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482D1" w14:textId="1D29A6AB" w:rsidR="000F72C1" w:rsidRDefault="0020793E">
      <w:pPr>
        <w:pStyle w:val="BodyText"/>
        <w:tabs>
          <w:tab w:val="left" w:pos="9812"/>
        </w:tabs>
        <w:jc w:val="right"/>
        <w:rPr>
          <w:rFonts w:asciiTheme="minorHAnsi" w:hAnsiTheme="minorHAnsi"/>
        </w:rPr>
        <w:pPrChange w:id="0" w:author="Alisa Nechyporuk" w:date="2024-09-24T16:41:00Z" w16du:dateUtc="2024-09-24T14:41:00Z">
          <w:pPr>
            <w:pStyle w:val="BodyText"/>
          </w:pPr>
        </w:pPrChange>
      </w:pPr>
      <w:r>
        <w:rPr>
          <w:rFonts w:asciiTheme="minorHAnsi" w:hAnsiTheme="minorHAnsi"/>
          <w:noProof/>
          <w:lang w:val="en-GB" w:eastAsia="en-GB"/>
        </w:rPr>
        <w:drawing>
          <wp:anchor distT="0" distB="0" distL="0" distR="0" simplePos="0" relativeHeight="251662336" behindDoc="0" locked="0" layoutInCell="0" allowOverlap="1" wp14:anchorId="06648B40" wp14:editId="06648B41">
            <wp:simplePos x="0" y="0"/>
            <wp:positionH relativeFrom="page">
              <wp:posOffset>2880360</wp:posOffset>
            </wp:positionH>
            <wp:positionV relativeFrom="page">
              <wp:posOffset>180340</wp:posOffset>
            </wp:positionV>
            <wp:extent cx="1802765" cy="143954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1803018" cy="1439543"/>
                    </a:xfrm>
                    <a:prstGeom prst="rect">
                      <a:avLst/>
                    </a:prstGeom>
                  </pic:spPr>
                </pic:pic>
              </a:graphicData>
            </a:graphic>
          </wp:anchor>
        </w:drawing>
      </w:r>
      <w:r>
        <w:rPr>
          <w:rFonts w:asciiTheme="minorHAnsi" w:hAnsiTheme="minorHAnsi"/>
        </w:rPr>
        <w:t>ENG19-3.1</w:t>
      </w:r>
      <w:r w:rsidR="00006FC4">
        <w:rPr>
          <w:rFonts w:asciiTheme="minorHAnsi" w:hAnsiTheme="minorHAnsi"/>
        </w:rPr>
        <w:t>.</w:t>
      </w:r>
      <w:r w:rsidR="0070186A">
        <w:rPr>
          <w:rFonts w:asciiTheme="minorHAnsi" w:hAnsiTheme="minorHAnsi"/>
        </w:rPr>
        <w:t>3.3.1</w:t>
      </w:r>
    </w:p>
    <w:p w14:paraId="066482D2" w14:textId="77777777" w:rsidR="000F72C1" w:rsidRDefault="000F72C1">
      <w:pPr>
        <w:pStyle w:val="BodyText"/>
        <w:spacing w:line="241" w:lineRule="auto"/>
        <w:rPr>
          <w:rFonts w:asciiTheme="minorHAnsi" w:hAnsiTheme="minorHAnsi"/>
        </w:rPr>
      </w:pPr>
    </w:p>
    <w:p w14:paraId="066482D3" w14:textId="77777777" w:rsidR="000F72C1" w:rsidRDefault="000F72C1">
      <w:pPr>
        <w:pStyle w:val="BodyText"/>
        <w:spacing w:line="241" w:lineRule="auto"/>
        <w:rPr>
          <w:rFonts w:asciiTheme="minorHAnsi" w:hAnsiTheme="minorHAnsi"/>
        </w:rPr>
      </w:pPr>
    </w:p>
    <w:p w14:paraId="066482D4" w14:textId="77777777" w:rsidR="000F72C1" w:rsidRDefault="000F72C1">
      <w:pPr>
        <w:pStyle w:val="BodyText"/>
        <w:spacing w:line="241" w:lineRule="auto"/>
        <w:rPr>
          <w:rFonts w:asciiTheme="minorHAnsi" w:hAnsiTheme="minorHAnsi"/>
        </w:rPr>
      </w:pPr>
    </w:p>
    <w:p w14:paraId="066482D5" w14:textId="77777777" w:rsidR="000F72C1" w:rsidRDefault="000F72C1">
      <w:pPr>
        <w:pStyle w:val="BodyText"/>
        <w:spacing w:line="241" w:lineRule="auto"/>
        <w:rPr>
          <w:rFonts w:asciiTheme="minorHAnsi" w:hAnsiTheme="minorHAnsi"/>
        </w:rPr>
      </w:pPr>
    </w:p>
    <w:p w14:paraId="066482D6" w14:textId="77777777" w:rsidR="000F72C1" w:rsidRDefault="000F72C1">
      <w:pPr>
        <w:pStyle w:val="BodyText"/>
        <w:spacing w:line="241" w:lineRule="auto"/>
        <w:rPr>
          <w:rFonts w:asciiTheme="minorHAnsi" w:hAnsiTheme="minorHAnsi"/>
        </w:rPr>
      </w:pPr>
    </w:p>
    <w:p w14:paraId="066482D7" w14:textId="77777777" w:rsidR="000F72C1" w:rsidRDefault="000F72C1">
      <w:pPr>
        <w:pStyle w:val="BodyText"/>
        <w:spacing w:line="241" w:lineRule="auto"/>
        <w:rPr>
          <w:rFonts w:asciiTheme="minorHAnsi" w:hAnsiTheme="minorHAnsi"/>
        </w:rPr>
      </w:pPr>
    </w:p>
    <w:p w14:paraId="066482D8" w14:textId="77777777" w:rsidR="000F72C1" w:rsidRDefault="000F72C1">
      <w:pPr>
        <w:pStyle w:val="BodyText"/>
        <w:spacing w:line="241" w:lineRule="auto"/>
        <w:rPr>
          <w:rFonts w:asciiTheme="minorHAnsi" w:hAnsiTheme="minorHAnsi"/>
        </w:rPr>
      </w:pPr>
    </w:p>
    <w:p w14:paraId="066482D9" w14:textId="77777777" w:rsidR="000F72C1" w:rsidRDefault="0020793E">
      <w:pPr>
        <w:pStyle w:val="BodyText"/>
        <w:spacing w:line="3685" w:lineRule="exact"/>
        <w:rPr>
          <w:rFonts w:asciiTheme="minorHAnsi" w:hAnsiTheme="minorHAnsi"/>
        </w:rPr>
      </w:pPr>
      <w:r>
        <w:rPr>
          <w:rFonts w:asciiTheme="minorHAnsi" w:hAnsiTheme="minorHAnsi"/>
          <w:noProof/>
          <w:position w:val="-73"/>
          <w:lang w:val="en-GB" w:eastAsia="en-GB"/>
        </w:rPr>
        <mc:AlternateContent>
          <mc:Choice Requires="wpg">
            <w:drawing>
              <wp:inline distT="0" distB="0" distL="0" distR="0" wp14:anchorId="06648B42" wp14:editId="06648B43">
                <wp:extent cx="7555865" cy="2339975"/>
                <wp:effectExtent l="9525" t="9525" r="16510" b="12700"/>
                <wp:docPr id="62" name="Group 2"/>
                <wp:cNvGraphicFramePr/>
                <a:graphic xmlns:a="http://schemas.openxmlformats.org/drawingml/2006/main">
                  <a:graphicData uri="http://schemas.microsoft.com/office/word/2010/wordprocessingGroup">
                    <wpg:wgp>
                      <wpg:cNvGrpSpPr/>
                      <wpg:grpSpPr>
                        <a:xfrm>
                          <a:off x="0" y="0"/>
                          <a:ext cx="7555865" cy="2339975"/>
                          <a:chOff x="0" y="0"/>
                          <a:chExt cx="11899" cy="3685"/>
                        </a:xfrm>
                      </wpg:grpSpPr>
                      <pic:pic xmlns:pic="http://schemas.openxmlformats.org/drawingml/2006/picture">
                        <pic:nvPicPr>
                          <pic:cNvPr id="64"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1899" cy="3685"/>
                          </a:xfrm>
                          <a:prstGeom prst="rect">
                            <a:avLst/>
                          </a:prstGeom>
                          <a:noFill/>
                          <a:ln>
                            <a:noFill/>
                          </a:ln>
                        </pic:spPr>
                      </pic:pic>
                      <wps:wsp>
                        <wps:cNvPr id="66" name="Text Box 4"/>
                        <wps:cNvSpPr txBox="1">
                          <a:spLocks noChangeArrowheads="1"/>
                        </wps:cNvSpPr>
                        <wps:spPr bwMode="auto">
                          <a:xfrm>
                            <a:off x="-20" y="-20"/>
                            <a:ext cx="11939" cy="3725"/>
                          </a:xfrm>
                          <a:prstGeom prst="rect">
                            <a:avLst/>
                          </a:prstGeom>
                          <a:noFill/>
                          <a:ln>
                            <a:noFill/>
                          </a:ln>
                        </wps:spPr>
                        <wps:txbx>
                          <w:txbxContent>
                            <w:p w14:paraId="06648D40" w14:textId="77777777" w:rsidR="000F72C1" w:rsidRDefault="000F72C1">
                              <w:pPr>
                                <w:spacing w:line="255" w:lineRule="auto"/>
                              </w:pPr>
                            </w:p>
                            <w:p w14:paraId="06648D41" w14:textId="77777777" w:rsidR="000F72C1" w:rsidRDefault="000F72C1">
                              <w:pPr>
                                <w:spacing w:line="255" w:lineRule="auto"/>
                              </w:pPr>
                            </w:p>
                            <w:p w14:paraId="06648D42" w14:textId="77777777" w:rsidR="000F72C1" w:rsidRDefault="000F72C1">
                              <w:pPr>
                                <w:spacing w:line="255" w:lineRule="auto"/>
                              </w:pPr>
                            </w:p>
                            <w:p w14:paraId="06648D43" w14:textId="77777777" w:rsidR="000F72C1" w:rsidRDefault="000F72C1">
                              <w:pPr>
                                <w:spacing w:line="255" w:lineRule="auto"/>
                              </w:pPr>
                            </w:p>
                            <w:p w14:paraId="06648D44" w14:textId="77777777" w:rsidR="000F72C1" w:rsidRDefault="000F72C1">
                              <w:pPr>
                                <w:spacing w:line="255" w:lineRule="auto"/>
                              </w:pPr>
                            </w:p>
                            <w:p w14:paraId="06648D45" w14:textId="77777777" w:rsidR="000F72C1" w:rsidRDefault="000F72C1">
                              <w:pPr>
                                <w:spacing w:line="256" w:lineRule="auto"/>
                              </w:pPr>
                            </w:p>
                            <w:p w14:paraId="06648D46" w14:textId="77777777" w:rsidR="000F72C1" w:rsidRDefault="000F72C1">
                              <w:pPr>
                                <w:spacing w:line="256" w:lineRule="auto"/>
                              </w:pPr>
                            </w:p>
                            <w:p w14:paraId="06648D47" w14:textId="77777777" w:rsidR="000F72C1" w:rsidRDefault="0020793E">
                              <w:pPr>
                                <w:spacing w:before="150" w:line="181" w:lineRule="auto"/>
                                <w:ind w:left="1340"/>
                                <w:outlineLvl w:val="0"/>
                                <w:rPr>
                                  <w:rFonts w:ascii="Calibri" w:eastAsia="Calibri" w:hAnsi="Calibri" w:cs="Calibri"/>
                                  <w:sz w:val="49"/>
                                  <w:szCs w:val="49"/>
                                </w:rPr>
                              </w:pPr>
                              <w:r>
                                <w:rPr>
                                  <w:rFonts w:ascii="Calibri" w:eastAsia="Calibri" w:hAnsi="Calibri" w:cs="Calibri"/>
                                  <w:b/>
                                  <w:bCs/>
                                  <w:color w:val="FFFFFF"/>
                                  <w:sz w:val="49"/>
                                  <w:szCs w:val="49"/>
                                </w:rPr>
                                <w:t>IALA</w:t>
                              </w:r>
                              <w:r>
                                <w:rPr>
                                  <w:rFonts w:ascii="Calibri" w:eastAsia="Calibri" w:hAnsi="Calibri" w:cs="Calibri"/>
                                  <w:b/>
                                  <w:bCs/>
                                  <w:color w:val="FFFFFF"/>
                                  <w:spacing w:val="30"/>
                                  <w:sz w:val="49"/>
                                  <w:szCs w:val="49"/>
                                </w:rPr>
                                <w:t xml:space="preserve"> </w:t>
                              </w:r>
                              <w:r>
                                <w:rPr>
                                  <w:rFonts w:ascii="Calibri" w:eastAsia="Calibri" w:hAnsi="Calibri" w:cs="Calibri"/>
                                  <w:b/>
                                  <w:bCs/>
                                  <w:color w:val="FFFFFF"/>
                                  <w:sz w:val="49"/>
                                  <w:szCs w:val="49"/>
                                </w:rPr>
                                <w:t>GUIDELINE</w:t>
                              </w:r>
                            </w:p>
                          </w:txbxContent>
                        </wps:txbx>
                        <wps:bodyPr rot="0" vert="horz" wrap="square" lIns="0" tIns="0" rIns="0" bIns="0" anchor="t" anchorCtr="0" upright="1">
                          <a:noAutofit/>
                        </wps:bodyPr>
                      </wps:wsp>
                    </wpg:wgp>
                  </a:graphicData>
                </a:graphic>
              </wp:inline>
            </w:drawing>
          </mc:Choice>
          <mc:Fallback xmlns:wpsCustomData="http://www.wps.cn/officeDocument/2013/wpsCustomData">
            <w:pict>
              <v:group id="Group 2" o:spid="_x0000_s1026" o:spt="203" style="height:184.25pt;width:594.95pt;" coordsize="11899,3685" o:gfxdata="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">
                <o:lock v:ext="edit" aspectratio="f"/>
                <v:shape id="Picture 3" o:spid="_x0000_s1026" o:spt="75" type="#_x0000_t75" style="position:absolute;left:0;top:0;height:3685;width:11899;" filled="f" o:preferrelative="t" stroked="f" coordsize="21600,21600" o:gfxdata="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d8n6KvwAAANsAAAAPAAAAAAAAAAEAIAAAADgAAABkcnMvZG93bnJl&#10;di54bWxQSwECFAAUAAAACACHTuJAMy8FnjsAAAA5AAAAEAAAAAAAAAABACAAAAAkAQAAZHJzL3No&#10;YXBleG1sLnhtbFBLBQYAAAAABgAGAFsBAADOAwAAAAA=&#10;">
                  <v:fill on="f" focussize="0,0"/>
                  <v:stroke on="f"/>
                  <v:imagedata r:id="rId62" o:title=""/>
                  <o:lock v:ext="edit" aspectratio="t"/>
                </v:shape>
                <v:shape id="Text Box 4" o:spid="_x0000_s1026" o:spt="202" type="#_x0000_t202" style="position:absolute;left:-20;top:-20;height:3725;width:11939;" filled="f" stroked="f" coordsize="21600,21600" o:gfxdata="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sqm/Kr0AAADbAAAADwAAAAAAAAABACAAAAA4AAAAZHJzL2Rvd25yZXYu&#10;eG1sUEsBAhQAFAAAAAgAh07iQDMvBZ47AAAAOQAAABAAAAAAAAAAAQAgAAAAIgEAAGRycy9zaGFw&#10;ZXhtbC54bWxQSwUGAAAAAAYABgBbAQAAzAMAAAAA&#10;">
                  <v:fill on="f" focussize="0,0"/>
                  <v:stroke on="f"/>
                  <v:imagedata o:title=""/>
                  <o:lock v:ext="edit" aspectratio="f"/>
                  <v:textbox inset="0mm,0mm,0mm,0mm">
                    <w:txbxContent>
                      <w:p>
                        <w:pPr>
                          <w:spacing w:line="255" w:lineRule="auto"/>
                        </w:pPr>
                      </w:p>
                      <w:p>
                        <w:pPr>
                          <w:spacing w:line="255" w:lineRule="auto"/>
                        </w:pPr>
                      </w:p>
                      <w:p>
                        <w:pPr>
                          <w:spacing w:line="255" w:lineRule="auto"/>
                        </w:pPr>
                      </w:p>
                      <w:p>
                        <w:pPr>
                          <w:spacing w:line="255" w:lineRule="auto"/>
                        </w:pPr>
                      </w:p>
                      <w:p>
                        <w:pPr>
                          <w:spacing w:line="255" w:lineRule="auto"/>
                        </w:pPr>
                      </w:p>
                      <w:p>
                        <w:pPr>
                          <w:spacing w:line="256" w:lineRule="auto"/>
                        </w:pPr>
                      </w:p>
                      <w:p>
                        <w:pPr>
                          <w:spacing w:line="256" w:lineRule="auto"/>
                        </w:pPr>
                      </w:p>
                      <w:p>
                        <w:pPr>
                          <w:spacing w:before="150" w:line="181" w:lineRule="auto"/>
                          <w:ind w:left="1340"/>
                          <w:outlineLvl w:val="0"/>
                          <w:rPr>
                            <w:rFonts w:ascii="Calibri" w:hAnsi="Calibri" w:eastAsia="Calibri" w:cs="Calibri"/>
                            <w:sz w:val="49"/>
                            <w:szCs w:val="49"/>
                          </w:rPr>
                        </w:pPr>
                        <w:r>
                          <w:rPr>
                            <w:rFonts w:ascii="Calibri" w:hAnsi="Calibri" w:eastAsia="Calibri" w:cs="Calibri"/>
                            <w:b/>
                            <w:bCs/>
                            <w:color w:val="FFFFFF"/>
                            <w:sz w:val="49"/>
                            <w:szCs w:val="49"/>
                          </w:rPr>
                          <w:t>IALA</w:t>
                        </w:r>
                        <w:r>
                          <w:rPr>
                            <w:rFonts w:ascii="Calibri" w:hAnsi="Calibri" w:eastAsia="Calibri" w:cs="Calibri"/>
                            <w:b/>
                            <w:bCs/>
                            <w:color w:val="FFFFFF"/>
                            <w:spacing w:val="30"/>
                            <w:sz w:val="49"/>
                            <w:szCs w:val="49"/>
                          </w:rPr>
                          <w:t xml:space="preserve"> </w:t>
                        </w:r>
                        <w:r>
                          <w:rPr>
                            <w:rFonts w:ascii="Calibri" w:hAnsi="Calibri" w:eastAsia="Calibri" w:cs="Calibri"/>
                            <w:b/>
                            <w:bCs/>
                            <w:color w:val="FFFFFF"/>
                            <w:sz w:val="49"/>
                            <w:szCs w:val="49"/>
                          </w:rPr>
                          <w:t>GUIDELINE</w:t>
                        </w:r>
                      </w:p>
                    </w:txbxContent>
                  </v:textbox>
                </v:shape>
                <w10:wrap type="none"/>
                <w10:anchorlock/>
              </v:group>
            </w:pict>
          </mc:Fallback>
        </mc:AlternateContent>
      </w:r>
    </w:p>
    <w:p w14:paraId="066482DA" w14:textId="77777777" w:rsidR="000F72C1" w:rsidRDefault="000F72C1">
      <w:pPr>
        <w:pStyle w:val="BodyText"/>
        <w:spacing w:line="330" w:lineRule="auto"/>
        <w:rPr>
          <w:rFonts w:asciiTheme="minorHAnsi" w:hAnsiTheme="minorHAnsi"/>
        </w:rPr>
      </w:pPr>
    </w:p>
    <w:p w14:paraId="066482DB" w14:textId="77777777" w:rsidR="000F72C1" w:rsidRDefault="0020793E">
      <w:pPr>
        <w:spacing w:before="150" w:line="181" w:lineRule="auto"/>
        <w:ind w:left="1298"/>
        <w:rPr>
          <w:rFonts w:asciiTheme="minorHAnsi" w:eastAsia="Calibri" w:hAnsiTheme="minorHAnsi" w:cs="Calibri"/>
          <w:sz w:val="49"/>
          <w:szCs w:val="49"/>
        </w:rPr>
      </w:pPr>
      <w:r>
        <w:rPr>
          <w:rFonts w:asciiTheme="minorHAnsi" w:eastAsia="Calibri" w:hAnsiTheme="minorHAnsi" w:cs="Calibri"/>
          <w:color w:val="00558C"/>
          <w:sz w:val="49"/>
          <w:szCs w:val="49"/>
        </w:rPr>
        <w:t>G1063</w:t>
      </w:r>
    </w:p>
    <w:p w14:paraId="066482DC" w14:textId="77777777" w:rsidR="000F72C1" w:rsidRDefault="0020793E">
      <w:pPr>
        <w:spacing w:before="84" w:line="200" w:lineRule="auto"/>
        <w:ind w:left="1285"/>
        <w:rPr>
          <w:rFonts w:asciiTheme="minorHAnsi" w:eastAsia="Calibri" w:hAnsiTheme="minorHAnsi" w:cs="Calibri"/>
          <w:sz w:val="49"/>
          <w:szCs w:val="49"/>
        </w:rPr>
      </w:pPr>
      <w:r>
        <w:rPr>
          <w:rFonts w:asciiTheme="minorHAnsi" w:eastAsia="Calibri" w:hAnsiTheme="minorHAnsi" w:cs="Calibri"/>
          <w:color w:val="00558C"/>
          <w:spacing w:val="2"/>
          <w:sz w:val="49"/>
          <w:szCs w:val="49"/>
        </w:rPr>
        <w:t>AGREEMENTS</w:t>
      </w:r>
      <w:r>
        <w:rPr>
          <w:rFonts w:asciiTheme="minorHAnsi" w:eastAsia="Calibri" w:hAnsiTheme="minorHAnsi" w:cs="Calibri"/>
          <w:color w:val="00558C"/>
          <w:spacing w:val="60"/>
          <w:sz w:val="49"/>
          <w:szCs w:val="49"/>
        </w:rPr>
        <w:t xml:space="preserve"> </w:t>
      </w:r>
      <w:r>
        <w:rPr>
          <w:rFonts w:asciiTheme="minorHAnsi" w:eastAsia="Calibri" w:hAnsiTheme="minorHAnsi" w:cs="Calibri"/>
          <w:color w:val="00558C"/>
          <w:spacing w:val="2"/>
          <w:sz w:val="49"/>
          <w:szCs w:val="49"/>
        </w:rPr>
        <w:t>FOR COMPLEMENTARY</w:t>
      </w:r>
      <w:r>
        <w:rPr>
          <w:rFonts w:asciiTheme="minorHAnsi" w:eastAsia="Calibri" w:hAnsiTheme="minorHAnsi" w:cs="Calibri"/>
          <w:color w:val="00558C"/>
          <w:spacing w:val="45"/>
          <w:sz w:val="49"/>
          <w:szCs w:val="49"/>
        </w:rPr>
        <w:t xml:space="preserve"> </w:t>
      </w:r>
      <w:r>
        <w:rPr>
          <w:rFonts w:asciiTheme="minorHAnsi" w:eastAsia="Calibri" w:hAnsiTheme="minorHAnsi" w:cs="Calibri"/>
          <w:color w:val="00558C"/>
          <w:spacing w:val="2"/>
          <w:sz w:val="49"/>
          <w:szCs w:val="49"/>
        </w:rPr>
        <w:t>USE OF</w:t>
      </w:r>
    </w:p>
    <w:p w14:paraId="066482DD" w14:textId="77777777" w:rsidR="000F72C1" w:rsidRDefault="0020793E">
      <w:pPr>
        <w:spacing w:before="2" w:line="180" w:lineRule="auto"/>
        <w:ind w:left="1319"/>
        <w:rPr>
          <w:rFonts w:asciiTheme="minorHAnsi" w:eastAsia="Calibri" w:hAnsiTheme="minorHAnsi" w:cs="Calibri"/>
          <w:sz w:val="49"/>
          <w:szCs w:val="49"/>
        </w:rPr>
      </w:pPr>
      <w:r>
        <w:rPr>
          <w:rFonts w:asciiTheme="minorHAnsi" w:eastAsia="Calibri" w:hAnsiTheme="minorHAnsi" w:cs="Calibri"/>
          <w:color w:val="00558C"/>
          <w:sz w:val="49"/>
          <w:szCs w:val="49"/>
        </w:rPr>
        <w:t>LIGHTHOUSE</w:t>
      </w:r>
      <w:r>
        <w:rPr>
          <w:rFonts w:asciiTheme="minorHAnsi" w:eastAsia="Calibri" w:hAnsiTheme="minorHAnsi" w:cs="Calibri"/>
          <w:color w:val="00558C"/>
          <w:spacing w:val="55"/>
          <w:sz w:val="49"/>
          <w:szCs w:val="49"/>
        </w:rPr>
        <w:t xml:space="preserve"> </w:t>
      </w:r>
      <w:r>
        <w:rPr>
          <w:rFonts w:asciiTheme="minorHAnsi" w:eastAsia="Calibri" w:hAnsiTheme="minorHAnsi" w:cs="Calibri"/>
          <w:color w:val="00558C"/>
          <w:sz w:val="49"/>
          <w:szCs w:val="49"/>
        </w:rPr>
        <w:t>PROPERTY</w:t>
      </w:r>
    </w:p>
    <w:p w14:paraId="066482DE" w14:textId="77777777" w:rsidR="000F72C1" w:rsidRDefault="000F72C1">
      <w:pPr>
        <w:pStyle w:val="BodyText"/>
        <w:spacing w:line="252" w:lineRule="auto"/>
        <w:rPr>
          <w:rFonts w:asciiTheme="minorHAnsi" w:hAnsiTheme="minorHAnsi"/>
        </w:rPr>
      </w:pPr>
    </w:p>
    <w:p w14:paraId="066482DF" w14:textId="77777777" w:rsidR="000F72C1" w:rsidRDefault="000F72C1">
      <w:pPr>
        <w:pStyle w:val="BodyText"/>
        <w:spacing w:line="252" w:lineRule="auto"/>
        <w:rPr>
          <w:rFonts w:asciiTheme="minorHAnsi" w:hAnsiTheme="minorHAnsi"/>
        </w:rPr>
      </w:pPr>
    </w:p>
    <w:p w14:paraId="066482E0" w14:textId="77777777" w:rsidR="000F72C1" w:rsidRDefault="000F72C1">
      <w:pPr>
        <w:pStyle w:val="BodyText"/>
        <w:spacing w:line="252" w:lineRule="auto"/>
        <w:rPr>
          <w:rFonts w:asciiTheme="minorHAnsi" w:hAnsiTheme="minorHAnsi"/>
        </w:rPr>
      </w:pPr>
    </w:p>
    <w:p w14:paraId="066482E1" w14:textId="77777777" w:rsidR="000F72C1" w:rsidRDefault="000F72C1">
      <w:pPr>
        <w:pStyle w:val="BodyText"/>
        <w:spacing w:line="252" w:lineRule="auto"/>
        <w:rPr>
          <w:rFonts w:asciiTheme="minorHAnsi" w:hAnsiTheme="minorHAnsi"/>
        </w:rPr>
      </w:pPr>
    </w:p>
    <w:p w14:paraId="066482E2" w14:textId="77777777" w:rsidR="000F72C1" w:rsidRDefault="000F72C1">
      <w:pPr>
        <w:pStyle w:val="BodyText"/>
        <w:spacing w:line="252" w:lineRule="auto"/>
        <w:rPr>
          <w:rFonts w:asciiTheme="minorHAnsi" w:hAnsiTheme="minorHAnsi"/>
        </w:rPr>
      </w:pPr>
    </w:p>
    <w:p w14:paraId="066482E3" w14:textId="77777777" w:rsidR="000F72C1" w:rsidRDefault="000F72C1">
      <w:pPr>
        <w:pStyle w:val="BodyText"/>
        <w:spacing w:line="252" w:lineRule="auto"/>
        <w:rPr>
          <w:rFonts w:asciiTheme="minorHAnsi" w:hAnsiTheme="minorHAnsi"/>
        </w:rPr>
      </w:pPr>
    </w:p>
    <w:p w14:paraId="066482E4" w14:textId="77777777" w:rsidR="000F72C1" w:rsidRDefault="000F72C1">
      <w:pPr>
        <w:pStyle w:val="BodyText"/>
        <w:spacing w:line="252" w:lineRule="auto"/>
        <w:rPr>
          <w:rFonts w:asciiTheme="minorHAnsi" w:hAnsiTheme="minorHAnsi"/>
        </w:rPr>
      </w:pPr>
    </w:p>
    <w:p w14:paraId="066482E5" w14:textId="77777777" w:rsidR="000F72C1" w:rsidRDefault="000F72C1">
      <w:pPr>
        <w:pStyle w:val="BodyText"/>
        <w:spacing w:line="252" w:lineRule="auto"/>
        <w:rPr>
          <w:rFonts w:asciiTheme="minorHAnsi" w:hAnsiTheme="minorHAnsi"/>
        </w:rPr>
      </w:pPr>
    </w:p>
    <w:p w14:paraId="066482E6" w14:textId="77777777" w:rsidR="000F72C1" w:rsidRDefault="000F72C1">
      <w:pPr>
        <w:pStyle w:val="BodyText"/>
        <w:spacing w:line="252" w:lineRule="auto"/>
        <w:rPr>
          <w:rFonts w:asciiTheme="minorHAnsi" w:hAnsiTheme="minorHAnsi"/>
        </w:rPr>
      </w:pPr>
    </w:p>
    <w:p w14:paraId="066482E7" w14:textId="77777777" w:rsidR="000F72C1" w:rsidRDefault="000F72C1">
      <w:pPr>
        <w:pStyle w:val="BodyText"/>
        <w:spacing w:line="252" w:lineRule="auto"/>
        <w:rPr>
          <w:rFonts w:asciiTheme="minorHAnsi" w:hAnsiTheme="minorHAnsi"/>
        </w:rPr>
      </w:pPr>
    </w:p>
    <w:p w14:paraId="066482E8" w14:textId="77777777" w:rsidR="000F72C1" w:rsidRDefault="000F72C1">
      <w:pPr>
        <w:pStyle w:val="BodyText"/>
        <w:spacing w:line="252" w:lineRule="auto"/>
        <w:rPr>
          <w:rFonts w:asciiTheme="minorHAnsi" w:hAnsiTheme="minorHAnsi"/>
        </w:rPr>
      </w:pPr>
    </w:p>
    <w:p w14:paraId="066482E9" w14:textId="77777777" w:rsidR="000F72C1" w:rsidRDefault="000F72C1">
      <w:pPr>
        <w:pStyle w:val="BodyText"/>
        <w:spacing w:line="252" w:lineRule="auto"/>
        <w:rPr>
          <w:rFonts w:asciiTheme="minorHAnsi" w:hAnsiTheme="minorHAnsi"/>
        </w:rPr>
      </w:pPr>
    </w:p>
    <w:p w14:paraId="066482EA" w14:textId="77777777" w:rsidR="000F72C1" w:rsidRDefault="000F72C1">
      <w:pPr>
        <w:pStyle w:val="BodyText"/>
        <w:spacing w:line="253" w:lineRule="auto"/>
        <w:rPr>
          <w:rFonts w:asciiTheme="minorHAnsi" w:hAnsiTheme="minorHAnsi"/>
        </w:rPr>
      </w:pPr>
    </w:p>
    <w:p w14:paraId="066482EB" w14:textId="77777777" w:rsidR="000F72C1" w:rsidRDefault="000F72C1">
      <w:pPr>
        <w:pStyle w:val="BodyText"/>
        <w:spacing w:line="253" w:lineRule="auto"/>
        <w:rPr>
          <w:rFonts w:asciiTheme="minorHAnsi" w:hAnsiTheme="minorHAnsi"/>
        </w:rPr>
      </w:pPr>
    </w:p>
    <w:p w14:paraId="066482EC" w14:textId="77777777" w:rsidR="000F72C1" w:rsidRDefault="000F72C1">
      <w:pPr>
        <w:pStyle w:val="BodyText"/>
        <w:spacing w:line="253" w:lineRule="auto"/>
        <w:rPr>
          <w:rFonts w:asciiTheme="minorHAnsi" w:hAnsiTheme="minorHAnsi"/>
        </w:rPr>
      </w:pPr>
    </w:p>
    <w:p w14:paraId="066482ED" w14:textId="77777777" w:rsidR="000F72C1" w:rsidRDefault="000F72C1">
      <w:pPr>
        <w:pStyle w:val="BodyText"/>
        <w:spacing w:line="253" w:lineRule="auto"/>
        <w:rPr>
          <w:rFonts w:asciiTheme="minorHAnsi" w:hAnsiTheme="minorHAnsi"/>
        </w:rPr>
      </w:pPr>
    </w:p>
    <w:p w14:paraId="066482EE" w14:textId="77777777" w:rsidR="000F72C1" w:rsidRDefault="000F72C1">
      <w:pPr>
        <w:pStyle w:val="BodyText"/>
        <w:spacing w:line="253" w:lineRule="auto"/>
        <w:rPr>
          <w:del w:id="1" w:author="Jiang" w:date="2024-07-10T19:13:00Z"/>
          <w:rFonts w:asciiTheme="minorHAnsi" w:hAnsiTheme="minorHAnsi"/>
        </w:rPr>
      </w:pPr>
    </w:p>
    <w:p w14:paraId="066482EF" w14:textId="77777777" w:rsidR="000F72C1" w:rsidRDefault="000F72C1">
      <w:pPr>
        <w:pStyle w:val="BodyText"/>
        <w:spacing w:line="253" w:lineRule="auto"/>
        <w:rPr>
          <w:rFonts w:asciiTheme="minorHAnsi" w:hAnsiTheme="minorHAnsi"/>
        </w:rPr>
      </w:pPr>
    </w:p>
    <w:p w14:paraId="066482F0" w14:textId="77777777" w:rsidR="000F72C1" w:rsidRDefault="0020793E">
      <w:pPr>
        <w:spacing w:before="150" w:line="188" w:lineRule="auto"/>
        <w:ind w:left="1311"/>
        <w:rPr>
          <w:rFonts w:asciiTheme="minorHAnsi" w:eastAsia="Calibri" w:hAnsiTheme="minorHAnsi" w:cs="Calibri"/>
          <w:sz w:val="49"/>
          <w:szCs w:val="49"/>
        </w:rPr>
      </w:pPr>
      <w:r>
        <w:rPr>
          <w:rFonts w:asciiTheme="minorHAnsi" w:eastAsia="Calibri" w:hAnsiTheme="minorHAnsi" w:cs="Calibri"/>
          <w:b/>
          <w:bCs/>
          <w:color w:val="00558C"/>
          <w:spacing w:val="-3"/>
          <w:sz w:val="49"/>
          <w:szCs w:val="49"/>
        </w:rPr>
        <w:t>Edition</w:t>
      </w:r>
      <w:r>
        <w:rPr>
          <w:rFonts w:asciiTheme="minorHAnsi" w:eastAsia="Calibri" w:hAnsiTheme="minorHAnsi" w:cs="Calibri"/>
          <w:b/>
          <w:bCs/>
          <w:color w:val="00558C"/>
          <w:spacing w:val="38"/>
          <w:sz w:val="49"/>
          <w:szCs w:val="49"/>
        </w:rPr>
        <w:t xml:space="preserve"> </w:t>
      </w:r>
      <w:r>
        <w:rPr>
          <w:rFonts w:asciiTheme="minorHAnsi" w:eastAsia="Calibri" w:hAnsiTheme="minorHAnsi" w:cs="Calibri"/>
          <w:b/>
          <w:bCs/>
          <w:color w:val="00558C"/>
          <w:spacing w:val="-3"/>
          <w:sz w:val="49"/>
          <w:szCs w:val="49"/>
        </w:rPr>
        <w:t>1.</w:t>
      </w:r>
      <w:ins w:id="2" w:author="Jiang" w:date="2023-08-11T10:46:00Z">
        <w:r>
          <w:rPr>
            <w:rFonts w:asciiTheme="minorHAnsi" w:eastAsia="SimSun" w:hAnsiTheme="minorHAnsi" w:cs="Calibri"/>
            <w:b/>
            <w:bCs/>
            <w:color w:val="00558C"/>
            <w:spacing w:val="-3"/>
            <w:sz w:val="49"/>
            <w:szCs w:val="49"/>
            <w:lang w:eastAsia="zh-CN"/>
          </w:rPr>
          <w:t>2</w:t>
        </w:r>
      </w:ins>
    </w:p>
    <w:p w14:paraId="066482F1" w14:textId="77777777" w:rsidR="000F72C1" w:rsidRDefault="0020793E">
      <w:pPr>
        <w:spacing w:before="80" w:line="187" w:lineRule="auto"/>
        <w:ind w:left="1296"/>
        <w:rPr>
          <w:ins w:id="3" w:author="Jiang" w:date="2024-07-10T19:18:00Z"/>
          <w:rFonts w:asciiTheme="minorHAnsi" w:eastAsia="SimSun" w:hAnsiTheme="minorHAnsi" w:cs="Calibri"/>
          <w:b/>
          <w:bCs/>
          <w:color w:val="00558C"/>
          <w:spacing w:val="-2"/>
          <w:sz w:val="28"/>
          <w:szCs w:val="28"/>
          <w:lang w:eastAsia="zh-CN"/>
        </w:rPr>
      </w:pPr>
      <w:r>
        <w:rPr>
          <w:rFonts w:asciiTheme="minorHAnsi" w:eastAsia="Calibri" w:hAnsiTheme="minorHAnsi" w:cs="Calibri"/>
          <w:b/>
          <w:bCs/>
          <w:color w:val="00558C"/>
          <w:spacing w:val="-2"/>
          <w:sz w:val="28"/>
          <w:szCs w:val="28"/>
        </w:rPr>
        <w:t>December 20</w:t>
      </w:r>
      <w:ins w:id="4" w:author="Jiang" w:date="2023-08-11T10:46:00Z">
        <w:r>
          <w:rPr>
            <w:rFonts w:asciiTheme="minorHAnsi" w:eastAsia="SimSun" w:hAnsiTheme="minorHAnsi" w:cs="Calibri"/>
            <w:b/>
            <w:bCs/>
            <w:color w:val="00558C"/>
            <w:spacing w:val="-2"/>
            <w:sz w:val="28"/>
            <w:szCs w:val="28"/>
            <w:lang w:eastAsia="zh-CN"/>
          </w:rPr>
          <w:t>nn</w:t>
        </w:r>
      </w:ins>
    </w:p>
    <w:p w14:paraId="066482F2" w14:textId="77777777" w:rsidR="000F72C1" w:rsidRDefault="000F72C1">
      <w:pPr>
        <w:spacing w:before="80" w:line="187" w:lineRule="auto"/>
        <w:ind w:left="1296"/>
        <w:rPr>
          <w:ins w:id="5" w:author="Jiang" w:date="2024-07-10T19:13:00Z"/>
          <w:rFonts w:asciiTheme="minorHAnsi" w:eastAsia="SimSun" w:hAnsiTheme="minorHAnsi" w:cs="Calibri"/>
          <w:b/>
          <w:bCs/>
          <w:color w:val="00558C"/>
          <w:spacing w:val="-2"/>
          <w:sz w:val="28"/>
          <w:szCs w:val="28"/>
          <w:lang w:eastAsia="zh-CN"/>
        </w:rPr>
      </w:pPr>
    </w:p>
    <w:p w14:paraId="066482F3" w14:textId="77777777" w:rsidR="000F72C1" w:rsidRDefault="000F72C1">
      <w:pPr>
        <w:spacing w:before="80" w:line="187" w:lineRule="auto"/>
        <w:ind w:left="1296"/>
        <w:rPr>
          <w:del w:id="6" w:author="Jiang" w:date="2024-07-10T19:13:00Z"/>
          <w:rFonts w:asciiTheme="minorHAnsi" w:eastAsia="SimSun" w:hAnsiTheme="minorHAnsi" w:cs="Calibri"/>
          <w:b/>
          <w:bCs/>
          <w:color w:val="00558C"/>
          <w:spacing w:val="-2"/>
          <w:sz w:val="28"/>
          <w:szCs w:val="28"/>
          <w:lang w:eastAsia="zh-CN"/>
        </w:rPr>
      </w:pPr>
    </w:p>
    <w:p w14:paraId="066482F4" w14:textId="77777777" w:rsidR="000F72C1" w:rsidRDefault="0020793E">
      <w:pPr>
        <w:spacing w:before="80" w:line="187" w:lineRule="auto"/>
        <w:ind w:left="1296"/>
        <w:rPr>
          <w:rFonts w:asciiTheme="minorHAnsi" w:eastAsia="Calibri" w:hAnsiTheme="minorHAnsi" w:cs="Calibri"/>
          <w:sz w:val="28"/>
          <w:szCs w:val="28"/>
        </w:rPr>
        <w:pPrChange w:id="7" w:author="Jiang" w:date="2024-07-10T19:13:00Z">
          <w:pPr>
            <w:spacing w:before="296" w:line="187" w:lineRule="auto"/>
            <w:ind w:left="1293"/>
          </w:pPr>
        </w:pPrChange>
      </w:pPr>
      <w:r>
        <w:rPr>
          <w:rFonts w:asciiTheme="minorHAnsi" w:eastAsia="Calibri" w:hAnsiTheme="minorHAnsi" w:cs="Calibri"/>
          <w:b/>
          <w:bCs/>
          <w:color w:val="00558C"/>
          <w:spacing w:val="-1"/>
          <w:sz w:val="28"/>
          <w:szCs w:val="28"/>
        </w:rPr>
        <w:t>urn:mrn:iala:pub:g1063:ed1.</w:t>
      </w:r>
      <w:ins w:id="8" w:author="Jiang" w:date="2023-08-14T10:15:00Z">
        <w:r>
          <w:rPr>
            <w:rFonts w:asciiTheme="minorHAnsi" w:eastAsia="SimSun" w:hAnsiTheme="minorHAnsi" w:cs="Calibri"/>
            <w:b/>
            <w:bCs/>
            <w:color w:val="00558C"/>
            <w:spacing w:val="-1"/>
            <w:sz w:val="28"/>
            <w:szCs w:val="28"/>
            <w:lang w:eastAsia="zh-CN"/>
          </w:rPr>
          <w:t>2</w:t>
        </w:r>
      </w:ins>
    </w:p>
    <w:p w14:paraId="066482F5" w14:textId="77777777" w:rsidR="000F72C1" w:rsidRDefault="000F72C1">
      <w:pPr>
        <w:spacing w:line="187" w:lineRule="auto"/>
        <w:rPr>
          <w:rFonts w:asciiTheme="minorHAnsi" w:eastAsia="Calibri" w:hAnsiTheme="minorHAnsi" w:cs="Calibri"/>
          <w:sz w:val="28"/>
          <w:szCs w:val="28"/>
        </w:rPr>
        <w:sectPr w:rsidR="000F72C1">
          <w:footerReference w:type="default" r:id="rId63"/>
          <w:pgSz w:w="11907" w:h="16839"/>
          <w:pgMar w:top="284" w:right="7" w:bottom="2282" w:left="0" w:header="0" w:footer="820" w:gutter="0"/>
          <w:cols w:space="720"/>
        </w:sectPr>
      </w:pPr>
    </w:p>
    <w:p w14:paraId="066482F6" w14:textId="77777777" w:rsidR="000F72C1" w:rsidRDefault="000F72C1">
      <w:pPr>
        <w:pStyle w:val="BodyText"/>
        <w:spacing w:line="367" w:lineRule="auto"/>
        <w:rPr>
          <w:rFonts w:asciiTheme="minorHAnsi" w:hAnsiTheme="minorHAnsi"/>
        </w:rPr>
      </w:pPr>
    </w:p>
    <w:p w14:paraId="066482F7" w14:textId="77777777" w:rsidR="000F72C1" w:rsidRDefault="0020793E">
      <w:pPr>
        <w:spacing w:before="67" w:line="188" w:lineRule="auto"/>
        <w:ind w:left="47"/>
        <w:rPr>
          <w:rFonts w:asciiTheme="minorHAnsi" w:eastAsia="Calibri" w:hAnsiTheme="minorHAnsi" w:cs="Calibri"/>
          <w:sz w:val="22"/>
          <w:szCs w:val="22"/>
        </w:rPr>
      </w:pPr>
      <w:r>
        <w:rPr>
          <w:rFonts w:asciiTheme="minorHAnsi" w:eastAsia="Calibri" w:hAnsiTheme="minorHAnsi" w:cs="Calibri"/>
          <w:spacing w:val="-1"/>
          <w:sz w:val="22"/>
          <w:szCs w:val="22"/>
        </w:rPr>
        <w:t>Revisions to this</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doc</w:t>
      </w:r>
      <w:r>
        <w:rPr>
          <w:rFonts w:asciiTheme="minorHAnsi" w:eastAsia="Calibri" w:hAnsiTheme="minorHAnsi" w:cs="Calibri"/>
          <w:spacing w:val="-2"/>
          <w:sz w:val="22"/>
          <w:szCs w:val="22"/>
        </w:rPr>
        <w:t>ument are to</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noted</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in the table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prior to 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issue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revised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document.</w:t>
      </w:r>
    </w:p>
    <w:p w14:paraId="066482F8" w14:textId="77777777" w:rsidR="000F72C1" w:rsidRDefault="000F72C1">
      <w:pPr>
        <w:spacing w:line="120" w:lineRule="exact"/>
        <w:rPr>
          <w:rFonts w:asciiTheme="minorHAnsi" w:hAnsiTheme="minorHAnsi"/>
        </w:rPr>
      </w:pPr>
    </w:p>
    <w:tbl>
      <w:tblPr>
        <w:tblStyle w:val="TableNormal1"/>
        <w:tblW w:w="1049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12"/>
        <w:gridCol w:w="6023"/>
        <w:gridCol w:w="2555"/>
      </w:tblGrid>
      <w:tr w:rsidR="000F72C1" w14:paraId="066482FC" w14:textId="77777777">
        <w:trPr>
          <w:trHeight w:val="374"/>
        </w:trPr>
        <w:tc>
          <w:tcPr>
            <w:tcW w:w="1912" w:type="dxa"/>
          </w:tcPr>
          <w:p w14:paraId="066482F9" w14:textId="77777777" w:rsidR="000F72C1" w:rsidRDefault="0020793E">
            <w:pPr>
              <w:pStyle w:val="TableText"/>
              <w:spacing w:before="130" w:line="183" w:lineRule="auto"/>
              <w:ind w:left="234"/>
              <w:rPr>
                <w:rFonts w:asciiTheme="minorHAnsi" w:hAnsiTheme="minorHAnsi"/>
              </w:rPr>
            </w:pPr>
            <w:r>
              <w:rPr>
                <w:rFonts w:asciiTheme="minorHAnsi" w:hAnsiTheme="minorHAnsi"/>
                <w:b/>
                <w:bCs/>
                <w:color w:val="00558C"/>
                <w:spacing w:val="1"/>
              </w:rPr>
              <w:t>Date</w:t>
            </w:r>
          </w:p>
        </w:tc>
        <w:tc>
          <w:tcPr>
            <w:tcW w:w="6023" w:type="dxa"/>
          </w:tcPr>
          <w:p w14:paraId="066482FA" w14:textId="77777777" w:rsidR="000F72C1" w:rsidRDefault="0020793E">
            <w:pPr>
              <w:pStyle w:val="TableText"/>
              <w:spacing w:before="120" w:line="193" w:lineRule="auto"/>
              <w:ind w:left="230"/>
              <w:rPr>
                <w:rFonts w:asciiTheme="minorHAnsi" w:hAnsiTheme="minorHAnsi"/>
              </w:rPr>
            </w:pPr>
            <w:r>
              <w:rPr>
                <w:rFonts w:asciiTheme="minorHAnsi" w:hAnsiTheme="minorHAnsi"/>
                <w:b/>
                <w:bCs/>
                <w:color w:val="00558C"/>
                <w:spacing w:val="1"/>
              </w:rPr>
              <w:t>Details</w:t>
            </w:r>
          </w:p>
        </w:tc>
        <w:tc>
          <w:tcPr>
            <w:tcW w:w="2555" w:type="dxa"/>
          </w:tcPr>
          <w:p w14:paraId="066482FB" w14:textId="77777777" w:rsidR="000F72C1" w:rsidRDefault="0020793E">
            <w:pPr>
              <w:pStyle w:val="TableText"/>
              <w:spacing w:before="121" w:line="194" w:lineRule="auto"/>
              <w:ind w:left="219"/>
              <w:rPr>
                <w:rFonts w:asciiTheme="minorHAnsi" w:hAnsiTheme="minorHAnsi"/>
              </w:rPr>
            </w:pPr>
            <w:r>
              <w:rPr>
                <w:rFonts w:asciiTheme="minorHAnsi" w:hAnsiTheme="minorHAnsi"/>
                <w:b/>
                <w:bCs/>
                <w:color w:val="00558C"/>
                <w:spacing w:val="4"/>
              </w:rPr>
              <w:t>Approval</w:t>
            </w:r>
          </w:p>
        </w:tc>
      </w:tr>
      <w:tr w:rsidR="000F72C1" w14:paraId="06648303" w14:textId="77777777">
        <w:trPr>
          <w:trHeight w:val="853"/>
        </w:trPr>
        <w:tc>
          <w:tcPr>
            <w:tcW w:w="1912" w:type="dxa"/>
          </w:tcPr>
          <w:p w14:paraId="066482FD" w14:textId="77777777" w:rsidR="000F72C1" w:rsidRDefault="000F72C1">
            <w:pPr>
              <w:spacing w:line="298" w:lineRule="auto"/>
              <w:rPr>
                <w:rFonts w:asciiTheme="minorHAnsi" w:hAnsiTheme="minorHAnsi"/>
              </w:rPr>
            </w:pPr>
          </w:p>
          <w:p w14:paraId="066482FE" w14:textId="77777777" w:rsidR="000F72C1" w:rsidRDefault="0020793E">
            <w:pPr>
              <w:pStyle w:val="TableText"/>
              <w:spacing w:before="58" w:line="193" w:lineRule="auto"/>
              <w:ind w:left="237"/>
              <w:rPr>
                <w:rFonts w:asciiTheme="minorHAnsi" w:hAnsiTheme="minorHAnsi"/>
              </w:rPr>
            </w:pPr>
            <w:r>
              <w:rPr>
                <w:rFonts w:asciiTheme="minorHAnsi" w:hAnsiTheme="minorHAnsi"/>
              </w:rPr>
              <w:t>December</w:t>
            </w:r>
            <w:r>
              <w:rPr>
                <w:rFonts w:asciiTheme="minorHAnsi" w:hAnsiTheme="minorHAnsi"/>
                <w:spacing w:val="16"/>
              </w:rPr>
              <w:t xml:space="preserve"> </w:t>
            </w:r>
            <w:r>
              <w:rPr>
                <w:rFonts w:asciiTheme="minorHAnsi" w:hAnsiTheme="minorHAnsi"/>
                <w:spacing w:val="7"/>
              </w:rPr>
              <w:t>2008</w:t>
            </w:r>
          </w:p>
        </w:tc>
        <w:tc>
          <w:tcPr>
            <w:tcW w:w="6023" w:type="dxa"/>
          </w:tcPr>
          <w:p w14:paraId="066482FF" w14:textId="77777777" w:rsidR="000F72C1" w:rsidRDefault="000F72C1">
            <w:pPr>
              <w:spacing w:line="305" w:lineRule="auto"/>
              <w:rPr>
                <w:rFonts w:asciiTheme="minorHAnsi" w:hAnsiTheme="minorHAnsi"/>
              </w:rPr>
            </w:pPr>
          </w:p>
          <w:p w14:paraId="06648300" w14:textId="77777777" w:rsidR="000F72C1" w:rsidRDefault="0020793E">
            <w:pPr>
              <w:pStyle w:val="TableText"/>
              <w:spacing w:before="58" w:line="186" w:lineRule="auto"/>
              <w:ind w:left="233"/>
              <w:rPr>
                <w:rFonts w:asciiTheme="minorHAnsi" w:hAnsiTheme="minorHAnsi"/>
              </w:rPr>
            </w:pPr>
            <w:r>
              <w:rPr>
                <w:rFonts w:asciiTheme="minorHAnsi" w:hAnsiTheme="minorHAnsi"/>
              </w:rPr>
              <w:t>First</w:t>
            </w:r>
            <w:r>
              <w:rPr>
                <w:rFonts w:asciiTheme="minorHAnsi" w:hAnsiTheme="minorHAnsi"/>
                <w:spacing w:val="16"/>
              </w:rPr>
              <w:t xml:space="preserve"> </w:t>
            </w:r>
            <w:r>
              <w:rPr>
                <w:rFonts w:asciiTheme="minorHAnsi" w:hAnsiTheme="minorHAnsi"/>
              </w:rPr>
              <w:t>issue</w:t>
            </w:r>
            <w:r>
              <w:rPr>
                <w:rFonts w:asciiTheme="minorHAnsi" w:hAnsiTheme="minorHAnsi"/>
                <w:spacing w:val="11"/>
              </w:rPr>
              <w:t>.</w:t>
            </w:r>
          </w:p>
        </w:tc>
        <w:tc>
          <w:tcPr>
            <w:tcW w:w="2555" w:type="dxa"/>
          </w:tcPr>
          <w:p w14:paraId="06648301" w14:textId="77777777" w:rsidR="000F72C1" w:rsidRDefault="000F72C1">
            <w:pPr>
              <w:spacing w:line="298" w:lineRule="auto"/>
              <w:rPr>
                <w:rFonts w:asciiTheme="minorHAnsi" w:hAnsiTheme="minorHAnsi"/>
              </w:rPr>
            </w:pPr>
          </w:p>
          <w:p w14:paraId="06648302" w14:textId="77777777" w:rsidR="000F72C1" w:rsidRDefault="0020793E">
            <w:pPr>
              <w:pStyle w:val="TableText"/>
              <w:spacing w:before="58" w:line="193" w:lineRule="auto"/>
              <w:ind w:left="226"/>
              <w:rPr>
                <w:rFonts w:asciiTheme="minorHAnsi" w:hAnsiTheme="minorHAnsi"/>
              </w:rPr>
            </w:pPr>
            <w:r>
              <w:rPr>
                <w:rFonts w:asciiTheme="minorHAnsi" w:hAnsiTheme="minorHAnsi"/>
              </w:rPr>
              <w:t>Council</w:t>
            </w:r>
            <w:r>
              <w:rPr>
                <w:rFonts w:asciiTheme="minorHAnsi" w:hAnsiTheme="minorHAnsi"/>
                <w:spacing w:val="10"/>
              </w:rPr>
              <w:t xml:space="preserve"> 44</w:t>
            </w:r>
          </w:p>
        </w:tc>
      </w:tr>
      <w:tr w:rsidR="000F72C1" w14:paraId="06648309" w14:textId="77777777">
        <w:trPr>
          <w:trHeight w:val="856"/>
        </w:trPr>
        <w:tc>
          <w:tcPr>
            <w:tcW w:w="1912" w:type="dxa"/>
          </w:tcPr>
          <w:p w14:paraId="06648304" w14:textId="77777777" w:rsidR="000F72C1" w:rsidRDefault="000F72C1">
            <w:pPr>
              <w:spacing w:line="302" w:lineRule="auto"/>
              <w:rPr>
                <w:rFonts w:asciiTheme="minorHAnsi" w:hAnsiTheme="minorHAnsi"/>
              </w:rPr>
            </w:pPr>
          </w:p>
          <w:p w14:paraId="06648305" w14:textId="77777777" w:rsidR="000F72C1" w:rsidRDefault="0020793E">
            <w:pPr>
              <w:pStyle w:val="TableText"/>
              <w:spacing w:before="58" w:line="195" w:lineRule="auto"/>
              <w:ind w:left="221"/>
              <w:rPr>
                <w:rFonts w:asciiTheme="minorHAnsi" w:hAnsiTheme="minorHAnsi"/>
              </w:rPr>
            </w:pPr>
            <w:r>
              <w:rPr>
                <w:rFonts w:asciiTheme="minorHAnsi" w:hAnsiTheme="minorHAnsi"/>
              </w:rPr>
              <w:t>July</w:t>
            </w:r>
            <w:r>
              <w:rPr>
                <w:rFonts w:asciiTheme="minorHAnsi" w:hAnsiTheme="minorHAnsi"/>
                <w:spacing w:val="16"/>
                <w:w w:val="101"/>
              </w:rPr>
              <w:t xml:space="preserve"> </w:t>
            </w:r>
            <w:r>
              <w:rPr>
                <w:rFonts w:asciiTheme="minorHAnsi" w:hAnsiTheme="minorHAnsi"/>
                <w:spacing w:val="5"/>
              </w:rPr>
              <w:t>2022</w:t>
            </w:r>
          </w:p>
        </w:tc>
        <w:tc>
          <w:tcPr>
            <w:tcW w:w="6023" w:type="dxa"/>
          </w:tcPr>
          <w:p w14:paraId="06648306" w14:textId="77777777" w:rsidR="000F72C1" w:rsidRDefault="000F72C1">
            <w:pPr>
              <w:spacing w:line="302" w:lineRule="auto"/>
              <w:rPr>
                <w:rFonts w:asciiTheme="minorHAnsi" w:hAnsiTheme="minorHAnsi"/>
              </w:rPr>
            </w:pPr>
          </w:p>
          <w:p w14:paraId="06648307" w14:textId="77777777" w:rsidR="000F72C1" w:rsidRDefault="0020793E">
            <w:pPr>
              <w:pStyle w:val="TableText"/>
              <w:spacing w:before="58" w:line="193" w:lineRule="auto"/>
              <w:ind w:left="233"/>
              <w:rPr>
                <w:rFonts w:asciiTheme="minorHAnsi" w:hAnsiTheme="minorHAnsi"/>
              </w:rPr>
            </w:pPr>
            <w:r>
              <w:rPr>
                <w:rFonts w:asciiTheme="minorHAnsi" w:hAnsiTheme="minorHAnsi"/>
              </w:rPr>
              <w:t>Edition</w:t>
            </w:r>
            <w:r>
              <w:rPr>
                <w:rFonts w:asciiTheme="minorHAnsi" w:hAnsiTheme="minorHAnsi"/>
                <w:spacing w:val="23"/>
              </w:rPr>
              <w:t xml:space="preserve"> </w:t>
            </w:r>
            <w:r>
              <w:rPr>
                <w:rFonts w:asciiTheme="minorHAnsi" w:hAnsiTheme="minorHAnsi"/>
                <w:spacing w:val="17"/>
              </w:rPr>
              <w:t>1.1</w:t>
            </w:r>
            <w:r>
              <w:rPr>
                <w:rFonts w:asciiTheme="minorHAnsi" w:hAnsiTheme="minorHAnsi"/>
                <w:spacing w:val="19"/>
              </w:rPr>
              <w:t xml:space="preserve"> </w:t>
            </w:r>
            <w:r>
              <w:rPr>
                <w:rFonts w:asciiTheme="minorHAnsi" w:hAnsiTheme="minorHAnsi"/>
              </w:rPr>
              <w:t>Editorial</w:t>
            </w:r>
            <w:r>
              <w:rPr>
                <w:rFonts w:asciiTheme="minorHAnsi" w:hAnsiTheme="minorHAnsi"/>
                <w:spacing w:val="17"/>
              </w:rPr>
              <w:t xml:space="preserve"> </w:t>
            </w:r>
            <w:r>
              <w:rPr>
                <w:rFonts w:asciiTheme="minorHAnsi" w:hAnsiTheme="minorHAnsi"/>
              </w:rPr>
              <w:t>corrections</w:t>
            </w:r>
          </w:p>
        </w:tc>
        <w:tc>
          <w:tcPr>
            <w:tcW w:w="2555" w:type="dxa"/>
          </w:tcPr>
          <w:p w14:paraId="06648308" w14:textId="77777777" w:rsidR="000F72C1" w:rsidRDefault="000F72C1">
            <w:pPr>
              <w:rPr>
                <w:rFonts w:asciiTheme="minorHAnsi" w:hAnsiTheme="minorHAnsi"/>
              </w:rPr>
            </w:pPr>
          </w:p>
        </w:tc>
      </w:tr>
      <w:tr w:rsidR="000F72C1" w14:paraId="0664830D" w14:textId="77777777">
        <w:trPr>
          <w:trHeight w:val="856"/>
        </w:trPr>
        <w:tc>
          <w:tcPr>
            <w:tcW w:w="1912" w:type="dxa"/>
          </w:tcPr>
          <w:p w14:paraId="0664830A" w14:textId="77777777" w:rsidR="000F72C1" w:rsidRDefault="000F72C1">
            <w:pPr>
              <w:rPr>
                <w:rFonts w:asciiTheme="minorHAnsi" w:hAnsiTheme="minorHAnsi"/>
              </w:rPr>
            </w:pPr>
          </w:p>
        </w:tc>
        <w:tc>
          <w:tcPr>
            <w:tcW w:w="6023" w:type="dxa"/>
          </w:tcPr>
          <w:p w14:paraId="0664830B" w14:textId="77777777" w:rsidR="000F72C1" w:rsidRDefault="000F72C1">
            <w:pPr>
              <w:rPr>
                <w:rFonts w:asciiTheme="minorHAnsi" w:hAnsiTheme="minorHAnsi"/>
              </w:rPr>
            </w:pPr>
          </w:p>
        </w:tc>
        <w:tc>
          <w:tcPr>
            <w:tcW w:w="2555" w:type="dxa"/>
          </w:tcPr>
          <w:p w14:paraId="0664830C" w14:textId="77777777" w:rsidR="000F72C1" w:rsidRDefault="000F72C1">
            <w:pPr>
              <w:rPr>
                <w:rFonts w:asciiTheme="minorHAnsi" w:hAnsiTheme="minorHAnsi"/>
              </w:rPr>
            </w:pPr>
          </w:p>
        </w:tc>
      </w:tr>
      <w:tr w:rsidR="000F72C1" w14:paraId="06648311" w14:textId="77777777">
        <w:trPr>
          <w:trHeight w:val="856"/>
        </w:trPr>
        <w:tc>
          <w:tcPr>
            <w:tcW w:w="1912" w:type="dxa"/>
          </w:tcPr>
          <w:p w14:paraId="0664830E" w14:textId="77777777" w:rsidR="000F72C1" w:rsidRDefault="000F72C1">
            <w:pPr>
              <w:rPr>
                <w:rFonts w:asciiTheme="minorHAnsi" w:hAnsiTheme="minorHAnsi"/>
              </w:rPr>
            </w:pPr>
          </w:p>
        </w:tc>
        <w:tc>
          <w:tcPr>
            <w:tcW w:w="6023" w:type="dxa"/>
          </w:tcPr>
          <w:p w14:paraId="0664830F" w14:textId="77777777" w:rsidR="000F72C1" w:rsidRDefault="000F72C1">
            <w:pPr>
              <w:rPr>
                <w:rFonts w:asciiTheme="minorHAnsi" w:hAnsiTheme="minorHAnsi"/>
              </w:rPr>
            </w:pPr>
          </w:p>
        </w:tc>
        <w:tc>
          <w:tcPr>
            <w:tcW w:w="2555" w:type="dxa"/>
          </w:tcPr>
          <w:p w14:paraId="06648310" w14:textId="77777777" w:rsidR="000F72C1" w:rsidRDefault="000F72C1">
            <w:pPr>
              <w:rPr>
                <w:rFonts w:asciiTheme="minorHAnsi" w:hAnsiTheme="minorHAnsi"/>
              </w:rPr>
            </w:pPr>
          </w:p>
        </w:tc>
      </w:tr>
      <w:tr w:rsidR="000F72C1" w14:paraId="06648315" w14:textId="77777777">
        <w:trPr>
          <w:trHeight w:val="853"/>
        </w:trPr>
        <w:tc>
          <w:tcPr>
            <w:tcW w:w="1912" w:type="dxa"/>
          </w:tcPr>
          <w:p w14:paraId="06648312" w14:textId="77777777" w:rsidR="000F72C1" w:rsidRDefault="000F72C1">
            <w:pPr>
              <w:rPr>
                <w:rFonts w:asciiTheme="minorHAnsi" w:hAnsiTheme="minorHAnsi"/>
              </w:rPr>
            </w:pPr>
          </w:p>
        </w:tc>
        <w:tc>
          <w:tcPr>
            <w:tcW w:w="6023" w:type="dxa"/>
          </w:tcPr>
          <w:p w14:paraId="06648313" w14:textId="77777777" w:rsidR="000F72C1" w:rsidRDefault="000F72C1">
            <w:pPr>
              <w:rPr>
                <w:rFonts w:asciiTheme="minorHAnsi" w:hAnsiTheme="minorHAnsi"/>
              </w:rPr>
            </w:pPr>
          </w:p>
        </w:tc>
        <w:tc>
          <w:tcPr>
            <w:tcW w:w="2555" w:type="dxa"/>
          </w:tcPr>
          <w:p w14:paraId="06648314" w14:textId="77777777" w:rsidR="000F72C1" w:rsidRDefault="000F72C1">
            <w:pPr>
              <w:rPr>
                <w:rFonts w:asciiTheme="minorHAnsi" w:hAnsiTheme="minorHAnsi"/>
              </w:rPr>
            </w:pPr>
          </w:p>
        </w:tc>
      </w:tr>
      <w:tr w:rsidR="000F72C1" w14:paraId="06648319" w14:textId="77777777">
        <w:trPr>
          <w:trHeight w:val="856"/>
        </w:trPr>
        <w:tc>
          <w:tcPr>
            <w:tcW w:w="1912" w:type="dxa"/>
          </w:tcPr>
          <w:p w14:paraId="06648316" w14:textId="77777777" w:rsidR="000F72C1" w:rsidRDefault="000F72C1">
            <w:pPr>
              <w:rPr>
                <w:rFonts w:asciiTheme="minorHAnsi" w:hAnsiTheme="minorHAnsi"/>
              </w:rPr>
            </w:pPr>
          </w:p>
        </w:tc>
        <w:tc>
          <w:tcPr>
            <w:tcW w:w="6023" w:type="dxa"/>
          </w:tcPr>
          <w:p w14:paraId="06648317" w14:textId="77777777" w:rsidR="000F72C1" w:rsidRDefault="000F72C1">
            <w:pPr>
              <w:rPr>
                <w:rFonts w:asciiTheme="minorHAnsi" w:hAnsiTheme="minorHAnsi"/>
              </w:rPr>
            </w:pPr>
          </w:p>
        </w:tc>
        <w:tc>
          <w:tcPr>
            <w:tcW w:w="2555" w:type="dxa"/>
          </w:tcPr>
          <w:p w14:paraId="06648318" w14:textId="77777777" w:rsidR="000F72C1" w:rsidRDefault="000F72C1">
            <w:pPr>
              <w:rPr>
                <w:rFonts w:asciiTheme="minorHAnsi" w:hAnsiTheme="minorHAnsi"/>
              </w:rPr>
            </w:pPr>
          </w:p>
        </w:tc>
      </w:tr>
      <w:tr w:rsidR="000F72C1" w14:paraId="0664831D" w14:textId="77777777">
        <w:trPr>
          <w:trHeight w:val="861"/>
        </w:trPr>
        <w:tc>
          <w:tcPr>
            <w:tcW w:w="1912" w:type="dxa"/>
          </w:tcPr>
          <w:p w14:paraId="0664831A" w14:textId="77777777" w:rsidR="000F72C1" w:rsidRDefault="000F72C1">
            <w:pPr>
              <w:rPr>
                <w:rFonts w:asciiTheme="minorHAnsi" w:hAnsiTheme="minorHAnsi"/>
              </w:rPr>
            </w:pPr>
          </w:p>
        </w:tc>
        <w:tc>
          <w:tcPr>
            <w:tcW w:w="6023" w:type="dxa"/>
          </w:tcPr>
          <w:p w14:paraId="0664831B" w14:textId="77777777" w:rsidR="000F72C1" w:rsidRDefault="000F72C1">
            <w:pPr>
              <w:rPr>
                <w:rFonts w:asciiTheme="minorHAnsi" w:hAnsiTheme="minorHAnsi"/>
              </w:rPr>
            </w:pPr>
          </w:p>
        </w:tc>
        <w:tc>
          <w:tcPr>
            <w:tcW w:w="2555" w:type="dxa"/>
          </w:tcPr>
          <w:p w14:paraId="0664831C" w14:textId="77777777" w:rsidR="000F72C1" w:rsidRDefault="000F72C1">
            <w:pPr>
              <w:rPr>
                <w:rFonts w:asciiTheme="minorHAnsi" w:hAnsiTheme="minorHAnsi"/>
              </w:rPr>
            </w:pPr>
          </w:p>
        </w:tc>
      </w:tr>
    </w:tbl>
    <w:p w14:paraId="0664831E" w14:textId="77777777" w:rsidR="000F72C1" w:rsidRDefault="000F72C1">
      <w:pPr>
        <w:pStyle w:val="BodyText"/>
        <w:rPr>
          <w:rFonts w:asciiTheme="minorHAnsi" w:hAnsiTheme="minorHAnsi"/>
        </w:rPr>
      </w:pPr>
    </w:p>
    <w:p w14:paraId="0664831F" w14:textId="77777777" w:rsidR="000F72C1" w:rsidRDefault="000F72C1">
      <w:pPr>
        <w:rPr>
          <w:rFonts w:asciiTheme="minorHAnsi" w:hAnsiTheme="minorHAnsi"/>
        </w:rPr>
        <w:sectPr w:rsidR="000F72C1">
          <w:headerReference w:type="default" r:id="rId64"/>
          <w:footerReference w:type="default" r:id="rId65"/>
          <w:pgSz w:w="11907" w:h="16839"/>
          <w:pgMar w:top="2688" w:right="0" w:bottom="1495" w:left="878" w:header="0" w:footer="850" w:gutter="0"/>
          <w:pgNumType w:start="2"/>
          <w:cols w:space="720"/>
        </w:sectPr>
      </w:pPr>
    </w:p>
    <w:p w14:paraId="06648320" w14:textId="77777777" w:rsidR="000F72C1" w:rsidRDefault="000F72C1">
      <w:pPr>
        <w:pStyle w:val="BodyText"/>
        <w:spacing w:line="307" w:lineRule="auto"/>
        <w:rPr>
          <w:del w:id="15" w:author="Jiang" w:date="2024-07-11T11:37:00Z"/>
          <w:rFonts w:asciiTheme="minorHAnsi" w:hAnsiTheme="minorHAnsi"/>
        </w:rPr>
      </w:pPr>
    </w:p>
    <w:sdt>
      <w:sdtPr>
        <w:rPr>
          <w:rFonts w:asciiTheme="minorHAnsi" w:eastAsia="Calibri" w:hAnsiTheme="minorHAnsi" w:cs="Calibri"/>
          <w:sz w:val="22"/>
          <w:szCs w:val="22"/>
        </w:rPr>
        <w:id w:val="2"/>
        <w:docPartObj>
          <w:docPartGallery w:val="Table of Contents"/>
          <w:docPartUnique/>
        </w:docPartObj>
      </w:sdtPr>
      <w:sdtEndPr>
        <w:rPr>
          <w:sz w:val="18"/>
          <w:szCs w:val="18"/>
        </w:rPr>
      </w:sdtEndPr>
      <w:sdtContent>
        <w:p w14:paraId="06648321" w14:textId="77777777" w:rsidR="000F72C1" w:rsidRDefault="0020793E">
          <w:pPr>
            <w:tabs>
              <w:tab w:val="right" w:leader="dot" w:pos="9810"/>
            </w:tabs>
            <w:spacing w:before="68" w:line="179" w:lineRule="auto"/>
            <w:ind w:left="44"/>
            <w:rPr>
              <w:rFonts w:asciiTheme="minorHAnsi" w:eastAsia="Calibri" w:hAnsiTheme="minorHAnsi" w:cs="Calibri"/>
              <w:sz w:val="22"/>
              <w:szCs w:val="22"/>
            </w:rPr>
          </w:pPr>
          <w:r>
            <w:rPr>
              <w:rFonts w:asciiTheme="minorHAnsi" w:eastAsia="Calibri" w:hAnsiTheme="minorHAnsi" w:cs="Calibri"/>
              <w:b/>
              <w:bCs/>
              <w:color w:val="00558C"/>
              <w:spacing w:val="-2"/>
              <w:sz w:val="22"/>
              <w:szCs w:val="22"/>
            </w:rPr>
            <w:t>1.</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pacing w:val="-2"/>
              <w:sz w:val="22"/>
              <w:szCs w:val="22"/>
            </w:rPr>
            <w:t xml:space="preserve">INTRODUCTION </w:t>
          </w:r>
          <w:r>
            <w:rPr>
              <w:rFonts w:asciiTheme="minorHAnsi" w:eastAsia="Calibri" w:hAnsiTheme="minorHAnsi" w:cs="Calibri"/>
              <w:b/>
              <w:bCs/>
              <w:color w:val="00558C"/>
              <w:sz w:val="22"/>
              <w:szCs w:val="22"/>
            </w:rPr>
            <w:tab/>
          </w:r>
          <w:hyperlink w:anchor="bookmark3" w:history="1">
            <w:r>
              <w:rPr>
                <w:rFonts w:asciiTheme="minorHAnsi" w:eastAsia="Calibri" w:hAnsiTheme="minorHAnsi" w:cs="Calibri"/>
                <w:b/>
                <w:bCs/>
                <w:color w:val="00558C"/>
                <w:spacing w:val="11"/>
                <w:sz w:val="22"/>
                <w:szCs w:val="22"/>
              </w:rPr>
              <w:t>4</w:t>
            </w:r>
          </w:hyperlink>
        </w:p>
        <w:p w14:paraId="06648322" w14:textId="77777777" w:rsidR="000F72C1" w:rsidRDefault="0020793E">
          <w:pPr>
            <w:numPr>
              <w:ilvl w:val="0"/>
              <w:numId w:val="2"/>
              <w:ins w:id="16" w:author="liujuan" w:date="2024-04-10T13:39:00Z"/>
            </w:numPr>
            <w:tabs>
              <w:tab w:val="right" w:leader="dot" w:pos="9810"/>
            </w:tabs>
            <w:spacing w:before="132" w:line="186" w:lineRule="auto"/>
            <w:ind w:left="38"/>
            <w:rPr>
              <w:ins w:id="17" w:author="liujuan" w:date="2024-04-10T13:39:00Z"/>
              <w:rFonts w:asciiTheme="minorHAnsi" w:eastAsia="Calibri" w:hAnsiTheme="minorHAnsi" w:cs="Calibri"/>
              <w:sz w:val="22"/>
              <w:szCs w:val="22"/>
            </w:rPr>
            <w:pPrChange w:id="18" w:author="liujuan" w:date="2024-04-10T13:39:00Z">
              <w:pPr>
                <w:tabs>
                  <w:tab w:val="right" w:leader="dot" w:pos="9810"/>
                </w:tabs>
                <w:spacing w:before="132" w:line="186" w:lineRule="auto"/>
                <w:ind w:left="38"/>
              </w:pPr>
            </w:pPrChange>
          </w:pPr>
          <w:del w:id="19" w:author="liujuan" w:date="2024-04-10T13:38:00Z">
            <w:r>
              <w:rPr>
                <w:rFonts w:asciiTheme="minorHAnsi" w:eastAsia="Calibri" w:hAnsiTheme="minorHAnsi" w:cs="Calibri"/>
                <w:b/>
                <w:bCs/>
                <w:color w:val="00558C"/>
                <w:spacing w:val="-1"/>
                <w:sz w:val="22"/>
                <w:szCs w:val="22"/>
              </w:rPr>
              <w:delText xml:space="preserve">2. </w:delText>
            </w:r>
          </w:del>
          <w:r>
            <w:rPr>
              <w:rFonts w:asciiTheme="minorHAnsi" w:eastAsia="Calibri" w:hAnsiTheme="minorHAnsi" w:cs="Calibri"/>
              <w:b/>
              <w:bCs/>
              <w:color w:val="00558C"/>
              <w:spacing w:val="-1"/>
              <w:sz w:val="22"/>
              <w:szCs w:val="22"/>
            </w:rPr>
            <w:t xml:space="preserve">    </w:t>
          </w:r>
          <w:ins w:id="20" w:author="liujuan" w:date="2024-04-10T13:39:00Z">
            <w:r>
              <w:rPr>
                <w:rFonts w:asciiTheme="minorHAnsi" w:eastAsia="Calibri" w:hAnsiTheme="minorHAnsi" w:cs="Calibri"/>
                <w:b/>
                <w:bCs/>
                <w:color w:val="00558C"/>
                <w:spacing w:val="-1"/>
                <w:sz w:val="22"/>
                <w:szCs w:val="22"/>
                <w:lang w:eastAsia="zh-CN"/>
                <w:rPrChange w:id="21" w:author="liujuan" w:date="2024-04-10T13:39:00Z">
                  <w:rPr>
                    <w:rFonts w:asciiTheme="minorHAnsi" w:eastAsia="SimSun" w:hAnsiTheme="minorHAnsi" w:cs="Calibri"/>
                    <w:b/>
                    <w:bCs/>
                    <w:color w:val="00558C"/>
                    <w:spacing w:val="-1"/>
                    <w:sz w:val="22"/>
                    <w:szCs w:val="22"/>
                    <w:lang w:eastAsia="zh-CN"/>
                  </w:rPr>
                </w:rPrChange>
              </w:rPr>
              <w:t>SCOPE</w:t>
            </w:r>
          </w:ins>
          <w:ins w:id="22" w:author="Jiang" w:date="2024-07-10T21:35:00Z">
            <w:r>
              <w:rPr>
                <w:rFonts w:asciiTheme="minorHAnsi" w:eastAsia="Calibri" w:hAnsiTheme="minorHAnsi" w:cs="Calibri" w:hint="eastAsia"/>
                <w:b/>
                <w:bCs/>
                <w:color w:val="00558C"/>
                <w:spacing w:val="-1"/>
                <w:sz w:val="22"/>
                <w:szCs w:val="22"/>
                <w:lang w:eastAsia="zh-CN"/>
              </w:rPr>
              <w:t xml:space="preserve"> </w:t>
            </w:r>
          </w:ins>
          <w:ins w:id="23" w:author="Jiang" w:date="2024-07-10T19:23:00Z">
            <w:r>
              <w:rPr>
                <w:rFonts w:asciiTheme="minorHAnsi" w:eastAsia="Calibri" w:hAnsiTheme="minorHAnsi" w:cs="Calibri"/>
                <w:b/>
                <w:bCs/>
                <w:color w:val="00558C"/>
                <w:sz w:val="22"/>
                <w:szCs w:val="22"/>
              </w:rPr>
              <w:tab/>
            </w:r>
            <w:r>
              <w:rPr>
                <w:rFonts w:asciiTheme="minorHAnsi" w:eastAsia="SimSun" w:hAnsiTheme="minorHAnsi" w:cs="Calibri" w:hint="eastAsia"/>
                <w:b/>
                <w:bCs/>
                <w:color w:val="00558C"/>
                <w:sz w:val="22"/>
                <w:szCs w:val="22"/>
                <w:lang w:eastAsia="zh-CN"/>
              </w:rPr>
              <w:t>4</w:t>
            </w:r>
          </w:ins>
        </w:p>
        <w:p w14:paraId="06648323" w14:textId="77777777" w:rsidR="000F72C1" w:rsidRDefault="0020793E">
          <w:pPr>
            <w:numPr>
              <w:ilvl w:val="0"/>
              <w:numId w:val="2"/>
              <w:ins w:id="24" w:author="liujuan" w:date="2024-04-10T13:39:00Z"/>
            </w:numPr>
            <w:tabs>
              <w:tab w:val="right" w:leader="dot" w:pos="9810"/>
            </w:tabs>
            <w:spacing w:before="132" w:line="186" w:lineRule="auto"/>
            <w:ind w:left="38"/>
            <w:rPr>
              <w:rFonts w:asciiTheme="minorHAnsi" w:eastAsia="Calibri" w:hAnsiTheme="minorHAnsi" w:cs="Calibri"/>
              <w:sz w:val="22"/>
              <w:szCs w:val="22"/>
            </w:rPr>
            <w:pPrChange w:id="25" w:author="liujuan" w:date="2024-04-10T13:39:00Z">
              <w:pPr>
                <w:tabs>
                  <w:tab w:val="right" w:leader="dot" w:pos="9810"/>
                </w:tabs>
                <w:spacing w:before="132" w:line="186" w:lineRule="auto"/>
                <w:ind w:left="38"/>
              </w:pPr>
            </w:pPrChange>
          </w:pPr>
          <w:ins w:id="26" w:author="liujuan" w:date="2024-04-10T13:39:00Z">
            <w:r>
              <w:rPr>
                <w:rFonts w:asciiTheme="minorHAnsi" w:eastAsia="SimSun" w:hAnsiTheme="minorHAnsi" w:cs="Calibri" w:hint="eastAsia"/>
                <w:b/>
                <w:bCs/>
                <w:color w:val="00558C"/>
                <w:spacing w:val="-1"/>
                <w:sz w:val="22"/>
                <w:szCs w:val="22"/>
                <w:lang w:eastAsia="zh-CN"/>
              </w:rPr>
              <w:t xml:space="preserve">    </w:t>
            </w:r>
          </w:ins>
          <w:r>
            <w:rPr>
              <w:rFonts w:asciiTheme="minorHAnsi" w:eastAsia="Calibri" w:hAnsiTheme="minorHAnsi" w:cs="Calibri"/>
              <w:b/>
              <w:bCs/>
              <w:color w:val="00558C"/>
              <w:spacing w:val="-1"/>
              <w:sz w:val="22"/>
              <w:szCs w:val="22"/>
            </w:rPr>
            <w:t>WHO CAN</w:t>
          </w:r>
          <w:r>
            <w:rPr>
              <w:rFonts w:asciiTheme="minorHAnsi" w:eastAsia="Calibri" w:hAnsiTheme="minorHAnsi" w:cs="Calibri"/>
              <w:b/>
              <w:bCs/>
              <w:color w:val="00558C"/>
              <w:spacing w:val="14"/>
              <w:w w:val="101"/>
              <w:sz w:val="22"/>
              <w:szCs w:val="22"/>
            </w:rPr>
            <w:t xml:space="preserve"> </w:t>
          </w:r>
          <w:r>
            <w:rPr>
              <w:rFonts w:asciiTheme="minorHAnsi" w:eastAsia="Calibri" w:hAnsiTheme="minorHAnsi" w:cs="Calibri"/>
              <w:b/>
              <w:bCs/>
              <w:color w:val="00558C"/>
              <w:spacing w:val="-1"/>
              <w:sz w:val="22"/>
              <w:szCs w:val="22"/>
            </w:rPr>
            <w:t>BE A</w:t>
          </w:r>
          <w:del w:id="27" w:author="Jiang" w:date="2024-07-10T19:10:00Z">
            <w:r>
              <w:rPr>
                <w:rFonts w:asciiTheme="minorHAnsi" w:eastAsia="Calibri" w:hAnsiTheme="minorHAnsi" w:cs="Calibri"/>
                <w:b/>
                <w:bCs/>
                <w:color w:val="00558C"/>
                <w:spacing w:val="16"/>
                <w:w w:val="101"/>
                <w:sz w:val="22"/>
                <w:szCs w:val="22"/>
              </w:rPr>
              <w:delText xml:space="preserve"> </w:delText>
            </w:r>
            <w:r>
              <w:rPr>
                <w:rFonts w:asciiTheme="minorHAnsi" w:eastAsia="Calibri" w:hAnsiTheme="minorHAnsi" w:cs="Calibri"/>
                <w:b/>
                <w:bCs/>
                <w:color w:val="00558C"/>
                <w:spacing w:val="-1"/>
                <w:sz w:val="22"/>
                <w:szCs w:val="22"/>
              </w:rPr>
              <w:delText>LESSEE OR</w:delText>
            </w:r>
          </w:del>
          <w:r>
            <w:rPr>
              <w:rFonts w:asciiTheme="minorHAnsi" w:eastAsia="Calibri" w:hAnsiTheme="minorHAnsi" w:cs="Calibri"/>
              <w:b/>
              <w:bCs/>
              <w:color w:val="00558C"/>
              <w:spacing w:val="14"/>
              <w:sz w:val="22"/>
              <w:szCs w:val="22"/>
            </w:rPr>
            <w:t xml:space="preserve"> </w:t>
          </w:r>
          <w:r>
            <w:rPr>
              <w:rFonts w:asciiTheme="minorHAnsi" w:eastAsia="Calibri" w:hAnsiTheme="minorHAnsi" w:cs="Calibri"/>
              <w:b/>
              <w:bCs/>
              <w:color w:val="00558C"/>
              <w:spacing w:val="-1"/>
              <w:sz w:val="22"/>
              <w:szCs w:val="22"/>
            </w:rPr>
            <w:t>PARTNER OF A</w:t>
          </w:r>
          <w:r>
            <w:rPr>
              <w:rFonts w:asciiTheme="minorHAnsi" w:eastAsia="Calibri" w:hAnsiTheme="minorHAnsi" w:cs="Calibri"/>
              <w:b/>
              <w:bCs/>
              <w:color w:val="00558C"/>
              <w:spacing w:val="16"/>
              <w:w w:val="101"/>
              <w:sz w:val="22"/>
              <w:szCs w:val="22"/>
            </w:rPr>
            <w:t xml:space="preserve"> </w:t>
          </w:r>
          <w:r>
            <w:rPr>
              <w:rFonts w:asciiTheme="minorHAnsi" w:eastAsia="Calibri" w:hAnsiTheme="minorHAnsi" w:cs="Calibri"/>
              <w:b/>
              <w:bCs/>
              <w:color w:val="00558C"/>
              <w:spacing w:val="-1"/>
              <w:sz w:val="22"/>
              <w:szCs w:val="22"/>
            </w:rPr>
            <w:t>LIGHTHOUSE AGREEM</w:t>
          </w:r>
          <w:r>
            <w:rPr>
              <w:rFonts w:asciiTheme="minorHAnsi" w:eastAsia="Calibri" w:hAnsiTheme="minorHAnsi" w:cs="Calibri"/>
              <w:b/>
              <w:bCs/>
              <w:color w:val="00558C"/>
              <w:spacing w:val="-2"/>
              <w:sz w:val="22"/>
              <w:szCs w:val="22"/>
            </w:rPr>
            <w:t>ENT?</w:t>
          </w:r>
          <w:ins w:id="28" w:author="Jiang" w:date="2024-07-10T21:35:00Z">
            <w:r>
              <w:rPr>
                <w:rFonts w:asciiTheme="minorHAnsi" w:eastAsia="SimSun" w:hAnsiTheme="minorHAnsi" w:cs="Calibri" w:hint="eastAsia"/>
                <w:b/>
                <w:bCs/>
                <w:color w:val="00558C"/>
                <w:spacing w:val="-2"/>
                <w:sz w:val="22"/>
                <w:szCs w:val="22"/>
                <w:lang w:eastAsia="zh-CN"/>
              </w:rPr>
              <w:t xml:space="preserve"> </w:t>
            </w:r>
          </w:ins>
          <w:r>
            <w:rPr>
              <w:rFonts w:asciiTheme="minorHAnsi" w:eastAsia="Calibri" w:hAnsiTheme="minorHAnsi" w:cs="Calibri"/>
              <w:b/>
              <w:bCs/>
              <w:color w:val="00558C"/>
              <w:sz w:val="22"/>
              <w:szCs w:val="22"/>
            </w:rPr>
            <w:tab/>
          </w:r>
          <w:del w:id="29" w:author="Jiang" w:date="2024-07-10T21:06:00Z">
            <w:r w:rsidRPr="00A93A77">
              <w:rPr>
                <w:rFonts w:asciiTheme="minorHAnsi" w:hAnsiTheme="minorHAnsi"/>
                <w:rPrChange w:id="30" w:author="Jiang" w:date="2024-07-10T21:11:00Z">
                  <w:rPr/>
                </w:rPrChange>
              </w:rPr>
              <w:fldChar w:fldCharType="begin"/>
            </w:r>
            <w:r>
              <w:rPr>
                <w:rFonts w:asciiTheme="minorHAnsi" w:hAnsiTheme="minorHAnsi"/>
                <w:rPrChange w:id="31" w:author="Jiang" w:date="2024-07-10T21:11:00Z">
                  <w:rPr/>
                </w:rPrChange>
              </w:rPr>
              <w:delInstrText xml:space="preserve"> HYPERLINK \l "bookmark4" </w:delInstrText>
            </w:r>
            <w:r w:rsidRPr="0070186A">
              <w:rPr>
                <w:rFonts w:asciiTheme="minorHAnsi" w:hAnsiTheme="minorHAnsi"/>
              </w:rPr>
            </w:r>
            <w:r w:rsidRPr="00A93A77">
              <w:rPr>
                <w:rFonts w:asciiTheme="minorHAnsi" w:hAnsiTheme="minorHAnsi"/>
                <w:rPrChange w:id="32" w:author="Jiang" w:date="2024-07-10T21:11:00Z">
                  <w:rPr>
                    <w:rFonts w:asciiTheme="minorHAnsi" w:eastAsia="Calibri" w:hAnsiTheme="minorHAnsi" w:cs="Calibri"/>
                    <w:b/>
                    <w:bCs/>
                    <w:color w:val="00558C"/>
                    <w:spacing w:val="15"/>
                    <w:sz w:val="22"/>
                    <w:szCs w:val="22"/>
                  </w:rPr>
                </w:rPrChange>
              </w:rPr>
              <w:fldChar w:fldCharType="separate"/>
            </w:r>
            <w:r>
              <w:rPr>
                <w:rFonts w:asciiTheme="minorHAnsi" w:eastAsia="Calibri" w:hAnsiTheme="minorHAnsi" w:cs="Calibri"/>
                <w:b/>
                <w:bCs/>
                <w:color w:val="00558C"/>
                <w:spacing w:val="15"/>
                <w:sz w:val="22"/>
                <w:szCs w:val="22"/>
              </w:rPr>
              <w:delText>5</w:delText>
            </w:r>
            <w:r w:rsidRPr="00A93A77">
              <w:rPr>
                <w:rFonts w:asciiTheme="minorHAnsi" w:eastAsia="Calibri" w:hAnsiTheme="minorHAnsi" w:cs="Calibri"/>
                <w:b/>
                <w:bCs/>
                <w:color w:val="00558C"/>
                <w:spacing w:val="15"/>
                <w:sz w:val="22"/>
                <w:szCs w:val="22"/>
              </w:rPr>
              <w:fldChar w:fldCharType="end"/>
            </w:r>
          </w:del>
          <w:ins w:id="33" w:author="Jiang" w:date="2024-07-10T21:06:00Z">
            <w:r>
              <w:rPr>
                <w:rFonts w:asciiTheme="minorHAnsi" w:eastAsia="SimSun" w:hAnsiTheme="minorHAnsi"/>
                <w:lang w:eastAsia="zh-CN"/>
                <w:rPrChange w:id="34" w:author="Jiang" w:date="2024-07-10T21:11:00Z">
                  <w:rPr>
                    <w:rFonts w:eastAsia="SimSun"/>
                    <w:lang w:eastAsia="zh-CN"/>
                  </w:rPr>
                </w:rPrChange>
              </w:rPr>
              <w:t>6</w:t>
            </w:r>
          </w:ins>
        </w:p>
        <w:p w14:paraId="06648324" w14:textId="77777777" w:rsidR="000F72C1" w:rsidRDefault="0020793E">
          <w:pPr>
            <w:numPr>
              <w:ilvl w:val="0"/>
              <w:numId w:val="2"/>
              <w:ins w:id="35" w:author="liujuan" w:date="2024-04-10T13:39:00Z"/>
            </w:numPr>
            <w:tabs>
              <w:tab w:val="right" w:leader="dot" w:pos="9810"/>
            </w:tabs>
            <w:spacing w:before="140" w:line="179" w:lineRule="auto"/>
            <w:ind w:left="38"/>
            <w:rPr>
              <w:rFonts w:asciiTheme="minorHAnsi" w:eastAsia="Calibri" w:hAnsiTheme="minorHAnsi" w:cs="Calibri"/>
              <w:sz w:val="22"/>
              <w:szCs w:val="22"/>
            </w:rPr>
            <w:pPrChange w:id="36" w:author="liujuan" w:date="2024-04-10T13:39:00Z">
              <w:pPr>
                <w:tabs>
                  <w:tab w:val="right" w:leader="dot" w:pos="9810"/>
                </w:tabs>
                <w:spacing w:before="140" w:line="179" w:lineRule="auto"/>
                <w:ind w:left="38"/>
              </w:pPr>
            </w:pPrChange>
          </w:pPr>
          <w:ins w:id="37" w:author="liujuan" w:date="2024-04-10T13:39:00Z">
            <w:r>
              <w:rPr>
                <w:rFonts w:asciiTheme="minorHAnsi" w:eastAsia="SimSun" w:hAnsiTheme="minorHAnsi" w:cs="Calibri" w:hint="eastAsia"/>
                <w:b/>
                <w:bCs/>
                <w:color w:val="00558C"/>
                <w:sz w:val="22"/>
                <w:szCs w:val="22"/>
                <w:lang w:eastAsia="zh-CN"/>
              </w:rPr>
              <w:t xml:space="preserve">    </w:t>
            </w:r>
          </w:ins>
          <w:del w:id="38" w:author="liujuan" w:date="2024-04-10T13:39:00Z">
            <w:r>
              <w:rPr>
                <w:rFonts w:asciiTheme="minorHAnsi" w:eastAsia="Calibri" w:hAnsiTheme="minorHAnsi" w:cs="Calibri"/>
                <w:b/>
                <w:bCs/>
                <w:color w:val="00558C"/>
                <w:sz w:val="22"/>
                <w:szCs w:val="22"/>
              </w:rPr>
              <w:delText xml:space="preserve">3.     </w:delText>
            </w:r>
          </w:del>
          <w:r>
            <w:rPr>
              <w:rFonts w:asciiTheme="minorHAnsi" w:eastAsia="Calibri" w:hAnsiTheme="minorHAnsi" w:cs="Calibri"/>
              <w:b/>
              <w:bCs/>
              <w:color w:val="00558C"/>
              <w:sz w:val="22"/>
              <w:szCs w:val="22"/>
            </w:rPr>
            <w:t>TYPE OF AGREEM</w:t>
          </w:r>
          <w:r>
            <w:rPr>
              <w:rFonts w:asciiTheme="minorHAnsi" w:eastAsia="Calibri" w:hAnsiTheme="minorHAnsi" w:cs="Calibri"/>
              <w:b/>
              <w:bCs/>
              <w:color w:val="00558C"/>
              <w:spacing w:val="-1"/>
              <w:sz w:val="22"/>
              <w:szCs w:val="22"/>
            </w:rPr>
            <w:t>ENTS</w:t>
          </w:r>
          <w:r>
            <w:rPr>
              <w:rFonts w:asciiTheme="minorHAnsi" w:eastAsia="Calibri" w:hAnsiTheme="minorHAnsi" w:cs="Calibri"/>
              <w:b/>
              <w:bCs/>
              <w:color w:val="00558C"/>
              <w:spacing w:val="-15"/>
              <w:sz w:val="22"/>
              <w:szCs w:val="22"/>
            </w:rPr>
            <w:t xml:space="preserve"> </w:t>
          </w:r>
          <w:r>
            <w:rPr>
              <w:rFonts w:asciiTheme="minorHAnsi" w:eastAsia="Calibri" w:hAnsiTheme="minorHAnsi" w:cs="Calibri"/>
              <w:b/>
              <w:bCs/>
              <w:color w:val="00558C"/>
              <w:sz w:val="22"/>
              <w:szCs w:val="22"/>
            </w:rPr>
            <w:tab/>
          </w:r>
          <w:del w:id="39" w:author="Jiang" w:date="2024-07-10T21:06:00Z">
            <w:r w:rsidRPr="00A93A77">
              <w:rPr>
                <w:rFonts w:asciiTheme="minorHAnsi" w:hAnsiTheme="minorHAnsi"/>
                <w:rPrChange w:id="40" w:author="Jiang" w:date="2024-07-10T21:11:00Z">
                  <w:rPr/>
                </w:rPrChange>
              </w:rPr>
              <w:fldChar w:fldCharType="begin"/>
            </w:r>
            <w:r>
              <w:rPr>
                <w:rFonts w:asciiTheme="minorHAnsi" w:hAnsiTheme="minorHAnsi"/>
                <w:rPrChange w:id="41" w:author="Jiang" w:date="2024-07-10T21:11:00Z">
                  <w:rPr/>
                </w:rPrChange>
              </w:rPr>
              <w:delInstrText xml:space="preserve"> HYPERLINK \l "bookmark5" </w:delInstrText>
            </w:r>
            <w:r w:rsidRPr="0070186A">
              <w:rPr>
                <w:rFonts w:asciiTheme="minorHAnsi" w:hAnsiTheme="minorHAnsi"/>
              </w:rPr>
            </w:r>
            <w:r w:rsidRPr="00A93A77">
              <w:rPr>
                <w:rFonts w:asciiTheme="minorHAnsi" w:hAnsiTheme="minorHAnsi"/>
                <w:rPrChange w:id="42" w:author="Jiang" w:date="2024-07-10T21:11:00Z">
                  <w:rPr>
                    <w:rFonts w:asciiTheme="minorHAnsi" w:eastAsia="Calibri" w:hAnsiTheme="minorHAnsi" w:cs="Calibri"/>
                    <w:b/>
                    <w:bCs/>
                    <w:color w:val="00558C"/>
                    <w:spacing w:val="12"/>
                    <w:sz w:val="22"/>
                    <w:szCs w:val="22"/>
                  </w:rPr>
                </w:rPrChange>
              </w:rPr>
              <w:fldChar w:fldCharType="separate"/>
            </w:r>
            <w:r>
              <w:rPr>
                <w:rFonts w:asciiTheme="minorHAnsi" w:eastAsia="Calibri" w:hAnsiTheme="minorHAnsi" w:cs="Calibri"/>
                <w:b/>
                <w:bCs/>
                <w:color w:val="00558C"/>
                <w:spacing w:val="12"/>
                <w:sz w:val="22"/>
                <w:szCs w:val="22"/>
              </w:rPr>
              <w:delText>5</w:delText>
            </w:r>
            <w:r w:rsidRPr="00A93A77">
              <w:rPr>
                <w:rFonts w:asciiTheme="minorHAnsi" w:eastAsia="Calibri" w:hAnsiTheme="minorHAnsi" w:cs="Calibri"/>
                <w:b/>
                <w:bCs/>
                <w:color w:val="00558C"/>
                <w:spacing w:val="12"/>
                <w:sz w:val="22"/>
                <w:szCs w:val="22"/>
              </w:rPr>
              <w:fldChar w:fldCharType="end"/>
            </w:r>
          </w:del>
          <w:ins w:id="43" w:author="Jiang" w:date="2024-07-10T21:06:00Z">
            <w:r>
              <w:rPr>
                <w:rFonts w:asciiTheme="minorHAnsi" w:eastAsia="SimSun" w:hAnsiTheme="minorHAnsi"/>
                <w:lang w:eastAsia="zh-CN"/>
                <w:rPrChange w:id="44" w:author="Jiang" w:date="2024-07-10T21:11:00Z">
                  <w:rPr>
                    <w:rFonts w:eastAsia="SimSun"/>
                    <w:lang w:eastAsia="zh-CN"/>
                  </w:rPr>
                </w:rPrChange>
              </w:rPr>
              <w:t>6</w:t>
            </w:r>
          </w:ins>
        </w:p>
        <w:p w14:paraId="06648325" w14:textId="77777777" w:rsidR="000F72C1" w:rsidRDefault="0020793E">
          <w:pPr>
            <w:tabs>
              <w:tab w:val="right" w:leader="dot" w:pos="9810"/>
            </w:tabs>
            <w:spacing w:before="130" w:line="186" w:lineRule="auto"/>
            <w:ind w:left="33"/>
            <w:rPr>
              <w:rFonts w:asciiTheme="minorHAnsi" w:eastAsia="SimSun" w:hAnsiTheme="minorHAnsi" w:cs="Calibri"/>
              <w:sz w:val="22"/>
              <w:szCs w:val="22"/>
              <w:lang w:eastAsia="zh-CN"/>
            </w:rPr>
          </w:pPr>
          <w:ins w:id="45" w:author="liujuan" w:date="2024-04-10T13:39:00Z">
            <w:r>
              <w:rPr>
                <w:rFonts w:asciiTheme="minorHAnsi" w:eastAsia="SimSun" w:hAnsiTheme="minorHAnsi" w:cs="Calibri" w:hint="eastAsia"/>
                <w:b/>
                <w:bCs/>
                <w:color w:val="00558C"/>
                <w:sz w:val="22"/>
                <w:szCs w:val="22"/>
                <w:lang w:eastAsia="zh-CN"/>
              </w:rPr>
              <w:t>5</w:t>
            </w:r>
          </w:ins>
          <w:del w:id="46" w:author="liujuan" w:date="2024-04-10T13:39:00Z">
            <w:r>
              <w:rPr>
                <w:rFonts w:asciiTheme="minorHAnsi" w:eastAsia="Calibri" w:hAnsiTheme="minorHAnsi" w:cs="Calibri"/>
                <w:b/>
                <w:bCs/>
                <w:color w:val="00558C"/>
                <w:sz w:val="22"/>
                <w:szCs w:val="22"/>
              </w:rPr>
              <w:delText>4</w:delText>
            </w:r>
          </w:del>
          <w:r>
            <w:rPr>
              <w:rFonts w:asciiTheme="minorHAnsi" w:eastAsia="Calibri" w:hAnsiTheme="minorHAnsi" w:cs="Calibri"/>
              <w:b/>
              <w:bCs/>
              <w:color w:val="00558C"/>
              <w:sz w:val="22"/>
              <w:szCs w:val="22"/>
            </w:rPr>
            <w:t xml:space="preserve">.     WHAT SHOULD THE AGREEMENT CONTAIN? </w:t>
          </w:r>
          <w:r>
            <w:rPr>
              <w:rFonts w:asciiTheme="minorHAnsi" w:eastAsia="Calibri" w:hAnsiTheme="minorHAnsi" w:cs="Calibri"/>
              <w:b/>
              <w:bCs/>
              <w:color w:val="00558C"/>
              <w:sz w:val="22"/>
              <w:szCs w:val="22"/>
            </w:rPr>
            <w:tab/>
          </w:r>
          <w:del w:id="47" w:author="Jiang" w:date="2024-07-10T21:06:00Z">
            <w:r w:rsidRPr="00A93A77">
              <w:rPr>
                <w:rFonts w:asciiTheme="minorHAnsi" w:hAnsiTheme="minorHAnsi"/>
                <w:rPrChange w:id="48" w:author="Jiang" w:date="2024-07-10T21:11:00Z">
                  <w:rPr/>
                </w:rPrChange>
              </w:rPr>
              <w:fldChar w:fldCharType="begin"/>
            </w:r>
            <w:r>
              <w:rPr>
                <w:rFonts w:asciiTheme="minorHAnsi" w:hAnsiTheme="minorHAnsi"/>
                <w:rPrChange w:id="49" w:author="Jiang" w:date="2024-07-10T21:11:00Z">
                  <w:rPr/>
                </w:rPrChange>
              </w:rPr>
              <w:delInstrText xml:space="preserve"> HYPERLINK \l "bookmark6" </w:delInstrText>
            </w:r>
            <w:r w:rsidRPr="0070186A">
              <w:rPr>
                <w:rFonts w:asciiTheme="minorHAnsi" w:hAnsiTheme="minorHAnsi"/>
              </w:rPr>
            </w:r>
            <w:r w:rsidRPr="00A93A77">
              <w:rPr>
                <w:rFonts w:asciiTheme="minorHAnsi" w:hAnsiTheme="minorHAnsi"/>
                <w:rPrChange w:id="50" w:author="Jiang" w:date="2024-07-10T21:11:00Z">
                  <w:rPr>
                    <w:rFonts w:asciiTheme="minorHAnsi" w:eastAsia="Calibri" w:hAnsiTheme="minorHAnsi" w:cs="Calibri"/>
                    <w:b/>
                    <w:bCs/>
                    <w:color w:val="00558C"/>
                    <w:spacing w:val="14"/>
                    <w:sz w:val="22"/>
                    <w:szCs w:val="22"/>
                  </w:rPr>
                </w:rPrChange>
              </w:rPr>
              <w:fldChar w:fldCharType="separate"/>
            </w:r>
            <w:r>
              <w:rPr>
                <w:rFonts w:asciiTheme="minorHAnsi" w:eastAsia="Calibri" w:hAnsiTheme="minorHAnsi" w:cs="Calibri"/>
                <w:b/>
                <w:bCs/>
                <w:color w:val="00558C"/>
                <w:spacing w:val="14"/>
                <w:sz w:val="22"/>
                <w:szCs w:val="22"/>
              </w:rPr>
              <w:delText>5</w:delText>
            </w:r>
            <w:r w:rsidRPr="00A93A77">
              <w:rPr>
                <w:rFonts w:asciiTheme="minorHAnsi" w:eastAsia="Calibri" w:hAnsiTheme="minorHAnsi" w:cs="Calibri"/>
                <w:b/>
                <w:bCs/>
                <w:color w:val="00558C"/>
                <w:spacing w:val="14"/>
                <w:sz w:val="22"/>
                <w:szCs w:val="22"/>
              </w:rPr>
              <w:fldChar w:fldCharType="end"/>
            </w:r>
          </w:del>
          <w:ins w:id="51" w:author="Jiang" w:date="2024-07-10T21:06:00Z">
            <w:r>
              <w:rPr>
                <w:rFonts w:asciiTheme="minorHAnsi" w:eastAsia="SimSun" w:hAnsiTheme="minorHAnsi"/>
                <w:lang w:eastAsia="zh-CN"/>
                <w:rPrChange w:id="52" w:author="Jiang" w:date="2024-07-10T21:11:00Z">
                  <w:rPr>
                    <w:rFonts w:eastAsia="SimSun"/>
                    <w:lang w:eastAsia="zh-CN"/>
                  </w:rPr>
                </w:rPrChange>
              </w:rPr>
              <w:t>6</w:t>
            </w:r>
          </w:ins>
        </w:p>
        <w:p w14:paraId="06648326" w14:textId="77777777" w:rsidR="000F72C1" w:rsidRDefault="0020793E">
          <w:pPr>
            <w:spacing w:before="106" w:line="188" w:lineRule="auto"/>
            <w:ind w:leftChars="6" w:left="13"/>
            <w:rPr>
              <w:ins w:id="53" w:author="liujuan" w:date="2024-04-10T13:40:00Z"/>
              <w:rFonts w:eastAsia="SimSun"/>
              <w:lang w:eastAsia="zh-CN"/>
            </w:rPr>
            <w:pPrChange w:id="54" w:author="Jiang" w:date="2024-07-10T19:36:00Z">
              <w:pPr/>
            </w:pPrChange>
          </w:pPr>
          <w:del w:id="55" w:author="liujuan" w:date="2024-04-10T13:40:00Z">
            <w:r>
              <w:rPr>
                <w:rFonts w:asciiTheme="minorHAnsi" w:eastAsia="Calibri" w:hAnsiTheme="minorHAnsi" w:cs="Calibri"/>
                <w:color w:val="00558C"/>
                <w:spacing w:val="-1"/>
                <w:sz w:val="22"/>
                <w:szCs w:val="22"/>
              </w:rPr>
              <w:delText>4</w:delText>
            </w:r>
          </w:del>
          <w:ins w:id="56" w:author="liujuan" w:date="2024-04-10T13:40:00Z">
            <w:r>
              <w:rPr>
                <w:rFonts w:asciiTheme="minorHAnsi" w:eastAsia="SimSun" w:hAnsiTheme="minorHAnsi" w:cs="Calibri" w:hint="eastAsia"/>
                <w:color w:val="00558C"/>
                <w:spacing w:val="-1"/>
                <w:sz w:val="22"/>
                <w:szCs w:val="22"/>
                <w:lang w:eastAsia="zh-CN"/>
              </w:rPr>
              <w:t>5</w:t>
            </w:r>
          </w:ins>
          <w:r>
            <w:rPr>
              <w:rFonts w:asciiTheme="minorHAnsi" w:eastAsia="Calibri" w:hAnsiTheme="minorHAnsi" w:cs="Calibri"/>
              <w:color w:val="00558C"/>
              <w:spacing w:val="-1"/>
              <w:sz w:val="22"/>
              <w:szCs w:val="22"/>
            </w:rPr>
            <w:t xml:space="preserve">.1.       </w:t>
          </w:r>
          <w:ins w:id="57" w:author="liujuan" w:date="2024-04-10T13:40:00Z">
            <w:r>
              <w:rPr>
                <w:rFonts w:asciiTheme="minorHAnsi" w:eastAsia="SimSun" w:hAnsiTheme="minorHAnsi" w:cs="Calibri" w:hint="eastAsia"/>
                <w:spacing w:val="17"/>
                <w:w w:val="101"/>
                <w:sz w:val="22"/>
                <w:szCs w:val="22"/>
                <w:lang w:eastAsia="zh-CN"/>
              </w:rPr>
              <w:t>R</w:t>
            </w:r>
            <w:r>
              <w:rPr>
                <w:rFonts w:asciiTheme="minorHAnsi" w:eastAsia="Calibri" w:hAnsiTheme="minorHAnsi" w:cs="Calibri"/>
                <w:spacing w:val="-1"/>
                <w:sz w:val="22"/>
                <w:szCs w:val="22"/>
              </w:rPr>
              <w:t xml:space="preserve">ights and </w:t>
            </w:r>
            <w:r>
              <w:rPr>
                <w:rFonts w:asciiTheme="minorHAnsi" w:eastAsia="SimSun" w:hAnsiTheme="minorHAnsi" w:cs="Calibri" w:hint="eastAsia"/>
                <w:spacing w:val="-1"/>
                <w:sz w:val="22"/>
                <w:szCs w:val="22"/>
                <w:lang w:eastAsia="zh-CN"/>
              </w:rPr>
              <w:t>D</w:t>
            </w:r>
            <w:r>
              <w:rPr>
                <w:rFonts w:asciiTheme="minorHAnsi" w:eastAsia="Calibri" w:hAnsiTheme="minorHAnsi" w:cs="Calibri"/>
                <w:spacing w:val="-1"/>
                <w:sz w:val="22"/>
                <w:szCs w:val="22"/>
              </w:rPr>
              <w:t>uties</w:t>
            </w:r>
          </w:ins>
          <w:ins w:id="58" w:author="Jiang" w:date="2024-07-10T21:06:00Z">
            <w:r>
              <w:rPr>
                <w:rFonts w:asciiTheme="minorHAnsi" w:eastAsia="SimSun" w:hAnsiTheme="minorHAnsi" w:cs="Calibri" w:hint="eastAsia"/>
                <w:spacing w:val="-1"/>
                <w:sz w:val="22"/>
                <w:szCs w:val="22"/>
                <w:lang w:eastAsia="zh-CN"/>
              </w:rPr>
              <w:t>.......................................................................................................................</w:t>
            </w:r>
          </w:ins>
          <w:ins w:id="59" w:author="Jiang" w:date="2024-07-11T08:30:00Z">
            <w:r>
              <w:rPr>
                <w:rFonts w:asciiTheme="minorHAnsi" w:eastAsia="SimSun" w:hAnsiTheme="minorHAnsi" w:cs="Calibri" w:hint="eastAsia"/>
                <w:spacing w:val="-1"/>
                <w:sz w:val="22"/>
                <w:szCs w:val="22"/>
                <w:lang w:eastAsia="zh-CN"/>
              </w:rPr>
              <w:t>..................</w:t>
            </w:r>
          </w:ins>
          <w:ins w:id="60" w:author="Jiang" w:date="2024-07-10T21:06:00Z">
            <w:r>
              <w:rPr>
                <w:rFonts w:asciiTheme="minorHAnsi" w:eastAsia="SimSun" w:hAnsiTheme="minorHAnsi" w:cs="Calibri"/>
                <w:spacing w:val="-1"/>
                <w:sz w:val="22"/>
                <w:szCs w:val="22"/>
                <w:lang w:eastAsia="zh-CN"/>
              </w:rPr>
              <w:t>6</w:t>
            </w:r>
          </w:ins>
        </w:p>
        <w:p w14:paraId="06648327" w14:textId="77777777" w:rsidR="000F72C1" w:rsidRDefault="0020793E">
          <w:pPr>
            <w:spacing w:before="106" w:line="188" w:lineRule="auto"/>
            <w:ind w:leftChars="6" w:left="13"/>
            <w:rPr>
              <w:rFonts w:asciiTheme="minorHAnsi" w:eastAsia="SimSun" w:hAnsiTheme="minorHAnsi" w:cs="Calibri"/>
              <w:sz w:val="22"/>
              <w:szCs w:val="22"/>
              <w:lang w:eastAsia="zh-CN"/>
            </w:rPr>
            <w:pPrChange w:id="61" w:author="Jiang" w:date="2024-07-10T19:36:00Z">
              <w:pPr>
                <w:tabs>
                  <w:tab w:val="right" w:leader="dot" w:pos="9810"/>
                </w:tabs>
                <w:spacing w:before="131" w:line="187" w:lineRule="auto"/>
                <w:ind w:left="34"/>
              </w:pPr>
            </w:pPrChange>
          </w:pPr>
          <w:del w:id="62" w:author="liujuan" w:date="2024-04-10T13:42:00Z">
            <w:r>
              <w:rPr>
                <w:rFonts w:asciiTheme="minorHAnsi" w:eastAsia="Calibri" w:hAnsiTheme="minorHAnsi" w:cs="Calibri"/>
                <w:color w:val="00558C"/>
                <w:spacing w:val="-1"/>
                <w:sz w:val="22"/>
                <w:szCs w:val="22"/>
              </w:rPr>
              <w:delText>What</w:delText>
            </w:r>
            <w:r>
              <w:rPr>
                <w:rFonts w:asciiTheme="minorHAnsi" w:eastAsia="Calibri" w:hAnsiTheme="minorHAnsi" w:cs="Calibri"/>
                <w:color w:val="00558C"/>
                <w:spacing w:val="9"/>
                <w:sz w:val="22"/>
                <w:szCs w:val="22"/>
              </w:rPr>
              <w:delText xml:space="preserve"> </w:delText>
            </w:r>
            <w:r>
              <w:rPr>
                <w:rFonts w:asciiTheme="minorHAnsi" w:eastAsia="Calibri" w:hAnsiTheme="minorHAnsi" w:cs="Calibri"/>
                <w:color w:val="00558C"/>
                <w:spacing w:val="-1"/>
                <w:sz w:val="22"/>
                <w:szCs w:val="22"/>
              </w:rPr>
              <w:delText>should</w:delText>
            </w:r>
            <w:r>
              <w:rPr>
                <w:rFonts w:asciiTheme="minorHAnsi" w:eastAsia="Calibri" w:hAnsiTheme="minorHAnsi" w:cs="Calibri"/>
                <w:color w:val="00558C"/>
                <w:spacing w:val="17"/>
                <w:sz w:val="22"/>
                <w:szCs w:val="22"/>
              </w:rPr>
              <w:delText xml:space="preserve"> </w:delText>
            </w:r>
            <w:r>
              <w:rPr>
                <w:rFonts w:asciiTheme="minorHAnsi" w:eastAsia="Calibri" w:hAnsiTheme="minorHAnsi" w:cs="Calibri"/>
                <w:color w:val="00558C"/>
                <w:spacing w:val="-1"/>
                <w:sz w:val="22"/>
                <w:szCs w:val="22"/>
              </w:rPr>
              <w:delText>be</w:delText>
            </w:r>
            <w:r>
              <w:rPr>
                <w:rFonts w:asciiTheme="minorHAnsi" w:eastAsia="Calibri" w:hAnsiTheme="minorHAnsi" w:cs="Calibri"/>
                <w:color w:val="00558C"/>
                <w:spacing w:val="15"/>
                <w:w w:val="101"/>
                <w:sz w:val="22"/>
                <w:szCs w:val="22"/>
              </w:rPr>
              <w:delText xml:space="preserve"> </w:delText>
            </w:r>
            <w:r>
              <w:rPr>
                <w:rFonts w:asciiTheme="minorHAnsi" w:eastAsia="Calibri" w:hAnsiTheme="minorHAnsi" w:cs="Calibri"/>
                <w:color w:val="00558C"/>
                <w:spacing w:val="-1"/>
                <w:sz w:val="22"/>
                <w:szCs w:val="22"/>
              </w:rPr>
              <w:delText>included</w:delText>
            </w:r>
            <w:r>
              <w:rPr>
                <w:rFonts w:asciiTheme="minorHAnsi" w:eastAsia="Calibri" w:hAnsiTheme="minorHAnsi" w:cs="Calibri"/>
                <w:color w:val="00558C"/>
                <w:spacing w:val="14"/>
                <w:sz w:val="22"/>
                <w:szCs w:val="22"/>
              </w:rPr>
              <w:delText xml:space="preserve"> </w:delText>
            </w:r>
            <w:r>
              <w:rPr>
                <w:rFonts w:asciiTheme="minorHAnsi" w:eastAsia="Calibri" w:hAnsiTheme="minorHAnsi" w:cs="Calibri"/>
                <w:color w:val="00558C"/>
                <w:spacing w:val="-1"/>
                <w:sz w:val="22"/>
                <w:szCs w:val="22"/>
              </w:rPr>
              <w:delText>in an</w:delText>
            </w:r>
            <w:r>
              <w:rPr>
                <w:rFonts w:asciiTheme="minorHAnsi" w:eastAsia="Calibri" w:hAnsiTheme="minorHAnsi" w:cs="Calibri"/>
                <w:color w:val="00558C"/>
                <w:spacing w:val="10"/>
                <w:sz w:val="22"/>
                <w:szCs w:val="22"/>
              </w:rPr>
              <w:delText xml:space="preserve"> </w:delText>
            </w:r>
            <w:r>
              <w:rPr>
                <w:rFonts w:asciiTheme="minorHAnsi" w:eastAsia="Calibri" w:hAnsiTheme="minorHAnsi" w:cs="Calibri"/>
                <w:color w:val="00558C"/>
                <w:spacing w:val="-1"/>
                <w:sz w:val="22"/>
                <w:szCs w:val="22"/>
              </w:rPr>
              <w:delText>ag</w:delText>
            </w:r>
            <w:r>
              <w:rPr>
                <w:rFonts w:asciiTheme="minorHAnsi" w:eastAsia="Calibri" w:hAnsiTheme="minorHAnsi" w:cs="Calibri"/>
                <w:color w:val="00558C"/>
                <w:spacing w:val="-2"/>
                <w:sz w:val="22"/>
                <w:szCs w:val="22"/>
              </w:rPr>
              <w:delText>reement</w:delText>
            </w:r>
            <w:r>
              <w:rPr>
                <w:rFonts w:asciiTheme="minorHAnsi" w:eastAsia="Calibri" w:hAnsiTheme="minorHAnsi" w:cs="Calibri"/>
                <w:color w:val="00558C"/>
                <w:spacing w:val="11"/>
                <w:sz w:val="22"/>
                <w:szCs w:val="22"/>
              </w:rPr>
              <w:delText xml:space="preserve"> </w:delText>
            </w:r>
            <w:r>
              <w:rPr>
                <w:rFonts w:asciiTheme="minorHAnsi" w:eastAsia="Calibri" w:hAnsiTheme="minorHAnsi" w:cs="Calibri"/>
                <w:color w:val="00558C"/>
                <w:spacing w:val="-2"/>
                <w:sz w:val="22"/>
                <w:szCs w:val="22"/>
              </w:rPr>
              <w:delText>or</w:delText>
            </w:r>
            <w:r>
              <w:rPr>
                <w:rFonts w:asciiTheme="minorHAnsi" w:eastAsia="Calibri" w:hAnsiTheme="minorHAnsi" w:cs="Calibri"/>
                <w:color w:val="00558C"/>
                <w:spacing w:val="7"/>
                <w:sz w:val="22"/>
                <w:szCs w:val="22"/>
              </w:rPr>
              <w:delText xml:space="preserve"> </w:delText>
            </w:r>
            <w:r>
              <w:rPr>
                <w:rFonts w:asciiTheme="minorHAnsi" w:eastAsia="Calibri" w:hAnsiTheme="minorHAnsi" w:cs="Calibri"/>
                <w:color w:val="00558C"/>
                <w:spacing w:val="-2"/>
                <w:sz w:val="22"/>
                <w:szCs w:val="22"/>
              </w:rPr>
              <w:delText>a</w:delText>
            </w:r>
            <w:r>
              <w:rPr>
                <w:rFonts w:asciiTheme="minorHAnsi" w:eastAsia="Calibri" w:hAnsiTheme="minorHAnsi" w:cs="Calibri"/>
                <w:color w:val="00558C"/>
                <w:spacing w:val="11"/>
                <w:sz w:val="22"/>
                <w:szCs w:val="22"/>
              </w:rPr>
              <w:delText xml:space="preserve"> </w:delText>
            </w:r>
            <w:r>
              <w:rPr>
                <w:rFonts w:asciiTheme="minorHAnsi" w:eastAsia="Calibri" w:hAnsiTheme="minorHAnsi" w:cs="Calibri"/>
                <w:color w:val="00558C"/>
                <w:spacing w:val="-2"/>
                <w:sz w:val="22"/>
                <w:szCs w:val="22"/>
              </w:rPr>
              <w:delText>contract</w:delText>
            </w:r>
            <w:r>
              <w:rPr>
                <w:rFonts w:asciiTheme="minorHAnsi" w:eastAsia="Calibri" w:hAnsiTheme="minorHAnsi" w:cs="Calibri"/>
                <w:color w:val="00558C"/>
                <w:spacing w:val="-21"/>
                <w:sz w:val="22"/>
                <w:szCs w:val="22"/>
              </w:rPr>
              <w:delText xml:space="preserve"> </w:delText>
            </w:r>
          </w:del>
          <w:ins w:id="63" w:author="liujuan" w:date="2024-04-10T13:42:00Z">
            <w:r>
              <w:rPr>
                <w:rFonts w:asciiTheme="minorHAnsi" w:eastAsia="SimSun" w:hAnsiTheme="minorHAnsi" w:cs="Calibri" w:hint="eastAsia"/>
                <w:color w:val="00558C"/>
                <w:spacing w:val="-2"/>
                <w:sz w:val="22"/>
                <w:szCs w:val="22"/>
                <w:lang w:eastAsia="zh-CN"/>
              </w:rPr>
              <w:t>5.2.</w:t>
            </w:r>
            <w:r>
              <w:rPr>
                <w:rFonts w:asciiTheme="minorHAnsi" w:eastAsia="Calibri" w:hAnsiTheme="minorHAnsi" w:cs="Calibri"/>
                <w:color w:val="00558C"/>
                <w:spacing w:val="-21"/>
                <w:sz w:val="22"/>
                <w:szCs w:val="22"/>
              </w:rPr>
              <w:t xml:space="preserve"> </w:t>
            </w:r>
            <w:r>
              <w:rPr>
                <w:rFonts w:asciiTheme="minorHAnsi" w:eastAsia="SimSun" w:hAnsiTheme="minorHAnsi" w:cs="Calibri" w:hint="eastAsia"/>
                <w:color w:val="00558C"/>
                <w:spacing w:val="-21"/>
                <w:sz w:val="22"/>
                <w:szCs w:val="22"/>
                <w:lang w:eastAsia="zh-CN"/>
              </w:rPr>
              <w:t xml:space="preserve">     </w:t>
            </w:r>
          </w:ins>
          <w:ins w:id="64" w:author="Jiang" w:date="2024-07-10T19:35:00Z">
            <w:r>
              <w:rPr>
                <w:rFonts w:asciiTheme="minorHAnsi" w:eastAsia="SimSun" w:hAnsiTheme="minorHAnsi" w:cs="Calibri" w:hint="eastAsia"/>
                <w:color w:val="00558C"/>
                <w:spacing w:val="-21"/>
                <w:sz w:val="22"/>
                <w:szCs w:val="22"/>
                <w:lang w:eastAsia="zh-CN"/>
              </w:rPr>
              <w:t xml:space="preserve">    </w:t>
            </w:r>
          </w:ins>
          <w:ins w:id="65" w:author="liujuan" w:date="2024-04-10T13:42:00Z">
            <w:r>
              <w:rPr>
                <w:rFonts w:asciiTheme="minorHAnsi" w:eastAsia="SimSun" w:hAnsiTheme="minorHAnsi" w:cs="Calibri" w:hint="eastAsia"/>
                <w:spacing w:val="-1"/>
                <w:sz w:val="22"/>
                <w:szCs w:val="22"/>
                <w:lang w:eastAsia="zh-CN"/>
              </w:rPr>
              <w:t>Other relating</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points</w:t>
            </w:r>
            <w:del w:id="66" w:author="Jiang" w:date="2024-07-10T21:19:00Z">
              <w:r>
                <w:rPr>
                  <w:rFonts w:asciiTheme="minorHAnsi" w:eastAsia="Calibri" w:hAnsiTheme="minorHAnsi" w:cs="Calibri"/>
                  <w:spacing w:val="17"/>
                  <w:sz w:val="22"/>
                  <w:szCs w:val="22"/>
                </w:rPr>
                <w:delText xml:space="preserve"> </w:delText>
              </w:r>
              <w:r>
                <w:rPr>
                  <w:rFonts w:asciiTheme="minorHAnsi" w:eastAsia="Calibri" w:hAnsiTheme="minorHAnsi" w:cs="Calibri"/>
                  <w:spacing w:val="-1"/>
                  <w:sz w:val="22"/>
                  <w:szCs w:val="22"/>
                </w:rPr>
                <w:delText>have to</w:delText>
              </w:r>
              <w:r>
                <w:rPr>
                  <w:rFonts w:asciiTheme="minorHAnsi" w:eastAsia="Calibri" w:hAnsiTheme="minorHAnsi" w:cs="Calibri"/>
                  <w:spacing w:val="18"/>
                  <w:w w:val="101"/>
                  <w:sz w:val="22"/>
                  <w:szCs w:val="22"/>
                </w:rPr>
                <w:delText xml:space="preserve"> </w:delText>
              </w:r>
              <w:r>
                <w:rPr>
                  <w:rFonts w:asciiTheme="minorHAnsi" w:eastAsia="Calibri" w:hAnsiTheme="minorHAnsi" w:cs="Calibri"/>
                  <w:spacing w:val="-1"/>
                  <w:sz w:val="22"/>
                  <w:szCs w:val="22"/>
                </w:rPr>
                <w:delText>be</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included</w:delText>
              </w:r>
              <w:r>
                <w:rPr>
                  <w:rFonts w:asciiTheme="minorHAnsi" w:eastAsia="Calibri" w:hAnsiTheme="minorHAnsi" w:cs="Calibri"/>
                  <w:spacing w:val="14"/>
                  <w:sz w:val="22"/>
                  <w:szCs w:val="22"/>
                </w:rPr>
                <w:delText xml:space="preserve"> </w:delText>
              </w:r>
              <w:r>
                <w:rPr>
                  <w:rFonts w:asciiTheme="minorHAnsi" w:eastAsia="Calibri" w:hAnsiTheme="minorHAnsi" w:cs="Calibri"/>
                  <w:spacing w:val="-1"/>
                  <w:sz w:val="22"/>
                  <w:szCs w:val="22"/>
                </w:rPr>
                <w:delText>in a</w:delText>
              </w:r>
              <w:r>
                <w:rPr>
                  <w:rFonts w:asciiTheme="minorHAnsi" w:eastAsia="Calibri" w:hAnsiTheme="minorHAnsi" w:cs="Calibri"/>
                  <w:spacing w:val="8"/>
                  <w:sz w:val="22"/>
                  <w:szCs w:val="22"/>
                </w:rPr>
                <w:delText xml:space="preserve"> </w:delText>
              </w:r>
              <w:r>
                <w:rPr>
                  <w:rFonts w:asciiTheme="minorHAnsi" w:eastAsia="Calibri" w:hAnsiTheme="minorHAnsi" w:cs="Calibri"/>
                  <w:spacing w:val="-1"/>
                  <w:sz w:val="22"/>
                  <w:szCs w:val="22"/>
                </w:rPr>
                <w:delText>agreemen</w:delText>
              </w:r>
            </w:del>
          </w:ins>
          <w:ins w:id="67" w:author="Jiang" w:date="2024-07-10T19:21:00Z">
            <w:r>
              <w:rPr>
                <w:rFonts w:asciiTheme="minorHAnsi" w:eastAsia="SimSun" w:hAnsiTheme="minorHAnsi" w:cs="Calibri" w:hint="eastAsia"/>
                <w:spacing w:val="-1"/>
                <w:sz w:val="22"/>
                <w:szCs w:val="22"/>
                <w:lang w:eastAsia="zh-CN"/>
              </w:rPr>
              <w:t>.........................................................</w:t>
            </w:r>
          </w:ins>
          <w:ins w:id="68" w:author="Jiang" w:date="2024-07-10T21:19:00Z">
            <w:r>
              <w:rPr>
                <w:rFonts w:asciiTheme="minorHAnsi" w:eastAsia="SimSun" w:hAnsiTheme="minorHAnsi" w:cs="Calibri" w:hint="eastAsia"/>
                <w:spacing w:val="-1"/>
                <w:sz w:val="22"/>
                <w:szCs w:val="22"/>
                <w:lang w:eastAsia="zh-CN"/>
              </w:rPr>
              <w:t>........................................</w:t>
            </w:r>
          </w:ins>
          <w:ins w:id="69" w:author="Jiang" w:date="2024-07-10T21:20:00Z">
            <w:r>
              <w:rPr>
                <w:rFonts w:asciiTheme="minorHAnsi" w:eastAsia="SimSun" w:hAnsiTheme="minorHAnsi" w:cs="Calibri" w:hint="eastAsia"/>
                <w:spacing w:val="-1"/>
                <w:sz w:val="22"/>
                <w:szCs w:val="22"/>
                <w:lang w:eastAsia="zh-CN"/>
              </w:rPr>
              <w:t>..................</w:t>
            </w:r>
          </w:ins>
          <w:ins w:id="70" w:author="Jiang" w:date="2024-07-11T08:30:00Z">
            <w:r>
              <w:rPr>
                <w:rFonts w:asciiTheme="minorHAnsi" w:eastAsia="SimSun" w:hAnsiTheme="minorHAnsi" w:cs="Calibri" w:hint="eastAsia"/>
                <w:spacing w:val="-1"/>
                <w:sz w:val="22"/>
                <w:szCs w:val="22"/>
                <w:lang w:eastAsia="zh-CN"/>
              </w:rPr>
              <w:t>.................</w:t>
            </w:r>
          </w:ins>
          <w:ins w:id="71" w:author="liujuan" w:date="2024-04-10T13:42:00Z">
            <w:del w:id="72" w:author="Jiang" w:date="2024-07-10T19:21:00Z">
              <w:r>
                <w:rPr>
                  <w:rFonts w:asciiTheme="minorHAnsi" w:eastAsia="Calibri" w:hAnsiTheme="minorHAnsi" w:cs="Calibri"/>
                  <w:spacing w:val="-1"/>
                  <w:sz w:val="22"/>
                  <w:szCs w:val="22"/>
                </w:rPr>
                <w:delText>t</w:delText>
              </w:r>
            </w:del>
          </w:ins>
          <w:del w:id="73" w:author="Jiang" w:date="2024-07-10T19:21:00Z">
            <w:r>
              <w:rPr>
                <w:rFonts w:asciiTheme="minorHAnsi" w:eastAsia="Calibri" w:hAnsiTheme="minorHAnsi" w:cs="Calibri"/>
                <w:color w:val="00558C"/>
                <w:sz w:val="22"/>
                <w:szCs w:val="22"/>
              </w:rPr>
              <w:tab/>
            </w:r>
            <w:r>
              <w:rPr>
                <w:rFonts w:asciiTheme="minorHAnsi" w:eastAsia="Calibri" w:hAnsiTheme="minorHAnsi" w:cs="Calibri"/>
                <w:color w:val="00558C"/>
                <w:spacing w:val="-5"/>
                <w:sz w:val="22"/>
                <w:szCs w:val="22"/>
              </w:rPr>
              <w:delText xml:space="preserve"> </w:delText>
            </w:r>
          </w:del>
          <w:del w:id="74" w:author="Jiang" w:date="2024-07-10T21:06:00Z">
            <w:r w:rsidRPr="00A93A77">
              <w:rPr>
                <w:rFonts w:asciiTheme="minorHAnsi" w:hAnsiTheme="minorHAnsi"/>
                <w:sz w:val="22"/>
                <w:szCs w:val="22"/>
                <w:rPrChange w:id="75" w:author="Jiang" w:date="2024-07-10T21:10:00Z">
                  <w:rPr/>
                </w:rPrChange>
              </w:rPr>
              <w:fldChar w:fldCharType="begin"/>
            </w:r>
            <w:r>
              <w:rPr>
                <w:rFonts w:asciiTheme="minorHAnsi" w:hAnsiTheme="minorHAnsi"/>
                <w:sz w:val="22"/>
                <w:szCs w:val="22"/>
                <w:rPrChange w:id="76" w:author="Jiang" w:date="2024-07-10T21:10:00Z">
                  <w:rPr/>
                </w:rPrChange>
              </w:rPr>
              <w:delInstrText xml:space="preserve"> HYPERLINK \l "bookmark7" </w:delInstrText>
            </w:r>
            <w:r w:rsidRPr="0070186A">
              <w:rPr>
                <w:rFonts w:asciiTheme="minorHAnsi" w:hAnsiTheme="minorHAnsi"/>
                <w:sz w:val="22"/>
                <w:szCs w:val="22"/>
              </w:rPr>
            </w:r>
            <w:r w:rsidRPr="00A93A77">
              <w:rPr>
                <w:rFonts w:asciiTheme="minorHAnsi" w:hAnsiTheme="minorHAnsi"/>
                <w:sz w:val="22"/>
                <w:szCs w:val="22"/>
                <w:rPrChange w:id="77" w:author="Jiang" w:date="2024-07-10T21:10:00Z">
                  <w:rPr>
                    <w:rFonts w:asciiTheme="minorHAnsi" w:eastAsia="Calibri" w:hAnsiTheme="minorHAnsi" w:cs="Calibri"/>
                    <w:color w:val="00558C"/>
                    <w:sz w:val="22"/>
                    <w:szCs w:val="22"/>
                  </w:rPr>
                </w:rPrChange>
              </w:rPr>
              <w:fldChar w:fldCharType="separate"/>
            </w:r>
            <w:r>
              <w:rPr>
                <w:rFonts w:asciiTheme="minorHAnsi" w:eastAsia="Calibri" w:hAnsiTheme="minorHAnsi" w:cs="Calibri"/>
                <w:color w:val="00558C"/>
                <w:sz w:val="22"/>
                <w:szCs w:val="22"/>
              </w:rPr>
              <w:delText>5</w:delText>
            </w:r>
            <w:r w:rsidRPr="00A93A77">
              <w:rPr>
                <w:rFonts w:asciiTheme="minorHAnsi" w:eastAsia="Calibri" w:hAnsiTheme="minorHAnsi" w:cs="Calibri"/>
                <w:color w:val="00558C"/>
                <w:sz w:val="22"/>
                <w:szCs w:val="22"/>
              </w:rPr>
              <w:fldChar w:fldCharType="end"/>
            </w:r>
          </w:del>
          <w:ins w:id="78" w:author="Jiang" w:date="2024-07-10T21:06:00Z">
            <w:r>
              <w:rPr>
                <w:rFonts w:asciiTheme="minorHAnsi" w:eastAsia="SimSun" w:hAnsiTheme="minorHAnsi"/>
                <w:sz w:val="22"/>
                <w:szCs w:val="22"/>
                <w:lang w:eastAsia="zh-CN"/>
                <w:rPrChange w:id="79" w:author="Jiang" w:date="2024-07-10T21:10:00Z">
                  <w:rPr>
                    <w:rFonts w:eastAsia="SimSun"/>
                    <w:lang w:eastAsia="zh-CN"/>
                  </w:rPr>
                </w:rPrChange>
              </w:rPr>
              <w:t>6</w:t>
            </w:r>
          </w:ins>
        </w:p>
        <w:p w14:paraId="06648328" w14:textId="77777777" w:rsidR="000F72C1" w:rsidRDefault="0020793E">
          <w:pPr>
            <w:tabs>
              <w:tab w:val="right" w:leader="dot" w:pos="9807"/>
            </w:tabs>
            <w:spacing w:before="92" w:line="186" w:lineRule="auto"/>
            <w:ind w:left="457"/>
            <w:rPr>
              <w:rFonts w:asciiTheme="minorHAnsi" w:eastAsia="SimSun" w:hAnsiTheme="minorHAnsi" w:cs="Calibri"/>
              <w:sz w:val="18"/>
              <w:szCs w:val="18"/>
              <w:lang w:eastAsia="zh-CN"/>
            </w:rPr>
          </w:pPr>
          <w:del w:id="80" w:author="liujuan" w:date="2024-04-10T13:42:00Z">
            <w:r>
              <w:rPr>
                <w:rFonts w:asciiTheme="minorHAnsi" w:eastAsia="Calibri" w:hAnsiTheme="minorHAnsi" w:cs="Calibri"/>
                <w:color w:val="00558C"/>
                <w:spacing w:val="-1"/>
                <w:sz w:val="18"/>
                <w:szCs w:val="18"/>
              </w:rPr>
              <w:delText>4</w:delText>
            </w:r>
          </w:del>
          <w:ins w:id="81" w:author="liujuan" w:date="2024-04-10T13:42:00Z">
            <w:r>
              <w:rPr>
                <w:rFonts w:asciiTheme="minorHAnsi" w:eastAsia="SimSun" w:hAnsiTheme="minorHAnsi" w:cs="Calibri" w:hint="eastAsia"/>
                <w:color w:val="00558C"/>
                <w:spacing w:val="-1"/>
                <w:sz w:val="18"/>
                <w:szCs w:val="18"/>
                <w:lang w:eastAsia="zh-CN"/>
              </w:rPr>
              <w:t>5</w:t>
            </w:r>
          </w:ins>
          <w:r>
            <w:rPr>
              <w:rFonts w:asciiTheme="minorHAnsi" w:eastAsia="Calibri" w:hAnsiTheme="minorHAnsi" w:cs="Calibri"/>
              <w:color w:val="00558C"/>
              <w:spacing w:val="-1"/>
              <w:sz w:val="18"/>
              <w:szCs w:val="18"/>
            </w:rPr>
            <w:t>.</w:t>
          </w:r>
          <w:del w:id="82" w:author="liujuan" w:date="2024-04-10T13:42:00Z">
            <w:r>
              <w:rPr>
                <w:rFonts w:asciiTheme="minorHAnsi" w:eastAsia="Calibri" w:hAnsiTheme="minorHAnsi" w:cs="Calibri"/>
                <w:color w:val="00558C"/>
                <w:spacing w:val="-1"/>
                <w:sz w:val="18"/>
                <w:szCs w:val="18"/>
              </w:rPr>
              <w:delText>1</w:delText>
            </w:r>
          </w:del>
          <w:ins w:id="83" w:author="liujuan" w:date="2024-04-10T13:42:00Z">
            <w:r>
              <w:rPr>
                <w:rFonts w:asciiTheme="minorHAnsi" w:eastAsia="SimSun" w:hAnsiTheme="minorHAnsi" w:cs="Calibri" w:hint="eastAsia"/>
                <w:color w:val="00558C"/>
                <w:spacing w:val="-1"/>
                <w:sz w:val="18"/>
                <w:szCs w:val="18"/>
                <w:lang w:eastAsia="zh-CN"/>
              </w:rPr>
              <w:t>2</w:t>
            </w:r>
          </w:ins>
          <w:r>
            <w:rPr>
              <w:rFonts w:asciiTheme="minorHAnsi" w:eastAsia="Calibri" w:hAnsiTheme="minorHAnsi" w:cs="Calibri"/>
              <w:color w:val="00558C"/>
              <w:spacing w:val="-1"/>
              <w:sz w:val="18"/>
              <w:szCs w:val="18"/>
            </w:rPr>
            <w:t>.1.</w:t>
          </w:r>
          <w:r>
            <w:rPr>
              <w:rFonts w:asciiTheme="minorHAnsi" w:eastAsia="Calibri" w:hAnsiTheme="minorHAnsi" w:cs="Calibri"/>
              <w:color w:val="00558C"/>
              <w:spacing w:val="5"/>
              <w:sz w:val="18"/>
              <w:szCs w:val="18"/>
            </w:rPr>
            <w:t xml:space="preserve">       </w:t>
          </w:r>
          <w:r>
            <w:rPr>
              <w:rFonts w:asciiTheme="minorHAnsi" w:eastAsia="Calibri" w:hAnsiTheme="minorHAnsi" w:cs="Calibri"/>
              <w:color w:val="00558C"/>
              <w:spacing w:val="-1"/>
              <w:sz w:val="18"/>
              <w:szCs w:val="18"/>
            </w:rPr>
            <w:t>Parties to the agreement</w:t>
          </w:r>
          <w:r>
            <w:rPr>
              <w:rFonts w:asciiTheme="minorHAnsi" w:eastAsia="Calibri" w:hAnsiTheme="minorHAnsi" w:cs="Calibri"/>
              <w:color w:val="00558C"/>
              <w:spacing w:val="-15"/>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84" w:author="Jiang" w:date="2024-07-10T21:08:00Z">
            <w:r w:rsidRPr="00A93A77">
              <w:rPr>
                <w:rFonts w:asciiTheme="minorHAnsi" w:hAnsiTheme="minorHAnsi"/>
                <w:sz w:val="18"/>
                <w:szCs w:val="18"/>
                <w:rPrChange w:id="85" w:author="Jiang" w:date="2024-07-10T21:11:00Z">
                  <w:rPr/>
                </w:rPrChange>
              </w:rPr>
              <w:fldChar w:fldCharType="begin"/>
            </w:r>
            <w:r>
              <w:rPr>
                <w:rFonts w:asciiTheme="minorHAnsi" w:hAnsiTheme="minorHAnsi"/>
                <w:sz w:val="18"/>
                <w:szCs w:val="18"/>
                <w:rPrChange w:id="86" w:author="Jiang" w:date="2024-07-10T21:11:00Z">
                  <w:rPr/>
                </w:rPrChange>
              </w:rPr>
              <w:delInstrText xml:space="preserve"> HYPERLINK \l "bookmark8" </w:delInstrText>
            </w:r>
            <w:r w:rsidRPr="0070186A">
              <w:rPr>
                <w:rFonts w:asciiTheme="minorHAnsi" w:hAnsiTheme="minorHAnsi"/>
                <w:sz w:val="18"/>
                <w:szCs w:val="18"/>
              </w:rPr>
            </w:r>
            <w:r w:rsidRPr="00A93A77">
              <w:rPr>
                <w:rFonts w:asciiTheme="minorHAnsi" w:hAnsiTheme="minorHAnsi"/>
                <w:sz w:val="18"/>
                <w:szCs w:val="18"/>
                <w:rPrChange w:id="87"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sidRPr="00A93A77">
              <w:rPr>
                <w:rFonts w:asciiTheme="minorHAnsi" w:eastAsia="Calibri" w:hAnsiTheme="minorHAnsi" w:cs="Calibri"/>
                <w:color w:val="00558C"/>
                <w:sz w:val="18"/>
                <w:szCs w:val="18"/>
              </w:rPr>
              <w:fldChar w:fldCharType="end"/>
            </w:r>
          </w:del>
          <w:ins w:id="88" w:author="Jiang" w:date="2024-07-10T21:08:00Z">
            <w:r>
              <w:rPr>
                <w:rFonts w:asciiTheme="minorHAnsi" w:eastAsia="SimSun" w:hAnsiTheme="minorHAnsi"/>
                <w:sz w:val="18"/>
                <w:szCs w:val="18"/>
                <w:lang w:eastAsia="zh-CN"/>
                <w:rPrChange w:id="89" w:author="Jiang" w:date="2024-07-10T21:11:00Z">
                  <w:rPr>
                    <w:rFonts w:eastAsia="SimSun"/>
                    <w:lang w:eastAsia="zh-CN"/>
                  </w:rPr>
                </w:rPrChange>
              </w:rPr>
              <w:t>7</w:t>
            </w:r>
          </w:ins>
        </w:p>
        <w:p w14:paraId="06648329" w14:textId="77777777" w:rsidR="000F72C1" w:rsidRDefault="0020793E">
          <w:pPr>
            <w:tabs>
              <w:tab w:val="right" w:leader="dot" w:pos="9807"/>
            </w:tabs>
            <w:spacing w:before="108" w:line="186" w:lineRule="auto"/>
            <w:ind w:left="457"/>
            <w:rPr>
              <w:rFonts w:asciiTheme="minorHAnsi" w:eastAsia="SimSun" w:hAnsiTheme="minorHAnsi" w:cs="Calibri"/>
              <w:sz w:val="18"/>
              <w:szCs w:val="18"/>
              <w:lang w:eastAsia="zh-CN"/>
            </w:rPr>
          </w:pPr>
          <w:del w:id="90" w:author="liujuan" w:date="2024-04-10T13:42:00Z">
            <w:r>
              <w:rPr>
                <w:rFonts w:asciiTheme="minorHAnsi" w:eastAsia="Calibri" w:hAnsiTheme="minorHAnsi" w:cs="Calibri"/>
                <w:color w:val="00558C"/>
                <w:sz w:val="18"/>
                <w:szCs w:val="18"/>
              </w:rPr>
              <w:delText>4</w:delText>
            </w:r>
          </w:del>
          <w:ins w:id="91" w:author="liujuan" w:date="2024-04-10T13:42:00Z">
            <w:r>
              <w:rPr>
                <w:rFonts w:asciiTheme="minorHAnsi" w:eastAsia="SimSun" w:hAnsiTheme="minorHAnsi" w:cs="Calibri" w:hint="eastAsia"/>
                <w:color w:val="00558C"/>
                <w:sz w:val="18"/>
                <w:szCs w:val="18"/>
                <w:lang w:eastAsia="zh-CN"/>
              </w:rPr>
              <w:t>5</w:t>
            </w:r>
          </w:ins>
          <w:r>
            <w:rPr>
              <w:rFonts w:asciiTheme="minorHAnsi" w:eastAsia="Calibri" w:hAnsiTheme="minorHAnsi" w:cs="Calibri"/>
              <w:color w:val="00558C"/>
              <w:sz w:val="18"/>
              <w:szCs w:val="18"/>
            </w:rPr>
            <w:t>.</w:t>
          </w:r>
          <w:del w:id="92" w:author="liujuan" w:date="2024-04-10T13:42:00Z">
            <w:r>
              <w:rPr>
                <w:rFonts w:asciiTheme="minorHAnsi" w:eastAsia="Calibri" w:hAnsiTheme="minorHAnsi" w:cs="Calibri"/>
                <w:color w:val="00558C"/>
                <w:sz w:val="18"/>
                <w:szCs w:val="18"/>
              </w:rPr>
              <w:delText>1</w:delText>
            </w:r>
          </w:del>
          <w:ins w:id="93" w:author="liujuan" w:date="2024-04-10T13:42:00Z">
            <w:r>
              <w:rPr>
                <w:rFonts w:asciiTheme="minorHAnsi" w:eastAsia="SimSun" w:hAnsiTheme="minorHAnsi" w:cs="Calibri" w:hint="eastAsia"/>
                <w:color w:val="00558C"/>
                <w:sz w:val="18"/>
                <w:szCs w:val="18"/>
                <w:lang w:eastAsia="zh-CN"/>
              </w:rPr>
              <w:t>2</w:t>
            </w:r>
          </w:ins>
          <w:r>
            <w:rPr>
              <w:rFonts w:asciiTheme="minorHAnsi" w:eastAsia="Calibri" w:hAnsiTheme="minorHAnsi" w:cs="Calibri"/>
              <w:color w:val="00558C"/>
              <w:sz w:val="18"/>
              <w:szCs w:val="18"/>
            </w:rPr>
            <w:t>.2.       Agreement</w:t>
          </w:r>
          <w:r>
            <w:rPr>
              <w:rFonts w:asciiTheme="minorHAnsi" w:eastAsia="Calibri" w:hAnsiTheme="minorHAnsi" w:cs="Calibri"/>
              <w:color w:val="00558C"/>
              <w:spacing w:val="11"/>
              <w:sz w:val="18"/>
              <w:szCs w:val="18"/>
            </w:rPr>
            <w:t xml:space="preserve"> </w:t>
          </w:r>
          <w:r>
            <w:rPr>
              <w:rFonts w:asciiTheme="minorHAnsi" w:eastAsia="Calibri" w:hAnsiTheme="minorHAnsi" w:cs="Calibri"/>
              <w:color w:val="00558C"/>
              <w:spacing w:val="-1"/>
              <w:sz w:val="18"/>
              <w:szCs w:val="18"/>
            </w:rPr>
            <w:t xml:space="preserve">documents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94" w:author="Jiang" w:date="2024-07-10T21:08:00Z">
            <w:r w:rsidRPr="00A93A77">
              <w:rPr>
                <w:rFonts w:asciiTheme="minorHAnsi" w:hAnsiTheme="minorHAnsi"/>
                <w:sz w:val="18"/>
                <w:szCs w:val="18"/>
                <w:rPrChange w:id="95" w:author="Jiang" w:date="2024-07-10T21:11:00Z">
                  <w:rPr/>
                </w:rPrChange>
              </w:rPr>
              <w:fldChar w:fldCharType="begin"/>
            </w:r>
            <w:r>
              <w:rPr>
                <w:rFonts w:asciiTheme="minorHAnsi" w:hAnsiTheme="minorHAnsi"/>
                <w:sz w:val="18"/>
                <w:szCs w:val="18"/>
                <w:rPrChange w:id="96" w:author="Jiang" w:date="2024-07-10T21:11:00Z">
                  <w:rPr/>
                </w:rPrChange>
              </w:rPr>
              <w:delInstrText xml:space="preserve"> HYPERLINK \l "bookmark9" </w:delInstrText>
            </w:r>
            <w:r w:rsidRPr="0070186A">
              <w:rPr>
                <w:rFonts w:asciiTheme="minorHAnsi" w:hAnsiTheme="minorHAnsi"/>
                <w:sz w:val="18"/>
                <w:szCs w:val="18"/>
              </w:rPr>
            </w:r>
            <w:r w:rsidRPr="00A93A77">
              <w:rPr>
                <w:rFonts w:asciiTheme="minorHAnsi" w:hAnsiTheme="minorHAnsi"/>
                <w:sz w:val="18"/>
                <w:szCs w:val="18"/>
                <w:rPrChange w:id="97"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sidRPr="00A93A77">
              <w:rPr>
                <w:rFonts w:asciiTheme="minorHAnsi" w:eastAsia="Calibri" w:hAnsiTheme="minorHAnsi" w:cs="Calibri"/>
                <w:color w:val="00558C"/>
                <w:sz w:val="18"/>
                <w:szCs w:val="18"/>
              </w:rPr>
              <w:fldChar w:fldCharType="end"/>
            </w:r>
          </w:del>
          <w:ins w:id="98" w:author="Jiang" w:date="2024-07-10T21:08:00Z">
            <w:r>
              <w:rPr>
                <w:rFonts w:asciiTheme="minorHAnsi" w:eastAsia="SimSun" w:hAnsiTheme="minorHAnsi"/>
                <w:sz w:val="18"/>
                <w:szCs w:val="18"/>
                <w:lang w:eastAsia="zh-CN"/>
                <w:rPrChange w:id="99" w:author="Jiang" w:date="2024-07-10T21:11:00Z">
                  <w:rPr>
                    <w:rFonts w:eastAsia="SimSun"/>
                    <w:lang w:eastAsia="zh-CN"/>
                  </w:rPr>
                </w:rPrChange>
              </w:rPr>
              <w:t>7</w:t>
            </w:r>
          </w:ins>
        </w:p>
        <w:p w14:paraId="0664832A" w14:textId="77777777" w:rsidR="000F72C1" w:rsidRDefault="0020793E">
          <w:pPr>
            <w:tabs>
              <w:tab w:val="right" w:leader="dot" w:pos="9807"/>
            </w:tabs>
            <w:spacing w:before="117" w:line="179" w:lineRule="auto"/>
            <w:ind w:left="457"/>
            <w:rPr>
              <w:rFonts w:asciiTheme="minorHAnsi" w:eastAsia="SimSun" w:hAnsiTheme="minorHAnsi" w:cs="Calibri"/>
              <w:sz w:val="18"/>
              <w:szCs w:val="18"/>
              <w:lang w:eastAsia="zh-CN"/>
            </w:rPr>
          </w:pPr>
          <w:del w:id="100" w:author="liujuan" w:date="2024-04-10T13:42:00Z">
            <w:r>
              <w:rPr>
                <w:rFonts w:asciiTheme="minorHAnsi" w:eastAsia="Calibri" w:hAnsiTheme="minorHAnsi" w:cs="Calibri"/>
                <w:color w:val="00558C"/>
                <w:spacing w:val="-2"/>
                <w:sz w:val="18"/>
                <w:szCs w:val="18"/>
              </w:rPr>
              <w:delText>4</w:delText>
            </w:r>
          </w:del>
          <w:ins w:id="101" w:author="liujuan" w:date="2024-04-10T13:42:00Z">
            <w:r>
              <w:rPr>
                <w:rFonts w:asciiTheme="minorHAnsi" w:eastAsia="SimSun" w:hAnsiTheme="minorHAnsi" w:cs="Calibri" w:hint="eastAsia"/>
                <w:color w:val="00558C"/>
                <w:spacing w:val="-2"/>
                <w:sz w:val="18"/>
                <w:szCs w:val="18"/>
                <w:lang w:eastAsia="zh-CN"/>
              </w:rPr>
              <w:t>5</w:t>
            </w:r>
          </w:ins>
          <w:r>
            <w:rPr>
              <w:rFonts w:asciiTheme="minorHAnsi" w:eastAsia="Calibri" w:hAnsiTheme="minorHAnsi" w:cs="Calibri"/>
              <w:color w:val="00558C"/>
              <w:spacing w:val="-2"/>
              <w:sz w:val="18"/>
              <w:szCs w:val="18"/>
            </w:rPr>
            <w:t>.</w:t>
          </w:r>
          <w:del w:id="102" w:author="liujuan" w:date="2024-04-10T13:42:00Z">
            <w:r>
              <w:rPr>
                <w:rFonts w:asciiTheme="minorHAnsi" w:eastAsia="Calibri" w:hAnsiTheme="minorHAnsi" w:cs="Calibri"/>
                <w:color w:val="00558C"/>
                <w:spacing w:val="-2"/>
                <w:sz w:val="18"/>
                <w:szCs w:val="18"/>
              </w:rPr>
              <w:delText>1</w:delText>
            </w:r>
          </w:del>
          <w:ins w:id="103" w:author="liujuan" w:date="2024-04-10T13:42: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.3.</w:t>
          </w:r>
          <w:r>
            <w:rPr>
              <w:rFonts w:asciiTheme="minorHAnsi" w:eastAsia="Calibri" w:hAnsiTheme="minorHAnsi" w:cs="Calibri"/>
              <w:color w:val="00558C"/>
              <w:spacing w:val="4"/>
              <w:sz w:val="18"/>
              <w:szCs w:val="18"/>
            </w:rPr>
            <w:t xml:space="preserve">       </w:t>
          </w:r>
          <w:del w:id="104" w:author="Jiang" w:date="2024-07-10T21:33:00Z">
            <w:r>
              <w:rPr>
                <w:rFonts w:asciiTheme="minorHAnsi" w:eastAsia="Calibri" w:hAnsiTheme="minorHAnsi" w:cs="Calibri"/>
                <w:color w:val="00558C"/>
                <w:spacing w:val="-2"/>
                <w:sz w:val="18"/>
                <w:szCs w:val="18"/>
              </w:rPr>
              <w:delText>Lease</w:delText>
            </w:r>
            <w:r>
              <w:rPr>
                <w:rFonts w:asciiTheme="minorHAnsi" w:eastAsia="Calibri" w:hAnsiTheme="minorHAnsi" w:cs="Calibri"/>
                <w:color w:val="00558C"/>
                <w:spacing w:val="16"/>
                <w:w w:val="102"/>
                <w:sz w:val="18"/>
                <w:szCs w:val="18"/>
              </w:rPr>
              <w:delText xml:space="preserve"> </w:delText>
            </w:r>
          </w:del>
          <w:ins w:id="105" w:author="Jiang" w:date="2024-07-10T21:33:00Z">
            <w:r>
              <w:rPr>
                <w:rFonts w:asciiTheme="minorHAnsi" w:eastAsia="SimSun" w:hAnsiTheme="minorHAnsi" w:cs="Calibri" w:hint="eastAsia"/>
                <w:color w:val="00558C"/>
                <w:spacing w:val="16"/>
                <w:w w:val="102"/>
                <w:sz w:val="18"/>
                <w:szCs w:val="18"/>
                <w:lang w:eastAsia="zh-CN"/>
              </w:rPr>
              <w:t>P</w:t>
            </w:r>
          </w:ins>
          <w:del w:id="106" w:author="Jiang" w:date="2024-07-10T21:33:00Z">
            <w:r>
              <w:rPr>
                <w:rFonts w:asciiTheme="minorHAnsi" w:eastAsia="Calibri" w:hAnsiTheme="minorHAnsi" w:cs="Calibri"/>
                <w:color w:val="00558C"/>
                <w:spacing w:val="-2"/>
                <w:sz w:val="18"/>
                <w:szCs w:val="18"/>
              </w:rPr>
              <w:delText>p</w:delText>
            </w:r>
          </w:del>
          <w:r>
            <w:rPr>
              <w:rFonts w:asciiTheme="minorHAnsi" w:eastAsia="Calibri" w:hAnsiTheme="minorHAnsi" w:cs="Calibri"/>
              <w:color w:val="00558C"/>
              <w:spacing w:val="-2"/>
              <w:sz w:val="18"/>
              <w:szCs w:val="18"/>
            </w:rPr>
            <w:t>roperty</w:t>
          </w:r>
          <w:ins w:id="107" w:author="Jiang" w:date="2024-07-10T21:33:00Z">
            <w:r>
              <w:rPr>
                <w:rFonts w:asciiTheme="minorHAnsi" w:eastAsia="SimSun" w:hAnsiTheme="minorHAnsi" w:cs="Calibri" w:hint="eastAsia"/>
                <w:color w:val="00558C"/>
                <w:spacing w:val="-2"/>
                <w:sz w:val="18"/>
                <w:szCs w:val="18"/>
                <w:lang w:eastAsia="zh-CN"/>
              </w:rPr>
              <w:t xml:space="preserve"> subjec</w:t>
            </w:r>
          </w:ins>
          <w:ins w:id="108" w:author="Jiang" w:date="2024-07-10T21:34:00Z">
            <w:r>
              <w:rPr>
                <w:rFonts w:asciiTheme="minorHAnsi" w:eastAsia="SimSun" w:hAnsiTheme="minorHAnsi" w:cs="Calibri" w:hint="eastAsia"/>
                <w:color w:val="00558C"/>
                <w:spacing w:val="-2"/>
                <w:sz w:val="18"/>
                <w:szCs w:val="18"/>
                <w:lang w:eastAsia="zh-CN"/>
              </w:rPr>
              <w:t>t to the agreement</w:t>
            </w:r>
          </w:ins>
          <w:r>
            <w:rPr>
              <w:rFonts w:asciiTheme="minorHAnsi" w:eastAsia="Calibri" w:hAnsiTheme="minorHAnsi" w:cs="Calibri"/>
              <w:color w:val="00558C"/>
              <w:spacing w:val="-13"/>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4"/>
              <w:sz w:val="18"/>
              <w:szCs w:val="18"/>
            </w:rPr>
            <w:t xml:space="preserve"> </w:t>
          </w:r>
          <w:del w:id="109" w:author="Jiang" w:date="2024-07-10T21:08:00Z">
            <w:r w:rsidRPr="00A93A77">
              <w:rPr>
                <w:rFonts w:asciiTheme="minorHAnsi" w:hAnsiTheme="minorHAnsi"/>
                <w:sz w:val="18"/>
                <w:szCs w:val="18"/>
                <w:rPrChange w:id="110" w:author="Jiang" w:date="2024-07-10T21:11:00Z">
                  <w:rPr/>
                </w:rPrChange>
              </w:rPr>
              <w:fldChar w:fldCharType="begin"/>
            </w:r>
            <w:r>
              <w:rPr>
                <w:rFonts w:asciiTheme="minorHAnsi" w:hAnsiTheme="minorHAnsi"/>
                <w:sz w:val="18"/>
                <w:szCs w:val="18"/>
                <w:rPrChange w:id="111" w:author="Jiang" w:date="2024-07-10T21:11:00Z">
                  <w:rPr/>
                </w:rPrChange>
              </w:rPr>
              <w:delInstrText xml:space="preserve"> HYPERLINK \l "bookmark10" </w:delInstrText>
            </w:r>
            <w:r w:rsidRPr="0070186A">
              <w:rPr>
                <w:rFonts w:asciiTheme="minorHAnsi" w:hAnsiTheme="minorHAnsi"/>
                <w:sz w:val="18"/>
                <w:szCs w:val="18"/>
              </w:rPr>
            </w:r>
            <w:r w:rsidRPr="00A93A77">
              <w:rPr>
                <w:rFonts w:asciiTheme="minorHAnsi" w:hAnsiTheme="minorHAnsi"/>
                <w:sz w:val="18"/>
                <w:szCs w:val="18"/>
                <w:rPrChange w:id="112"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sidRPr="00A93A77">
              <w:rPr>
                <w:rFonts w:asciiTheme="minorHAnsi" w:eastAsia="Calibri" w:hAnsiTheme="minorHAnsi" w:cs="Calibri"/>
                <w:color w:val="00558C"/>
                <w:sz w:val="18"/>
                <w:szCs w:val="18"/>
              </w:rPr>
              <w:fldChar w:fldCharType="end"/>
            </w:r>
          </w:del>
          <w:ins w:id="113" w:author="Jiang" w:date="2024-07-10T21:08:00Z">
            <w:r>
              <w:rPr>
                <w:rFonts w:asciiTheme="minorHAnsi" w:eastAsia="SimSun" w:hAnsiTheme="minorHAnsi"/>
                <w:sz w:val="18"/>
                <w:szCs w:val="18"/>
                <w:lang w:eastAsia="zh-CN"/>
                <w:rPrChange w:id="114" w:author="Jiang" w:date="2024-07-10T21:11:00Z">
                  <w:rPr>
                    <w:rFonts w:eastAsia="SimSun"/>
                    <w:lang w:eastAsia="zh-CN"/>
                  </w:rPr>
                </w:rPrChange>
              </w:rPr>
              <w:t>7</w:t>
            </w:r>
          </w:ins>
        </w:p>
        <w:p w14:paraId="0664832B" w14:textId="77777777" w:rsidR="000F72C1" w:rsidRDefault="0020793E">
          <w:pPr>
            <w:tabs>
              <w:tab w:val="right" w:leader="dot" w:pos="9807"/>
            </w:tabs>
            <w:spacing w:before="114" w:line="180" w:lineRule="auto"/>
            <w:ind w:left="457"/>
            <w:rPr>
              <w:rFonts w:asciiTheme="minorHAnsi" w:eastAsia="SimSun" w:hAnsiTheme="minorHAnsi" w:cs="Calibri"/>
              <w:sz w:val="18"/>
              <w:szCs w:val="18"/>
              <w:lang w:eastAsia="zh-CN"/>
            </w:rPr>
          </w:pPr>
          <w:del w:id="115" w:author="liujuan" w:date="2024-04-10T13:42:00Z">
            <w:r>
              <w:rPr>
                <w:rFonts w:asciiTheme="minorHAnsi" w:eastAsia="Calibri" w:hAnsiTheme="minorHAnsi" w:cs="Calibri"/>
                <w:color w:val="00558C"/>
                <w:spacing w:val="-1"/>
                <w:sz w:val="18"/>
                <w:szCs w:val="18"/>
              </w:rPr>
              <w:delText>4</w:delText>
            </w:r>
          </w:del>
          <w:ins w:id="116" w:author="liujuan" w:date="2024-04-10T13:42:00Z">
            <w:r>
              <w:rPr>
                <w:rFonts w:asciiTheme="minorHAnsi" w:eastAsia="SimSun" w:hAnsiTheme="minorHAnsi" w:cs="Calibri" w:hint="eastAsia"/>
                <w:color w:val="00558C"/>
                <w:spacing w:val="-1"/>
                <w:sz w:val="18"/>
                <w:szCs w:val="18"/>
                <w:lang w:eastAsia="zh-CN"/>
              </w:rPr>
              <w:t>5</w:t>
            </w:r>
          </w:ins>
          <w:r>
            <w:rPr>
              <w:rFonts w:asciiTheme="minorHAnsi" w:eastAsia="Calibri" w:hAnsiTheme="minorHAnsi" w:cs="Calibri"/>
              <w:color w:val="00558C"/>
              <w:spacing w:val="-1"/>
              <w:sz w:val="18"/>
              <w:szCs w:val="18"/>
            </w:rPr>
            <w:t>.</w:t>
          </w:r>
          <w:del w:id="117" w:author="liujuan" w:date="2024-04-10T13:42:00Z">
            <w:r>
              <w:rPr>
                <w:rFonts w:asciiTheme="minorHAnsi" w:eastAsia="Calibri" w:hAnsiTheme="minorHAnsi" w:cs="Calibri"/>
                <w:color w:val="00558C"/>
                <w:spacing w:val="-1"/>
                <w:sz w:val="18"/>
                <w:szCs w:val="18"/>
              </w:rPr>
              <w:delText>1</w:delText>
            </w:r>
          </w:del>
          <w:ins w:id="118" w:author="liujuan" w:date="2024-04-10T13:42:00Z">
            <w:r>
              <w:rPr>
                <w:rFonts w:asciiTheme="minorHAnsi" w:eastAsia="SimSun" w:hAnsiTheme="minorHAnsi" w:cs="Calibri" w:hint="eastAsia"/>
                <w:color w:val="00558C"/>
                <w:spacing w:val="-1"/>
                <w:sz w:val="18"/>
                <w:szCs w:val="18"/>
                <w:lang w:eastAsia="zh-CN"/>
              </w:rPr>
              <w:t>2</w:t>
            </w:r>
          </w:ins>
          <w:r>
            <w:rPr>
              <w:rFonts w:asciiTheme="minorHAnsi" w:eastAsia="Calibri" w:hAnsiTheme="minorHAnsi" w:cs="Calibri"/>
              <w:color w:val="00558C"/>
              <w:spacing w:val="-1"/>
              <w:sz w:val="18"/>
              <w:szCs w:val="18"/>
            </w:rPr>
            <w:t>.4.</w:t>
          </w:r>
          <w:r>
            <w:rPr>
              <w:rFonts w:asciiTheme="minorHAnsi" w:eastAsia="Calibri" w:hAnsiTheme="minorHAnsi" w:cs="Calibri"/>
              <w:color w:val="00558C"/>
              <w:spacing w:val="3"/>
              <w:sz w:val="18"/>
              <w:szCs w:val="18"/>
            </w:rPr>
            <w:t xml:space="preserve">       </w:t>
          </w:r>
          <w:r>
            <w:rPr>
              <w:rFonts w:asciiTheme="minorHAnsi" w:eastAsia="Calibri" w:hAnsiTheme="minorHAnsi" w:cs="Calibri"/>
              <w:color w:val="00558C"/>
              <w:spacing w:val="-1"/>
              <w:sz w:val="18"/>
              <w:szCs w:val="18"/>
            </w:rPr>
            <w:t>Heritage</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pacing w:val="-1"/>
              <w:sz w:val="18"/>
              <w:szCs w:val="18"/>
            </w:rPr>
            <w:t xml:space="preserve">protection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19" w:author="Jiang" w:date="2024-07-10T21:08:00Z">
            <w:r w:rsidRPr="00A93A77">
              <w:rPr>
                <w:rFonts w:asciiTheme="minorHAnsi" w:hAnsiTheme="minorHAnsi"/>
                <w:sz w:val="18"/>
                <w:szCs w:val="18"/>
                <w:rPrChange w:id="120" w:author="Jiang" w:date="2024-07-10T21:11:00Z">
                  <w:rPr/>
                </w:rPrChange>
              </w:rPr>
              <w:fldChar w:fldCharType="begin"/>
            </w:r>
            <w:r>
              <w:rPr>
                <w:rFonts w:asciiTheme="minorHAnsi" w:hAnsiTheme="minorHAnsi"/>
                <w:sz w:val="18"/>
                <w:szCs w:val="18"/>
                <w:rPrChange w:id="121" w:author="Jiang" w:date="2024-07-10T21:11:00Z">
                  <w:rPr/>
                </w:rPrChange>
              </w:rPr>
              <w:delInstrText xml:space="preserve"> HYPERLINK \l "bookmark11" </w:delInstrText>
            </w:r>
            <w:r w:rsidRPr="0070186A">
              <w:rPr>
                <w:rFonts w:asciiTheme="minorHAnsi" w:hAnsiTheme="minorHAnsi"/>
                <w:sz w:val="18"/>
                <w:szCs w:val="18"/>
              </w:rPr>
            </w:r>
            <w:r w:rsidRPr="00A93A77">
              <w:rPr>
                <w:rFonts w:asciiTheme="minorHAnsi" w:hAnsiTheme="minorHAnsi"/>
                <w:sz w:val="18"/>
                <w:szCs w:val="18"/>
                <w:rPrChange w:id="122"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sidRPr="00A93A77">
              <w:rPr>
                <w:rFonts w:asciiTheme="minorHAnsi" w:eastAsia="Calibri" w:hAnsiTheme="minorHAnsi" w:cs="Calibri"/>
                <w:color w:val="00558C"/>
                <w:sz w:val="18"/>
                <w:szCs w:val="18"/>
              </w:rPr>
              <w:fldChar w:fldCharType="end"/>
            </w:r>
          </w:del>
          <w:ins w:id="123" w:author="Jiang" w:date="2024-07-10T21:08:00Z">
            <w:r>
              <w:rPr>
                <w:rFonts w:asciiTheme="minorHAnsi" w:eastAsia="SimSun" w:hAnsiTheme="minorHAnsi"/>
                <w:sz w:val="18"/>
                <w:szCs w:val="18"/>
                <w:lang w:eastAsia="zh-CN"/>
                <w:rPrChange w:id="124" w:author="Jiang" w:date="2024-07-10T21:11:00Z">
                  <w:rPr>
                    <w:rFonts w:eastAsia="SimSun"/>
                    <w:lang w:eastAsia="zh-CN"/>
                  </w:rPr>
                </w:rPrChange>
              </w:rPr>
              <w:t>7</w:t>
            </w:r>
          </w:ins>
        </w:p>
        <w:p w14:paraId="0664832C" w14:textId="77777777" w:rsidR="000F72C1" w:rsidRDefault="0020793E">
          <w:pPr>
            <w:tabs>
              <w:tab w:val="right" w:leader="dot" w:pos="9807"/>
            </w:tabs>
            <w:spacing w:before="109" w:line="187" w:lineRule="auto"/>
            <w:ind w:left="457"/>
            <w:rPr>
              <w:rFonts w:asciiTheme="minorHAnsi" w:eastAsia="SimSun" w:hAnsiTheme="minorHAnsi" w:cs="Calibri"/>
              <w:sz w:val="18"/>
              <w:szCs w:val="18"/>
              <w:lang w:eastAsia="zh-CN"/>
            </w:rPr>
          </w:pPr>
          <w:del w:id="125" w:author="liujuan" w:date="2024-04-10T13:42:00Z">
            <w:r>
              <w:rPr>
                <w:rFonts w:asciiTheme="minorHAnsi" w:eastAsia="Calibri" w:hAnsiTheme="minorHAnsi" w:cs="Calibri"/>
                <w:color w:val="00558C"/>
                <w:sz w:val="18"/>
                <w:szCs w:val="18"/>
              </w:rPr>
              <w:delText>4</w:delText>
            </w:r>
          </w:del>
          <w:ins w:id="126" w:author="liujuan" w:date="2024-04-10T13:42:00Z">
            <w:r>
              <w:rPr>
                <w:rFonts w:asciiTheme="minorHAnsi" w:eastAsia="SimSun" w:hAnsiTheme="minorHAnsi" w:cs="Calibri" w:hint="eastAsia"/>
                <w:color w:val="00558C"/>
                <w:sz w:val="18"/>
                <w:szCs w:val="18"/>
                <w:lang w:eastAsia="zh-CN"/>
              </w:rPr>
              <w:t>5</w:t>
            </w:r>
          </w:ins>
          <w:r>
            <w:rPr>
              <w:rFonts w:asciiTheme="minorHAnsi" w:eastAsia="Calibri" w:hAnsiTheme="minorHAnsi" w:cs="Calibri"/>
              <w:color w:val="00558C"/>
              <w:sz w:val="18"/>
              <w:szCs w:val="18"/>
            </w:rPr>
            <w:t>.</w:t>
          </w:r>
          <w:del w:id="127" w:author="liujuan" w:date="2024-04-10T13:42:00Z">
            <w:r>
              <w:rPr>
                <w:rFonts w:asciiTheme="minorHAnsi" w:eastAsia="Calibri" w:hAnsiTheme="minorHAnsi" w:cs="Calibri"/>
                <w:color w:val="00558C"/>
                <w:sz w:val="18"/>
                <w:szCs w:val="18"/>
              </w:rPr>
              <w:delText>1</w:delText>
            </w:r>
          </w:del>
          <w:ins w:id="128" w:author="liujuan" w:date="2024-04-10T13:42:00Z">
            <w:r>
              <w:rPr>
                <w:rFonts w:asciiTheme="minorHAnsi" w:eastAsia="SimSun" w:hAnsiTheme="minorHAnsi" w:cs="Calibri" w:hint="eastAsia"/>
                <w:color w:val="00558C"/>
                <w:sz w:val="18"/>
                <w:szCs w:val="18"/>
                <w:lang w:eastAsia="zh-CN"/>
              </w:rPr>
              <w:t>2</w:t>
            </w:r>
          </w:ins>
          <w:r>
            <w:rPr>
              <w:rFonts w:asciiTheme="minorHAnsi" w:eastAsia="Calibri" w:hAnsiTheme="minorHAnsi" w:cs="Calibri"/>
              <w:color w:val="00558C"/>
              <w:sz w:val="18"/>
              <w:szCs w:val="18"/>
            </w:rPr>
            <w:t>.5.</w:t>
          </w:r>
          <w:r>
            <w:rPr>
              <w:rFonts w:asciiTheme="minorHAnsi" w:eastAsia="Calibri" w:hAnsiTheme="minorHAnsi" w:cs="Calibri"/>
              <w:color w:val="00558C"/>
              <w:spacing w:val="4"/>
              <w:sz w:val="18"/>
              <w:szCs w:val="18"/>
            </w:rPr>
            <w:t xml:space="preserve">       </w:t>
          </w:r>
          <w:ins w:id="129" w:author="Jiang" w:date="2024-07-10T21:34:00Z">
            <w:r>
              <w:rPr>
                <w:rFonts w:asciiTheme="minorHAnsi" w:eastAsia="SimSun" w:hAnsiTheme="minorHAnsi" w:cs="Calibri" w:hint="eastAsia"/>
                <w:color w:val="00558C"/>
                <w:spacing w:val="4"/>
                <w:sz w:val="18"/>
                <w:szCs w:val="18"/>
                <w:lang w:eastAsia="zh-CN"/>
              </w:rPr>
              <w:t>Use</w:t>
            </w:r>
          </w:ins>
          <w:del w:id="130" w:author="Jiang" w:date="2024-07-10T21:34:00Z">
            <w:r>
              <w:rPr>
                <w:rFonts w:asciiTheme="minorHAnsi" w:eastAsia="Calibri" w:hAnsiTheme="minorHAnsi" w:cs="Calibri"/>
                <w:color w:val="00558C"/>
                <w:sz w:val="18"/>
                <w:szCs w:val="18"/>
              </w:rPr>
              <w:delText>Purpose</w:delText>
            </w:r>
          </w:del>
          <w:r>
            <w:rPr>
              <w:rFonts w:asciiTheme="minorHAnsi" w:eastAsia="Calibri" w:hAnsiTheme="minorHAnsi" w:cs="Calibri"/>
              <w:color w:val="00558C"/>
              <w:sz w:val="18"/>
              <w:szCs w:val="18"/>
            </w:rPr>
            <w:t xml:space="preserve"> and co</w:t>
          </w:r>
          <w:r>
            <w:rPr>
              <w:rFonts w:asciiTheme="minorHAnsi" w:eastAsia="Calibri" w:hAnsiTheme="minorHAnsi" w:cs="Calibri"/>
              <w:color w:val="00558C"/>
              <w:spacing w:val="-1"/>
              <w:sz w:val="18"/>
              <w:szCs w:val="18"/>
            </w:rPr>
            <w:t>nditions of the</w:t>
          </w:r>
          <w:r>
            <w:rPr>
              <w:rFonts w:asciiTheme="minorHAnsi" w:eastAsia="Calibri" w:hAnsiTheme="minorHAnsi" w:cs="Calibri"/>
              <w:color w:val="00558C"/>
              <w:spacing w:val="7"/>
              <w:sz w:val="18"/>
              <w:szCs w:val="18"/>
            </w:rPr>
            <w:t xml:space="preserve"> </w:t>
          </w:r>
          <w:r>
            <w:rPr>
              <w:rFonts w:asciiTheme="minorHAnsi" w:eastAsia="Calibri" w:hAnsiTheme="minorHAnsi" w:cs="Calibri"/>
              <w:color w:val="00558C"/>
              <w:spacing w:val="-1"/>
              <w:sz w:val="18"/>
              <w:szCs w:val="18"/>
            </w:rPr>
            <w:t xml:space="preserve">agreement </w:t>
          </w:r>
          <w:r>
            <w:rPr>
              <w:rFonts w:asciiTheme="minorHAnsi" w:eastAsia="Calibri" w:hAnsiTheme="minorHAnsi" w:cs="Calibri"/>
              <w:color w:val="00558C"/>
              <w:sz w:val="18"/>
              <w:szCs w:val="18"/>
            </w:rPr>
            <w:tab/>
          </w:r>
          <w:r>
            <w:rPr>
              <w:rFonts w:asciiTheme="minorHAnsi" w:eastAsia="Calibri" w:hAnsiTheme="minorHAnsi" w:cs="Calibri"/>
              <w:color w:val="00558C"/>
              <w:spacing w:val="-8"/>
              <w:sz w:val="18"/>
              <w:szCs w:val="18"/>
            </w:rPr>
            <w:t xml:space="preserve"> </w:t>
          </w:r>
          <w:del w:id="131" w:author="Jiang" w:date="2024-07-10T21:08:00Z">
            <w:r w:rsidRPr="00A93A77">
              <w:rPr>
                <w:rFonts w:asciiTheme="minorHAnsi" w:hAnsiTheme="minorHAnsi"/>
                <w:sz w:val="18"/>
                <w:szCs w:val="18"/>
                <w:rPrChange w:id="132" w:author="Jiang" w:date="2024-07-10T21:11:00Z">
                  <w:rPr/>
                </w:rPrChange>
              </w:rPr>
              <w:fldChar w:fldCharType="begin"/>
            </w:r>
            <w:r>
              <w:rPr>
                <w:rFonts w:asciiTheme="minorHAnsi" w:hAnsiTheme="minorHAnsi"/>
                <w:sz w:val="18"/>
                <w:szCs w:val="18"/>
                <w:rPrChange w:id="133" w:author="Jiang" w:date="2024-07-10T21:11:00Z">
                  <w:rPr/>
                </w:rPrChange>
              </w:rPr>
              <w:delInstrText xml:space="preserve"> HYPERLINK \l "bookmark12" </w:delInstrText>
            </w:r>
            <w:r w:rsidRPr="0070186A">
              <w:rPr>
                <w:rFonts w:asciiTheme="minorHAnsi" w:hAnsiTheme="minorHAnsi"/>
                <w:sz w:val="18"/>
                <w:szCs w:val="18"/>
              </w:rPr>
            </w:r>
            <w:r w:rsidRPr="00A93A77">
              <w:rPr>
                <w:rFonts w:asciiTheme="minorHAnsi" w:hAnsiTheme="minorHAnsi"/>
                <w:sz w:val="18"/>
                <w:szCs w:val="18"/>
                <w:rPrChange w:id="134"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sidRPr="00A93A77">
              <w:rPr>
                <w:rFonts w:asciiTheme="minorHAnsi" w:eastAsia="Calibri" w:hAnsiTheme="minorHAnsi" w:cs="Calibri"/>
                <w:color w:val="00558C"/>
                <w:sz w:val="18"/>
                <w:szCs w:val="18"/>
              </w:rPr>
              <w:fldChar w:fldCharType="end"/>
            </w:r>
          </w:del>
          <w:ins w:id="135" w:author="Jiang" w:date="2024-07-10T21:08:00Z">
            <w:r>
              <w:rPr>
                <w:rFonts w:asciiTheme="minorHAnsi" w:eastAsia="SimSun" w:hAnsiTheme="minorHAnsi"/>
                <w:sz w:val="18"/>
                <w:szCs w:val="18"/>
                <w:lang w:eastAsia="zh-CN"/>
                <w:rPrChange w:id="136" w:author="Jiang" w:date="2024-07-10T21:11:00Z">
                  <w:rPr>
                    <w:rFonts w:eastAsia="SimSun"/>
                    <w:lang w:eastAsia="zh-CN"/>
                  </w:rPr>
                </w:rPrChange>
              </w:rPr>
              <w:t>8</w:t>
            </w:r>
          </w:ins>
        </w:p>
        <w:p w14:paraId="0664832D" w14:textId="77777777" w:rsidR="000F72C1" w:rsidRDefault="0020793E">
          <w:pPr>
            <w:tabs>
              <w:tab w:val="right" w:leader="dot" w:pos="9807"/>
            </w:tabs>
            <w:spacing w:before="108" w:line="186" w:lineRule="auto"/>
            <w:ind w:left="457"/>
            <w:rPr>
              <w:rFonts w:asciiTheme="minorHAnsi" w:eastAsia="SimSun" w:hAnsiTheme="minorHAnsi" w:cs="Calibri"/>
              <w:sz w:val="18"/>
              <w:szCs w:val="18"/>
              <w:lang w:eastAsia="zh-CN"/>
            </w:rPr>
          </w:pPr>
          <w:del w:id="137" w:author="liujuan" w:date="2024-04-10T13:42:00Z">
            <w:r>
              <w:rPr>
                <w:rFonts w:asciiTheme="minorHAnsi" w:eastAsia="Calibri" w:hAnsiTheme="minorHAnsi" w:cs="Calibri"/>
                <w:color w:val="00558C"/>
                <w:spacing w:val="-2"/>
                <w:sz w:val="18"/>
                <w:szCs w:val="18"/>
              </w:rPr>
              <w:delText>4</w:delText>
            </w:r>
          </w:del>
          <w:ins w:id="138" w:author="liujuan" w:date="2024-04-10T13:42:00Z">
            <w:r>
              <w:rPr>
                <w:rFonts w:asciiTheme="minorHAnsi" w:eastAsia="SimSun" w:hAnsiTheme="minorHAnsi" w:cs="Calibri" w:hint="eastAsia"/>
                <w:color w:val="00558C"/>
                <w:spacing w:val="-2"/>
                <w:sz w:val="18"/>
                <w:szCs w:val="18"/>
                <w:lang w:eastAsia="zh-CN"/>
              </w:rPr>
              <w:t>5</w:t>
            </w:r>
          </w:ins>
          <w:r>
            <w:rPr>
              <w:rFonts w:asciiTheme="minorHAnsi" w:eastAsia="Calibri" w:hAnsiTheme="minorHAnsi" w:cs="Calibri"/>
              <w:color w:val="00558C"/>
              <w:spacing w:val="-2"/>
              <w:sz w:val="18"/>
              <w:szCs w:val="18"/>
            </w:rPr>
            <w:t>.</w:t>
          </w:r>
          <w:del w:id="139" w:author="liujuan" w:date="2024-04-10T13:42:00Z">
            <w:r>
              <w:rPr>
                <w:rFonts w:asciiTheme="minorHAnsi" w:eastAsia="Calibri" w:hAnsiTheme="minorHAnsi" w:cs="Calibri"/>
                <w:color w:val="00558C"/>
                <w:spacing w:val="-2"/>
                <w:sz w:val="18"/>
                <w:szCs w:val="18"/>
              </w:rPr>
              <w:delText>1</w:delText>
            </w:r>
          </w:del>
          <w:ins w:id="140" w:author="liujuan" w:date="2024-04-10T13:42: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.6.</w:t>
          </w:r>
          <w:r>
            <w:rPr>
              <w:rFonts w:asciiTheme="minorHAnsi" w:eastAsia="Calibri" w:hAnsiTheme="minorHAnsi" w:cs="Calibri"/>
              <w:color w:val="00558C"/>
              <w:spacing w:val="5"/>
              <w:sz w:val="18"/>
              <w:szCs w:val="18"/>
            </w:rPr>
            <w:t xml:space="preserve">       </w:t>
          </w:r>
          <w:r>
            <w:rPr>
              <w:rFonts w:asciiTheme="minorHAnsi" w:eastAsia="Calibri" w:hAnsiTheme="minorHAnsi" w:cs="Calibri"/>
              <w:color w:val="00558C"/>
              <w:spacing w:val="-2"/>
              <w:sz w:val="18"/>
              <w:szCs w:val="18"/>
            </w:rPr>
            <w:t>Hand-over</w:t>
          </w:r>
          <w:r>
            <w:rPr>
              <w:rFonts w:asciiTheme="minorHAnsi" w:eastAsia="Calibri" w:hAnsiTheme="minorHAnsi" w:cs="Calibri"/>
              <w:color w:val="00558C"/>
              <w:spacing w:val="-9"/>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41" w:author="Jiang" w:date="2024-07-10T21:08:00Z">
            <w:r w:rsidRPr="00A93A77">
              <w:rPr>
                <w:rFonts w:asciiTheme="minorHAnsi" w:hAnsiTheme="minorHAnsi"/>
                <w:sz w:val="18"/>
                <w:szCs w:val="18"/>
                <w:rPrChange w:id="142" w:author="Jiang" w:date="2024-07-10T21:11:00Z">
                  <w:rPr/>
                </w:rPrChange>
              </w:rPr>
              <w:fldChar w:fldCharType="begin"/>
            </w:r>
            <w:r>
              <w:rPr>
                <w:rFonts w:asciiTheme="minorHAnsi" w:hAnsiTheme="minorHAnsi"/>
                <w:sz w:val="18"/>
                <w:szCs w:val="18"/>
                <w:rPrChange w:id="143" w:author="Jiang" w:date="2024-07-10T21:11:00Z">
                  <w:rPr/>
                </w:rPrChange>
              </w:rPr>
              <w:delInstrText xml:space="preserve"> HYPERLINK \l "bookmark13" </w:delInstrText>
            </w:r>
            <w:r w:rsidRPr="0070186A">
              <w:rPr>
                <w:rFonts w:asciiTheme="minorHAnsi" w:hAnsiTheme="minorHAnsi"/>
                <w:sz w:val="18"/>
                <w:szCs w:val="18"/>
              </w:rPr>
            </w:r>
            <w:r w:rsidRPr="00A93A77">
              <w:rPr>
                <w:rFonts w:asciiTheme="minorHAnsi" w:hAnsiTheme="minorHAnsi"/>
                <w:sz w:val="18"/>
                <w:szCs w:val="18"/>
                <w:rPrChange w:id="144"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sidRPr="00A93A77">
              <w:rPr>
                <w:rFonts w:asciiTheme="minorHAnsi" w:eastAsia="Calibri" w:hAnsiTheme="minorHAnsi" w:cs="Calibri"/>
                <w:color w:val="00558C"/>
                <w:sz w:val="18"/>
                <w:szCs w:val="18"/>
              </w:rPr>
              <w:fldChar w:fldCharType="end"/>
            </w:r>
          </w:del>
          <w:ins w:id="145" w:author="Jiang" w:date="2024-07-10T21:08:00Z">
            <w:r>
              <w:rPr>
                <w:rFonts w:asciiTheme="minorHAnsi" w:eastAsia="SimSun" w:hAnsiTheme="minorHAnsi"/>
                <w:sz w:val="18"/>
                <w:szCs w:val="18"/>
                <w:lang w:eastAsia="zh-CN"/>
                <w:rPrChange w:id="146" w:author="Jiang" w:date="2024-07-10T21:11:00Z">
                  <w:rPr>
                    <w:rFonts w:eastAsia="SimSun"/>
                    <w:lang w:eastAsia="zh-CN"/>
                  </w:rPr>
                </w:rPrChange>
              </w:rPr>
              <w:t>8</w:t>
            </w:r>
          </w:ins>
        </w:p>
        <w:p w14:paraId="0664832E" w14:textId="77777777" w:rsidR="000F72C1" w:rsidRDefault="0020793E">
          <w:pPr>
            <w:tabs>
              <w:tab w:val="right" w:leader="dot" w:pos="9807"/>
            </w:tabs>
            <w:spacing w:before="111" w:line="186" w:lineRule="auto"/>
            <w:ind w:left="457"/>
            <w:rPr>
              <w:rFonts w:asciiTheme="minorHAnsi" w:eastAsia="SimSun" w:hAnsiTheme="minorHAnsi" w:cs="Calibri"/>
              <w:sz w:val="18"/>
              <w:szCs w:val="18"/>
              <w:lang w:eastAsia="zh-CN"/>
            </w:rPr>
          </w:pPr>
          <w:del w:id="147" w:author="liujuan" w:date="2024-04-10T13:42:00Z">
            <w:r>
              <w:rPr>
                <w:rFonts w:asciiTheme="minorHAnsi" w:eastAsia="Calibri" w:hAnsiTheme="minorHAnsi" w:cs="Calibri"/>
                <w:color w:val="00558C"/>
                <w:spacing w:val="-2"/>
                <w:sz w:val="18"/>
                <w:szCs w:val="18"/>
              </w:rPr>
              <w:delText>4</w:delText>
            </w:r>
          </w:del>
          <w:ins w:id="148" w:author="liujuan" w:date="2024-04-10T13:42:00Z">
            <w:r>
              <w:rPr>
                <w:rFonts w:asciiTheme="minorHAnsi" w:eastAsia="SimSun" w:hAnsiTheme="minorHAnsi" w:cs="Calibri" w:hint="eastAsia"/>
                <w:color w:val="00558C"/>
                <w:spacing w:val="-2"/>
                <w:sz w:val="18"/>
                <w:szCs w:val="18"/>
                <w:lang w:eastAsia="zh-CN"/>
              </w:rPr>
              <w:t>5</w:t>
            </w:r>
          </w:ins>
          <w:r>
            <w:rPr>
              <w:rFonts w:asciiTheme="minorHAnsi" w:eastAsia="Calibri" w:hAnsiTheme="minorHAnsi" w:cs="Calibri"/>
              <w:color w:val="00558C"/>
              <w:spacing w:val="-2"/>
              <w:sz w:val="18"/>
              <w:szCs w:val="18"/>
            </w:rPr>
            <w:t>.</w:t>
          </w:r>
          <w:del w:id="149" w:author="liujuan" w:date="2024-04-10T13:42:00Z">
            <w:r>
              <w:rPr>
                <w:rFonts w:asciiTheme="minorHAnsi" w:eastAsia="Calibri" w:hAnsiTheme="minorHAnsi" w:cs="Calibri"/>
                <w:color w:val="00558C"/>
                <w:spacing w:val="-2"/>
                <w:sz w:val="18"/>
                <w:szCs w:val="18"/>
              </w:rPr>
              <w:delText>1</w:delText>
            </w:r>
          </w:del>
          <w:ins w:id="150" w:author="liujuan" w:date="2024-04-10T13:42: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.7.</w:t>
          </w:r>
          <w:r>
            <w:rPr>
              <w:rFonts w:asciiTheme="minorHAnsi" w:eastAsia="Calibri" w:hAnsiTheme="minorHAnsi" w:cs="Calibri"/>
              <w:color w:val="00558C"/>
              <w:spacing w:val="4"/>
              <w:sz w:val="18"/>
              <w:szCs w:val="18"/>
            </w:rPr>
            <w:t xml:space="preserve">       </w:t>
          </w:r>
          <w:r>
            <w:rPr>
              <w:rFonts w:asciiTheme="minorHAnsi" w:eastAsia="Calibri" w:hAnsiTheme="minorHAnsi" w:cs="Calibri"/>
              <w:color w:val="00558C"/>
              <w:spacing w:val="-2"/>
              <w:sz w:val="18"/>
              <w:szCs w:val="18"/>
            </w:rPr>
            <w:t>Agreement</w:t>
          </w:r>
          <w:r>
            <w:rPr>
              <w:rFonts w:asciiTheme="minorHAnsi" w:eastAsia="Calibri" w:hAnsiTheme="minorHAnsi" w:cs="Calibri"/>
              <w:color w:val="00558C"/>
              <w:spacing w:val="20"/>
              <w:sz w:val="18"/>
              <w:szCs w:val="18"/>
            </w:rPr>
            <w:t xml:space="preserve"> </w:t>
          </w:r>
          <w:r>
            <w:rPr>
              <w:rFonts w:asciiTheme="minorHAnsi" w:eastAsia="Calibri" w:hAnsiTheme="minorHAnsi" w:cs="Calibri"/>
              <w:color w:val="00558C"/>
              <w:spacing w:val="-2"/>
              <w:sz w:val="18"/>
              <w:szCs w:val="18"/>
            </w:rPr>
            <w:t>period</w:t>
          </w:r>
          <w:r>
            <w:rPr>
              <w:rFonts w:asciiTheme="minorHAnsi" w:eastAsia="Calibri" w:hAnsiTheme="minorHAnsi" w:cs="Calibri"/>
              <w:color w:val="00558C"/>
              <w:spacing w:val="17"/>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6"/>
              <w:sz w:val="18"/>
              <w:szCs w:val="18"/>
            </w:rPr>
            <w:t xml:space="preserve"> </w:t>
          </w:r>
          <w:del w:id="151" w:author="Jiang" w:date="2024-07-10T21:09:00Z">
            <w:r w:rsidRPr="00A93A77">
              <w:rPr>
                <w:rFonts w:asciiTheme="minorHAnsi" w:hAnsiTheme="minorHAnsi"/>
                <w:sz w:val="18"/>
                <w:szCs w:val="18"/>
                <w:rPrChange w:id="152" w:author="Jiang" w:date="2024-07-10T21:11:00Z">
                  <w:rPr/>
                </w:rPrChange>
              </w:rPr>
              <w:fldChar w:fldCharType="begin"/>
            </w:r>
            <w:r>
              <w:rPr>
                <w:rFonts w:asciiTheme="minorHAnsi" w:hAnsiTheme="minorHAnsi"/>
                <w:sz w:val="18"/>
                <w:szCs w:val="18"/>
                <w:rPrChange w:id="153" w:author="Jiang" w:date="2024-07-10T21:11:00Z">
                  <w:rPr/>
                </w:rPrChange>
              </w:rPr>
              <w:delInstrText xml:space="preserve"> HYPERLINK \l "bookmark14" </w:delInstrText>
            </w:r>
            <w:r w:rsidRPr="0070186A">
              <w:rPr>
                <w:rFonts w:asciiTheme="minorHAnsi" w:hAnsiTheme="minorHAnsi"/>
                <w:sz w:val="18"/>
                <w:szCs w:val="18"/>
              </w:rPr>
            </w:r>
            <w:r w:rsidRPr="00A93A77">
              <w:rPr>
                <w:rFonts w:asciiTheme="minorHAnsi" w:hAnsiTheme="minorHAnsi"/>
                <w:sz w:val="18"/>
                <w:szCs w:val="18"/>
                <w:rPrChange w:id="154"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sidRPr="00A93A77">
              <w:rPr>
                <w:rFonts w:asciiTheme="minorHAnsi" w:eastAsia="Calibri" w:hAnsiTheme="minorHAnsi" w:cs="Calibri"/>
                <w:color w:val="00558C"/>
                <w:sz w:val="18"/>
                <w:szCs w:val="18"/>
              </w:rPr>
              <w:fldChar w:fldCharType="end"/>
            </w:r>
          </w:del>
          <w:ins w:id="155" w:author="Jiang" w:date="2024-07-10T21:09:00Z">
            <w:r>
              <w:rPr>
                <w:rFonts w:asciiTheme="minorHAnsi" w:eastAsia="SimSun" w:hAnsiTheme="minorHAnsi"/>
                <w:sz w:val="18"/>
                <w:szCs w:val="18"/>
                <w:lang w:eastAsia="zh-CN"/>
                <w:rPrChange w:id="156" w:author="Jiang" w:date="2024-07-10T21:11:00Z">
                  <w:rPr>
                    <w:rFonts w:eastAsia="SimSun"/>
                    <w:lang w:eastAsia="zh-CN"/>
                  </w:rPr>
                </w:rPrChange>
              </w:rPr>
              <w:t>8</w:t>
            </w:r>
          </w:ins>
        </w:p>
        <w:p w14:paraId="0664832F" w14:textId="77777777" w:rsidR="000F72C1" w:rsidRDefault="0020793E">
          <w:pPr>
            <w:tabs>
              <w:tab w:val="right" w:leader="dot" w:pos="9807"/>
            </w:tabs>
            <w:spacing w:before="105" w:line="189" w:lineRule="auto"/>
            <w:ind w:left="457"/>
            <w:rPr>
              <w:rFonts w:asciiTheme="minorHAnsi" w:eastAsia="SimSun" w:hAnsiTheme="minorHAnsi" w:cs="Calibri"/>
              <w:sz w:val="18"/>
              <w:szCs w:val="18"/>
              <w:lang w:eastAsia="zh-CN"/>
            </w:rPr>
          </w:pPr>
          <w:del w:id="157" w:author="liujuan" w:date="2024-04-10T13:42:00Z">
            <w:r>
              <w:rPr>
                <w:rFonts w:asciiTheme="minorHAnsi" w:eastAsia="Calibri" w:hAnsiTheme="minorHAnsi" w:cs="Calibri"/>
                <w:color w:val="00558C"/>
                <w:spacing w:val="-2"/>
                <w:sz w:val="18"/>
                <w:szCs w:val="18"/>
              </w:rPr>
              <w:delText>4</w:delText>
            </w:r>
          </w:del>
          <w:ins w:id="158" w:author="liujuan" w:date="2024-04-10T13:42:00Z">
            <w:r>
              <w:rPr>
                <w:rFonts w:asciiTheme="minorHAnsi" w:eastAsia="SimSun" w:hAnsiTheme="minorHAnsi" w:cs="Calibri" w:hint="eastAsia"/>
                <w:color w:val="00558C"/>
                <w:spacing w:val="-2"/>
                <w:sz w:val="18"/>
                <w:szCs w:val="18"/>
                <w:lang w:eastAsia="zh-CN"/>
              </w:rPr>
              <w:t>5</w:t>
            </w:r>
          </w:ins>
          <w:r>
            <w:rPr>
              <w:rFonts w:asciiTheme="minorHAnsi" w:eastAsia="Calibri" w:hAnsiTheme="minorHAnsi" w:cs="Calibri"/>
              <w:color w:val="00558C"/>
              <w:spacing w:val="-2"/>
              <w:sz w:val="18"/>
              <w:szCs w:val="18"/>
            </w:rPr>
            <w:t>.</w:t>
          </w:r>
          <w:del w:id="159" w:author="liujuan" w:date="2024-04-10T13:43:00Z">
            <w:r>
              <w:rPr>
                <w:rFonts w:asciiTheme="minorHAnsi" w:eastAsia="Calibri" w:hAnsiTheme="minorHAnsi" w:cs="Calibri"/>
                <w:color w:val="00558C"/>
                <w:spacing w:val="-2"/>
                <w:sz w:val="18"/>
                <w:szCs w:val="18"/>
              </w:rPr>
              <w:delText>1</w:delText>
            </w:r>
          </w:del>
          <w:ins w:id="160" w:author="liujuan" w:date="2024-04-10T13:43: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.8.</w:t>
          </w:r>
          <w:r>
            <w:rPr>
              <w:rFonts w:asciiTheme="minorHAnsi" w:eastAsia="Calibri" w:hAnsiTheme="minorHAnsi" w:cs="Calibri"/>
              <w:color w:val="00558C"/>
              <w:spacing w:val="5"/>
              <w:sz w:val="18"/>
              <w:szCs w:val="18"/>
            </w:rPr>
            <w:t xml:space="preserve">       </w:t>
          </w:r>
          <w:r>
            <w:rPr>
              <w:rFonts w:asciiTheme="minorHAnsi" w:eastAsia="Calibri" w:hAnsiTheme="minorHAnsi" w:cs="Calibri"/>
              <w:color w:val="00558C"/>
              <w:spacing w:val="-2"/>
              <w:sz w:val="18"/>
              <w:szCs w:val="18"/>
            </w:rPr>
            <w:t>Charges</w:t>
          </w:r>
          <w:del w:id="161" w:author="Jiang" w:date="2024-07-10T21:31:00Z">
            <w:r>
              <w:rPr>
                <w:rFonts w:asciiTheme="minorHAnsi" w:eastAsia="Calibri" w:hAnsiTheme="minorHAnsi" w:cs="Calibri"/>
                <w:color w:val="00558C"/>
                <w:spacing w:val="13"/>
                <w:sz w:val="18"/>
                <w:szCs w:val="18"/>
              </w:rPr>
              <w:delText xml:space="preserve"> </w:delText>
            </w:r>
            <w:r>
              <w:rPr>
                <w:rFonts w:asciiTheme="minorHAnsi" w:eastAsia="Calibri" w:hAnsiTheme="minorHAnsi" w:cs="Calibri"/>
                <w:color w:val="00558C"/>
                <w:spacing w:val="-2"/>
                <w:sz w:val="18"/>
                <w:szCs w:val="18"/>
              </w:rPr>
              <w:delText>(Rental)</w:delText>
            </w:r>
          </w:del>
          <w:r>
            <w:rPr>
              <w:rFonts w:asciiTheme="minorHAnsi" w:eastAsia="Calibri" w:hAnsiTheme="minorHAnsi" w:cs="Calibri"/>
              <w:color w:val="00558C"/>
              <w:spacing w:val="13"/>
              <w:w w:val="102"/>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62" w:author="Jiang" w:date="2024-07-10T21:09:00Z">
            <w:r w:rsidRPr="00A93A77">
              <w:rPr>
                <w:rFonts w:asciiTheme="minorHAnsi" w:hAnsiTheme="minorHAnsi"/>
                <w:sz w:val="18"/>
                <w:szCs w:val="18"/>
                <w:rPrChange w:id="163" w:author="Jiang" w:date="2024-07-10T21:11:00Z">
                  <w:rPr/>
                </w:rPrChange>
              </w:rPr>
              <w:fldChar w:fldCharType="begin"/>
            </w:r>
            <w:r>
              <w:rPr>
                <w:rFonts w:asciiTheme="minorHAnsi" w:hAnsiTheme="minorHAnsi"/>
                <w:sz w:val="18"/>
                <w:szCs w:val="18"/>
                <w:rPrChange w:id="164" w:author="Jiang" w:date="2024-07-10T21:11:00Z">
                  <w:rPr/>
                </w:rPrChange>
              </w:rPr>
              <w:delInstrText xml:space="preserve"> HYPERLINK \l "bookmark15" </w:delInstrText>
            </w:r>
            <w:r w:rsidRPr="0070186A">
              <w:rPr>
                <w:rFonts w:asciiTheme="minorHAnsi" w:hAnsiTheme="minorHAnsi"/>
                <w:sz w:val="18"/>
                <w:szCs w:val="18"/>
              </w:rPr>
            </w:r>
            <w:r w:rsidRPr="00A93A77">
              <w:rPr>
                <w:rFonts w:asciiTheme="minorHAnsi" w:hAnsiTheme="minorHAnsi"/>
                <w:sz w:val="18"/>
                <w:szCs w:val="18"/>
                <w:rPrChange w:id="165"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sidRPr="00A93A77">
              <w:rPr>
                <w:rFonts w:asciiTheme="minorHAnsi" w:eastAsia="Calibri" w:hAnsiTheme="minorHAnsi" w:cs="Calibri"/>
                <w:color w:val="00558C"/>
                <w:sz w:val="18"/>
                <w:szCs w:val="18"/>
              </w:rPr>
              <w:fldChar w:fldCharType="end"/>
            </w:r>
          </w:del>
          <w:ins w:id="166" w:author="Jiang" w:date="2024-07-10T21:09:00Z">
            <w:r>
              <w:rPr>
                <w:rFonts w:asciiTheme="minorHAnsi" w:eastAsia="SimSun" w:hAnsiTheme="minorHAnsi"/>
                <w:sz w:val="18"/>
                <w:szCs w:val="18"/>
                <w:lang w:eastAsia="zh-CN"/>
                <w:rPrChange w:id="167" w:author="Jiang" w:date="2024-07-10T21:11:00Z">
                  <w:rPr>
                    <w:rFonts w:eastAsia="SimSun"/>
                    <w:lang w:eastAsia="zh-CN"/>
                  </w:rPr>
                </w:rPrChange>
              </w:rPr>
              <w:t>9</w:t>
            </w:r>
          </w:ins>
        </w:p>
        <w:p w14:paraId="06648330" w14:textId="77777777" w:rsidR="000F72C1" w:rsidRDefault="0020793E">
          <w:pPr>
            <w:tabs>
              <w:tab w:val="right" w:leader="dot" w:pos="9807"/>
            </w:tabs>
            <w:spacing w:before="108" w:line="189" w:lineRule="auto"/>
            <w:ind w:left="457"/>
            <w:rPr>
              <w:rFonts w:asciiTheme="minorHAnsi" w:eastAsia="SimSun" w:hAnsiTheme="minorHAnsi" w:cs="Calibri"/>
              <w:sz w:val="18"/>
              <w:szCs w:val="18"/>
              <w:lang w:eastAsia="zh-CN"/>
            </w:rPr>
          </w:pPr>
          <w:del w:id="168" w:author="liujuan" w:date="2024-04-10T13:43:00Z">
            <w:r>
              <w:rPr>
                <w:rFonts w:asciiTheme="minorHAnsi" w:eastAsia="Calibri" w:hAnsiTheme="minorHAnsi" w:cs="Calibri"/>
                <w:color w:val="00558C"/>
                <w:sz w:val="18"/>
                <w:szCs w:val="18"/>
              </w:rPr>
              <w:delText>4</w:delText>
            </w:r>
          </w:del>
          <w:ins w:id="169" w:author="liujuan" w:date="2024-04-10T13:43:00Z">
            <w:r>
              <w:rPr>
                <w:rFonts w:asciiTheme="minorHAnsi" w:eastAsia="SimSun" w:hAnsiTheme="minorHAnsi" w:cs="Calibri" w:hint="eastAsia"/>
                <w:color w:val="00558C"/>
                <w:sz w:val="18"/>
                <w:szCs w:val="18"/>
                <w:lang w:eastAsia="zh-CN"/>
              </w:rPr>
              <w:t>5</w:t>
            </w:r>
          </w:ins>
          <w:r>
            <w:rPr>
              <w:rFonts w:asciiTheme="minorHAnsi" w:eastAsia="Calibri" w:hAnsiTheme="minorHAnsi" w:cs="Calibri"/>
              <w:color w:val="00558C"/>
              <w:sz w:val="18"/>
              <w:szCs w:val="18"/>
            </w:rPr>
            <w:t>.</w:t>
          </w:r>
          <w:del w:id="170" w:author="liujuan" w:date="2024-04-10T13:43:00Z">
            <w:r>
              <w:rPr>
                <w:rFonts w:asciiTheme="minorHAnsi" w:eastAsia="Calibri" w:hAnsiTheme="minorHAnsi" w:cs="Calibri"/>
                <w:color w:val="00558C"/>
                <w:sz w:val="18"/>
                <w:szCs w:val="18"/>
              </w:rPr>
              <w:delText>1</w:delText>
            </w:r>
          </w:del>
          <w:ins w:id="171" w:author="liujuan" w:date="2024-04-10T13:43:00Z">
            <w:r>
              <w:rPr>
                <w:rFonts w:asciiTheme="minorHAnsi" w:eastAsia="SimSun" w:hAnsiTheme="minorHAnsi" w:cs="Calibri" w:hint="eastAsia"/>
                <w:color w:val="00558C"/>
                <w:sz w:val="18"/>
                <w:szCs w:val="18"/>
                <w:lang w:eastAsia="zh-CN"/>
              </w:rPr>
              <w:t>2</w:t>
            </w:r>
          </w:ins>
          <w:r>
            <w:rPr>
              <w:rFonts w:asciiTheme="minorHAnsi" w:eastAsia="Calibri" w:hAnsiTheme="minorHAnsi" w:cs="Calibri"/>
              <w:color w:val="00558C"/>
              <w:sz w:val="18"/>
              <w:szCs w:val="18"/>
            </w:rPr>
            <w:t>.9.       Work</w:t>
          </w:r>
          <w:r>
            <w:rPr>
              <w:rFonts w:asciiTheme="minorHAnsi" w:eastAsia="Calibri" w:hAnsiTheme="minorHAnsi" w:cs="Calibri"/>
              <w:color w:val="00558C"/>
              <w:spacing w:val="13"/>
              <w:w w:val="101"/>
              <w:sz w:val="18"/>
              <w:szCs w:val="18"/>
            </w:rPr>
            <w:t xml:space="preserve"> </w:t>
          </w:r>
          <w:r>
            <w:rPr>
              <w:rFonts w:asciiTheme="minorHAnsi" w:eastAsia="Calibri" w:hAnsiTheme="minorHAnsi" w:cs="Calibri"/>
              <w:color w:val="00558C"/>
              <w:sz w:val="18"/>
              <w:szCs w:val="18"/>
            </w:rPr>
            <w:t>programme</w:t>
          </w:r>
          <w:r>
            <w:rPr>
              <w:rFonts w:asciiTheme="minorHAnsi" w:eastAsia="Calibri" w:hAnsiTheme="minorHAnsi" w:cs="Calibri"/>
              <w:color w:val="00558C"/>
              <w:spacing w:val="11"/>
              <w:sz w:val="18"/>
              <w:szCs w:val="18"/>
            </w:rPr>
            <w:t xml:space="preserve"> </w:t>
          </w:r>
          <w:r>
            <w:rPr>
              <w:rFonts w:asciiTheme="minorHAnsi" w:eastAsia="Calibri" w:hAnsiTheme="minorHAnsi" w:cs="Calibri"/>
              <w:color w:val="00558C"/>
              <w:spacing w:val="-1"/>
              <w:sz w:val="18"/>
              <w:szCs w:val="18"/>
            </w:rPr>
            <w:t>(where appropriate)</w:t>
          </w:r>
          <w:r>
            <w:rPr>
              <w:rFonts w:asciiTheme="minorHAnsi" w:eastAsia="Calibri" w:hAnsiTheme="minorHAnsi" w:cs="Calibri"/>
              <w:color w:val="00558C"/>
              <w:spacing w:val="-13"/>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9"/>
              <w:sz w:val="18"/>
              <w:szCs w:val="18"/>
            </w:rPr>
            <w:t xml:space="preserve"> </w:t>
          </w:r>
          <w:del w:id="172" w:author="Jiang" w:date="2024-07-10T21:09:00Z">
            <w:r w:rsidRPr="00A93A77">
              <w:rPr>
                <w:rFonts w:asciiTheme="minorHAnsi" w:hAnsiTheme="minorHAnsi"/>
                <w:sz w:val="18"/>
                <w:szCs w:val="18"/>
                <w:rPrChange w:id="173" w:author="Jiang" w:date="2024-07-10T21:11:00Z">
                  <w:rPr/>
                </w:rPrChange>
              </w:rPr>
              <w:fldChar w:fldCharType="begin"/>
            </w:r>
            <w:r>
              <w:rPr>
                <w:rFonts w:asciiTheme="minorHAnsi" w:hAnsiTheme="minorHAnsi"/>
                <w:sz w:val="18"/>
                <w:szCs w:val="18"/>
                <w:rPrChange w:id="174" w:author="Jiang" w:date="2024-07-10T21:11:00Z">
                  <w:rPr/>
                </w:rPrChange>
              </w:rPr>
              <w:delInstrText xml:space="preserve"> HYPERLINK \l "bookmark16" </w:delInstrText>
            </w:r>
            <w:r w:rsidRPr="0070186A">
              <w:rPr>
                <w:rFonts w:asciiTheme="minorHAnsi" w:hAnsiTheme="minorHAnsi"/>
                <w:sz w:val="18"/>
                <w:szCs w:val="18"/>
              </w:rPr>
            </w:r>
            <w:r w:rsidRPr="00A93A77">
              <w:rPr>
                <w:rFonts w:asciiTheme="minorHAnsi" w:hAnsiTheme="minorHAnsi"/>
                <w:sz w:val="18"/>
                <w:szCs w:val="18"/>
                <w:rPrChange w:id="175"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sidRPr="00A93A77">
              <w:rPr>
                <w:rFonts w:asciiTheme="minorHAnsi" w:eastAsia="Calibri" w:hAnsiTheme="minorHAnsi" w:cs="Calibri"/>
                <w:color w:val="00558C"/>
                <w:sz w:val="18"/>
                <w:szCs w:val="18"/>
              </w:rPr>
              <w:fldChar w:fldCharType="end"/>
            </w:r>
          </w:del>
          <w:ins w:id="176" w:author="Jiang" w:date="2024-07-10T21:09:00Z">
            <w:r>
              <w:rPr>
                <w:rFonts w:asciiTheme="minorHAnsi" w:eastAsia="SimSun" w:hAnsiTheme="minorHAnsi"/>
                <w:sz w:val="18"/>
                <w:szCs w:val="18"/>
                <w:lang w:eastAsia="zh-CN"/>
                <w:rPrChange w:id="177" w:author="Jiang" w:date="2024-07-10T21:11:00Z">
                  <w:rPr>
                    <w:rFonts w:eastAsia="SimSun"/>
                    <w:lang w:eastAsia="zh-CN"/>
                  </w:rPr>
                </w:rPrChange>
              </w:rPr>
              <w:t>9</w:t>
            </w:r>
          </w:ins>
        </w:p>
        <w:p w14:paraId="06648331" w14:textId="77777777" w:rsidR="000F72C1" w:rsidRDefault="0020793E">
          <w:pPr>
            <w:tabs>
              <w:tab w:val="right" w:leader="dot" w:pos="9807"/>
            </w:tabs>
            <w:spacing w:before="114" w:line="180" w:lineRule="auto"/>
            <w:ind w:left="457"/>
            <w:rPr>
              <w:rFonts w:asciiTheme="minorHAnsi" w:eastAsia="SimSun" w:hAnsiTheme="minorHAnsi" w:cs="Calibri"/>
              <w:sz w:val="18"/>
              <w:szCs w:val="18"/>
              <w:lang w:eastAsia="zh-CN"/>
            </w:rPr>
          </w:pPr>
          <w:ins w:id="178" w:author="liujuan" w:date="2024-04-10T13:43:00Z">
            <w:r>
              <w:rPr>
                <w:rFonts w:asciiTheme="minorHAnsi" w:eastAsia="SimSun" w:hAnsiTheme="minorHAnsi" w:cs="Calibri" w:hint="eastAsia"/>
                <w:color w:val="00558C"/>
                <w:sz w:val="18"/>
                <w:szCs w:val="18"/>
                <w:lang w:eastAsia="zh-CN"/>
              </w:rPr>
              <w:t>5</w:t>
            </w:r>
            <w:r>
              <w:rPr>
                <w:rFonts w:asciiTheme="minorHAnsi" w:eastAsia="Calibri" w:hAnsiTheme="minorHAnsi" w:cs="Calibri"/>
                <w:color w:val="00558C"/>
                <w:sz w:val="18"/>
                <w:szCs w:val="18"/>
              </w:rPr>
              <w:t>.</w:t>
            </w:r>
            <w:r>
              <w:rPr>
                <w:rFonts w:asciiTheme="minorHAnsi" w:eastAsia="SimSun" w:hAnsiTheme="minorHAnsi" w:cs="Calibri" w:hint="eastAsia"/>
                <w:color w:val="00558C"/>
                <w:sz w:val="18"/>
                <w:szCs w:val="18"/>
                <w:lang w:eastAsia="zh-CN"/>
              </w:rPr>
              <w:t>2</w:t>
            </w:r>
            <w:r>
              <w:rPr>
                <w:rFonts w:asciiTheme="minorHAnsi" w:eastAsia="Calibri" w:hAnsiTheme="minorHAnsi" w:cs="Calibri"/>
                <w:color w:val="00558C"/>
                <w:sz w:val="18"/>
                <w:szCs w:val="18"/>
              </w:rPr>
              <w:t>.</w:t>
            </w:r>
          </w:ins>
          <w:del w:id="179" w:author="liujuan" w:date="2024-04-10T13:43:00Z">
            <w:r>
              <w:rPr>
                <w:rFonts w:asciiTheme="minorHAnsi" w:eastAsia="Calibri" w:hAnsiTheme="minorHAnsi" w:cs="Calibri"/>
                <w:color w:val="00558C"/>
                <w:spacing w:val="-2"/>
                <w:sz w:val="18"/>
                <w:szCs w:val="18"/>
              </w:rPr>
              <w:delText>4.1.</w:delText>
            </w:r>
          </w:del>
          <w:r>
            <w:rPr>
              <w:rFonts w:asciiTheme="minorHAnsi" w:eastAsia="Calibri" w:hAnsiTheme="minorHAnsi" w:cs="Calibri"/>
              <w:color w:val="00558C"/>
              <w:spacing w:val="-2"/>
              <w:sz w:val="18"/>
              <w:szCs w:val="18"/>
            </w:rPr>
            <w:t>10.</w:t>
          </w:r>
          <w:r>
            <w:rPr>
              <w:rFonts w:asciiTheme="minorHAnsi" w:eastAsia="Calibri" w:hAnsiTheme="minorHAnsi" w:cs="Calibri"/>
              <w:color w:val="00558C"/>
              <w:spacing w:val="6"/>
              <w:sz w:val="18"/>
              <w:szCs w:val="18"/>
            </w:rPr>
            <w:t xml:space="preserve">     </w:t>
          </w:r>
          <w:r>
            <w:rPr>
              <w:rFonts w:asciiTheme="minorHAnsi" w:eastAsia="Calibri" w:hAnsiTheme="minorHAnsi" w:cs="Calibri"/>
              <w:color w:val="00558C"/>
              <w:spacing w:val="-2"/>
              <w:sz w:val="18"/>
              <w:szCs w:val="18"/>
            </w:rPr>
            <w:t>Maintenance</w:t>
          </w:r>
          <w:r>
            <w:rPr>
              <w:rFonts w:asciiTheme="minorHAnsi" w:eastAsia="Calibri" w:hAnsiTheme="minorHAnsi" w:cs="Calibri"/>
              <w:color w:val="00558C"/>
              <w:sz w:val="18"/>
              <w:szCs w:val="18"/>
            </w:rPr>
            <w:tab/>
          </w:r>
          <w:r>
            <w:rPr>
              <w:rFonts w:asciiTheme="minorHAnsi" w:eastAsia="Calibri" w:hAnsiTheme="minorHAnsi" w:cs="Calibri"/>
              <w:color w:val="00558C"/>
              <w:spacing w:val="-6"/>
              <w:sz w:val="18"/>
              <w:szCs w:val="18"/>
            </w:rPr>
            <w:t xml:space="preserve"> </w:t>
          </w:r>
          <w:del w:id="180" w:author="Jiang" w:date="2024-07-10T21:09:00Z">
            <w:r w:rsidRPr="00A93A77">
              <w:rPr>
                <w:rFonts w:asciiTheme="minorHAnsi" w:hAnsiTheme="minorHAnsi"/>
                <w:sz w:val="18"/>
                <w:szCs w:val="18"/>
                <w:rPrChange w:id="181" w:author="Jiang" w:date="2024-07-10T21:11:00Z">
                  <w:rPr/>
                </w:rPrChange>
              </w:rPr>
              <w:fldChar w:fldCharType="begin"/>
            </w:r>
            <w:r>
              <w:rPr>
                <w:rFonts w:asciiTheme="minorHAnsi" w:hAnsiTheme="minorHAnsi"/>
                <w:sz w:val="18"/>
                <w:szCs w:val="18"/>
                <w:rPrChange w:id="182" w:author="Jiang" w:date="2024-07-10T21:11:00Z">
                  <w:rPr/>
                </w:rPrChange>
              </w:rPr>
              <w:delInstrText xml:space="preserve"> HYPERLINK \l "bookmark17" </w:delInstrText>
            </w:r>
            <w:r w:rsidRPr="0070186A">
              <w:rPr>
                <w:rFonts w:asciiTheme="minorHAnsi" w:hAnsiTheme="minorHAnsi"/>
                <w:sz w:val="18"/>
                <w:szCs w:val="18"/>
              </w:rPr>
            </w:r>
            <w:r w:rsidRPr="00A93A77">
              <w:rPr>
                <w:rFonts w:asciiTheme="minorHAnsi" w:hAnsiTheme="minorHAnsi"/>
                <w:sz w:val="18"/>
                <w:szCs w:val="18"/>
                <w:rPrChange w:id="183"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sidRPr="00A93A77">
              <w:rPr>
                <w:rFonts w:asciiTheme="minorHAnsi" w:eastAsia="Calibri" w:hAnsiTheme="minorHAnsi" w:cs="Calibri"/>
                <w:color w:val="00558C"/>
                <w:sz w:val="18"/>
                <w:szCs w:val="18"/>
              </w:rPr>
              <w:fldChar w:fldCharType="end"/>
            </w:r>
          </w:del>
          <w:ins w:id="184" w:author="Jiang" w:date="2024-07-10T21:09:00Z">
            <w:r>
              <w:rPr>
                <w:rFonts w:asciiTheme="minorHAnsi" w:eastAsia="SimSun" w:hAnsiTheme="minorHAnsi"/>
                <w:sz w:val="18"/>
                <w:szCs w:val="18"/>
                <w:lang w:eastAsia="zh-CN"/>
                <w:rPrChange w:id="185" w:author="Jiang" w:date="2024-07-10T21:11:00Z">
                  <w:rPr>
                    <w:rFonts w:eastAsia="SimSun"/>
                    <w:lang w:eastAsia="zh-CN"/>
                  </w:rPr>
                </w:rPrChange>
              </w:rPr>
              <w:t>9</w:t>
            </w:r>
          </w:ins>
        </w:p>
        <w:p w14:paraId="06648332" w14:textId="77777777" w:rsidR="000F72C1" w:rsidRDefault="0020793E">
          <w:pPr>
            <w:tabs>
              <w:tab w:val="right" w:leader="dot" w:pos="9807"/>
            </w:tabs>
            <w:spacing w:before="109" w:line="187" w:lineRule="auto"/>
            <w:ind w:left="457"/>
            <w:rPr>
              <w:rFonts w:asciiTheme="minorHAnsi" w:eastAsia="SimSun" w:hAnsiTheme="minorHAnsi" w:cs="Calibri"/>
              <w:sz w:val="18"/>
              <w:szCs w:val="18"/>
              <w:lang w:eastAsia="zh-CN"/>
            </w:rPr>
          </w:pPr>
          <w:ins w:id="186" w:author="liujuan" w:date="2024-04-10T13:43:00Z">
            <w:r>
              <w:rPr>
                <w:rFonts w:asciiTheme="minorHAnsi" w:eastAsia="SimSun" w:hAnsiTheme="minorHAnsi" w:cs="Calibri" w:hint="eastAsia"/>
                <w:color w:val="00558C"/>
                <w:spacing w:val="-2"/>
                <w:sz w:val="18"/>
                <w:szCs w:val="18"/>
                <w:lang w:eastAsia="zh-CN"/>
              </w:rPr>
              <w:t>5</w:t>
            </w:r>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187" w:author="liujuan" w:date="2024-04-10T13:43:00Z">
            <w:r>
              <w:rPr>
                <w:rFonts w:asciiTheme="minorHAnsi" w:eastAsia="Calibri" w:hAnsiTheme="minorHAnsi" w:cs="Calibri"/>
                <w:color w:val="00558C"/>
                <w:spacing w:val="-1"/>
                <w:sz w:val="18"/>
                <w:szCs w:val="18"/>
              </w:rPr>
              <w:delText>4.1.</w:delText>
            </w:r>
          </w:del>
          <w:ins w:id="188" w:author="liujuan" w:date="2024-04-10T13:43:00Z">
            <w:r>
              <w:rPr>
                <w:rFonts w:asciiTheme="minorHAnsi" w:eastAsia="SimSun" w:hAnsiTheme="minorHAnsi" w:cs="Calibri" w:hint="eastAsia"/>
                <w:color w:val="00558C"/>
                <w:spacing w:val="-1"/>
                <w:sz w:val="18"/>
                <w:szCs w:val="18"/>
                <w:lang w:eastAsia="zh-CN"/>
              </w:rPr>
              <w:t>.</w:t>
            </w:r>
          </w:ins>
          <w:r>
            <w:rPr>
              <w:rFonts w:asciiTheme="minorHAnsi" w:eastAsia="Calibri" w:hAnsiTheme="minorHAnsi" w:cs="Calibri"/>
              <w:color w:val="00558C"/>
              <w:spacing w:val="-1"/>
              <w:sz w:val="18"/>
              <w:szCs w:val="18"/>
            </w:rPr>
            <w:t xml:space="preserve">11.     </w:t>
          </w:r>
          <w:ins w:id="189" w:author="Jiang" w:date="2024-07-10T21:32:00Z">
            <w:r>
              <w:rPr>
                <w:rFonts w:asciiTheme="minorHAnsi" w:eastAsia="SimSun" w:hAnsiTheme="minorHAnsi" w:cs="Calibri" w:hint="eastAsia"/>
                <w:color w:val="00558C"/>
                <w:spacing w:val="-1"/>
                <w:sz w:val="18"/>
                <w:szCs w:val="18"/>
                <w:lang w:eastAsia="zh-CN"/>
              </w:rPr>
              <w:t>Lighthouse auth</w:t>
            </w:r>
          </w:ins>
          <w:ins w:id="190" w:author="Jiang" w:date="2024-07-10T21:33:00Z">
            <w:r>
              <w:rPr>
                <w:rFonts w:asciiTheme="minorHAnsi" w:eastAsia="SimSun" w:hAnsiTheme="minorHAnsi" w:cs="Calibri" w:hint="eastAsia"/>
                <w:color w:val="00558C"/>
                <w:spacing w:val="-1"/>
                <w:sz w:val="18"/>
                <w:szCs w:val="18"/>
                <w:lang w:eastAsia="zh-CN"/>
              </w:rPr>
              <w:t>orit</w:t>
            </w:r>
          </w:ins>
          <w:ins w:id="191" w:author="Jiang" w:date="2024-07-10T21:32:00Z">
            <w:r>
              <w:rPr>
                <w:rFonts w:asciiTheme="minorHAnsi" w:eastAsia="SimSun" w:hAnsiTheme="minorHAnsi" w:cs="Calibri" w:hint="eastAsia"/>
                <w:color w:val="00558C"/>
                <w:spacing w:val="-1"/>
                <w:sz w:val="18"/>
                <w:szCs w:val="18"/>
                <w:lang w:eastAsia="zh-CN"/>
              </w:rPr>
              <w:t>y</w:t>
            </w:r>
          </w:ins>
          <w:del w:id="192" w:author="Jiang" w:date="2024-07-10T21:01:00Z">
            <w:r>
              <w:rPr>
                <w:rFonts w:asciiTheme="minorHAnsi" w:eastAsia="Calibri" w:hAnsiTheme="minorHAnsi" w:cs="Calibri"/>
                <w:color w:val="00558C"/>
                <w:spacing w:val="-1"/>
                <w:sz w:val="18"/>
                <w:szCs w:val="18"/>
              </w:rPr>
              <w:delText>Lessor</w:delText>
            </w:r>
          </w:del>
          <w:r>
            <w:rPr>
              <w:rFonts w:asciiTheme="minorHAnsi" w:eastAsia="Calibri" w:hAnsiTheme="minorHAnsi" w:cs="Calibri"/>
              <w:color w:val="00558C"/>
              <w:spacing w:val="-1"/>
              <w:sz w:val="18"/>
              <w:szCs w:val="18"/>
            </w:rPr>
            <w:t>’s</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pacing w:val="-1"/>
              <w:sz w:val="18"/>
              <w:szCs w:val="18"/>
            </w:rPr>
            <w:t>access to</w:t>
          </w:r>
          <w:r>
            <w:rPr>
              <w:rFonts w:asciiTheme="minorHAnsi" w:eastAsia="Calibri" w:hAnsiTheme="minorHAnsi" w:cs="Calibri"/>
              <w:color w:val="00558C"/>
              <w:spacing w:val="4"/>
              <w:sz w:val="18"/>
              <w:szCs w:val="18"/>
            </w:rPr>
            <w:t xml:space="preserve"> </w:t>
          </w:r>
          <w:r>
            <w:rPr>
              <w:rFonts w:asciiTheme="minorHAnsi" w:eastAsia="Calibri" w:hAnsiTheme="minorHAnsi" w:cs="Calibri"/>
              <w:color w:val="00558C"/>
              <w:spacing w:val="-1"/>
              <w:sz w:val="18"/>
              <w:szCs w:val="18"/>
            </w:rPr>
            <w:t>the</w:t>
          </w:r>
          <w:r>
            <w:rPr>
              <w:rFonts w:asciiTheme="minorHAnsi" w:eastAsia="Calibri" w:hAnsiTheme="minorHAnsi" w:cs="Calibri"/>
              <w:color w:val="00558C"/>
              <w:spacing w:val="13"/>
              <w:sz w:val="18"/>
              <w:szCs w:val="18"/>
            </w:rPr>
            <w:t xml:space="preserve"> </w:t>
          </w:r>
          <w:r>
            <w:rPr>
              <w:rFonts w:asciiTheme="minorHAnsi" w:eastAsia="Calibri" w:hAnsiTheme="minorHAnsi" w:cs="Calibri"/>
              <w:color w:val="00558C"/>
              <w:spacing w:val="-1"/>
              <w:sz w:val="18"/>
              <w:szCs w:val="18"/>
            </w:rPr>
            <w:t>property</w:t>
          </w:r>
          <w:r>
            <w:rPr>
              <w:rFonts w:asciiTheme="minorHAnsi" w:eastAsia="Calibri" w:hAnsiTheme="minorHAnsi" w:cs="Calibri"/>
              <w:color w:val="00558C"/>
              <w:spacing w:val="15"/>
              <w:w w:val="101"/>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8"/>
              <w:sz w:val="18"/>
              <w:szCs w:val="18"/>
            </w:rPr>
            <w:t xml:space="preserve"> </w:t>
          </w:r>
          <w:del w:id="193" w:author="Jiang" w:date="2024-07-10T21:09:00Z">
            <w:r w:rsidRPr="00A93A77">
              <w:rPr>
                <w:rFonts w:asciiTheme="minorHAnsi" w:hAnsiTheme="minorHAnsi"/>
                <w:sz w:val="18"/>
                <w:szCs w:val="18"/>
                <w:rPrChange w:id="194" w:author="Jiang" w:date="2024-07-10T21:11:00Z">
                  <w:rPr/>
                </w:rPrChange>
              </w:rPr>
              <w:fldChar w:fldCharType="begin"/>
            </w:r>
            <w:r>
              <w:rPr>
                <w:rFonts w:asciiTheme="minorHAnsi" w:hAnsiTheme="minorHAnsi"/>
                <w:sz w:val="18"/>
                <w:szCs w:val="18"/>
                <w:rPrChange w:id="195" w:author="Jiang" w:date="2024-07-10T21:11:00Z">
                  <w:rPr/>
                </w:rPrChange>
              </w:rPr>
              <w:delInstrText xml:space="preserve"> HYPERLINK \l "bookmark18" </w:delInstrText>
            </w:r>
            <w:r w:rsidRPr="0070186A">
              <w:rPr>
                <w:rFonts w:asciiTheme="minorHAnsi" w:hAnsiTheme="minorHAnsi"/>
                <w:sz w:val="18"/>
                <w:szCs w:val="18"/>
              </w:rPr>
            </w:r>
            <w:r w:rsidRPr="00A93A77">
              <w:rPr>
                <w:rFonts w:asciiTheme="minorHAnsi" w:hAnsiTheme="minorHAnsi"/>
                <w:sz w:val="18"/>
                <w:szCs w:val="18"/>
                <w:rPrChange w:id="196"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sidRPr="00A93A77">
              <w:rPr>
                <w:rFonts w:asciiTheme="minorHAnsi" w:eastAsia="Calibri" w:hAnsiTheme="minorHAnsi" w:cs="Calibri"/>
                <w:color w:val="00558C"/>
                <w:sz w:val="18"/>
                <w:szCs w:val="18"/>
              </w:rPr>
              <w:fldChar w:fldCharType="end"/>
            </w:r>
          </w:del>
          <w:ins w:id="197" w:author="Jiang" w:date="2024-07-10T21:09:00Z">
            <w:r>
              <w:rPr>
                <w:rFonts w:asciiTheme="minorHAnsi" w:eastAsia="SimSun" w:hAnsiTheme="minorHAnsi"/>
                <w:sz w:val="18"/>
                <w:szCs w:val="18"/>
                <w:lang w:eastAsia="zh-CN"/>
                <w:rPrChange w:id="198" w:author="Jiang" w:date="2024-07-10T21:11:00Z">
                  <w:rPr>
                    <w:rFonts w:eastAsia="SimSun"/>
                    <w:lang w:eastAsia="zh-CN"/>
                  </w:rPr>
                </w:rPrChange>
              </w:rPr>
              <w:t>9</w:t>
            </w:r>
          </w:ins>
        </w:p>
        <w:p w14:paraId="06648333" w14:textId="77777777" w:rsidR="000F72C1" w:rsidRDefault="0020793E">
          <w:pPr>
            <w:tabs>
              <w:tab w:val="right" w:leader="dot" w:pos="9807"/>
            </w:tabs>
            <w:spacing w:before="111" w:line="186" w:lineRule="auto"/>
            <w:ind w:left="457"/>
            <w:rPr>
              <w:rFonts w:asciiTheme="minorHAnsi" w:eastAsia="SimSun" w:hAnsiTheme="minorHAnsi" w:cs="Calibri"/>
              <w:sz w:val="18"/>
              <w:szCs w:val="18"/>
              <w:lang w:eastAsia="zh-CN"/>
            </w:rPr>
          </w:pPr>
          <w:ins w:id="199" w:author="liujuan" w:date="2024-04-10T13:43:00Z">
            <w:r>
              <w:rPr>
                <w:rFonts w:asciiTheme="minorHAnsi" w:eastAsia="SimSun" w:hAnsiTheme="minorHAnsi" w:cs="Calibri" w:hint="eastAsia"/>
                <w:color w:val="00558C"/>
                <w:spacing w:val="-2"/>
                <w:sz w:val="18"/>
                <w:szCs w:val="18"/>
                <w:lang w:eastAsia="zh-CN"/>
              </w:rPr>
              <w:t>5</w:t>
            </w:r>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00" w:author="liujuan" w:date="2024-04-10T13:43:00Z">
            <w:r>
              <w:rPr>
                <w:rFonts w:asciiTheme="minorHAnsi" w:eastAsia="Calibri" w:hAnsiTheme="minorHAnsi" w:cs="Calibri"/>
                <w:color w:val="00558C"/>
                <w:spacing w:val="-1"/>
                <w:sz w:val="18"/>
                <w:szCs w:val="18"/>
              </w:rPr>
              <w:delText>4.1</w:delText>
            </w:r>
          </w:del>
          <w:r>
            <w:rPr>
              <w:rFonts w:asciiTheme="minorHAnsi" w:eastAsia="Calibri" w:hAnsiTheme="minorHAnsi" w:cs="Calibri"/>
              <w:color w:val="00558C"/>
              <w:spacing w:val="-1"/>
              <w:sz w:val="18"/>
              <w:szCs w:val="18"/>
            </w:rPr>
            <w:t>.12.     Impacts on</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pacing w:val="-1"/>
              <w:sz w:val="18"/>
              <w:szCs w:val="18"/>
            </w:rPr>
            <w:t>operational</w:t>
          </w:r>
          <w:r>
            <w:rPr>
              <w:rFonts w:asciiTheme="minorHAnsi" w:eastAsia="Calibri" w:hAnsiTheme="minorHAnsi" w:cs="Calibri"/>
              <w:color w:val="00558C"/>
              <w:spacing w:val="15"/>
              <w:sz w:val="18"/>
              <w:szCs w:val="18"/>
            </w:rPr>
            <w:t xml:space="preserve"> </w:t>
          </w:r>
          <w:r>
            <w:rPr>
              <w:rFonts w:asciiTheme="minorHAnsi" w:eastAsia="Calibri" w:hAnsiTheme="minorHAnsi" w:cs="Calibri"/>
              <w:color w:val="00558C"/>
              <w:spacing w:val="-1"/>
              <w:sz w:val="18"/>
              <w:szCs w:val="18"/>
            </w:rPr>
            <w:t>Marine Aids to</w:t>
          </w:r>
          <w:r>
            <w:rPr>
              <w:rFonts w:asciiTheme="minorHAnsi" w:eastAsia="Calibri" w:hAnsiTheme="minorHAnsi" w:cs="Calibri"/>
              <w:color w:val="00558C"/>
              <w:spacing w:val="16"/>
              <w:w w:val="101"/>
              <w:sz w:val="18"/>
              <w:szCs w:val="18"/>
            </w:rPr>
            <w:t xml:space="preserve"> </w:t>
          </w:r>
          <w:r>
            <w:rPr>
              <w:rFonts w:asciiTheme="minorHAnsi" w:eastAsia="Calibri" w:hAnsiTheme="minorHAnsi" w:cs="Calibri"/>
              <w:color w:val="00558C"/>
              <w:spacing w:val="-1"/>
              <w:sz w:val="18"/>
              <w:szCs w:val="18"/>
            </w:rPr>
            <w:t xml:space="preserve">Navigation </w:t>
          </w:r>
          <w:r>
            <w:rPr>
              <w:rFonts w:asciiTheme="minorHAnsi" w:eastAsia="Calibri" w:hAnsiTheme="minorHAnsi" w:cs="Calibri"/>
              <w:color w:val="00558C"/>
              <w:sz w:val="18"/>
              <w:szCs w:val="18"/>
            </w:rPr>
            <w:tab/>
          </w:r>
          <w:r>
            <w:rPr>
              <w:rFonts w:asciiTheme="minorHAnsi" w:eastAsia="Calibri" w:hAnsiTheme="minorHAnsi" w:cs="Calibri"/>
              <w:color w:val="00558C"/>
              <w:spacing w:val="-10"/>
              <w:sz w:val="18"/>
              <w:szCs w:val="18"/>
            </w:rPr>
            <w:t xml:space="preserve"> </w:t>
          </w:r>
          <w:del w:id="201" w:author="Jiang" w:date="2024-07-10T21:09:00Z">
            <w:r w:rsidRPr="00A93A77">
              <w:rPr>
                <w:rFonts w:asciiTheme="minorHAnsi" w:hAnsiTheme="minorHAnsi"/>
                <w:sz w:val="18"/>
                <w:szCs w:val="18"/>
                <w:rPrChange w:id="202" w:author="Jiang" w:date="2024-07-10T21:11:00Z">
                  <w:rPr/>
                </w:rPrChange>
              </w:rPr>
              <w:fldChar w:fldCharType="begin"/>
            </w:r>
            <w:r>
              <w:rPr>
                <w:rFonts w:asciiTheme="minorHAnsi" w:hAnsiTheme="minorHAnsi"/>
                <w:sz w:val="18"/>
                <w:szCs w:val="18"/>
                <w:rPrChange w:id="203" w:author="Jiang" w:date="2024-07-10T21:11:00Z">
                  <w:rPr/>
                </w:rPrChange>
              </w:rPr>
              <w:delInstrText xml:space="preserve"> HYPERLINK \l "bookmark19" </w:delInstrText>
            </w:r>
            <w:r w:rsidRPr="0070186A">
              <w:rPr>
                <w:rFonts w:asciiTheme="minorHAnsi" w:hAnsiTheme="minorHAnsi"/>
                <w:sz w:val="18"/>
                <w:szCs w:val="18"/>
              </w:rPr>
            </w:r>
            <w:r w:rsidRPr="00A93A77">
              <w:rPr>
                <w:rFonts w:asciiTheme="minorHAnsi" w:hAnsiTheme="minorHAnsi"/>
                <w:sz w:val="18"/>
                <w:szCs w:val="18"/>
                <w:rPrChange w:id="204"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sidRPr="00A93A77">
              <w:rPr>
                <w:rFonts w:asciiTheme="minorHAnsi" w:eastAsia="Calibri" w:hAnsiTheme="minorHAnsi" w:cs="Calibri"/>
                <w:color w:val="00558C"/>
                <w:sz w:val="18"/>
                <w:szCs w:val="18"/>
              </w:rPr>
              <w:fldChar w:fldCharType="end"/>
            </w:r>
          </w:del>
          <w:ins w:id="205" w:author="Jiang" w:date="2024-07-10T21:09:00Z">
            <w:r>
              <w:rPr>
                <w:rFonts w:asciiTheme="minorHAnsi" w:eastAsia="SimSun" w:hAnsiTheme="minorHAnsi"/>
                <w:sz w:val="18"/>
                <w:szCs w:val="18"/>
                <w:lang w:eastAsia="zh-CN"/>
                <w:rPrChange w:id="206" w:author="Jiang" w:date="2024-07-10T21:11:00Z">
                  <w:rPr>
                    <w:rFonts w:eastAsia="SimSun"/>
                    <w:lang w:eastAsia="zh-CN"/>
                  </w:rPr>
                </w:rPrChange>
              </w:rPr>
              <w:t>10</w:t>
            </w:r>
          </w:ins>
        </w:p>
        <w:p w14:paraId="06648334" w14:textId="77777777" w:rsidR="000F72C1" w:rsidRDefault="0020793E">
          <w:pPr>
            <w:tabs>
              <w:tab w:val="right" w:leader="dot" w:pos="9807"/>
            </w:tabs>
            <w:spacing w:before="108" w:line="186" w:lineRule="auto"/>
            <w:ind w:left="457"/>
            <w:rPr>
              <w:rFonts w:asciiTheme="minorHAnsi" w:eastAsia="SimSun" w:hAnsiTheme="minorHAnsi" w:cs="Calibri"/>
              <w:sz w:val="18"/>
              <w:szCs w:val="18"/>
              <w:lang w:eastAsia="zh-CN"/>
            </w:rPr>
          </w:pPr>
          <w:ins w:id="207" w:author="liujuan" w:date="2024-04-10T13:43:00Z">
            <w:r>
              <w:rPr>
                <w:rFonts w:asciiTheme="minorHAnsi" w:eastAsia="SimSun" w:hAnsiTheme="minorHAnsi" w:cs="Calibri" w:hint="eastAsia"/>
                <w:color w:val="00558C"/>
                <w:spacing w:val="-2"/>
                <w:sz w:val="18"/>
                <w:szCs w:val="18"/>
                <w:lang w:eastAsia="zh-CN"/>
              </w:rPr>
              <w:t>5</w:t>
            </w:r>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08" w:author="liujuan" w:date="2024-04-10T13:43:00Z">
            <w:r>
              <w:rPr>
                <w:rFonts w:asciiTheme="minorHAnsi" w:eastAsia="Calibri" w:hAnsiTheme="minorHAnsi" w:cs="Calibri"/>
                <w:color w:val="00558C"/>
                <w:spacing w:val="-1"/>
                <w:sz w:val="18"/>
                <w:szCs w:val="18"/>
              </w:rPr>
              <w:delText>4.1</w:delText>
            </w:r>
          </w:del>
          <w:r>
            <w:rPr>
              <w:rFonts w:asciiTheme="minorHAnsi" w:eastAsia="Calibri" w:hAnsiTheme="minorHAnsi" w:cs="Calibri"/>
              <w:color w:val="00558C"/>
              <w:spacing w:val="-1"/>
              <w:sz w:val="18"/>
              <w:szCs w:val="18"/>
            </w:rPr>
            <w:t>.13.     Other</w:t>
          </w:r>
          <w:r>
            <w:rPr>
              <w:rFonts w:asciiTheme="minorHAnsi" w:eastAsia="Calibri" w:hAnsiTheme="minorHAnsi" w:cs="Calibri"/>
              <w:color w:val="00558C"/>
              <w:spacing w:val="21"/>
              <w:sz w:val="18"/>
              <w:szCs w:val="18"/>
            </w:rPr>
            <w:t xml:space="preserve"> </w:t>
          </w:r>
          <w:r>
            <w:rPr>
              <w:rFonts w:asciiTheme="minorHAnsi" w:eastAsia="Calibri" w:hAnsiTheme="minorHAnsi" w:cs="Calibri"/>
              <w:color w:val="00558C"/>
              <w:spacing w:val="-1"/>
              <w:sz w:val="18"/>
              <w:szCs w:val="18"/>
            </w:rPr>
            <w:t>aspects to</w:t>
          </w:r>
          <w:r>
            <w:rPr>
              <w:rFonts w:asciiTheme="minorHAnsi" w:eastAsia="Calibri" w:hAnsiTheme="minorHAnsi" w:cs="Calibri"/>
              <w:color w:val="00558C"/>
              <w:spacing w:val="9"/>
              <w:sz w:val="18"/>
              <w:szCs w:val="18"/>
            </w:rPr>
            <w:t xml:space="preserve"> </w:t>
          </w:r>
          <w:r>
            <w:rPr>
              <w:rFonts w:asciiTheme="minorHAnsi" w:eastAsia="Calibri" w:hAnsiTheme="minorHAnsi" w:cs="Calibri"/>
              <w:color w:val="00558C"/>
              <w:spacing w:val="-1"/>
              <w:sz w:val="18"/>
              <w:szCs w:val="18"/>
            </w:rPr>
            <w:t>consider</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7"/>
              <w:sz w:val="18"/>
              <w:szCs w:val="18"/>
            </w:rPr>
            <w:t xml:space="preserve"> </w:t>
          </w:r>
          <w:del w:id="209" w:author="Jiang" w:date="2024-07-10T21:09:00Z">
            <w:r w:rsidRPr="00A93A77">
              <w:rPr>
                <w:rFonts w:asciiTheme="minorHAnsi" w:hAnsiTheme="minorHAnsi"/>
                <w:sz w:val="18"/>
                <w:szCs w:val="18"/>
                <w:rPrChange w:id="210" w:author="Jiang" w:date="2024-07-10T21:11:00Z">
                  <w:rPr/>
                </w:rPrChange>
              </w:rPr>
              <w:fldChar w:fldCharType="begin"/>
            </w:r>
            <w:r>
              <w:rPr>
                <w:rFonts w:asciiTheme="minorHAnsi" w:hAnsiTheme="minorHAnsi"/>
                <w:sz w:val="18"/>
                <w:szCs w:val="18"/>
                <w:rPrChange w:id="211" w:author="Jiang" w:date="2024-07-10T21:11:00Z">
                  <w:rPr/>
                </w:rPrChange>
              </w:rPr>
              <w:delInstrText xml:space="preserve"> HYPERLINK \l "bookmark20" </w:delInstrText>
            </w:r>
            <w:r w:rsidRPr="0070186A">
              <w:rPr>
                <w:rFonts w:asciiTheme="minorHAnsi" w:hAnsiTheme="minorHAnsi"/>
                <w:sz w:val="18"/>
                <w:szCs w:val="18"/>
              </w:rPr>
            </w:r>
            <w:r w:rsidRPr="00A93A77">
              <w:rPr>
                <w:rFonts w:asciiTheme="minorHAnsi" w:hAnsiTheme="minorHAnsi"/>
                <w:sz w:val="18"/>
                <w:szCs w:val="18"/>
                <w:rPrChange w:id="212"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9</w:delText>
            </w:r>
            <w:r w:rsidRPr="00A93A77">
              <w:rPr>
                <w:rFonts w:asciiTheme="minorHAnsi" w:eastAsia="Calibri" w:hAnsiTheme="minorHAnsi" w:cs="Calibri"/>
                <w:color w:val="00558C"/>
                <w:sz w:val="18"/>
                <w:szCs w:val="18"/>
              </w:rPr>
              <w:fldChar w:fldCharType="end"/>
            </w:r>
          </w:del>
          <w:ins w:id="213" w:author="Jiang" w:date="2024-07-10T21:09:00Z">
            <w:r>
              <w:rPr>
                <w:rFonts w:asciiTheme="minorHAnsi" w:eastAsia="SimSun" w:hAnsiTheme="minorHAnsi"/>
                <w:sz w:val="18"/>
                <w:szCs w:val="18"/>
                <w:lang w:eastAsia="zh-CN"/>
                <w:rPrChange w:id="214" w:author="Jiang" w:date="2024-07-10T21:11:00Z">
                  <w:rPr>
                    <w:rFonts w:eastAsia="SimSun"/>
                    <w:lang w:eastAsia="zh-CN"/>
                  </w:rPr>
                </w:rPrChange>
              </w:rPr>
              <w:t>10</w:t>
            </w:r>
          </w:ins>
        </w:p>
        <w:p w14:paraId="06648335" w14:textId="77777777" w:rsidR="000F72C1" w:rsidRDefault="0020793E">
          <w:pPr>
            <w:tabs>
              <w:tab w:val="right" w:leader="dot" w:pos="9807"/>
            </w:tabs>
            <w:spacing w:before="116" w:line="180" w:lineRule="auto"/>
            <w:ind w:left="457"/>
            <w:rPr>
              <w:rFonts w:asciiTheme="minorHAnsi" w:eastAsia="SimSun" w:hAnsiTheme="minorHAnsi" w:cs="Calibri"/>
              <w:sz w:val="18"/>
              <w:szCs w:val="18"/>
              <w:lang w:eastAsia="zh-CN"/>
            </w:rPr>
          </w:pPr>
          <w:ins w:id="215" w:author="liujuan" w:date="2024-04-10T13:43:00Z">
            <w:r>
              <w:rPr>
                <w:rFonts w:asciiTheme="minorHAnsi" w:eastAsia="SimSun" w:hAnsiTheme="minorHAnsi" w:cs="Calibri" w:hint="eastAsia"/>
                <w:color w:val="00558C"/>
                <w:spacing w:val="-2"/>
                <w:sz w:val="18"/>
                <w:szCs w:val="18"/>
                <w:lang w:eastAsia="zh-CN"/>
              </w:rPr>
              <w:t>5</w:t>
            </w:r>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16" w:author="liujuan" w:date="2024-04-10T13:43:00Z">
            <w:r>
              <w:rPr>
                <w:rFonts w:asciiTheme="minorHAnsi" w:eastAsia="Calibri" w:hAnsiTheme="minorHAnsi" w:cs="Calibri"/>
                <w:color w:val="00558C"/>
                <w:spacing w:val="-1"/>
                <w:sz w:val="18"/>
                <w:szCs w:val="18"/>
              </w:rPr>
              <w:delText>4.1</w:delText>
            </w:r>
          </w:del>
          <w:r>
            <w:rPr>
              <w:rFonts w:asciiTheme="minorHAnsi" w:eastAsia="Calibri" w:hAnsiTheme="minorHAnsi" w:cs="Calibri"/>
              <w:color w:val="00558C"/>
              <w:spacing w:val="-1"/>
              <w:sz w:val="18"/>
              <w:szCs w:val="18"/>
            </w:rPr>
            <w:t>.14.     Signature</w:t>
          </w:r>
          <w:r>
            <w:rPr>
              <w:rFonts w:asciiTheme="minorHAnsi" w:eastAsia="Calibri" w:hAnsiTheme="minorHAnsi" w:cs="Calibri"/>
              <w:color w:val="00558C"/>
              <w:sz w:val="18"/>
              <w:szCs w:val="18"/>
            </w:rPr>
            <w:tab/>
          </w:r>
          <w:r>
            <w:rPr>
              <w:rFonts w:asciiTheme="minorHAnsi" w:eastAsia="Calibri" w:hAnsiTheme="minorHAnsi" w:cs="Calibri"/>
              <w:color w:val="00558C"/>
              <w:spacing w:val="-6"/>
              <w:sz w:val="18"/>
              <w:szCs w:val="18"/>
            </w:rPr>
            <w:t xml:space="preserve"> </w:t>
          </w:r>
          <w:del w:id="217" w:author="Jiang" w:date="2024-07-10T21:09:00Z">
            <w:r w:rsidRPr="00A93A77">
              <w:rPr>
                <w:rFonts w:asciiTheme="minorHAnsi" w:hAnsiTheme="minorHAnsi"/>
                <w:sz w:val="18"/>
                <w:szCs w:val="18"/>
                <w:rPrChange w:id="218" w:author="Jiang" w:date="2024-07-10T21:11:00Z">
                  <w:rPr/>
                </w:rPrChange>
              </w:rPr>
              <w:fldChar w:fldCharType="begin"/>
            </w:r>
            <w:r>
              <w:rPr>
                <w:rFonts w:asciiTheme="minorHAnsi" w:hAnsiTheme="minorHAnsi"/>
                <w:sz w:val="18"/>
                <w:szCs w:val="18"/>
                <w:rPrChange w:id="219" w:author="Jiang" w:date="2024-07-10T21:11:00Z">
                  <w:rPr/>
                </w:rPrChange>
              </w:rPr>
              <w:delInstrText xml:space="preserve"> HYPERLINK \l "bookmark21" </w:delInstrText>
            </w:r>
            <w:r w:rsidRPr="0070186A">
              <w:rPr>
                <w:rFonts w:asciiTheme="minorHAnsi" w:hAnsiTheme="minorHAnsi"/>
                <w:sz w:val="18"/>
                <w:szCs w:val="18"/>
              </w:rPr>
            </w:r>
            <w:r w:rsidRPr="00A93A77">
              <w:rPr>
                <w:rFonts w:asciiTheme="minorHAnsi" w:hAnsiTheme="minorHAnsi"/>
                <w:sz w:val="18"/>
                <w:szCs w:val="18"/>
                <w:rPrChange w:id="220"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9</w:delText>
            </w:r>
            <w:r w:rsidRPr="00A93A77">
              <w:rPr>
                <w:rFonts w:asciiTheme="minorHAnsi" w:eastAsia="Calibri" w:hAnsiTheme="minorHAnsi" w:cs="Calibri"/>
                <w:color w:val="00558C"/>
                <w:sz w:val="18"/>
                <w:szCs w:val="18"/>
              </w:rPr>
              <w:fldChar w:fldCharType="end"/>
            </w:r>
          </w:del>
          <w:ins w:id="221" w:author="Jiang" w:date="2024-07-10T21:09:00Z">
            <w:r>
              <w:rPr>
                <w:rFonts w:asciiTheme="minorHAnsi" w:eastAsia="SimSun" w:hAnsiTheme="minorHAnsi"/>
                <w:sz w:val="18"/>
                <w:szCs w:val="18"/>
                <w:lang w:eastAsia="zh-CN"/>
                <w:rPrChange w:id="222" w:author="Jiang" w:date="2024-07-10T21:11:00Z">
                  <w:rPr>
                    <w:rFonts w:eastAsia="SimSun"/>
                    <w:lang w:eastAsia="zh-CN"/>
                  </w:rPr>
                </w:rPrChange>
              </w:rPr>
              <w:t>10</w:t>
            </w:r>
          </w:ins>
        </w:p>
        <w:p w14:paraId="06648336" w14:textId="77777777" w:rsidR="000F72C1" w:rsidRDefault="0020793E">
          <w:pPr>
            <w:tabs>
              <w:tab w:val="right" w:leader="dot" w:pos="9810"/>
            </w:tabs>
            <w:spacing w:before="146" w:line="188" w:lineRule="auto"/>
            <w:ind w:left="33"/>
            <w:rPr>
              <w:rFonts w:asciiTheme="minorHAnsi" w:eastAsia="Calibri" w:hAnsiTheme="minorHAnsi" w:cs="Calibri"/>
              <w:sz w:val="22"/>
              <w:szCs w:val="22"/>
            </w:rPr>
          </w:pPr>
          <w:del w:id="223" w:author="liujuan" w:date="2024-04-10T13:43:00Z">
            <w:r>
              <w:rPr>
                <w:rFonts w:asciiTheme="minorHAnsi" w:eastAsia="Calibri" w:hAnsiTheme="minorHAnsi" w:cs="Calibri"/>
                <w:color w:val="00558C"/>
                <w:sz w:val="22"/>
                <w:szCs w:val="22"/>
              </w:rPr>
              <w:delText>4</w:delText>
            </w:r>
          </w:del>
          <w:ins w:id="224" w:author="liujuan" w:date="2024-04-10T13:43:00Z">
            <w:r>
              <w:rPr>
                <w:rFonts w:asciiTheme="minorHAnsi" w:eastAsia="SimSun" w:hAnsiTheme="minorHAnsi" w:cs="Calibri" w:hint="eastAsia"/>
                <w:color w:val="00558C"/>
                <w:sz w:val="22"/>
                <w:szCs w:val="22"/>
                <w:lang w:eastAsia="zh-CN"/>
              </w:rPr>
              <w:t>5</w:t>
            </w:r>
          </w:ins>
          <w:r>
            <w:rPr>
              <w:rFonts w:asciiTheme="minorHAnsi" w:eastAsia="Calibri" w:hAnsiTheme="minorHAnsi" w:cs="Calibri"/>
              <w:color w:val="00558C"/>
              <w:sz w:val="22"/>
              <w:szCs w:val="22"/>
            </w:rPr>
            <w:t>.</w:t>
          </w:r>
          <w:del w:id="225" w:author="liujuan" w:date="2024-04-10T13:43:00Z">
            <w:r>
              <w:rPr>
                <w:rFonts w:asciiTheme="minorHAnsi" w:eastAsia="Calibri" w:hAnsiTheme="minorHAnsi" w:cs="Calibri"/>
                <w:color w:val="00558C"/>
                <w:sz w:val="22"/>
                <w:szCs w:val="22"/>
              </w:rPr>
              <w:delText>2</w:delText>
            </w:r>
          </w:del>
          <w:ins w:id="226" w:author="liujuan" w:date="2024-04-10T13:43:00Z">
            <w:r>
              <w:rPr>
                <w:rFonts w:asciiTheme="minorHAnsi" w:eastAsia="SimSun" w:hAnsiTheme="minorHAnsi" w:cs="Calibri" w:hint="eastAsia"/>
                <w:color w:val="00558C"/>
                <w:sz w:val="22"/>
                <w:szCs w:val="22"/>
                <w:lang w:eastAsia="zh-CN"/>
              </w:rPr>
              <w:t>3</w:t>
            </w:r>
          </w:ins>
          <w:r>
            <w:rPr>
              <w:rFonts w:asciiTheme="minorHAnsi" w:eastAsia="Calibri" w:hAnsiTheme="minorHAnsi" w:cs="Calibri"/>
              <w:color w:val="00558C"/>
              <w:sz w:val="22"/>
              <w:szCs w:val="22"/>
            </w:rPr>
            <w:t>.       Agreement for exhibition</w:t>
          </w:r>
          <w:r>
            <w:rPr>
              <w:rFonts w:asciiTheme="minorHAnsi" w:eastAsia="Calibri" w:hAnsiTheme="minorHAnsi" w:cs="Calibri"/>
              <w:color w:val="00558C"/>
              <w:spacing w:val="7"/>
              <w:sz w:val="22"/>
              <w:szCs w:val="22"/>
            </w:rPr>
            <w:t xml:space="preserve"> </w:t>
          </w:r>
          <w:r>
            <w:rPr>
              <w:rFonts w:asciiTheme="minorHAnsi" w:eastAsia="Calibri" w:hAnsiTheme="minorHAnsi" w:cs="Calibri"/>
              <w:color w:val="00558C"/>
              <w:sz w:val="22"/>
              <w:szCs w:val="22"/>
            </w:rPr>
            <w:t>of</w:t>
          </w:r>
          <w:r>
            <w:rPr>
              <w:rFonts w:asciiTheme="minorHAnsi" w:eastAsia="Calibri" w:hAnsiTheme="minorHAnsi" w:cs="Calibri"/>
              <w:color w:val="00558C"/>
              <w:spacing w:val="15"/>
              <w:w w:val="101"/>
              <w:sz w:val="22"/>
              <w:szCs w:val="22"/>
            </w:rPr>
            <w:t xml:space="preserve"> </w:t>
          </w:r>
          <w:r>
            <w:rPr>
              <w:rFonts w:asciiTheme="minorHAnsi" w:eastAsia="Calibri" w:hAnsiTheme="minorHAnsi" w:cs="Calibri"/>
              <w:color w:val="00558C"/>
              <w:sz w:val="22"/>
              <w:szCs w:val="22"/>
            </w:rPr>
            <w:t>ligh</w:t>
          </w:r>
          <w:r>
            <w:rPr>
              <w:rFonts w:asciiTheme="minorHAnsi" w:eastAsia="Calibri" w:hAnsiTheme="minorHAnsi" w:cs="Calibri"/>
              <w:color w:val="00558C"/>
              <w:spacing w:val="-1"/>
              <w:sz w:val="22"/>
              <w:szCs w:val="22"/>
            </w:rPr>
            <w:t>thouse,</w:t>
          </w:r>
          <w:r>
            <w:rPr>
              <w:rFonts w:asciiTheme="minorHAnsi" w:eastAsia="Calibri" w:hAnsiTheme="minorHAnsi" w:cs="Calibri"/>
              <w:color w:val="00558C"/>
              <w:spacing w:val="11"/>
              <w:sz w:val="22"/>
              <w:szCs w:val="22"/>
            </w:rPr>
            <w:t xml:space="preserve"> </w:t>
          </w:r>
          <w:r>
            <w:rPr>
              <w:rFonts w:asciiTheme="minorHAnsi" w:eastAsia="Calibri" w:hAnsiTheme="minorHAnsi" w:cs="Calibri"/>
              <w:color w:val="00558C"/>
              <w:spacing w:val="-1"/>
              <w:sz w:val="22"/>
              <w:szCs w:val="22"/>
            </w:rPr>
            <w:t>dwellings</w:t>
          </w:r>
          <w:r>
            <w:rPr>
              <w:rFonts w:asciiTheme="minorHAnsi" w:eastAsia="Calibri" w:hAnsiTheme="minorHAnsi" w:cs="Calibri"/>
              <w:color w:val="00558C"/>
              <w:spacing w:val="10"/>
              <w:sz w:val="22"/>
              <w:szCs w:val="22"/>
            </w:rPr>
            <w:t xml:space="preserve"> </w:t>
          </w:r>
          <w:r>
            <w:rPr>
              <w:rFonts w:asciiTheme="minorHAnsi" w:eastAsia="Calibri" w:hAnsiTheme="minorHAnsi" w:cs="Calibri"/>
              <w:color w:val="00558C"/>
              <w:spacing w:val="-1"/>
              <w:sz w:val="22"/>
              <w:szCs w:val="22"/>
            </w:rPr>
            <w:t>and</w:t>
          </w:r>
          <w:r>
            <w:rPr>
              <w:rFonts w:asciiTheme="minorHAnsi" w:eastAsia="Calibri" w:hAnsiTheme="minorHAnsi" w:cs="Calibri"/>
              <w:color w:val="00558C"/>
              <w:spacing w:val="7"/>
              <w:sz w:val="22"/>
              <w:szCs w:val="22"/>
            </w:rPr>
            <w:t xml:space="preserve"> </w:t>
          </w:r>
          <w:r>
            <w:rPr>
              <w:rFonts w:asciiTheme="minorHAnsi" w:eastAsia="Calibri" w:hAnsiTheme="minorHAnsi" w:cs="Calibri"/>
              <w:color w:val="00558C"/>
              <w:spacing w:val="-1"/>
              <w:sz w:val="22"/>
              <w:szCs w:val="22"/>
            </w:rPr>
            <w:t xml:space="preserve">surroundings </w:t>
          </w:r>
          <w:r>
            <w:rPr>
              <w:rFonts w:asciiTheme="minorHAnsi" w:eastAsia="Calibri" w:hAnsiTheme="minorHAnsi" w:cs="Calibri"/>
              <w:color w:val="00558C"/>
              <w:sz w:val="22"/>
              <w:szCs w:val="22"/>
            </w:rPr>
            <w:tab/>
          </w:r>
          <w:r>
            <w:rPr>
              <w:rFonts w:asciiTheme="minorHAnsi" w:eastAsia="Calibri" w:hAnsiTheme="minorHAnsi" w:cs="Calibri"/>
              <w:color w:val="00558C"/>
              <w:spacing w:val="-8"/>
              <w:sz w:val="22"/>
              <w:szCs w:val="22"/>
            </w:rPr>
            <w:t xml:space="preserve"> </w:t>
          </w:r>
          <w:ins w:id="227" w:author="Jiang" w:date="2024-07-10T21:12:00Z">
            <w:r>
              <w:rPr>
                <w:rFonts w:asciiTheme="minorHAnsi" w:eastAsia="SimSun" w:hAnsiTheme="minorHAnsi" w:cs="Calibri" w:hint="eastAsia"/>
                <w:color w:val="00558C"/>
                <w:spacing w:val="-8"/>
                <w:sz w:val="22"/>
                <w:szCs w:val="22"/>
                <w:lang w:eastAsia="zh-CN"/>
              </w:rPr>
              <w:t>11</w:t>
            </w:r>
          </w:ins>
          <w:del w:id="228" w:author="Jiang" w:date="2024-07-10T21:12:00Z">
            <w:r>
              <w:fldChar w:fldCharType="begin"/>
            </w:r>
            <w:r>
              <w:delInstrText xml:space="preserve"> HYPERLINK \l "bookmark22" </w:delInstrText>
            </w:r>
            <w:r>
              <w:fldChar w:fldCharType="separate"/>
            </w:r>
            <w:r>
              <w:rPr>
                <w:rFonts w:asciiTheme="minorHAnsi" w:eastAsia="Calibri" w:hAnsiTheme="minorHAnsi" w:cs="Calibri"/>
                <w:color w:val="00558C"/>
                <w:sz w:val="22"/>
                <w:szCs w:val="22"/>
              </w:rPr>
              <w:delText>9</w:delText>
            </w:r>
            <w:r>
              <w:rPr>
                <w:rFonts w:asciiTheme="minorHAnsi" w:eastAsia="Calibri" w:hAnsiTheme="minorHAnsi" w:cs="Calibri"/>
                <w:color w:val="00558C"/>
                <w:sz w:val="22"/>
                <w:szCs w:val="22"/>
              </w:rPr>
              <w:fldChar w:fldCharType="end"/>
            </w:r>
          </w:del>
        </w:p>
        <w:p w14:paraId="06648337" w14:textId="77777777" w:rsidR="000F72C1" w:rsidRDefault="0020793E">
          <w:pPr>
            <w:tabs>
              <w:tab w:val="right" w:leader="dot" w:pos="9810"/>
            </w:tabs>
            <w:spacing w:before="140" w:line="179" w:lineRule="auto"/>
            <w:ind w:left="39"/>
            <w:rPr>
              <w:rFonts w:asciiTheme="minorHAnsi" w:eastAsia="Calibri" w:hAnsiTheme="minorHAnsi" w:cs="Calibri"/>
              <w:sz w:val="22"/>
              <w:szCs w:val="22"/>
            </w:rPr>
          </w:pPr>
          <w:del w:id="229" w:author="liujuan" w:date="2024-04-10T13:44:00Z">
            <w:r>
              <w:rPr>
                <w:rFonts w:asciiTheme="minorHAnsi" w:eastAsia="Calibri" w:hAnsiTheme="minorHAnsi" w:cs="Calibri"/>
                <w:b/>
                <w:bCs/>
                <w:color w:val="00558C"/>
                <w:spacing w:val="-2"/>
                <w:sz w:val="22"/>
                <w:szCs w:val="22"/>
              </w:rPr>
              <w:delText>5</w:delText>
            </w:r>
          </w:del>
          <w:ins w:id="230" w:author="liujuan" w:date="2024-04-10T13:44:00Z">
            <w:r>
              <w:rPr>
                <w:rFonts w:asciiTheme="minorHAnsi" w:eastAsia="SimSun" w:hAnsiTheme="minorHAnsi" w:cs="Calibri" w:hint="eastAsia"/>
                <w:b/>
                <w:bCs/>
                <w:color w:val="00558C"/>
                <w:spacing w:val="-2"/>
                <w:sz w:val="22"/>
                <w:szCs w:val="22"/>
                <w:lang w:eastAsia="zh-CN"/>
              </w:rPr>
              <w:t>6</w:t>
            </w:r>
          </w:ins>
          <w:r>
            <w:rPr>
              <w:rFonts w:asciiTheme="minorHAnsi" w:eastAsia="Calibri" w:hAnsiTheme="minorHAnsi" w:cs="Calibri"/>
              <w:b/>
              <w:bCs/>
              <w:color w:val="00558C"/>
              <w:spacing w:val="-2"/>
              <w:sz w:val="22"/>
              <w:szCs w:val="22"/>
            </w:rPr>
            <w:t>.</w:t>
          </w:r>
          <w:r>
            <w:rPr>
              <w:rFonts w:asciiTheme="minorHAnsi" w:eastAsia="Calibri" w:hAnsiTheme="minorHAnsi" w:cs="Calibri"/>
              <w:b/>
              <w:bCs/>
              <w:color w:val="00558C"/>
              <w:spacing w:val="3"/>
              <w:sz w:val="22"/>
              <w:szCs w:val="22"/>
            </w:rPr>
            <w:t xml:space="preserve">     </w:t>
          </w:r>
          <w:r>
            <w:rPr>
              <w:rFonts w:asciiTheme="minorHAnsi" w:eastAsia="Calibri" w:hAnsiTheme="minorHAnsi" w:cs="Calibri"/>
              <w:b/>
              <w:bCs/>
              <w:color w:val="00558C"/>
              <w:spacing w:val="-2"/>
              <w:sz w:val="22"/>
              <w:szCs w:val="22"/>
            </w:rPr>
            <w:t xml:space="preserve">SAFETY </w:t>
          </w:r>
          <w:r>
            <w:rPr>
              <w:rFonts w:asciiTheme="minorHAnsi" w:eastAsia="Calibri" w:hAnsiTheme="minorHAnsi" w:cs="Calibri"/>
              <w:b/>
              <w:bCs/>
              <w:color w:val="00558C"/>
              <w:sz w:val="22"/>
              <w:szCs w:val="22"/>
            </w:rPr>
            <w:tab/>
          </w:r>
          <w:r>
            <w:rPr>
              <w:rFonts w:asciiTheme="minorHAnsi" w:eastAsia="Calibri" w:hAnsiTheme="minorHAnsi" w:cs="Calibri"/>
              <w:b/>
              <w:bCs/>
              <w:color w:val="00558C"/>
              <w:spacing w:val="-16"/>
              <w:sz w:val="22"/>
              <w:szCs w:val="22"/>
            </w:rPr>
            <w:t xml:space="preserve"> </w:t>
          </w:r>
          <w:ins w:id="231" w:author="Jiang" w:date="2024-07-10T21:12:00Z">
            <w:r>
              <w:rPr>
                <w:rFonts w:asciiTheme="minorHAnsi" w:eastAsia="SimSun" w:hAnsiTheme="minorHAnsi" w:cs="Calibri" w:hint="eastAsia"/>
                <w:b/>
                <w:bCs/>
                <w:color w:val="00558C"/>
                <w:spacing w:val="-16"/>
                <w:sz w:val="22"/>
                <w:szCs w:val="22"/>
                <w:lang w:eastAsia="zh-CN"/>
              </w:rPr>
              <w:t>11</w:t>
            </w:r>
          </w:ins>
          <w:del w:id="232" w:author="Jiang" w:date="2024-07-10T21:12:00Z">
            <w:r>
              <w:fldChar w:fldCharType="begin"/>
            </w:r>
            <w:r>
              <w:delInstrText xml:space="preserve"> HYPERLINK \l "bookmark23" </w:delInstrText>
            </w:r>
            <w:r>
              <w:fldChar w:fldCharType="separate"/>
            </w:r>
            <w:r>
              <w:rPr>
                <w:rFonts w:asciiTheme="minorHAnsi" w:eastAsia="Calibri" w:hAnsiTheme="minorHAnsi" w:cs="Calibri"/>
                <w:b/>
                <w:bCs/>
                <w:color w:val="00558C"/>
                <w:spacing w:val="-8"/>
                <w:sz w:val="22"/>
                <w:szCs w:val="22"/>
              </w:rPr>
              <w:delText>1</w:delText>
            </w:r>
            <w:r>
              <w:rPr>
                <w:rFonts w:asciiTheme="minorHAnsi" w:eastAsia="Calibri" w:hAnsiTheme="minorHAnsi" w:cs="Calibri"/>
                <w:b/>
                <w:bCs/>
                <w:color w:val="00558C"/>
                <w:spacing w:val="-8"/>
                <w:sz w:val="22"/>
                <w:szCs w:val="22"/>
              </w:rPr>
              <w:fldChar w:fldCharType="end"/>
            </w:r>
            <w:r>
              <w:rPr>
                <w:rFonts w:asciiTheme="minorHAnsi" w:eastAsia="Calibri" w:hAnsiTheme="minorHAnsi" w:cs="Calibri"/>
                <w:b/>
                <w:bCs/>
                <w:color w:val="00558C"/>
                <w:spacing w:val="-8"/>
                <w:sz w:val="22"/>
                <w:szCs w:val="22"/>
              </w:rPr>
              <w:delText>0</w:delText>
            </w:r>
          </w:del>
        </w:p>
        <w:p w14:paraId="06648338" w14:textId="77777777" w:rsidR="000F72C1" w:rsidRDefault="0020793E">
          <w:pPr>
            <w:tabs>
              <w:tab w:val="right" w:leader="dot" w:pos="9810"/>
            </w:tabs>
            <w:spacing w:before="132" w:line="187" w:lineRule="auto"/>
            <w:ind w:left="39"/>
            <w:rPr>
              <w:rFonts w:asciiTheme="minorHAnsi" w:eastAsia="Calibri" w:hAnsiTheme="minorHAnsi" w:cs="Calibri"/>
              <w:sz w:val="22"/>
              <w:szCs w:val="22"/>
            </w:rPr>
          </w:pPr>
          <w:del w:id="233" w:author="liujuan" w:date="2024-04-10T13:44:00Z">
            <w:r>
              <w:rPr>
                <w:rFonts w:asciiTheme="minorHAnsi" w:eastAsia="Calibri" w:hAnsiTheme="minorHAnsi" w:cs="Calibri"/>
                <w:color w:val="00558C"/>
                <w:spacing w:val="-2"/>
                <w:sz w:val="22"/>
                <w:szCs w:val="22"/>
              </w:rPr>
              <w:delText>5</w:delText>
            </w:r>
          </w:del>
          <w:ins w:id="234" w:author="liujuan" w:date="2024-04-10T13:44:00Z">
            <w:r>
              <w:rPr>
                <w:rFonts w:asciiTheme="minorHAnsi" w:eastAsia="SimSun" w:hAnsiTheme="minorHAnsi" w:cs="Calibri" w:hint="eastAsia"/>
                <w:color w:val="00558C"/>
                <w:spacing w:val="-2"/>
                <w:sz w:val="22"/>
                <w:szCs w:val="22"/>
                <w:lang w:eastAsia="zh-CN"/>
              </w:rPr>
              <w:t>6</w:t>
            </w:r>
          </w:ins>
          <w:r>
            <w:rPr>
              <w:rFonts w:asciiTheme="minorHAnsi" w:eastAsia="Calibri" w:hAnsiTheme="minorHAnsi" w:cs="Calibri"/>
              <w:color w:val="00558C"/>
              <w:spacing w:val="-2"/>
              <w:sz w:val="22"/>
              <w:szCs w:val="22"/>
            </w:rPr>
            <w:t>.1.</w:t>
          </w:r>
          <w:r>
            <w:rPr>
              <w:rFonts w:asciiTheme="minorHAnsi" w:eastAsia="Calibri" w:hAnsiTheme="minorHAnsi" w:cs="Calibri"/>
              <w:color w:val="00558C"/>
              <w:spacing w:val="6"/>
              <w:sz w:val="22"/>
              <w:szCs w:val="22"/>
            </w:rPr>
            <w:t xml:space="preserve">       </w:t>
          </w:r>
          <w:del w:id="235" w:author="Jiang" w:date="2024-07-10T21:14:00Z">
            <w:r>
              <w:rPr>
                <w:rFonts w:asciiTheme="minorHAnsi" w:eastAsia="Calibri" w:hAnsiTheme="minorHAnsi" w:cs="Calibri"/>
                <w:color w:val="00558C"/>
                <w:spacing w:val="-2"/>
                <w:sz w:val="22"/>
                <w:szCs w:val="22"/>
              </w:rPr>
              <w:delText>Leased</w:delText>
            </w:r>
            <w:r>
              <w:rPr>
                <w:rFonts w:asciiTheme="minorHAnsi" w:eastAsia="Calibri" w:hAnsiTheme="minorHAnsi" w:cs="Calibri"/>
                <w:color w:val="00558C"/>
                <w:spacing w:val="17"/>
                <w:w w:val="101"/>
                <w:sz w:val="22"/>
                <w:szCs w:val="22"/>
              </w:rPr>
              <w:delText xml:space="preserve"> </w:delText>
            </w:r>
            <w:r>
              <w:rPr>
                <w:rFonts w:asciiTheme="minorHAnsi" w:eastAsia="Calibri" w:hAnsiTheme="minorHAnsi" w:cs="Calibri"/>
                <w:color w:val="00558C"/>
                <w:spacing w:val="-2"/>
                <w:sz w:val="22"/>
                <w:szCs w:val="22"/>
              </w:rPr>
              <w:delText>lighthouses</w:delText>
            </w:r>
          </w:del>
          <w:ins w:id="236" w:author="Jiang" w:date="2024-07-10T21:14:00Z">
            <w:r>
              <w:rPr>
                <w:rFonts w:asciiTheme="minorHAnsi" w:eastAsia="SimSun" w:hAnsiTheme="minorHAnsi" w:cs="Calibri" w:hint="eastAsia"/>
                <w:color w:val="00558C"/>
                <w:spacing w:val="-2"/>
                <w:sz w:val="22"/>
                <w:szCs w:val="22"/>
                <w:lang w:eastAsia="zh-CN"/>
              </w:rPr>
              <w:t>Agreements affe</w:t>
            </w:r>
          </w:ins>
          <w:ins w:id="237" w:author="Jiang" w:date="2024-07-10T21:15:00Z">
            <w:r>
              <w:rPr>
                <w:rFonts w:asciiTheme="minorHAnsi" w:eastAsia="SimSun" w:hAnsiTheme="minorHAnsi" w:cs="Calibri" w:hint="eastAsia"/>
                <w:color w:val="00558C"/>
                <w:spacing w:val="-2"/>
                <w:sz w:val="22"/>
                <w:szCs w:val="22"/>
                <w:lang w:eastAsia="zh-CN"/>
              </w:rPr>
              <w:t>cting lighthouse buildings</w:t>
            </w:r>
          </w:ins>
          <w:r>
            <w:rPr>
              <w:rFonts w:asciiTheme="minorHAnsi" w:eastAsia="Calibri" w:hAnsiTheme="minorHAnsi" w:cs="Calibri"/>
              <w:color w:val="00558C"/>
              <w:sz w:val="22"/>
              <w:szCs w:val="22"/>
            </w:rPr>
            <w:tab/>
            <w:t xml:space="preserve"> </w:t>
          </w:r>
          <w:ins w:id="238" w:author="Jiang" w:date="2024-07-10T21:13:00Z">
            <w:r>
              <w:rPr>
                <w:rFonts w:asciiTheme="minorHAnsi" w:eastAsia="SimSun" w:hAnsiTheme="minorHAnsi" w:cs="Calibri" w:hint="eastAsia"/>
                <w:color w:val="00558C"/>
                <w:sz w:val="22"/>
                <w:szCs w:val="22"/>
                <w:lang w:eastAsia="zh-CN"/>
              </w:rPr>
              <w:t>11</w:t>
            </w:r>
          </w:ins>
          <w:del w:id="239" w:author="Jiang" w:date="2024-07-10T21:13:00Z">
            <w:r>
              <w:fldChar w:fldCharType="begin"/>
            </w:r>
            <w:r>
              <w:delInstrText xml:space="preserve"> HYPERLINK \l "bookmark24"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9" w14:textId="77777777" w:rsidR="000F72C1" w:rsidRDefault="0020793E">
          <w:pPr>
            <w:tabs>
              <w:tab w:val="right" w:leader="dot" w:pos="9810"/>
            </w:tabs>
            <w:spacing w:before="128" w:line="188" w:lineRule="auto"/>
            <w:ind w:left="40"/>
            <w:rPr>
              <w:rFonts w:asciiTheme="minorHAnsi" w:eastAsia="Calibri" w:hAnsiTheme="minorHAnsi" w:cs="Calibri"/>
              <w:sz w:val="22"/>
              <w:szCs w:val="22"/>
            </w:rPr>
          </w:pPr>
          <w:del w:id="240" w:author="liujuan" w:date="2024-04-10T13:44:00Z">
            <w:r>
              <w:rPr>
                <w:rFonts w:asciiTheme="minorHAnsi" w:eastAsia="Calibri" w:hAnsiTheme="minorHAnsi" w:cs="Calibri"/>
                <w:color w:val="00558C"/>
                <w:spacing w:val="-1"/>
                <w:sz w:val="22"/>
                <w:szCs w:val="22"/>
              </w:rPr>
              <w:delText>5</w:delText>
            </w:r>
          </w:del>
          <w:ins w:id="241" w:author="liujuan" w:date="2024-04-10T13:44:00Z">
            <w:r>
              <w:rPr>
                <w:rFonts w:asciiTheme="minorHAnsi" w:eastAsia="SimSun" w:hAnsiTheme="minorHAnsi" w:cs="Calibri" w:hint="eastAsia"/>
                <w:color w:val="00558C"/>
                <w:spacing w:val="-1"/>
                <w:sz w:val="22"/>
                <w:szCs w:val="22"/>
                <w:lang w:eastAsia="zh-CN"/>
              </w:rPr>
              <w:t>6</w:t>
            </w:r>
          </w:ins>
          <w:r>
            <w:rPr>
              <w:rFonts w:asciiTheme="minorHAnsi" w:eastAsia="Calibri" w:hAnsiTheme="minorHAnsi" w:cs="Calibri"/>
              <w:color w:val="00558C"/>
              <w:spacing w:val="-1"/>
              <w:sz w:val="22"/>
              <w:szCs w:val="22"/>
            </w:rPr>
            <w:t>.2.        Exhibition of</w:t>
          </w:r>
          <w:r>
            <w:rPr>
              <w:rFonts w:asciiTheme="minorHAnsi" w:eastAsia="Calibri" w:hAnsiTheme="minorHAnsi" w:cs="Calibri"/>
              <w:color w:val="00558C"/>
              <w:spacing w:val="-2"/>
              <w:sz w:val="22"/>
              <w:szCs w:val="22"/>
            </w:rPr>
            <w:t xml:space="preserve"> the</w:t>
          </w:r>
          <w:r>
            <w:rPr>
              <w:rFonts w:asciiTheme="minorHAnsi" w:eastAsia="Calibri" w:hAnsiTheme="minorHAnsi" w:cs="Calibri"/>
              <w:color w:val="00558C"/>
              <w:spacing w:val="18"/>
              <w:sz w:val="22"/>
              <w:szCs w:val="22"/>
            </w:rPr>
            <w:t xml:space="preserve"> </w:t>
          </w:r>
          <w:r>
            <w:rPr>
              <w:rFonts w:asciiTheme="minorHAnsi" w:eastAsia="Calibri" w:hAnsiTheme="minorHAnsi" w:cs="Calibri"/>
              <w:color w:val="00558C"/>
              <w:spacing w:val="-2"/>
              <w:sz w:val="22"/>
              <w:szCs w:val="22"/>
            </w:rPr>
            <w:t>lighthouse</w:t>
          </w:r>
          <w:ins w:id="242" w:author="Jiang" w:date="2024-07-10T21:15:00Z">
            <w:r>
              <w:rPr>
                <w:rFonts w:asciiTheme="minorHAnsi" w:eastAsia="SimSun" w:hAnsiTheme="minorHAnsi" w:cs="Calibri" w:hint="eastAsia"/>
                <w:color w:val="00558C"/>
                <w:spacing w:val="-2"/>
                <w:sz w:val="22"/>
                <w:szCs w:val="22"/>
                <w:lang w:eastAsia="zh-CN"/>
              </w:rPr>
              <w:t xml:space="preserve"> opening to the public</w:t>
            </w:r>
          </w:ins>
          <w:r>
            <w:rPr>
              <w:rFonts w:asciiTheme="minorHAnsi" w:eastAsia="Calibri" w:hAnsiTheme="minorHAnsi" w:cs="Calibri"/>
              <w:color w:val="00558C"/>
              <w:spacing w:val="-23"/>
              <w:sz w:val="22"/>
              <w:szCs w:val="22"/>
            </w:rPr>
            <w:t xml:space="preserve"> </w:t>
          </w:r>
          <w:r>
            <w:rPr>
              <w:rFonts w:asciiTheme="minorHAnsi" w:eastAsia="Calibri" w:hAnsiTheme="minorHAnsi" w:cs="Calibri"/>
              <w:color w:val="00558C"/>
              <w:sz w:val="22"/>
              <w:szCs w:val="22"/>
            </w:rPr>
            <w:tab/>
            <w:t xml:space="preserve"> </w:t>
          </w:r>
          <w:ins w:id="243" w:author="Jiang" w:date="2024-07-10T21:13:00Z">
            <w:r>
              <w:rPr>
                <w:rFonts w:asciiTheme="minorHAnsi" w:eastAsia="SimSun" w:hAnsiTheme="minorHAnsi" w:cs="Calibri" w:hint="eastAsia"/>
                <w:color w:val="00558C"/>
                <w:sz w:val="22"/>
                <w:szCs w:val="22"/>
                <w:lang w:eastAsia="zh-CN"/>
              </w:rPr>
              <w:t>11</w:t>
            </w:r>
          </w:ins>
          <w:del w:id="244" w:author="Jiang" w:date="2024-07-10T21:13:00Z">
            <w:r>
              <w:fldChar w:fldCharType="begin"/>
            </w:r>
            <w:r>
              <w:delInstrText xml:space="preserve"> HYPERLINK \l "bookmark25"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A" w14:textId="77777777" w:rsidR="000F72C1" w:rsidRDefault="0020793E">
          <w:pPr>
            <w:tabs>
              <w:tab w:val="right" w:leader="dot" w:pos="9810"/>
            </w:tabs>
            <w:spacing w:before="130" w:line="188" w:lineRule="auto"/>
            <w:ind w:left="39"/>
            <w:rPr>
              <w:del w:id="245" w:author="liujuan" w:date="2024-04-10T13:44:00Z"/>
              <w:rFonts w:asciiTheme="minorHAnsi" w:eastAsia="Calibri" w:hAnsiTheme="minorHAnsi" w:cs="Calibri"/>
              <w:sz w:val="22"/>
              <w:szCs w:val="22"/>
            </w:rPr>
          </w:pPr>
          <w:del w:id="246" w:author="liujuan" w:date="2024-04-10T13:44:00Z">
            <w:r>
              <w:rPr>
                <w:rFonts w:asciiTheme="minorHAnsi" w:eastAsia="Calibri" w:hAnsiTheme="minorHAnsi" w:cs="Calibri"/>
                <w:color w:val="00558C"/>
                <w:spacing w:val="-1"/>
                <w:sz w:val="22"/>
                <w:szCs w:val="22"/>
              </w:rPr>
              <w:delText>5</w:delText>
            </w:r>
          </w:del>
          <w:ins w:id="247" w:author="liujuan" w:date="2024-04-10T13:44:00Z">
            <w:r>
              <w:rPr>
                <w:rFonts w:asciiTheme="minorHAnsi" w:eastAsia="SimSun" w:hAnsiTheme="minorHAnsi" w:cs="Calibri" w:hint="eastAsia"/>
                <w:color w:val="00558C"/>
                <w:spacing w:val="-1"/>
                <w:sz w:val="22"/>
                <w:szCs w:val="22"/>
                <w:lang w:eastAsia="zh-CN"/>
              </w:rPr>
              <w:t>6</w:t>
            </w:r>
          </w:ins>
          <w:r>
            <w:rPr>
              <w:rFonts w:asciiTheme="minorHAnsi" w:eastAsia="Calibri" w:hAnsiTheme="minorHAnsi" w:cs="Calibri"/>
              <w:color w:val="00558C"/>
              <w:spacing w:val="-1"/>
              <w:sz w:val="22"/>
              <w:szCs w:val="22"/>
            </w:rPr>
            <w:t>.3.</w:t>
          </w:r>
          <w:r>
            <w:rPr>
              <w:rFonts w:asciiTheme="minorHAnsi" w:eastAsia="Calibri" w:hAnsiTheme="minorHAnsi" w:cs="Calibri"/>
              <w:color w:val="00558C"/>
              <w:spacing w:val="5"/>
              <w:sz w:val="22"/>
              <w:szCs w:val="22"/>
            </w:rPr>
            <w:t xml:space="preserve">       </w:t>
          </w:r>
          <w:del w:id="248" w:author="Jiang" w:date="2024-07-10T21:16:00Z">
            <w:r>
              <w:rPr>
                <w:rFonts w:asciiTheme="minorHAnsi" w:eastAsia="Calibri" w:hAnsiTheme="minorHAnsi" w:cs="Calibri"/>
                <w:color w:val="00558C"/>
                <w:spacing w:val="-1"/>
                <w:sz w:val="22"/>
                <w:szCs w:val="22"/>
              </w:rPr>
              <w:delText>Organization,</w:delText>
            </w:r>
            <w:r>
              <w:rPr>
                <w:rFonts w:asciiTheme="minorHAnsi" w:eastAsia="Calibri" w:hAnsiTheme="minorHAnsi" w:cs="Calibri"/>
                <w:color w:val="00558C"/>
                <w:spacing w:val="18"/>
                <w:w w:val="101"/>
                <w:sz w:val="22"/>
                <w:szCs w:val="22"/>
              </w:rPr>
              <w:delText xml:space="preserve"> </w:delText>
            </w:r>
            <w:r>
              <w:rPr>
                <w:rFonts w:asciiTheme="minorHAnsi" w:eastAsia="Calibri" w:hAnsiTheme="minorHAnsi" w:cs="Calibri"/>
                <w:color w:val="00558C"/>
                <w:spacing w:val="-1"/>
                <w:sz w:val="22"/>
                <w:szCs w:val="22"/>
              </w:rPr>
              <w:delText>routines and follow-up</w:delText>
            </w:r>
          </w:del>
          <w:ins w:id="249" w:author="Jiang" w:date="2024-07-10T21:16:00Z">
            <w:r>
              <w:rPr>
                <w:rFonts w:asciiTheme="minorHAnsi" w:eastAsia="SimSun" w:hAnsiTheme="minorHAnsi" w:cs="Calibri" w:hint="eastAsia"/>
                <w:color w:val="00558C"/>
                <w:spacing w:val="-1"/>
                <w:sz w:val="22"/>
                <w:szCs w:val="22"/>
                <w:lang w:eastAsia="zh-CN"/>
              </w:rPr>
              <w:t>Yearly work programme</w:t>
            </w:r>
          </w:ins>
          <w:r>
            <w:rPr>
              <w:rFonts w:asciiTheme="minorHAnsi" w:eastAsia="Calibri" w:hAnsiTheme="minorHAnsi" w:cs="Calibri"/>
              <w:color w:val="00558C"/>
              <w:sz w:val="22"/>
              <w:szCs w:val="22"/>
            </w:rPr>
            <w:tab/>
          </w:r>
          <w:r>
            <w:rPr>
              <w:rFonts w:asciiTheme="minorHAnsi" w:eastAsia="Calibri" w:hAnsiTheme="minorHAnsi" w:cs="Calibri"/>
              <w:color w:val="00558C"/>
              <w:spacing w:val="1"/>
              <w:sz w:val="22"/>
              <w:szCs w:val="22"/>
            </w:rPr>
            <w:t xml:space="preserve"> </w:t>
          </w:r>
          <w:ins w:id="250" w:author="Jiang" w:date="2024-07-10T21:13:00Z">
            <w:r>
              <w:rPr>
                <w:rFonts w:asciiTheme="minorHAnsi" w:eastAsia="SimSun" w:hAnsiTheme="minorHAnsi" w:cs="Calibri" w:hint="eastAsia"/>
                <w:color w:val="00558C"/>
                <w:spacing w:val="1"/>
                <w:sz w:val="22"/>
                <w:szCs w:val="22"/>
                <w:lang w:eastAsia="zh-CN"/>
              </w:rPr>
              <w:t>11</w:t>
            </w:r>
          </w:ins>
          <w:del w:id="251" w:author="Jiang" w:date="2024-07-10T21:13:00Z">
            <w:r>
              <w:fldChar w:fldCharType="begin"/>
            </w:r>
            <w:r>
              <w:delInstrText xml:space="preserve"> HYPERLINK \l "bookmark26"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B" w14:textId="77777777" w:rsidR="000F72C1" w:rsidRDefault="0020793E">
          <w:pPr>
            <w:tabs>
              <w:tab w:val="right" w:leader="dot" w:pos="9807"/>
            </w:tabs>
            <w:spacing w:before="130" w:line="188" w:lineRule="auto"/>
            <w:ind w:left="39"/>
            <w:rPr>
              <w:rFonts w:asciiTheme="minorHAnsi" w:eastAsia="Calibri" w:hAnsiTheme="minorHAnsi" w:cs="Calibri"/>
              <w:sz w:val="18"/>
              <w:szCs w:val="18"/>
            </w:rPr>
            <w:pPrChange w:id="252" w:author="liujuan" w:date="2024-04-10T13:44:00Z">
              <w:pPr>
                <w:tabs>
                  <w:tab w:val="right" w:leader="dot" w:pos="9807"/>
                </w:tabs>
                <w:spacing w:before="93" w:line="186" w:lineRule="auto"/>
                <w:ind w:left="462"/>
              </w:pPr>
            </w:pPrChange>
          </w:pPr>
          <w:del w:id="253" w:author="liujuan" w:date="2024-04-10T13:44:00Z">
            <w:r>
              <w:rPr>
                <w:rFonts w:asciiTheme="minorHAnsi" w:eastAsia="Calibri" w:hAnsiTheme="minorHAnsi" w:cs="Calibri"/>
                <w:color w:val="00558C"/>
                <w:sz w:val="18"/>
                <w:szCs w:val="18"/>
              </w:rPr>
              <w:delText>5.3.1.       Yearly</w:delText>
            </w:r>
            <w:r>
              <w:rPr>
                <w:rFonts w:asciiTheme="minorHAnsi" w:eastAsia="Calibri" w:hAnsiTheme="minorHAnsi" w:cs="Calibri"/>
                <w:color w:val="00558C"/>
                <w:spacing w:val="5"/>
                <w:sz w:val="18"/>
                <w:szCs w:val="18"/>
              </w:rPr>
              <w:delText xml:space="preserve"> </w:delText>
            </w:r>
            <w:r>
              <w:rPr>
                <w:rFonts w:asciiTheme="minorHAnsi" w:eastAsia="Calibri" w:hAnsiTheme="minorHAnsi" w:cs="Calibri"/>
                <w:color w:val="00558C"/>
                <w:spacing w:val="-1"/>
                <w:sz w:val="18"/>
                <w:szCs w:val="18"/>
              </w:rPr>
              <w:delText>work</w:delText>
            </w:r>
            <w:r>
              <w:rPr>
                <w:rFonts w:asciiTheme="minorHAnsi" w:eastAsia="Calibri" w:hAnsiTheme="minorHAnsi" w:cs="Calibri"/>
                <w:color w:val="00558C"/>
                <w:spacing w:val="13"/>
                <w:w w:val="101"/>
                <w:sz w:val="18"/>
                <w:szCs w:val="18"/>
              </w:rPr>
              <w:delText xml:space="preserve"> </w:delText>
            </w:r>
            <w:r>
              <w:rPr>
                <w:rFonts w:asciiTheme="minorHAnsi" w:eastAsia="Calibri" w:hAnsiTheme="minorHAnsi" w:cs="Calibri"/>
                <w:color w:val="00558C"/>
                <w:spacing w:val="-1"/>
                <w:sz w:val="18"/>
                <w:szCs w:val="18"/>
              </w:rPr>
              <w:delText xml:space="preserve">programme </w:delText>
            </w:r>
          </w:del>
          <w:r>
            <w:rPr>
              <w:rFonts w:asciiTheme="minorHAnsi" w:eastAsia="Calibri" w:hAnsiTheme="minorHAnsi" w:cs="Calibri"/>
              <w:color w:val="00558C"/>
              <w:sz w:val="18"/>
              <w:szCs w:val="18"/>
            </w:rPr>
            <w:tab/>
          </w:r>
          <w:r>
            <w:rPr>
              <w:rFonts w:asciiTheme="minorHAnsi" w:eastAsia="Calibri" w:hAnsiTheme="minorHAnsi" w:cs="Calibri"/>
              <w:color w:val="00558C"/>
              <w:spacing w:val="1"/>
              <w:sz w:val="18"/>
              <w:szCs w:val="18"/>
            </w:rPr>
            <w:t xml:space="preserve"> </w:t>
          </w:r>
          <w:del w:id="254" w:author="liujuan" w:date="2024-04-10T13:45:00Z">
            <w:r>
              <w:fldChar w:fldCharType="begin"/>
            </w:r>
            <w:r>
              <w:delInstrText xml:space="preserve"> HYPERLINK \l "bookmark27" </w:delInstrText>
            </w:r>
            <w:r>
              <w:fldChar w:fldCharType="separate"/>
            </w:r>
            <w:r>
              <w:rPr>
                <w:rFonts w:asciiTheme="minorHAnsi" w:eastAsia="Calibri" w:hAnsiTheme="minorHAnsi" w:cs="Calibri"/>
                <w:color w:val="00558C"/>
                <w:spacing w:val="-4"/>
                <w:sz w:val="22"/>
                <w:szCs w:val="22"/>
              </w:rPr>
              <w:delText>10</w:delText>
            </w:r>
            <w:r>
              <w:rPr>
                <w:rFonts w:asciiTheme="minorHAnsi" w:eastAsia="Calibri" w:hAnsiTheme="minorHAnsi" w:cs="Calibri"/>
                <w:color w:val="00558C"/>
                <w:spacing w:val="-4"/>
                <w:sz w:val="22"/>
                <w:szCs w:val="22"/>
              </w:rPr>
              <w:fldChar w:fldCharType="end"/>
            </w:r>
          </w:del>
        </w:p>
        <w:p w14:paraId="0664833C" w14:textId="77777777" w:rsidR="000F72C1" w:rsidRDefault="0020793E">
          <w:pPr>
            <w:tabs>
              <w:tab w:val="right" w:leader="dot" w:pos="9810"/>
            </w:tabs>
            <w:spacing w:before="146" w:line="188" w:lineRule="auto"/>
            <w:ind w:left="39"/>
            <w:rPr>
              <w:rFonts w:asciiTheme="minorHAnsi" w:eastAsia="Calibri" w:hAnsiTheme="minorHAnsi" w:cs="Calibri"/>
              <w:sz w:val="22"/>
              <w:szCs w:val="22"/>
            </w:rPr>
          </w:pPr>
          <w:del w:id="255" w:author="liujuan" w:date="2024-04-10T13:45:00Z">
            <w:r>
              <w:rPr>
                <w:rFonts w:asciiTheme="minorHAnsi" w:eastAsia="Calibri" w:hAnsiTheme="minorHAnsi" w:cs="Calibri"/>
                <w:color w:val="00558C"/>
                <w:spacing w:val="-1"/>
                <w:sz w:val="22"/>
                <w:szCs w:val="22"/>
              </w:rPr>
              <w:delText>5</w:delText>
            </w:r>
          </w:del>
          <w:ins w:id="256" w:author="liujuan" w:date="2024-04-10T13:45:00Z">
            <w:r>
              <w:rPr>
                <w:rFonts w:asciiTheme="minorHAnsi" w:eastAsia="SimSun" w:hAnsiTheme="minorHAnsi" w:cs="Calibri" w:hint="eastAsia"/>
                <w:color w:val="00558C"/>
                <w:spacing w:val="-1"/>
                <w:sz w:val="22"/>
                <w:szCs w:val="22"/>
                <w:lang w:eastAsia="zh-CN"/>
              </w:rPr>
              <w:t>6</w:t>
            </w:r>
          </w:ins>
          <w:r>
            <w:rPr>
              <w:rFonts w:asciiTheme="minorHAnsi" w:eastAsia="Calibri" w:hAnsiTheme="minorHAnsi" w:cs="Calibri"/>
              <w:color w:val="00558C"/>
              <w:spacing w:val="-1"/>
              <w:sz w:val="22"/>
              <w:szCs w:val="22"/>
            </w:rPr>
            <w:t>.4.</w:t>
          </w:r>
          <w:r>
            <w:rPr>
              <w:rFonts w:asciiTheme="minorHAnsi" w:eastAsia="Calibri" w:hAnsiTheme="minorHAnsi" w:cs="Calibri"/>
              <w:color w:val="00558C"/>
              <w:spacing w:val="4"/>
              <w:sz w:val="22"/>
              <w:szCs w:val="22"/>
            </w:rPr>
            <w:t xml:space="preserve">       </w:t>
          </w:r>
          <w:r>
            <w:rPr>
              <w:rFonts w:asciiTheme="minorHAnsi" w:eastAsia="Calibri" w:hAnsiTheme="minorHAnsi" w:cs="Calibri"/>
              <w:color w:val="00558C"/>
              <w:spacing w:val="-1"/>
              <w:sz w:val="22"/>
              <w:szCs w:val="22"/>
            </w:rPr>
            <w:t>Yearly</w:t>
          </w:r>
          <w:r>
            <w:rPr>
              <w:rFonts w:asciiTheme="minorHAnsi" w:eastAsia="Calibri" w:hAnsiTheme="minorHAnsi" w:cs="Calibri"/>
              <w:color w:val="00558C"/>
              <w:spacing w:val="17"/>
              <w:sz w:val="22"/>
              <w:szCs w:val="22"/>
            </w:rPr>
            <w:t xml:space="preserve"> </w:t>
          </w:r>
          <w:r>
            <w:rPr>
              <w:rFonts w:asciiTheme="minorHAnsi" w:eastAsia="Calibri" w:hAnsiTheme="minorHAnsi" w:cs="Calibri"/>
              <w:color w:val="00558C"/>
              <w:spacing w:val="-1"/>
              <w:sz w:val="22"/>
              <w:szCs w:val="22"/>
            </w:rPr>
            <w:t>report of statistics</w:t>
          </w:r>
          <w:r>
            <w:rPr>
              <w:rFonts w:asciiTheme="minorHAnsi" w:eastAsia="Calibri" w:hAnsiTheme="minorHAnsi" w:cs="Calibri"/>
              <w:color w:val="00558C"/>
              <w:spacing w:val="-14"/>
              <w:sz w:val="22"/>
              <w:szCs w:val="22"/>
            </w:rPr>
            <w:t xml:space="preserve"> </w:t>
          </w:r>
          <w:r>
            <w:rPr>
              <w:rFonts w:asciiTheme="minorHAnsi" w:eastAsia="Calibri" w:hAnsiTheme="minorHAnsi" w:cs="Calibri"/>
              <w:color w:val="00558C"/>
              <w:sz w:val="22"/>
              <w:szCs w:val="22"/>
            </w:rPr>
            <w:tab/>
            <w:t xml:space="preserve"> </w:t>
          </w:r>
          <w:ins w:id="257" w:author="Jiang" w:date="2024-07-10T21:13:00Z">
            <w:r>
              <w:rPr>
                <w:rFonts w:asciiTheme="minorHAnsi" w:eastAsia="SimSun" w:hAnsiTheme="minorHAnsi" w:cs="Calibri" w:hint="eastAsia"/>
                <w:color w:val="00558C"/>
                <w:sz w:val="22"/>
                <w:szCs w:val="22"/>
                <w:lang w:eastAsia="zh-CN"/>
              </w:rPr>
              <w:t>12</w:t>
            </w:r>
          </w:ins>
          <w:del w:id="258" w:author="Jiang" w:date="2024-07-10T21:13:00Z">
            <w:r>
              <w:fldChar w:fldCharType="begin"/>
            </w:r>
            <w:r>
              <w:delInstrText xml:space="preserve"> HYPERLINK \l "bookmark28"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D" w14:textId="77777777" w:rsidR="000F72C1" w:rsidRDefault="0020793E">
          <w:pPr>
            <w:tabs>
              <w:tab w:val="right" w:leader="dot" w:pos="9810"/>
            </w:tabs>
            <w:spacing w:before="140" w:line="179" w:lineRule="auto"/>
            <w:ind w:left="38"/>
            <w:rPr>
              <w:rFonts w:asciiTheme="minorHAnsi" w:eastAsia="Calibri" w:hAnsiTheme="minorHAnsi" w:cs="Calibri"/>
              <w:sz w:val="22"/>
              <w:szCs w:val="22"/>
            </w:rPr>
          </w:pPr>
          <w:del w:id="259" w:author="liujuan" w:date="2024-04-10T13:45:00Z">
            <w:r>
              <w:rPr>
                <w:rFonts w:asciiTheme="minorHAnsi" w:eastAsia="Calibri" w:hAnsiTheme="minorHAnsi" w:cs="Calibri"/>
                <w:b/>
                <w:bCs/>
                <w:color w:val="00558C"/>
                <w:spacing w:val="-2"/>
                <w:sz w:val="22"/>
                <w:szCs w:val="22"/>
              </w:rPr>
              <w:delText>6</w:delText>
            </w:r>
          </w:del>
          <w:ins w:id="260" w:author="liujuan" w:date="2024-04-10T13:45:00Z">
            <w:r>
              <w:rPr>
                <w:rFonts w:asciiTheme="minorHAnsi" w:eastAsia="SimSun" w:hAnsiTheme="minorHAnsi" w:cs="Calibri" w:hint="eastAsia"/>
                <w:b/>
                <w:bCs/>
                <w:color w:val="00558C"/>
                <w:spacing w:val="-2"/>
                <w:sz w:val="22"/>
                <w:szCs w:val="22"/>
                <w:lang w:eastAsia="zh-CN"/>
              </w:rPr>
              <w:t>7</w:t>
            </w:r>
          </w:ins>
          <w:r>
            <w:rPr>
              <w:rFonts w:asciiTheme="minorHAnsi" w:eastAsia="Calibri" w:hAnsiTheme="minorHAnsi" w:cs="Calibri"/>
              <w:b/>
              <w:bCs/>
              <w:color w:val="00558C"/>
              <w:spacing w:val="-2"/>
              <w:sz w:val="22"/>
              <w:szCs w:val="22"/>
            </w:rPr>
            <w:t>.</w:t>
          </w:r>
          <w:r>
            <w:rPr>
              <w:rFonts w:asciiTheme="minorHAnsi" w:eastAsia="Calibri" w:hAnsiTheme="minorHAnsi" w:cs="Calibri"/>
              <w:b/>
              <w:bCs/>
              <w:color w:val="00558C"/>
              <w:spacing w:val="4"/>
              <w:sz w:val="22"/>
              <w:szCs w:val="22"/>
            </w:rPr>
            <w:t xml:space="preserve">     </w:t>
          </w:r>
          <w:r>
            <w:rPr>
              <w:rFonts w:asciiTheme="minorHAnsi" w:eastAsia="Calibri" w:hAnsiTheme="minorHAnsi" w:cs="Calibri"/>
              <w:b/>
              <w:bCs/>
              <w:color w:val="00558C"/>
              <w:spacing w:val="-2"/>
              <w:sz w:val="22"/>
              <w:szCs w:val="22"/>
            </w:rPr>
            <w:t>DEFINITIONS</w:t>
          </w:r>
          <w:ins w:id="261" w:author="Jiang" w:date="2024-07-10T21:35:00Z">
            <w:r>
              <w:rPr>
                <w:rFonts w:asciiTheme="minorHAnsi" w:eastAsia="SimSun" w:hAnsiTheme="minorHAnsi" w:cs="Calibri" w:hint="eastAsia"/>
                <w:b/>
                <w:bCs/>
                <w:color w:val="00558C"/>
                <w:spacing w:val="-2"/>
                <w:sz w:val="22"/>
                <w:szCs w:val="22"/>
                <w:lang w:eastAsia="zh-CN"/>
              </w:rPr>
              <w:t xml:space="preserve"> </w:t>
            </w:r>
          </w:ins>
          <w:r>
            <w:rPr>
              <w:rFonts w:asciiTheme="minorHAnsi" w:eastAsia="Calibri" w:hAnsiTheme="minorHAnsi" w:cs="Calibri"/>
              <w:b/>
              <w:bCs/>
              <w:color w:val="00558C"/>
              <w:sz w:val="22"/>
              <w:szCs w:val="22"/>
            </w:rPr>
            <w:tab/>
          </w:r>
          <w:r>
            <w:rPr>
              <w:rFonts w:asciiTheme="minorHAnsi" w:eastAsia="Calibri" w:hAnsiTheme="minorHAnsi" w:cs="Calibri"/>
              <w:b/>
              <w:bCs/>
              <w:color w:val="00558C"/>
              <w:spacing w:val="-17"/>
              <w:sz w:val="22"/>
              <w:szCs w:val="22"/>
            </w:rPr>
            <w:t xml:space="preserve"> </w:t>
          </w:r>
          <w:ins w:id="262" w:author="Jiang" w:date="2024-07-10T21:13:00Z">
            <w:r>
              <w:rPr>
                <w:rFonts w:asciiTheme="minorHAnsi" w:eastAsia="SimSun" w:hAnsiTheme="minorHAnsi" w:cs="Calibri" w:hint="eastAsia"/>
                <w:b/>
                <w:bCs/>
                <w:color w:val="00558C"/>
                <w:spacing w:val="-17"/>
                <w:sz w:val="22"/>
                <w:szCs w:val="22"/>
                <w:lang w:eastAsia="zh-CN"/>
              </w:rPr>
              <w:t>12</w:t>
            </w:r>
          </w:ins>
          <w:del w:id="263" w:author="Jiang" w:date="2024-07-10T21:13:00Z">
            <w:r>
              <w:fldChar w:fldCharType="begin"/>
            </w:r>
            <w:r>
              <w:delInstrText xml:space="preserve"> HYPERLINK \l "bookmark29" </w:delInstrText>
            </w:r>
            <w:r>
              <w:fldChar w:fldCharType="separate"/>
            </w:r>
            <w:r>
              <w:rPr>
                <w:rFonts w:asciiTheme="minorHAnsi" w:eastAsia="Calibri" w:hAnsiTheme="minorHAnsi" w:cs="Calibri"/>
                <w:b/>
                <w:bCs/>
                <w:color w:val="00558C"/>
                <w:spacing w:val="-4"/>
                <w:sz w:val="22"/>
                <w:szCs w:val="22"/>
              </w:rPr>
              <w:delText>11</w:delText>
            </w:r>
            <w:r>
              <w:rPr>
                <w:rFonts w:asciiTheme="minorHAnsi" w:eastAsia="Calibri" w:hAnsiTheme="minorHAnsi" w:cs="Calibri"/>
                <w:b/>
                <w:bCs/>
                <w:color w:val="00558C"/>
                <w:spacing w:val="-4"/>
                <w:sz w:val="22"/>
                <w:szCs w:val="22"/>
              </w:rPr>
              <w:fldChar w:fldCharType="end"/>
            </w:r>
          </w:del>
        </w:p>
        <w:p w14:paraId="0664833E" w14:textId="77777777" w:rsidR="000F72C1" w:rsidRDefault="0020793E">
          <w:pPr>
            <w:tabs>
              <w:tab w:val="right" w:leader="dot" w:pos="9810"/>
            </w:tabs>
            <w:spacing w:before="138" w:line="179" w:lineRule="auto"/>
            <w:ind w:left="37"/>
            <w:rPr>
              <w:rFonts w:asciiTheme="minorHAnsi" w:eastAsia="Calibri" w:hAnsiTheme="minorHAnsi" w:cs="Calibri"/>
              <w:sz w:val="22"/>
              <w:szCs w:val="22"/>
            </w:rPr>
          </w:pPr>
          <w:del w:id="264" w:author="liujuan" w:date="2024-04-10T13:45:00Z">
            <w:r>
              <w:rPr>
                <w:rFonts w:asciiTheme="minorHAnsi" w:eastAsia="Calibri" w:hAnsiTheme="minorHAnsi" w:cs="Calibri"/>
                <w:b/>
                <w:bCs/>
                <w:color w:val="00558C"/>
                <w:spacing w:val="-1"/>
                <w:sz w:val="22"/>
                <w:szCs w:val="22"/>
              </w:rPr>
              <w:delText>7</w:delText>
            </w:r>
          </w:del>
          <w:ins w:id="265" w:author="liujuan" w:date="2024-04-10T13:45:00Z">
            <w:r>
              <w:rPr>
                <w:rFonts w:asciiTheme="minorHAnsi" w:eastAsia="SimSun" w:hAnsiTheme="minorHAnsi" w:cs="Calibri" w:hint="eastAsia"/>
                <w:b/>
                <w:bCs/>
                <w:color w:val="00558C"/>
                <w:spacing w:val="-1"/>
                <w:sz w:val="22"/>
                <w:szCs w:val="22"/>
                <w:lang w:eastAsia="zh-CN"/>
              </w:rPr>
              <w:t>8</w:t>
            </w:r>
          </w:ins>
          <w:r>
            <w:rPr>
              <w:rFonts w:asciiTheme="minorHAnsi" w:eastAsia="Calibri" w:hAnsiTheme="minorHAnsi" w:cs="Calibri"/>
              <w:b/>
              <w:bCs/>
              <w:color w:val="00558C"/>
              <w:spacing w:val="-1"/>
              <w:sz w:val="22"/>
              <w:szCs w:val="22"/>
            </w:rPr>
            <w:t>.     ACRONYMS</w:t>
          </w:r>
          <w:r>
            <w:rPr>
              <w:rFonts w:asciiTheme="minorHAnsi" w:eastAsia="Calibri" w:hAnsiTheme="minorHAnsi" w:cs="Calibri"/>
              <w:b/>
              <w:bCs/>
              <w:color w:val="00558C"/>
              <w:spacing w:val="24"/>
              <w:w w:val="101"/>
              <w:sz w:val="22"/>
              <w:szCs w:val="22"/>
            </w:rPr>
            <w:t xml:space="preserve"> </w:t>
          </w:r>
          <w:r>
            <w:rPr>
              <w:rFonts w:asciiTheme="minorHAnsi" w:eastAsia="Calibri" w:hAnsiTheme="minorHAnsi" w:cs="Calibri"/>
              <w:b/>
              <w:bCs/>
              <w:color w:val="00558C"/>
              <w:sz w:val="22"/>
              <w:szCs w:val="22"/>
            </w:rPr>
            <w:tab/>
          </w:r>
          <w:r>
            <w:rPr>
              <w:rFonts w:asciiTheme="minorHAnsi" w:eastAsia="Calibri" w:hAnsiTheme="minorHAnsi" w:cs="Calibri"/>
              <w:b/>
              <w:bCs/>
              <w:color w:val="00558C"/>
              <w:spacing w:val="-17"/>
              <w:sz w:val="22"/>
              <w:szCs w:val="22"/>
            </w:rPr>
            <w:t xml:space="preserve"> </w:t>
          </w:r>
          <w:ins w:id="266" w:author="Jiang" w:date="2024-07-10T21:13:00Z">
            <w:r>
              <w:rPr>
                <w:rFonts w:asciiTheme="minorHAnsi" w:eastAsia="SimSun" w:hAnsiTheme="minorHAnsi" w:cs="Calibri" w:hint="eastAsia"/>
                <w:b/>
                <w:bCs/>
                <w:color w:val="00558C"/>
                <w:spacing w:val="-17"/>
                <w:sz w:val="22"/>
                <w:szCs w:val="22"/>
                <w:lang w:eastAsia="zh-CN"/>
              </w:rPr>
              <w:t>12</w:t>
            </w:r>
          </w:ins>
          <w:del w:id="267" w:author="Jiang" w:date="2024-07-10T21:13:00Z">
            <w:r>
              <w:fldChar w:fldCharType="begin"/>
            </w:r>
            <w:r>
              <w:delInstrText xml:space="preserve"> HYPERLINK \l "bookmark30" </w:delInstrText>
            </w:r>
            <w:r>
              <w:fldChar w:fldCharType="separate"/>
            </w:r>
            <w:r>
              <w:rPr>
                <w:rFonts w:asciiTheme="minorHAnsi" w:eastAsia="Calibri" w:hAnsiTheme="minorHAnsi" w:cs="Calibri"/>
                <w:b/>
                <w:bCs/>
                <w:color w:val="00558C"/>
                <w:spacing w:val="-4"/>
                <w:sz w:val="22"/>
                <w:szCs w:val="22"/>
              </w:rPr>
              <w:delText>11</w:delText>
            </w:r>
            <w:r>
              <w:rPr>
                <w:rFonts w:asciiTheme="minorHAnsi" w:eastAsia="Calibri" w:hAnsiTheme="minorHAnsi" w:cs="Calibri"/>
                <w:b/>
                <w:bCs/>
                <w:color w:val="00558C"/>
                <w:spacing w:val="-4"/>
                <w:sz w:val="22"/>
                <w:szCs w:val="22"/>
              </w:rPr>
              <w:fldChar w:fldCharType="end"/>
            </w:r>
          </w:del>
        </w:p>
        <w:p w14:paraId="0664833F" w14:textId="77777777" w:rsidR="000F72C1" w:rsidRPr="000F72C1" w:rsidRDefault="0020793E">
          <w:pPr>
            <w:tabs>
              <w:tab w:val="right" w:leader="dot" w:pos="9810"/>
            </w:tabs>
            <w:spacing w:before="110" w:line="179" w:lineRule="auto"/>
            <w:ind w:left="31"/>
            <w:rPr>
              <w:rFonts w:asciiTheme="minorHAnsi" w:eastAsia="Calibri" w:hAnsiTheme="minorHAnsi" w:cs="Calibri"/>
              <w:sz w:val="18"/>
              <w:szCs w:val="18"/>
              <w:rPrChange w:id="268"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z w:val="18"/>
              <w:szCs w:val="18"/>
              <w:rPrChange w:id="269" w:author="Jiang" w:date="2024-07-10T19:24:00Z">
                <w:rPr>
                  <w:rFonts w:asciiTheme="minorHAnsi" w:eastAsia="Calibri" w:hAnsiTheme="minorHAnsi" w:cs="Calibri"/>
                  <w:b/>
                  <w:bCs/>
                  <w:color w:val="00558C"/>
                  <w:sz w:val="22"/>
                  <w:szCs w:val="22"/>
                </w:rPr>
              </w:rPrChange>
            </w:rPr>
            <w:t>ANNEX A            EXAMPLES OF C</w:t>
          </w:r>
          <w:r>
            <w:rPr>
              <w:rFonts w:asciiTheme="minorHAnsi" w:eastAsia="Calibri" w:hAnsiTheme="minorHAnsi" w:cs="Calibri"/>
              <w:b/>
              <w:bCs/>
              <w:color w:val="00558C"/>
              <w:spacing w:val="-1"/>
              <w:sz w:val="18"/>
              <w:szCs w:val="18"/>
              <w:rPrChange w:id="270" w:author="Jiang" w:date="2024-07-10T19:24:00Z">
                <w:rPr>
                  <w:rFonts w:asciiTheme="minorHAnsi" w:eastAsia="Calibri" w:hAnsiTheme="minorHAnsi" w:cs="Calibri"/>
                  <w:b/>
                  <w:bCs/>
                  <w:color w:val="00558C"/>
                  <w:spacing w:val="-1"/>
                  <w:sz w:val="22"/>
                  <w:szCs w:val="22"/>
                </w:rPr>
              </w:rPrChange>
            </w:rPr>
            <w:t xml:space="preserve">ONTRACTS </w:t>
          </w:r>
          <w:r>
            <w:rPr>
              <w:rFonts w:asciiTheme="minorHAnsi" w:eastAsia="Calibri" w:hAnsiTheme="minorHAnsi" w:cs="Calibri"/>
              <w:b/>
              <w:bCs/>
              <w:color w:val="00558C"/>
              <w:sz w:val="18"/>
              <w:szCs w:val="18"/>
              <w:rPrChange w:id="271" w:author="Jiang" w:date="2024-07-10T19:24:00Z">
                <w:rPr>
                  <w:rFonts w:asciiTheme="minorHAnsi" w:eastAsia="Calibri" w:hAnsiTheme="minorHAnsi" w:cs="Calibri"/>
                  <w:b/>
                  <w:bCs/>
                  <w:color w:val="00558C"/>
                  <w:sz w:val="22"/>
                  <w:szCs w:val="22"/>
                </w:rPr>
              </w:rPrChange>
            </w:rPr>
            <w:tab/>
          </w:r>
          <w:r>
            <w:rPr>
              <w:rFonts w:asciiTheme="minorHAnsi" w:eastAsia="Calibri" w:hAnsiTheme="minorHAnsi" w:cs="Calibri"/>
              <w:b/>
              <w:bCs/>
              <w:color w:val="00558C"/>
              <w:spacing w:val="-14"/>
              <w:sz w:val="18"/>
              <w:szCs w:val="18"/>
              <w:rPrChange w:id="272" w:author="Jiang" w:date="2024-07-10T19:24:00Z">
                <w:rPr>
                  <w:rFonts w:asciiTheme="minorHAnsi" w:eastAsia="Calibri" w:hAnsiTheme="minorHAnsi" w:cs="Calibri"/>
                  <w:b/>
                  <w:bCs/>
                  <w:color w:val="00558C"/>
                  <w:spacing w:val="-14"/>
                  <w:sz w:val="22"/>
                  <w:szCs w:val="22"/>
                </w:rPr>
              </w:rPrChange>
            </w:rPr>
            <w:t xml:space="preserve"> </w:t>
          </w:r>
          <w:ins w:id="273" w:author="Jiang" w:date="2024-07-10T21:24:00Z">
            <w:r>
              <w:rPr>
                <w:rFonts w:asciiTheme="minorHAnsi" w:eastAsia="SimSun" w:hAnsiTheme="minorHAnsi" w:cs="Calibri" w:hint="eastAsia"/>
                <w:b/>
                <w:bCs/>
                <w:color w:val="00558C"/>
                <w:spacing w:val="-14"/>
                <w:sz w:val="18"/>
                <w:szCs w:val="18"/>
                <w:lang w:eastAsia="zh-CN"/>
              </w:rPr>
              <w:t>13</w:t>
            </w:r>
          </w:ins>
          <w:del w:id="274" w:author="Jiang" w:date="2024-07-10T21:24:00Z">
            <w:r>
              <w:rPr>
                <w:sz w:val="18"/>
                <w:szCs w:val="18"/>
                <w:rPrChange w:id="275" w:author="Jiang" w:date="2024-07-10T19:24:00Z">
                  <w:rPr/>
                </w:rPrChange>
              </w:rPr>
              <w:fldChar w:fldCharType="begin"/>
            </w:r>
            <w:r>
              <w:rPr>
                <w:sz w:val="18"/>
                <w:szCs w:val="18"/>
                <w:rPrChange w:id="276" w:author="Jiang" w:date="2024-07-10T19:24:00Z">
                  <w:rPr/>
                </w:rPrChange>
              </w:rPr>
              <w:delInstrText xml:space="preserve"> HYPERLINK \l "bookmark31" </w:delInstrText>
            </w:r>
            <w:r w:rsidRPr="0070186A">
              <w:rPr>
                <w:sz w:val="18"/>
                <w:szCs w:val="18"/>
              </w:rPr>
            </w:r>
            <w:r>
              <w:rPr>
                <w:sz w:val="18"/>
                <w:szCs w:val="18"/>
                <w:rPrChange w:id="277" w:author="Jiang" w:date="2024-07-10T19:24:00Z">
                  <w:rPr>
                    <w:rFonts w:asciiTheme="minorHAnsi" w:eastAsia="Calibri" w:hAnsiTheme="minorHAnsi" w:cs="Calibri"/>
                    <w:b/>
                    <w:bCs/>
                    <w:color w:val="00558C"/>
                    <w:spacing w:val="-4"/>
                    <w:sz w:val="22"/>
                    <w:szCs w:val="22"/>
                  </w:rPr>
                </w:rPrChange>
              </w:rPr>
              <w:fldChar w:fldCharType="separate"/>
            </w:r>
            <w:r>
              <w:rPr>
                <w:rFonts w:asciiTheme="minorHAnsi" w:eastAsia="Calibri" w:hAnsiTheme="minorHAnsi" w:cs="Calibri"/>
                <w:b/>
                <w:bCs/>
                <w:color w:val="00558C"/>
                <w:spacing w:val="-4"/>
                <w:sz w:val="18"/>
                <w:szCs w:val="18"/>
                <w:rPrChange w:id="278" w:author="Jiang" w:date="2024-07-10T19:24:00Z">
                  <w:rPr>
                    <w:rFonts w:asciiTheme="minorHAnsi" w:eastAsia="Calibri" w:hAnsiTheme="minorHAnsi" w:cs="Calibri"/>
                    <w:b/>
                    <w:bCs/>
                    <w:color w:val="00558C"/>
                    <w:spacing w:val="-4"/>
                    <w:sz w:val="22"/>
                    <w:szCs w:val="22"/>
                  </w:rPr>
                </w:rPrChange>
              </w:rPr>
              <w:delText>12</w:delText>
            </w:r>
            <w:r>
              <w:rPr>
                <w:rFonts w:asciiTheme="minorHAnsi" w:eastAsia="Calibri" w:hAnsiTheme="minorHAnsi" w:cs="Calibri"/>
                <w:b/>
                <w:bCs/>
                <w:color w:val="00558C"/>
                <w:spacing w:val="-4"/>
                <w:sz w:val="18"/>
                <w:szCs w:val="18"/>
                <w:rPrChange w:id="279" w:author="Jiang" w:date="2024-07-10T19:24:00Z">
                  <w:rPr>
                    <w:rFonts w:asciiTheme="minorHAnsi" w:eastAsia="Calibri" w:hAnsiTheme="minorHAnsi" w:cs="Calibri"/>
                    <w:b/>
                    <w:bCs/>
                    <w:color w:val="00558C"/>
                    <w:spacing w:val="-4"/>
                    <w:sz w:val="22"/>
                    <w:szCs w:val="22"/>
                  </w:rPr>
                </w:rPrChange>
              </w:rPr>
              <w:fldChar w:fldCharType="end"/>
            </w:r>
          </w:del>
        </w:p>
        <w:p w14:paraId="06648340" w14:textId="77777777" w:rsidR="000F72C1" w:rsidRPr="000F72C1" w:rsidRDefault="0020793E">
          <w:pPr>
            <w:tabs>
              <w:tab w:val="right" w:leader="dot" w:pos="9810"/>
            </w:tabs>
            <w:spacing w:before="68" w:line="179" w:lineRule="auto"/>
            <w:ind w:left="31"/>
            <w:rPr>
              <w:rFonts w:asciiTheme="minorHAnsi" w:eastAsia="Calibri" w:hAnsiTheme="minorHAnsi" w:cs="Calibri"/>
              <w:sz w:val="18"/>
              <w:szCs w:val="18"/>
              <w:rPrChange w:id="280"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pacing w:val="-1"/>
              <w:sz w:val="18"/>
              <w:szCs w:val="18"/>
              <w:rPrChange w:id="281" w:author="Jiang" w:date="2024-07-10T19:24:00Z">
                <w:rPr>
                  <w:rFonts w:asciiTheme="minorHAnsi" w:eastAsia="Calibri" w:hAnsiTheme="minorHAnsi" w:cs="Calibri"/>
                  <w:b/>
                  <w:bCs/>
                  <w:color w:val="00558C"/>
                  <w:spacing w:val="-1"/>
                  <w:sz w:val="22"/>
                  <w:szCs w:val="22"/>
                </w:rPr>
              </w:rPrChange>
            </w:rPr>
            <w:t>ANNEX</w:t>
          </w:r>
          <w:r>
            <w:rPr>
              <w:rFonts w:asciiTheme="minorHAnsi" w:eastAsia="Calibri" w:hAnsiTheme="minorHAnsi" w:cs="Calibri"/>
              <w:b/>
              <w:bCs/>
              <w:color w:val="00558C"/>
              <w:spacing w:val="25"/>
              <w:w w:val="101"/>
              <w:sz w:val="18"/>
              <w:szCs w:val="18"/>
              <w:rPrChange w:id="282" w:author="Jiang" w:date="2024-07-10T19:24:00Z">
                <w:rPr>
                  <w:rFonts w:asciiTheme="minorHAnsi" w:eastAsia="Calibri" w:hAnsiTheme="minorHAnsi" w:cs="Calibri"/>
                  <w:b/>
                  <w:bCs/>
                  <w:color w:val="00558C"/>
                  <w:spacing w:val="25"/>
                  <w:w w:val="101"/>
                  <w:sz w:val="22"/>
                  <w:szCs w:val="22"/>
                </w:rPr>
              </w:rPrChange>
            </w:rPr>
            <w:t xml:space="preserve"> </w:t>
          </w:r>
          <w:r>
            <w:rPr>
              <w:rFonts w:asciiTheme="minorHAnsi" w:eastAsia="Calibri" w:hAnsiTheme="minorHAnsi" w:cs="Calibri"/>
              <w:b/>
              <w:bCs/>
              <w:color w:val="00558C"/>
              <w:spacing w:val="-1"/>
              <w:sz w:val="18"/>
              <w:szCs w:val="18"/>
              <w:rPrChange w:id="283" w:author="Jiang" w:date="2024-07-10T19:24:00Z">
                <w:rPr>
                  <w:rFonts w:asciiTheme="minorHAnsi" w:eastAsia="Calibri" w:hAnsiTheme="minorHAnsi" w:cs="Calibri"/>
                  <w:b/>
                  <w:bCs/>
                  <w:color w:val="00558C"/>
                  <w:spacing w:val="-1"/>
                  <w:sz w:val="22"/>
                  <w:szCs w:val="22"/>
                </w:rPr>
              </w:rPrChange>
            </w:rPr>
            <w:t>B            AGREEMENT CONCERNING THE</w:t>
          </w:r>
          <w:r>
            <w:rPr>
              <w:rFonts w:asciiTheme="minorHAnsi" w:eastAsia="Calibri" w:hAnsiTheme="minorHAnsi" w:cs="Calibri"/>
              <w:b/>
              <w:bCs/>
              <w:color w:val="00558C"/>
              <w:spacing w:val="14"/>
              <w:sz w:val="18"/>
              <w:szCs w:val="18"/>
              <w:rPrChange w:id="284" w:author="Jiang" w:date="2024-07-10T19:24:00Z">
                <w:rPr>
                  <w:rFonts w:asciiTheme="minorHAnsi" w:eastAsia="Calibri" w:hAnsiTheme="minorHAnsi" w:cs="Calibri"/>
                  <w:b/>
                  <w:bCs/>
                  <w:color w:val="00558C"/>
                  <w:spacing w:val="14"/>
                  <w:sz w:val="22"/>
                  <w:szCs w:val="22"/>
                </w:rPr>
              </w:rPrChange>
            </w:rPr>
            <w:t xml:space="preserve"> </w:t>
          </w:r>
          <w:r>
            <w:rPr>
              <w:rFonts w:asciiTheme="minorHAnsi" w:eastAsia="Calibri" w:hAnsiTheme="minorHAnsi" w:cs="Calibri"/>
              <w:b/>
              <w:bCs/>
              <w:color w:val="00558C"/>
              <w:spacing w:val="-1"/>
              <w:sz w:val="18"/>
              <w:szCs w:val="18"/>
              <w:rPrChange w:id="285" w:author="Jiang" w:date="2024-07-10T19:24:00Z">
                <w:rPr>
                  <w:rFonts w:asciiTheme="minorHAnsi" w:eastAsia="Calibri" w:hAnsiTheme="minorHAnsi" w:cs="Calibri"/>
                  <w:b/>
                  <w:bCs/>
                  <w:color w:val="00558C"/>
                  <w:spacing w:val="-1"/>
                  <w:sz w:val="22"/>
                  <w:szCs w:val="22"/>
                </w:rPr>
              </w:rPrChange>
            </w:rPr>
            <w:t>RIGHT TO</w:t>
          </w:r>
          <w:r>
            <w:rPr>
              <w:rFonts w:asciiTheme="minorHAnsi" w:eastAsia="Calibri" w:hAnsiTheme="minorHAnsi" w:cs="Calibri"/>
              <w:b/>
              <w:bCs/>
              <w:color w:val="00558C"/>
              <w:spacing w:val="13"/>
              <w:sz w:val="18"/>
              <w:szCs w:val="18"/>
              <w:rPrChange w:id="286" w:author="Jiang" w:date="2024-07-10T19:24:00Z">
                <w:rPr>
                  <w:rFonts w:asciiTheme="minorHAnsi" w:eastAsia="Calibri" w:hAnsiTheme="minorHAnsi" w:cs="Calibri"/>
                  <w:b/>
                  <w:bCs/>
                  <w:color w:val="00558C"/>
                  <w:spacing w:val="13"/>
                  <w:sz w:val="22"/>
                  <w:szCs w:val="22"/>
                </w:rPr>
              </w:rPrChange>
            </w:rPr>
            <w:t xml:space="preserve"> </w:t>
          </w:r>
          <w:r>
            <w:rPr>
              <w:rFonts w:asciiTheme="minorHAnsi" w:eastAsia="Calibri" w:hAnsiTheme="minorHAnsi" w:cs="Calibri"/>
              <w:b/>
              <w:bCs/>
              <w:color w:val="00558C"/>
              <w:spacing w:val="-1"/>
              <w:sz w:val="18"/>
              <w:szCs w:val="18"/>
              <w:rPrChange w:id="287" w:author="Jiang" w:date="2024-07-10T19:24:00Z">
                <w:rPr>
                  <w:rFonts w:asciiTheme="minorHAnsi" w:eastAsia="Calibri" w:hAnsiTheme="minorHAnsi" w:cs="Calibri"/>
                  <w:b/>
                  <w:bCs/>
                  <w:color w:val="00558C"/>
                  <w:spacing w:val="-1"/>
                  <w:sz w:val="22"/>
                  <w:szCs w:val="22"/>
                </w:rPr>
              </w:rPrChange>
            </w:rPr>
            <w:t>EXHIBIT A</w:t>
          </w:r>
          <w:r>
            <w:rPr>
              <w:rFonts w:asciiTheme="minorHAnsi" w:eastAsia="Calibri" w:hAnsiTheme="minorHAnsi" w:cs="Calibri"/>
              <w:b/>
              <w:bCs/>
              <w:color w:val="00558C"/>
              <w:spacing w:val="14"/>
              <w:sz w:val="18"/>
              <w:szCs w:val="18"/>
              <w:rPrChange w:id="288" w:author="Jiang" w:date="2024-07-10T19:24:00Z">
                <w:rPr>
                  <w:rFonts w:asciiTheme="minorHAnsi" w:eastAsia="Calibri" w:hAnsiTheme="minorHAnsi" w:cs="Calibri"/>
                  <w:b/>
                  <w:bCs/>
                  <w:color w:val="00558C"/>
                  <w:spacing w:val="14"/>
                  <w:sz w:val="22"/>
                  <w:szCs w:val="22"/>
                </w:rPr>
              </w:rPrChange>
            </w:rPr>
            <w:t xml:space="preserve"> </w:t>
          </w:r>
          <w:r>
            <w:rPr>
              <w:rFonts w:asciiTheme="minorHAnsi" w:eastAsia="Calibri" w:hAnsiTheme="minorHAnsi" w:cs="Calibri"/>
              <w:b/>
              <w:bCs/>
              <w:color w:val="00558C"/>
              <w:spacing w:val="-1"/>
              <w:sz w:val="18"/>
              <w:szCs w:val="18"/>
              <w:rPrChange w:id="289" w:author="Jiang" w:date="2024-07-10T19:24:00Z">
                <w:rPr>
                  <w:rFonts w:asciiTheme="minorHAnsi" w:eastAsia="Calibri" w:hAnsiTheme="minorHAnsi" w:cs="Calibri"/>
                  <w:b/>
                  <w:bCs/>
                  <w:color w:val="00558C"/>
                  <w:spacing w:val="-1"/>
                  <w:sz w:val="22"/>
                  <w:szCs w:val="22"/>
                </w:rPr>
              </w:rPrChange>
            </w:rPr>
            <w:t xml:space="preserve">LIGHTHOUSE - SWEDEN </w:t>
          </w:r>
          <w:r>
            <w:rPr>
              <w:rFonts w:asciiTheme="minorHAnsi" w:eastAsia="Calibri" w:hAnsiTheme="minorHAnsi" w:cs="Calibri"/>
              <w:b/>
              <w:bCs/>
              <w:color w:val="00558C"/>
              <w:sz w:val="18"/>
              <w:szCs w:val="18"/>
              <w:rPrChange w:id="290" w:author="Jiang" w:date="2024-07-10T19:24:00Z">
                <w:rPr>
                  <w:rFonts w:asciiTheme="minorHAnsi" w:eastAsia="Calibri" w:hAnsiTheme="minorHAnsi" w:cs="Calibri"/>
                  <w:b/>
                  <w:bCs/>
                  <w:color w:val="00558C"/>
                  <w:sz w:val="22"/>
                  <w:szCs w:val="22"/>
                </w:rPr>
              </w:rPrChange>
            </w:rPr>
            <w:tab/>
          </w:r>
          <w:ins w:id="291" w:author="Jiang" w:date="2024-07-10T21:25:00Z">
            <w:r>
              <w:rPr>
                <w:rFonts w:asciiTheme="minorHAnsi" w:eastAsia="SimSun" w:hAnsiTheme="minorHAnsi" w:cs="Calibri" w:hint="eastAsia"/>
                <w:b/>
                <w:bCs/>
                <w:color w:val="00558C"/>
                <w:sz w:val="18"/>
                <w:szCs w:val="18"/>
                <w:lang w:eastAsia="zh-CN"/>
              </w:rPr>
              <w:t>19</w:t>
            </w:r>
          </w:ins>
          <w:del w:id="292" w:author="Jiang" w:date="2024-07-10T19:26:00Z">
            <w:r>
              <w:rPr>
                <w:rFonts w:asciiTheme="minorHAnsi" w:eastAsia="Calibri" w:hAnsiTheme="minorHAnsi" w:cs="Calibri"/>
                <w:b/>
                <w:bCs/>
                <w:color w:val="00558C"/>
                <w:spacing w:val="-9"/>
                <w:sz w:val="18"/>
                <w:szCs w:val="18"/>
                <w:rPrChange w:id="293" w:author="Jiang" w:date="2024-07-10T19:24:00Z">
                  <w:rPr>
                    <w:rFonts w:asciiTheme="minorHAnsi" w:eastAsia="Calibri" w:hAnsiTheme="minorHAnsi" w:cs="Calibri"/>
                    <w:b/>
                    <w:bCs/>
                    <w:color w:val="00558C"/>
                    <w:spacing w:val="-9"/>
                    <w:sz w:val="22"/>
                    <w:szCs w:val="22"/>
                  </w:rPr>
                </w:rPrChange>
              </w:rPr>
              <w:delText xml:space="preserve"> </w:delText>
            </w:r>
          </w:del>
          <w:del w:id="294" w:author="Jiang" w:date="2024-07-10T21:25:00Z">
            <w:r>
              <w:rPr>
                <w:sz w:val="18"/>
                <w:szCs w:val="18"/>
                <w:rPrChange w:id="295" w:author="Jiang" w:date="2024-07-10T19:24:00Z">
                  <w:rPr/>
                </w:rPrChange>
              </w:rPr>
              <w:fldChar w:fldCharType="begin"/>
            </w:r>
            <w:r>
              <w:rPr>
                <w:sz w:val="18"/>
                <w:szCs w:val="18"/>
                <w:rPrChange w:id="296" w:author="Jiang" w:date="2024-07-10T19:24:00Z">
                  <w:rPr/>
                </w:rPrChange>
              </w:rPr>
              <w:delInstrText xml:space="preserve"> HYPERLINK \l "bookmark32" </w:delInstrText>
            </w:r>
            <w:r w:rsidRPr="0070186A">
              <w:rPr>
                <w:sz w:val="18"/>
                <w:szCs w:val="18"/>
              </w:rPr>
            </w:r>
            <w:r>
              <w:rPr>
                <w:sz w:val="18"/>
                <w:szCs w:val="18"/>
                <w:rPrChange w:id="297" w:author="Jiang" w:date="2024-07-10T19:24:00Z">
                  <w:rPr>
                    <w:rFonts w:asciiTheme="minorHAnsi" w:eastAsia="Calibri" w:hAnsiTheme="minorHAnsi" w:cs="Calibri"/>
                    <w:b/>
                    <w:bCs/>
                    <w:color w:val="00558C"/>
                    <w:spacing w:val="-4"/>
                    <w:sz w:val="22"/>
                    <w:szCs w:val="22"/>
                  </w:rPr>
                </w:rPrChange>
              </w:rPr>
              <w:fldChar w:fldCharType="separate"/>
            </w:r>
            <w:r>
              <w:rPr>
                <w:rFonts w:asciiTheme="minorHAnsi" w:eastAsia="Calibri" w:hAnsiTheme="minorHAnsi" w:cs="Calibri"/>
                <w:b/>
                <w:bCs/>
                <w:color w:val="00558C"/>
                <w:spacing w:val="-4"/>
                <w:sz w:val="18"/>
                <w:szCs w:val="18"/>
                <w:rPrChange w:id="298" w:author="Jiang" w:date="2024-07-10T19:24:00Z">
                  <w:rPr>
                    <w:rFonts w:asciiTheme="minorHAnsi" w:eastAsia="Calibri" w:hAnsiTheme="minorHAnsi" w:cs="Calibri"/>
                    <w:b/>
                    <w:bCs/>
                    <w:color w:val="00558C"/>
                    <w:spacing w:val="-4"/>
                    <w:sz w:val="22"/>
                    <w:szCs w:val="22"/>
                  </w:rPr>
                </w:rPrChange>
              </w:rPr>
              <w:delText>18</w:delText>
            </w:r>
            <w:r>
              <w:rPr>
                <w:rFonts w:asciiTheme="minorHAnsi" w:eastAsia="Calibri" w:hAnsiTheme="minorHAnsi" w:cs="Calibri"/>
                <w:b/>
                <w:bCs/>
                <w:color w:val="00558C"/>
                <w:spacing w:val="-4"/>
                <w:sz w:val="18"/>
                <w:szCs w:val="18"/>
                <w:rPrChange w:id="299" w:author="Jiang" w:date="2024-07-10T19:24:00Z">
                  <w:rPr>
                    <w:rFonts w:asciiTheme="minorHAnsi" w:eastAsia="Calibri" w:hAnsiTheme="minorHAnsi" w:cs="Calibri"/>
                    <w:b/>
                    <w:bCs/>
                    <w:color w:val="00558C"/>
                    <w:spacing w:val="-4"/>
                    <w:sz w:val="22"/>
                    <w:szCs w:val="22"/>
                  </w:rPr>
                </w:rPrChange>
              </w:rPr>
              <w:fldChar w:fldCharType="end"/>
            </w:r>
          </w:del>
        </w:p>
        <w:p w14:paraId="06648341" w14:textId="77777777" w:rsidR="000F72C1" w:rsidRPr="000F72C1" w:rsidRDefault="0020793E">
          <w:pPr>
            <w:tabs>
              <w:tab w:val="right" w:leader="dot" w:pos="9810"/>
            </w:tabs>
            <w:spacing w:before="69" w:line="179" w:lineRule="auto"/>
            <w:ind w:left="31"/>
            <w:rPr>
              <w:rFonts w:asciiTheme="minorHAnsi" w:eastAsia="Calibri" w:hAnsiTheme="minorHAnsi" w:cs="Calibri"/>
              <w:sz w:val="18"/>
              <w:szCs w:val="18"/>
              <w:rPrChange w:id="300"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pacing w:val="-1"/>
              <w:sz w:val="18"/>
              <w:szCs w:val="18"/>
              <w:rPrChange w:id="301" w:author="Jiang" w:date="2024-07-10T19:24:00Z">
                <w:rPr>
                  <w:rFonts w:asciiTheme="minorHAnsi" w:eastAsia="Calibri" w:hAnsiTheme="minorHAnsi" w:cs="Calibri"/>
                  <w:b/>
                  <w:bCs/>
                  <w:color w:val="00558C"/>
                  <w:spacing w:val="-1"/>
                  <w:sz w:val="22"/>
                  <w:szCs w:val="22"/>
                </w:rPr>
              </w:rPrChange>
            </w:rPr>
            <w:t>ANNEX C            EXAMPLE OF</w:t>
          </w:r>
          <w:r>
            <w:rPr>
              <w:rFonts w:asciiTheme="minorHAnsi" w:eastAsia="Calibri" w:hAnsiTheme="minorHAnsi" w:cs="Calibri"/>
              <w:b/>
              <w:bCs/>
              <w:color w:val="00558C"/>
              <w:spacing w:val="20"/>
              <w:sz w:val="18"/>
              <w:szCs w:val="18"/>
              <w:rPrChange w:id="302" w:author="Jiang" w:date="2024-07-10T19:24:00Z">
                <w:rPr>
                  <w:rFonts w:asciiTheme="minorHAnsi" w:eastAsia="Calibri" w:hAnsiTheme="minorHAnsi" w:cs="Calibri"/>
                  <w:b/>
                  <w:bCs/>
                  <w:color w:val="00558C"/>
                  <w:spacing w:val="20"/>
                  <w:sz w:val="22"/>
                  <w:szCs w:val="22"/>
                </w:rPr>
              </w:rPrChange>
            </w:rPr>
            <w:t xml:space="preserve"> </w:t>
          </w:r>
          <w:r>
            <w:rPr>
              <w:rFonts w:asciiTheme="minorHAnsi" w:eastAsia="Calibri" w:hAnsiTheme="minorHAnsi" w:cs="Calibri"/>
              <w:b/>
              <w:bCs/>
              <w:color w:val="00558C"/>
              <w:spacing w:val="-1"/>
              <w:sz w:val="18"/>
              <w:szCs w:val="18"/>
              <w:rPrChange w:id="303" w:author="Jiang" w:date="2024-07-10T19:24:00Z">
                <w:rPr>
                  <w:rFonts w:asciiTheme="minorHAnsi" w:eastAsia="Calibri" w:hAnsiTheme="minorHAnsi" w:cs="Calibri"/>
                  <w:b/>
                  <w:bCs/>
                  <w:color w:val="00558C"/>
                  <w:spacing w:val="-1"/>
                  <w:sz w:val="22"/>
                  <w:szCs w:val="22"/>
                </w:rPr>
              </w:rPrChange>
            </w:rPr>
            <w:t>LIGHTHOUSE</w:t>
          </w:r>
          <w:r>
            <w:rPr>
              <w:rFonts w:asciiTheme="minorHAnsi" w:eastAsia="Calibri" w:hAnsiTheme="minorHAnsi" w:cs="Calibri"/>
              <w:b/>
              <w:bCs/>
              <w:color w:val="00558C"/>
              <w:spacing w:val="14"/>
              <w:sz w:val="18"/>
              <w:szCs w:val="18"/>
              <w:rPrChange w:id="304" w:author="Jiang" w:date="2024-07-10T19:24:00Z">
                <w:rPr>
                  <w:rFonts w:asciiTheme="minorHAnsi" w:eastAsia="Calibri" w:hAnsiTheme="minorHAnsi" w:cs="Calibri"/>
                  <w:b/>
                  <w:bCs/>
                  <w:color w:val="00558C"/>
                  <w:spacing w:val="14"/>
                  <w:sz w:val="22"/>
                  <w:szCs w:val="22"/>
                </w:rPr>
              </w:rPrChange>
            </w:rPr>
            <w:t xml:space="preserve"> </w:t>
          </w:r>
          <w:r>
            <w:rPr>
              <w:rFonts w:asciiTheme="minorHAnsi" w:eastAsia="Calibri" w:hAnsiTheme="minorHAnsi" w:cs="Calibri"/>
              <w:b/>
              <w:bCs/>
              <w:color w:val="00558C"/>
              <w:spacing w:val="-1"/>
              <w:sz w:val="18"/>
              <w:szCs w:val="18"/>
              <w:rPrChange w:id="305" w:author="Jiang" w:date="2024-07-10T19:24:00Z">
                <w:rPr>
                  <w:rFonts w:asciiTheme="minorHAnsi" w:eastAsia="Calibri" w:hAnsiTheme="minorHAnsi" w:cs="Calibri"/>
                  <w:b/>
                  <w:bCs/>
                  <w:color w:val="00558C"/>
                  <w:spacing w:val="-1"/>
                  <w:sz w:val="22"/>
                  <w:szCs w:val="22"/>
                </w:rPr>
              </w:rPrChange>
            </w:rPr>
            <w:t>EXHIBITION AND</w:t>
          </w:r>
          <w:r>
            <w:rPr>
              <w:rFonts w:asciiTheme="minorHAnsi" w:eastAsia="Calibri" w:hAnsiTheme="minorHAnsi" w:cs="Calibri"/>
              <w:b/>
              <w:bCs/>
              <w:color w:val="00558C"/>
              <w:spacing w:val="5"/>
              <w:sz w:val="18"/>
              <w:szCs w:val="18"/>
              <w:rPrChange w:id="306" w:author="Jiang" w:date="2024-07-10T19:24:00Z">
                <w:rPr>
                  <w:rFonts w:asciiTheme="minorHAnsi" w:eastAsia="Calibri" w:hAnsiTheme="minorHAnsi" w:cs="Calibri"/>
                  <w:b/>
                  <w:bCs/>
                  <w:color w:val="00558C"/>
                  <w:spacing w:val="5"/>
                  <w:sz w:val="22"/>
                  <w:szCs w:val="22"/>
                </w:rPr>
              </w:rPrChange>
            </w:rPr>
            <w:t xml:space="preserve"> </w:t>
          </w:r>
          <w:r>
            <w:rPr>
              <w:rFonts w:asciiTheme="minorHAnsi" w:eastAsia="Calibri" w:hAnsiTheme="minorHAnsi" w:cs="Calibri"/>
              <w:b/>
              <w:bCs/>
              <w:color w:val="00558C"/>
              <w:spacing w:val="-1"/>
              <w:sz w:val="18"/>
              <w:szCs w:val="18"/>
              <w:rPrChange w:id="307" w:author="Jiang" w:date="2024-07-10T19:24:00Z">
                <w:rPr>
                  <w:rFonts w:asciiTheme="minorHAnsi" w:eastAsia="Calibri" w:hAnsiTheme="minorHAnsi" w:cs="Calibri"/>
                  <w:b/>
                  <w:bCs/>
                  <w:color w:val="00558C"/>
                  <w:spacing w:val="-1"/>
                  <w:sz w:val="22"/>
                  <w:szCs w:val="22"/>
                </w:rPr>
              </w:rPrChange>
            </w:rPr>
            <w:t>SAFETY</w:t>
          </w:r>
          <w:r>
            <w:rPr>
              <w:rFonts w:asciiTheme="minorHAnsi" w:eastAsia="Calibri" w:hAnsiTheme="minorHAnsi" w:cs="Calibri"/>
              <w:b/>
              <w:bCs/>
              <w:color w:val="00558C"/>
              <w:spacing w:val="10"/>
              <w:sz w:val="18"/>
              <w:szCs w:val="18"/>
              <w:rPrChange w:id="308" w:author="Jiang" w:date="2024-07-10T19:24:00Z">
                <w:rPr>
                  <w:rFonts w:asciiTheme="minorHAnsi" w:eastAsia="Calibri" w:hAnsiTheme="minorHAnsi" w:cs="Calibri"/>
                  <w:b/>
                  <w:bCs/>
                  <w:color w:val="00558C"/>
                  <w:spacing w:val="10"/>
                  <w:sz w:val="22"/>
                  <w:szCs w:val="22"/>
                </w:rPr>
              </w:rPrChange>
            </w:rPr>
            <w:t xml:space="preserve"> </w:t>
          </w:r>
          <w:r>
            <w:rPr>
              <w:rFonts w:asciiTheme="minorHAnsi" w:eastAsia="Calibri" w:hAnsiTheme="minorHAnsi" w:cs="Calibri"/>
              <w:b/>
              <w:bCs/>
              <w:color w:val="00558C"/>
              <w:spacing w:val="-1"/>
              <w:sz w:val="18"/>
              <w:szCs w:val="18"/>
              <w:rPrChange w:id="309" w:author="Jiang" w:date="2024-07-10T19:24:00Z">
                <w:rPr>
                  <w:rFonts w:asciiTheme="minorHAnsi" w:eastAsia="Calibri" w:hAnsiTheme="minorHAnsi" w:cs="Calibri"/>
                  <w:b/>
                  <w:bCs/>
                  <w:color w:val="00558C"/>
                  <w:spacing w:val="-1"/>
                  <w:sz w:val="22"/>
                  <w:szCs w:val="22"/>
                </w:rPr>
              </w:rPrChange>
            </w:rPr>
            <w:t>CHECK</w:t>
          </w:r>
          <w:r>
            <w:rPr>
              <w:rFonts w:asciiTheme="minorHAnsi" w:eastAsia="Calibri" w:hAnsiTheme="minorHAnsi" w:cs="Calibri"/>
              <w:b/>
              <w:bCs/>
              <w:color w:val="00558C"/>
              <w:spacing w:val="15"/>
              <w:sz w:val="18"/>
              <w:szCs w:val="18"/>
              <w:rPrChange w:id="310" w:author="Jiang" w:date="2024-07-10T19:24:00Z">
                <w:rPr>
                  <w:rFonts w:asciiTheme="minorHAnsi" w:eastAsia="Calibri" w:hAnsiTheme="minorHAnsi" w:cs="Calibri"/>
                  <w:b/>
                  <w:bCs/>
                  <w:color w:val="00558C"/>
                  <w:spacing w:val="15"/>
                  <w:sz w:val="22"/>
                  <w:szCs w:val="22"/>
                </w:rPr>
              </w:rPrChange>
            </w:rPr>
            <w:t xml:space="preserve"> </w:t>
          </w:r>
          <w:r>
            <w:rPr>
              <w:rFonts w:asciiTheme="minorHAnsi" w:eastAsia="Calibri" w:hAnsiTheme="minorHAnsi" w:cs="Calibri"/>
              <w:b/>
              <w:bCs/>
              <w:color w:val="00558C"/>
              <w:spacing w:val="-1"/>
              <w:sz w:val="18"/>
              <w:szCs w:val="18"/>
              <w:rPrChange w:id="311" w:author="Jiang" w:date="2024-07-10T19:24:00Z">
                <w:rPr>
                  <w:rFonts w:asciiTheme="minorHAnsi" w:eastAsia="Calibri" w:hAnsiTheme="minorHAnsi" w:cs="Calibri"/>
                  <w:b/>
                  <w:bCs/>
                  <w:color w:val="00558C"/>
                  <w:spacing w:val="-1"/>
                  <w:sz w:val="22"/>
                  <w:szCs w:val="22"/>
                </w:rPr>
              </w:rPrChange>
            </w:rPr>
            <w:t>LIST</w:t>
          </w:r>
          <w:r>
            <w:rPr>
              <w:rFonts w:asciiTheme="minorHAnsi" w:eastAsia="Calibri" w:hAnsiTheme="minorHAnsi" w:cs="Calibri"/>
              <w:b/>
              <w:bCs/>
              <w:color w:val="00558C"/>
              <w:spacing w:val="8"/>
              <w:sz w:val="18"/>
              <w:szCs w:val="18"/>
              <w:rPrChange w:id="312" w:author="Jiang" w:date="2024-07-10T19:24:00Z">
                <w:rPr>
                  <w:rFonts w:asciiTheme="minorHAnsi" w:eastAsia="Calibri" w:hAnsiTheme="minorHAnsi" w:cs="Calibri"/>
                  <w:b/>
                  <w:bCs/>
                  <w:color w:val="00558C"/>
                  <w:spacing w:val="8"/>
                  <w:sz w:val="22"/>
                  <w:szCs w:val="22"/>
                </w:rPr>
              </w:rPrChange>
            </w:rPr>
            <w:t xml:space="preserve"> </w:t>
          </w:r>
          <w:r>
            <w:rPr>
              <w:rFonts w:asciiTheme="minorHAnsi" w:eastAsia="Calibri" w:hAnsiTheme="minorHAnsi" w:cs="Calibri"/>
              <w:b/>
              <w:bCs/>
              <w:color w:val="00558C"/>
              <w:spacing w:val="-1"/>
              <w:sz w:val="18"/>
              <w:szCs w:val="18"/>
              <w:rPrChange w:id="313" w:author="Jiang" w:date="2024-07-10T19:24:00Z">
                <w:rPr>
                  <w:rFonts w:asciiTheme="minorHAnsi" w:eastAsia="Calibri" w:hAnsiTheme="minorHAnsi" w:cs="Calibri"/>
                  <w:b/>
                  <w:bCs/>
                  <w:color w:val="00558C"/>
                  <w:spacing w:val="-1"/>
                  <w:sz w:val="22"/>
                  <w:szCs w:val="22"/>
                </w:rPr>
              </w:rPrChange>
            </w:rPr>
            <w:t>-</w:t>
          </w:r>
          <w:r>
            <w:rPr>
              <w:rFonts w:asciiTheme="minorHAnsi" w:eastAsia="Calibri" w:hAnsiTheme="minorHAnsi" w:cs="Calibri"/>
              <w:b/>
              <w:bCs/>
              <w:color w:val="00558C"/>
              <w:spacing w:val="5"/>
              <w:sz w:val="18"/>
              <w:szCs w:val="18"/>
              <w:rPrChange w:id="314" w:author="Jiang" w:date="2024-07-10T19:24:00Z">
                <w:rPr>
                  <w:rFonts w:asciiTheme="minorHAnsi" w:eastAsia="Calibri" w:hAnsiTheme="minorHAnsi" w:cs="Calibri"/>
                  <w:b/>
                  <w:bCs/>
                  <w:color w:val="00558C"/>
                  <w:spacing w:val="5"/>
                  <w:sz w:val="22"/>
                  <w:szCs w:val="22"/>
                </w:rPr>
              </w:rPrChange>
            </w:rPr>
            <w:t xml:space="preserve"> </w:t>
          </w:r>
          <w:r>
            <w:rPr>
              <w:rFonts w:asciiTheme="minorHAnsi" w:eastAsia="Calibri" w:hAnsiTheme="minorHAnsi" w:cs="Calibri"/>
              <w:b/>
              <w:bCs/>
              <w:color w:val="00558C"/>
              <w:spacing w:val="-1"/>
              <w:sz w:val="18"/>
              <w:szCs w:val="18"/>
              <w:rPrChange w:id="315" w:author="Jiang" w:date="2024-07-10T19:24:00Z">
                <w:rPr>
                  <w:rFonts w:asciiTheme="minorHAnsi" w:eastAsia="Calibri" w:hAnsiTheme="minorHAnsi" w:cs="Calibri"/>
                  <w:b/>
                  <w:bCs/>
                  <w:color w:val="00558C"/>
                  <w:spacing w:val="-1"/>
                  <w:sz w:val="22"/>
                  <w:szCs w:val="22"/>
                </w:rPr>
              </w:rPrChange>
            </w:rPr>
            <w:t>SWEDEN</w:t>
          </w:r>
          <w:r>
            <w:rPr>
              <w:rFonts w:asciiTheme="minorHAnsi" w:eastAsia="Calibri" w:hAnsiTheme="minorHAnsi" w:cs="Calibri"/>
              <w:b/>
              <w:bCs/>
              <w:color w:val="00558C"/>
              <w:spacing w:val="17"/>
              <w:w w:val="101"/>
              <w:sz w:val="18"/>
              <w:szCs w:val="18"/>
              <w:rPrChange w:id="316" w:author="Jiang" w:date="2024-07-10T19:24:00Z">
                <w:rPr>
                  <w:rFonts w:asciiTheme="minorHAnsi" w:eastAsia="Calibri" w:hAnsiTheme="minorHAnsi" w:cs="Calibri"/>
                  <w:b/>
                  <w:bCs/>
                  <w:color w:val="00558C"/>
                  <w:spacing w:val="17"/>
                  <w:w w:val="101"/>
                  <w:sz w:val="22"/>
                  <w:szCs w:val="22"/>
                </w:rPr>
              </w:rPrChange>
            </w:rPr>
            <w:t xml:space="preserve"> </w:t>
          </w:r>
          <w:ins w:id="317" w:author="Jiang" w:date="2024-07-10T21:25:00Z">
            <w:r>
              <w:rPr>
                <w:rFonts w:asciiTheme="minorHAnsi" w:eastAsia="SimSun" w:hAnsiTheme="minorHAnsi" w:cs="Calibri" w:hint="eastAsia"/>
                <w:b/>
                <w:bCs/>
                <w:color w:val="00558C"/>
                <w:spacing w:val="17"/>
                <w:w w:val="101"/>
                <w:sz w:val="18"/>
                <w:szCs w:val="18"/>
                <w:lang w:eastAsia="zh-CN"/>
              </w:rPr>
              <w:t>....................</w:t>
            </w:r>
          </w:ins>
          <w:ins w:id="318" w:author="Jiang" w:date="2024-07-11T08:30:00Z">
            <w:r>
              <w:rPr>
                <w:rFonts w:asciiTheme="minorHAnsi" w:eastAsia="SimSun" w:hAnsiTheme="minorHAnsi" w:cs="Calibri" w:hint="eastAsia"/>
                <w:b/>
                <w:bCs/>
                <w:color w:val="00558C"/>
                <w:spacing w:val="17"/>
                <w:w w:val="101"/>
                <w:sz w:val="18"/>
                <w:szCs w:val="18"/>
                <w:lang w:eastAsia="zh-CN"/>
              </w:rPr>
              <w:t>........................</w:t>
            </w:r>
          </w:ins>
          <w:del w:id="319" w:author="Jiang" w:date="2024-07-10T21:25:00Z">
            <w:r>
              <w:rPr>
                <w:rFonts w:asciiTheme="minorHAnsi" w:eastAsia="Calibri" w:hAnsiTheme="minorHAnsi" w:cs="Calibri"/>
                <w:b/>
                <w:bCs/>
                <w:color w:val="00558C"/>
                <w:sz w:val="18"/>
                <w:szCs w:val="18"/>
                <w:rPrChange w:id="320" w:author="Jiang" w:date="2024-07-10T19:24:00Z">
                  <w:rPr>
                    <w:rFonts w:asciiTheme="minorHAnsi" w:eastAsia="Calibri" w:hAnsiTheme="minorHAnsi" w:cs="Calibri"/>
                    <w:b/>
                    <w:bCs/>
                    <w:color w:val="00558C"/>
                    <w:sz w:val="22"/>
                    <w:szCs w:val="22"/>
                  </w:rPr>
                </w:rPrChange>
              </w:rPr>
              <w:tab/>
            </w:r>
            <w:r>
              <w:rPr>
                <w:rFonts w:asciiTheme="minorHAnsi" w:eastAsia="Calibri" w:hAnsiTheme="minorHAnsi" w:cs="Calibri"/>
                <w:b/>
                <w:bCs/>
                <w:color w:val="00558C"/>
                <w:spacing w:val="-17"/>
                <w:sz w:val="18"/>
                <w:szCs w:val="18"/>
                <w:rPrChange w:id="321" w:author="Jiang" w:date="2024-07-10T19:24:00Z">
                  <w:rPr>
                    <w:rFonts w:asciiTheme="minorHAnsi" w:eastAsia="Calibri" w:hAnsiTheme="minorHAnsi" w:cs="Calibri"/>
                    <w:b/>
                    <w:bCs/>
                    <w:color w:val="00558C"/>
                    <w:spacing w:val="-17"/>
                    <w:sz w:val="22"/>
                    <w:szCs w:val="22"/>
                  </w:rPr>
                </w:rPrChange>
              </w:rPr>
              <w:delText xml:space="preserve"> </w:delText>
            </w:r>
          </w:del>
          <w:ins w:id="322" w:author="Jiang" w:date="2024-07-10T21:25:00Z">
            <w:r>
              <w:rPr>
                <w:rFonts w:asciiTheme="minorHAnsi" w:eastAsia="SimSun" w:hAnsiTheme="minorHAnsi" w:cs="Calibri" w:hint="eastAsia"/>
                <w:b/>
                <w:bCs/>
                <w:color w:val="00558C"/>
                <w:spacing w:val="-17"/>
                <w:sz w:val="18"/>
                <w:szCs w:val="18"/>
                <w:lang w:eastAsia="zh-CN"/>
              </w:rPr>
              <w:t>23</w:t>
            </w:r>
          </w:ins>
          <w:del w:id="323" w:author="Jiang" w:date="2024-07-10T21:25:00Z">
            <w:r>
              <w:rPr>
                <w:sz w:val="18"/>
                <w:szCs w:val="18"/>
                <w:rPrChange w:id="324" w:author="Jiang" w:date="2024-07-10T19:24:00Z">
                  <w:rPr/>
                </w:rPrChange>
              </w:rPr>
              <w:fldChar w:fldCharType="begin"/>
            </w:r>
            <w:r>
              <w:rPr>
                <w:sz w:val="18"/>
                <w:szCs w:val="18"/>
                <w:rPrChange w:id="325" w:author="Jiang" w:date="2024-07-10T19:24:00Z">
                  <w:rPr/>
                </w:rPrChange>
              </w:rPr>
              <w:delInstrText xml:space="preserve"> HYPERLINK \l "bookmark33" </w:delInstrText>
            </w:r>
            <w:r w:rsidRPr="0070186A">
              <w:rPr>
                <w:sz w:val="18"/>
                <w:szCs w:val="18"/>
              </w:rPr>
            </w:r>
            <w:r>
              <w:rPr>
                <w:sz w:val="18"/>
                <w:szCs w:val="18"/>
                <w:rPrChange w:id="326" w:author="Jiang" w:date="2024-07-10T19:24:00Z">
                  <w:rPr>
                    <w:rFonts w:asciiTheme="minorHAnsi" w:eastAsia="Calibri" w:hAnsiTheme="minorHAnsi" w:cs="Calibri"/>
                    <w:b/>
                    <w:bCs/>
                    <w:color w:val="00558C"/>
                    <w:spacing w:val="-2"/>
                    <w:sz w:val="22"/>
                    <w:szCs w:val="22"/>
                  </w:rPr>
                </w:rPrChange>
              </w:rPr>
              <w:fldChar w:fldCharType="separate"/>
            </w:r>
            <w:r>
              <w:rPr>
                <w:rFonts w:asciiTheme="minorHAnsi" w:eastAsia="Calibri" w:hAnsiTheme="minorHAnsi" w:cs="Calibri"/>
                <w:b/>
                <w:bCs/>
                <w:color w:val="00558C"/>
                <w:spacing w:val="-2"/>
                <w:sz w:val="18"/>
                <w:szCs w:val="18"/>
                <w:rPrChange w:id="327" w:author="Jiang" w:date="2024-07-10T19:24:00Z">
                  <w:rPr>
                    <w:rFonts w:asciiTheme="minorHAnsi" w:eastAsia="Calibri" w:hAnsiTheme="minorHAnsi" w:cs="Calibri"/>
                    <w:b/>
                    <w:bCs/>
                    <w:color w:val="00558C"/>
                    <w:spacing w:val="-2"/>
                    <w:sz w:val="22"/>
                    <w:szCs w:val="22"/>
                  </w:rPr>
                </w:rPrChange>
              </w:rPr>
              <w:delText>21</w:delText>
            </w:r>
            <w:r>
              <w:rPr>
                <w:rFonts w:asciiTheme="minorHAnsi" w:eastAsia="Calibri" w:hAnsiTheme="minorHAnsi" w:cs="Calibri"/>
                <w:b/>
                <w:bCs/>
                <w:color w:val="00558C"/>
                <w:spacing w:val="-2"/>
                <w:sz w:val="18"/>
                <w:szCs w:val="18"/>
                <w:rPrChange w:id="328" w:author="Jiang" w:date="2024-07-10T19:24:00Z">
                  <w:rPr>
                    <w:rFonts w:asciiTheme="minorHAnsi" w:eastAsia="Calibri" w:hAnsiTheme="minorHAnsi" w:cs="Calibri"/>
                    <w:b/>
                    <w:bCs/>
                    <w:color w:val="00558C"/>
                    <w:spacing w:val="-2"/>
                    <w:sz w:val="22"/>
                    <w:szCs w:val="22"/>
                  </w:rPr>
                </w:rPrChange>
              </w:rPr>
              <w:fldChar w:fldCharType="end"/>
            </w:r>
          </w:del>
        </w:p>
        <w:p w14:paraId="06648342" w14:textId="77777777" w:rsidR="000F72C1" w:rsidRPr="000F72C1" w:rsidRDefault="0020793E">
          <w:pPr>
            <w:tabs>
              <w:tab w:val="right" w:leader="dot" w:pos="9810"/>
            </w:tabs>
            <w:spacing w:before="68" w:line="179" w:lineRule="auto"/>
            <w:ind w:left="31"/>
            <w:rPr>
              <w:rFonts w:asciiTheme="minorHAnsi" w:eastAsia="Calibri" w:hAnsiTheme="minorHAnsi" w:cs="Calibri"/>
              <w:sz w:val="18"/>
              <w:szCs w:val="18"/>
              <w:rPrChange w:id="329"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pacing w:val="-1"/>
              <w:sz w:val="18"/>
              <w:szCs w:val="18"/>
              <w:rPrChange w:id="330" w:author="Jiang" w:date="2024-07-10T19:24:00Z">
                <w:rPr>
                  <w:rFonts w:asciiTheme="minorHAnsi" w:eastAsia="Calibri" w:hAnsiTheme="minorHAnsi" w:cs="Calibri"/>
                  <w:b/>
                  <w:bCs/>
                  <w:color w:val="00558C"/>
                  <w:spacing w:val="-1"/>
                  <w:sz w:val="22"/>
                  <w:szCs w:val="22"/>
                </w:rPr>
              </w:rPrChange>
            </w:rPr>
            <w:t>ANNEX</w:t>
          </w:r>
          <w:r>
            <w:rPr>
              <w:rFonts w:asciiTheme="minorHAnsi" w:eastAsia="Calibri" w:hAnsiTheme="minorHAnsi" w:cs="Calibri"/>
              <w:b/>
              <w:bCs/>
              <w:color w:val="00558C"/>
              <w:spacing w:val="14"/>
              <w:w w:val="101"/>
              <w:sz w:val="18"/>
              <w:szCs w:val="18"/>
              <w:rPrChange w:id="331"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pacing w:val="-1"/>
              <w:sz w:val="18"/>
              <w:szCs w:val="18"/>
              <w:rPrChange w:id="332" w:author="Jiang" w:date="2024-07-10T19:24:00Z">
                <w:rPr>
                  <w:rFonts w:asciiTheme="minorHAnsi" w:eastAsia="Calibri" w:hAnsiTheme="minorHAnsi" w:cs="Calibri"/>
                  <w:b/>
                  <w:bCs/>
                  <w:color w:val="00558C"/>
                  <w:spacing w:val="-1"/>
                  <w:sz w:val="22"/>
                  <w:szCs w:val="22"/>
                </w:rPr>
              </w:rPrChange>
            </w:rPr>
            <w:t>D            LICENCE</w:t>
          </w:r>
          <w:r>
            <w:rPr>
              <w:rFonts w:asciiTheme="minorHAnsi" w:eastAsia="Calibri" w:hAnsiTheme="minorHAnsi" w:cs="Calibri"/>
              <w:b/>
              <w:bCs/>
              <w:color w:val="00558C"/>
              <w:spacing w:val="16"/>
              <w:sz w:val="18"/>
              <w:szCs w:val="18"/>
              <w:rPrChange w:id="333" w:author="Jiang" w:date="2024-07-10T19:24:00Z">
                <w:rPr>
                  <w:rFonts w:asciiTheme="minorHAnsi" w:eastAsia="Calibri" w:hAnsiTheme="minorHAnsi" w:cs="Calibri"/>
                  <w:b/>
                  <w:bCs/>
                  <w:color w:val="00558C"/>
                  <w:spacing w:val="16"/>
                  <w:sz w:val="22"/>
                  <w:szCs w:val="22"/>
                </w:rPr>
              </w:rPrChange>
            </w:rPr>
            <w:t xml:space="preserve"> </w:t>
          </w:r>
          <w:r>
            <w:rPr>
              <w:rFonts w:asciiTheme="minorHAnsi" w:eastAsia="Calibri" w:hAnsiTheme="minorHAnsi" w:cs="Calibri"/>
              <w:b/>
              <w:bCs/>
              <w:color w:val="00558C"/>
              <w:spacing w:val="-1"/>
              <w:sz w:val="18"/>
              <w:szCs w:val="18"/>
              <w:rPrChange w:id="334" w:author="Jiang" w:date="2024-07-10T19:24:00Z">
                <w:rPr>
                  <w:rFonts w:asciiTheme="minorHAnsi" w:eastAsia="Calibri" w:hAnsiTheme="minorHAnsi" w:cs="Calibri"/>
                  <w:b/>
                  <w:bCs/>
                  <w:color w:val="00558C"/>
                  <w:spacing w:val="-1"/>
                  <w:sz w:val="22"/>
                  <w:szCs w:val="22"/>
                </w:rPr>
              </w:rPrChange>
            </w:rPr>
            <w:t>FOR ADDITIONAL</w:t>
          </w:r>
          <w:r>
            <w:rPr>
              <w:rFonts w:asciiTheme="minorHAnsi" w:eastAsia="Calibri" w:hAnsiTheme="minorHAnsi" w:cs="Calibri"/>
              <w:b/>
              <w:bCs/>
              <w:color w:val="00558C"/>
              <w:spacing w:val="13"/>
              <w:w w:val="101"/>
              <w:sz w:val="18"/>
              <w:szCs w:val="18"/>
              <w:rPrChange w:id="335" w:author="Jiang" w:date="2024-07-10T19:24:00Z">
                <w:rPr>
                  <w:rFonts w:asciiTheme="minorHAnsi" w:eastAsia="Calibri" w:hAnsiTheme="minorHAnsi" w:cs="Calibri"/>
                  <w:b/>
                  <w:bCs/>
                  <w:color w:val="00558C"/>
                  <w:spacing w:val="13"/>
                  <w:w w:val="101"/>
                  <w:sz w:val="22"/>
                  <w:szCs w:val="22"/>
                </w:rPr>
              </w:rPrChange>
            </w:rPr>
            <w:t xml:space="preserve"> </w:t>
          </w:r>
          <w:r>
            <w:rPr>
              <w:rFonts w:asciiTheme="minorHAnsi" w:eastAsia="Calibri" w:hAnsiTheme="minorHAnsi" w:cs="Calibri"/>
              <w:b/>
              <w:bCs/>
              <w:color w:val="00558C"/>
              <w:spacing w:val="-1"/>
              <w:sz w:val="18"/>
              <w:szCs w:val="18"/>
              <w:rPrChange w:id="336" w:author="Jiang" w:date="2024-07-10T19:24:00Z">
                <w:rPr>
                  <w:rFonts w:asciiTheme="minorHAnsi" w:eastAsia="Calibri" w:hAnsiTheme="minorHAnsi" w:cs="Calibri"/>
                  <w:b/>
                  <w:bCs/>
                  <w:color w:val="00558C"/>
                  <w:spacing w:val="-1"/>
                  <w:sz w:val="22"/>
                  <w:szCs w:val="22"/>
                </w:rPr>
              </w:rPrChange>
            </w:rPr>
            <w:t>USE OF</w:t>
          </w:r>
          <w:r>
            <w:rPr>
              <w:rFonts w:asciiTheme="minorHAnsi" w:eastAsia="Calibri" w:hAnsiTheme="minorHAnsi" w:cs="Calibri"/>
              <w:b/>
              <w:bCs/>
              <w:color w:val="00558C"/>
              <w:spacing w:val="13"/>
              <w:sz w:val="18"/>
              <w:szCs w:val="18"/>
              <w:rPrChange w:id="337" w:author="Jiang" w:date="2024-07-10T19:24:00Z">
                <w:rPr>
                  <w:rFonts w:asciiTheme="minorHAnsi" w:eastAsia="Calibri" w:hAnsiTheme="minorHAnsi" w:cs="Calibri"/>
                  <w:b/>
                  <w:bCs/>
                  <w:color w:val="00558C"/>
                  <w:spacing w:val="13"/>
                  <w:sz w:val="22"/>
                  <w:szCs w:val="22"/>
                </w:rPr>
              </w:rPrChange>
            </w:rPr>
            <w:t xml:space="preserve"> </w:t>
          </w:r>
          <w:r>
            <w:rPr>
              <w:rFonts w:asciiTheme="minorHAnsi" w:eastAsia="Calibri" w:hAnsiTheme="minorHAnsi" w:cs="Calibri"/>
              <w:b/>
              <w:bCs/>
              <w:color w:val="00558C"/>
              <w:spacing w:val="-1"/>
              <w:sz w:val="18"/>
              <w:szCs w:val="18"/>
              <w:rPrChange w:id="338" w:author="Jiang" w:date="2024-07-10T19:24:00Z">
                <w:rPr>
                  <w:rFonts w:asciiTheme="minorHAnsi" w:eastAsia="Calibri" w:hAnsiTheme="minorHAnsi" w:cs="Calibri"/>
                  <w:b/>
                  <w:bCs/>
                  <w:color w:val="00558C"/>
                  <w:spacing w:val="-1"/>
                  <w:sz w:val="22"/>
                  <w:szCs w:val="22"/>
                </w:rPr>
              </w:rPrChange>
            </w:rPr>
            <w:t>LIGHTHOUSE</w:t>
          </w:r>
          <w:r>
            <w:rPr>
              <w:rFonts w:asciiTheme="minorHAnsi" w:eastAsia="Calibri" w:hAnsiTheme="minorHAnsi" w:cs="Calibri"/>
              <w:b/>
              <w:bCs/>
              <w:color w:val="00558C"/>
              <w:spacing w:val="16"/>
              <w:sz w:val="18"/>
              <w:szCs w:val="18"/>
              <w:rPrChange w:id="339" w:author="Jiang" w:date="2024-07-10T19:24:00Z">
                <w:rPr>
                  <w:rFonts w:asciiTheme="minorHAnsi" w:eastAsia="Calibri" w:hAnsiTheme="minorHAnsi" w:cs="Calibri"/>
                  <w:b/>
                  <w:bCs/>
                  <w:color w:val="00558C"/>
                  <w:spacing w:val="16"/>
                  <w:sz w:val="22"/>
                  <w:szCs w:val="22"/>
                </w:rPr>
              </w:rPrChange>
            </w:rPr>
            <w:t xml:space="preserve"> </w:t>
          </w:r>
          <w:r>
            <w:rPr>
              <w:rFonts w:asciiTheme="minorHAnsi" w:eastAsia="Calibri" w:hAnsiTheme="minorHAnsi" w:cs="Calibri"/>
              <w:b/>
              <w:bCs/>
              <w:color w:val="00558C"/>
              <w:spacing w:val="-1"/>
              <w:sz w:val="18"/>
              <w:szCs w:val="18"/>
              <w:rPrChange w:id="340" w:author="Jiang" w:date="2024-07-10T19:24:00Z">
                <w:rPr>
                  <w:rFonts w:asciiTheme="minorHAnsi" w:eastAsia="Calibri" w:hAnsiTheme="minorHAnsi" w:cs="Calibri"/>
                  <w:b/>
                  <w:bCs/>
                  <w:color w:val="00558C"/>
                  <w:spacing w:val="-1"/>
                  <w:sz w:val="22"/>
                  <w:szCs w:val="22"/>
                </w:rPr>
              </w:rPrChange>
            </w:rPr>
            <w:t>FOR TOURIST ACTIVITY - AUS</w:t>
          </w:r>
          <w:r>
            <w:rPr>
              <w:rFonts w:asciiTheme="minorHAnsi" w:eastAsia="Calibri" w:hAnsiTheme="minorHAnsi" w:cs="Calibri"/>
              <w:b/>
              <w:bCs/>
              <w:color w:val="00558C"/>
              <w:spacing w:val="-2"/>
              <w:sz w:val="18"/>
              <w:szCs w:val="18"/>
              <w:rPrChange w:id="341" w:author="Jiang" w:date="2024-07-10T19:24:00Z">
                <w:rPr>
                  <w:rFonts w:asciiTheme="minorHAnsi" w:eastAsia="Calibri" w:hAnsiTheme="minorHAnsi" w:cs="Calibri"/>
                  <w:b/>
                  <w:bCs/>
                  <w:color w:val="00558C"/>
                  <w:spacing w:val="-2"/>
                  <w:sz w:val="22"/>
                  <w:szCs w:val="22"/>
                </w:rPr>
              </w:rPrChange>
            </w:rPr>
            <w:t xml:space="preserve">TRALIA </w:t>
          </w:r>
          <w:r>
            <w:rPr>
              <w:rFonts w:asciiTheme="minorHAnsi" w:eastAsia="Calibri" w:hAnsiTheme="minorHAnsi" w:cs="Calibri"/>
              <w:b/>
              <w:bCs/>
              <w:color w:val="00558C"/>
              <w:sz w:val="18"/>
              <w:szCs w:val="18"/>
              <w:rPrChange w:id="342" w:author="Jiang" w:date="2024-07-10T19:24:00Z">
                <w:rPr>
                  <w:rFonts w:asciiTheme="minorHAnsi" w:eastAsia="Calibri" w:hAnsiTheme="minorHAnsi" w:cs="Calibri"/>
                  <w:b/>
                  <w:bCs/>
                  <w:color w:val="00558C"/>
                  <w:sz w:val="22"/>
                  <w:szCs w:val="22"/>
                </w:rPr>
              </w:rPrChange>
            </w:rPr>
            <w:tab/>
          </w:r>
          <w:r>
            <w:rPr>
              <w:rFonts w:asciiTheme="minorHAnsi" w:eastAsia="Calibri" w:hAnsiTheme="minorHAnsi" w:cs="Calibri"/>
              <w:b/>
              <w:bCs/>
              <w:color w:val="00558C"/>
              <w:spacing w:val="-16"/>
              <w:sz w:val="18"/>
              <w:szCs w:val="18"/>
              <w:rPrChange w:id="343" w:author="Jiang" w:date="2024-07-10T19:24:00Z">
                <w:rPr>
                  <w:rFonts w:asciiTheme="minorHAnsi" w:eastAsia="Calibri" w:hAnsiTheme="minorHAnsi" w:cs="Calibri"/>
                  <w:b/>
                  <w:bCs/>
                  <w:color w:val="00558C"/>
                  <w:spacing w:val="-16"/>
                  <w:sz w:val="22"/>
                  <w:szCs w:val="22"/>
                </w:rPr>
              </w:rPrChange>
            </w:rPr>
            <w:t xml:space="preserve"> </w:t>
          </w:r>
          <w:ins w:id="344" w:author="Jiang" w:date="2024-07-10T21:25:00Z">
            <w:r>
              <w:rPr>
                <w:rFonts w:asciiTheme="minorHAnsi" w:eastAsia="SimSun" w:hAnsiTheme="minorHAnsi" w:cs="Calibri" w:hint="eastAsia"/>
                <w:b/>
                <w:bCs/>
                <w:color w:val="00558C"/>
                <w:spacing w:val="-16"/>
                <w:sz w:val="18"/>
                <w:szCs w:val="18"/>
                <w:lang w:eastAsia="zh-CN"/>
              </w:rPr>
              <w:t>25</w:t>
            </w:r>
          </w:ins>
          <w:del w:id="345" w:author="Jiang" w:date="2024-07-10T21:25:00Z">
            <w:r>
              <w:rPr>
                <w:sz w:val="18"/>
                <w:szCs w:val="18"/>
                <w:rPrChange w:id="346" w:author="Jiang" w:date="2024-07-10T19:24:00Z">
                  <w:rPr/>
                </w:rPrChange>
              </w:rPr>
              <w:fldChar w:fldCharType="begin"/>
            </w:r>
            <w:r>
              <w:rPr>
                <w:sz w:val="18"/>
                <w:szCs w:val="18"/>
                <w:rPrChange w:id="347" w:author="Jiang" w:date="2024-07-10T19:24:00Z">
                  <w:rPr/>
                </w:rPrChange>
              </w:rPr>
              <w:delInstrText xml:space="preserve"> HYPERLINK \l "bookmark34" </w:delInstrText>
            </w:r>
            <w:r w:rsidRPr="0070186A">
              <w:rPr>
                <w:sz w:val="18"/>
                <w:szCs w:val="18"/>
              </w:rPr>
            </w:r>
            <w:r>
              <w:rPr>
                <w:sz w:val="18"/>
                <w:szCs w:val="18"/>
                <w:rPrChange w:id="348" w:author="Jiang" w:date="2024-07-10T19:24:00Z">
                  <w:rPr>
                    <w:rFonts w:asciiTheme="minorHAnsi" w:eastAsia="Calibri" w:hAnsiTheme="minorHAnsi" w:cs="Calibri"/>
                    <w:b/>
                    <w:bCs/>
                    <w:color w:val="00558C"/>
                    <w:spacing w:val="-2"/>
                    <w:sz w:val="22"/>
                    <w:szCs w:val="22"/>
                  </w:rPr>
                </w:rPrChange>
              </w:rPr>
              <w:fldChar w:fldCharType="separate"/>
            </w:r>
            <w:r>
              <w:rPr>
                <w:rFonts w:asciiTheme="minorHAnsi" w:eastAsia="Calibri" w:hAnsiTheme="minorHAnsi" w:cs="Calibri"/>
                <w:b/>
                <w:bCs/>
                <w:color w:val="00558C"/>
                <w:spacing w:val="-2"/>
                <w:sz w:val="18"/>
                <w:szCs w:val="18"/>
                <w:rPrChange w:id="349" w:author="Jiang" w:date="2024-07-10T19:24:00Z">
                  <w:rPr>
                    <w:rFonts w:asciiTheme="minorHAnsi" w:eastAsia="Calibri" w:hAnsiTheme="minorHAnsi" w:cs="Calibri"/>
                    <w:b/>
                    <w:bCs/>
                    <w:color w:val="00558C"/>
                    <w:spacing w:val="-2"/>
                    <w:sz w:val="22"/>
                    <w:szCs w:val="22"/>
                  </w:rPr>
                </w:rPrChange>
              </w:rPr>
              <w:delText>23</w:delText>
            </w:r>
            <w:r>
              <w:rPr>
                <w:rFonts w:asciiTheme="minorHAnsi" w:eastAsia="Calibri" w:hAnsiTheme="minorHAnsi" w:cs="Calibri"/>
                <w:b/>
                <w:bCs/>
                <w:color w:val="00558C"/>
                <w:spacing w:val="-2"/>
                <w:sz w:val="18"/>
                <w:szCs w:val="18"/>
                <w:rPrChange w:id="350" w:author="Jiang" w:date="2024-07-10T19:24:00Z">
                  <w:rPr>
                    <w:rFonts w:asciiTheme="minorHAnsi" w:eastAsia="Calibri" w:hAnsiTheme="minorHAnsi" w:cs="Calibri"/>
                    <w:b/>
                    <w:bCs/>
                    <w:color w:val="00558C"/>
                    <w:spacing w:val="-2"/>
                    <w:sz w:val="22"/>
                    <w:szCs w:val="22"/>
                  </w:rPr>
                </w:rPrChange>
              </w:rPr>
              <w:fldChar w:fldCharType="end"/>
            </w:r>
          </w:del>
        </w:p>
        <w:p w14:paraId="06648343" w14:textId="77777777" w:rsidR="000F72C1" w:rsidRDefault="0020793E">
          <w:pPr>
            <w:spacing w:line="180" w:lineRule="auto"/>
            <w:ind w:left="28"/>
            <w:rPr>
              <w:ins w:id="351" w:author="Jiang" w:date="2024-07-10T19:27:00Z"/>
              <w:rFonts w:asciiTheme="minorHAnsi" w:eastAsia="SimSun" w:hAnsiTheme="minorHAnsi" w:cs="Calibri"/>
              <w:b/>
              <w:bCs/>
              <w:color w:val="00558C"/>
              <w:spacing w:val="-1"/>
              <w:sz w:val="18"/>
              <w:szCs w:val="18"/>
              <w:lang w:eastAsia="zh-CN"/>
            </w:rPr>
            <w:pPrChange w:id="352" w:author="Jiang" w:date="2024-07-10T20:47:00Z">
              <w:pPr>
                <w:spacing w:before="68" w:line="179" w:lineRule="auto"/>
                <w:ind w:left="31"/>
              </w:pPr>
            </w:pPrChange>
          </w:pPr>
          <w:r>
            <w:rPr>
              <w:rFonts w:asciiTheme="minorHAnsi" w:eastAsia="Calibri" w:hAnsiTheme="minorHAnsi" w:cs="Calibri"/>
              <w:b/>
              <w:bCs/>
              <w:color w:val="00558C"/>
              <w:sz w:val="18"/>
              <w:szCs w:val="18"/>
              <w:rPrChange w:id="353" w:author="Jiang" w:date="2024-07-10T19:24:00Z">
                <w:rPr>
                  <w:rFonts w:asciiTheme="minorHAnsi" w:eastAsia="Calibri" w:hAnsiTheme="minorHAnsi" w:cs="Calibri"/>
                  <w:b/>
                  <w:bCs/>
                  <w:color w:val="00558C"/>
                  <w:sz w:val="22"/>
                  <w:szCs w:val="22"/>
                </w:rPr>
              </w:rPrChange>
            </w:rPr>
            <w:t>ANNEX</w:t>
          </w:r>
          <w:r>
            <w:rPr>
              <w:rFonts w:asciiTheme="minorHAnsi" w:eastAsia="Calibri" w:hAnsiTheme="minorHAnsi" w:cs="Calibri"/>
              <w:b/>
              <w:bCs/>
              <w:color w:val="00558C"/>
              <w:spacing w:val="14"/>
              <w:w w:val="101"/>
              <w:sz w:val="18"/>
              <w:szCs w:val="18"/>
              <w:rPrChange w:id="354"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z w:val="18"/>
              <w:szCs w:val="18"/>
              <w:rPrChange w:id="355" w:author="Jiang" w:date="2024-07-10T19:24:00Z">
                <w:rPr>
                  <w:rFonts w:asciiTheme="minorHAnsi" w:eastAsia="Calibri" w:hAnsiTheme="minorHAnsi" w:cs="Calibri"/>
                  <w:b/>
                  <w:bCs/>
                  <w:color w:val="00558C"/>
                  <w:sz w:val="22"/>
                  <w:szCs w:val="22"/>
                </w:rPr>
              </w:rPrChange>
            </w:rPr>
            <w:t>E            COMPATIBILI</w:t>
          </w:r>
          <w:r>
            <w:rPr>
              <w:rFonts w:asciiTheme="minorHAnsi" w:eastAsia="Calibri" w:hAnsiTheme="minorHAnsi" w:cs="Calibri"/>
              <w:b/>
              <w:bCs/>
              <w:color w:val="00558C"/>
              <w:spacing w:val="-1"/>
              <w:sz w:val="18"/>
              <w:szCs w:val="18"/>
              <w:rPrChange w:id="356" w:author="Jiang" w:date="2024-07-10T19:24:00Z">
                <w:rPr>
                  <w:rFonts w:asciiTheme="minorHAnsi" w:eastAsia="Calibri" w:hAnsiTheme="minorHAnsi" w:cs="Calibri"/>
                  <w:b/>
                  <w:bCs/>
                  <w:color w:val="00558C"/>
                  <w:spacing w:val="-1"/>
                  <w:sz w:val="22"/>
                  <w:szCs w:val="22"/>
                </w:rPr>
              </w:rPrChange>
            </w:rPr>
            <w:t>TY OF ADDITIONAL</w:t>
          </w:r>
          <w:r>
            <w:rPr>
              <w:rFonts w:asciiTheme="minorHAnsi" w:eastAsia="Calibri" w:hAnsiTheme="minorHAnsi" w:cs="Calibri"/>
              <w:b/>
              <w:bCs/>
              <w:color w:val="00558C"/>
              <w:spacing w:val="13"/>
              <w:w w:val="101"/>
              <w:sz w:val="18"/>
              <w:szCs w:val="18"/>
              <w:rPrChange w:id="357" w:author="Jiang" w:date="2024-07-10T19:24:00Z">
                <w:rPr>
                  <w:rFonts w:asciiTheme="minorHAnsi" w:eastAsia="Calibri" w:hAnsiTheme="minorHAnsi" w:cs="Calibri"/>
                  <w:b/>
                  <w:bCs/>
                  <w:color w:val="00558C"/>
                  <w:spacing w:val="13"/>
                  <w:w w:val="101"/>
                  <w:sz w:val="22"/>
                  <w:szCs w:val="22"/>
                </w:rPr>
              </w:rPrChange>
            </w:rPr>
            <w:t xml:space="preserve"> </w:t>
          </w:r>
          <w:r>
            <w:rPr>
              <w:rFonts w:asciiTheme="minorHAnsi" w:eastAsia="Calibri" w:hAnsiTheme="minorHAnsi" w:cs="Calibri"/>
              <w:b/>
              <w:bCs/>
              <w:color w:val="00558C"/>
              <w:spacing w:val="-1"/>
              <w:sz w:val="18"/>
              <w:szCs w:val="18"/>
              <w:rPrChange w:id="358" w:author="Jiang" w:date="2024-07-10T19:24:00Z">
                <w:rPr>
                  <w:rFonts w:asciiTheme="minorHAnsi" w:eastAsia="Calibri" w:hAnsiTheme="minorHAnsi" w:cs="Calibri"/>
                  <w:b/>
                  <w:bCs/>
                  <w:color w:val="00558C"/>
                  <w:spacing w:val="-1"/>
                  <w:sz w:val="22"/>
                  <w:szCs w:val="22"/>
                </w:rPr>
              </w:rPrChange>
            </w:rPr>
            <w:t>USES OF</w:t>
          </w:r>
          <w:r>
            <w:rPr>
              <w:rFonts w:asciiTheme="minorHAnsi" w:eastAsia="Calibri" w:hAnsiTheme="minorHAnsi" w:cs="Calibri"/>
              <w:b/>
              <w:bCs/>
              <w:color w:val="00558C"/>
              <w:spacing w:val="15"/>
              <w:w w:val="101"/>
              <w:sz w:val="18"/>
              <w:szCs w:val="18"/>
              <w:rPrChange w:id="359" w:author="Jiang" w:date="2024-07-10T19:24:00Z">
                <w:rPr>
                  <w:rFonts w:asciiTheme="minorHAnsi" w:eastAsia="Calibri" w:hAnsiTheme="minorHAnsi" w:cs="Calibri"/>
                  <w:b/>
                  <w:bCs/>
                  <w:color w:val="00558C"/>
                  <w:spacing w:val="15"/>
                  <w:w w:val="101"/>
                  <w:sz w:val="22"/>
                  <w:szCs w:val="22"/>
                </w:rPr>
              </w:rPrChange>
            </w:rPr>
            <w:t xml:space="preserve"> </w:t>
          </w:r>
          <w:r>
            <w:rPr>
              <w:rFonts w:asciiTheme="minorHAnsi" w:eastAsia="Calibri" w:hAnsiTheme="minorHAnsi" w:cs="Calibri"/>
              <w:b/>
              <w:bCs/>
              <w:color w:val="00558C"/>
              <w:spacing w:val="-1"/>
              <w:sz w:val="18"/>
              <w:szCs w:val="18"/>
              <w:rPrChange w:id="360" w:author="Jiang" w:date="2024-07-10T19:24:00Z">
                <w:rPr>
                  <w:rFonts w:asciiTheme="minorHAnsi" w:eastAsia="Calibri" w:hAnsiTheme="minorHAnsi" w:cs="Calibri"/>
                  <w:b/>
                  <w:bCs/>
                  <w:color w:val="00558C"/>
                  <w:spacing w:val="-1"/>
                  <w:sz w:val="22"/>
                  <w:szCs w:val="22"/>
                </w:rPr>
              </w:rPrChange>
            </w:rPr>
            <w:t>LIGHTHOUSES</w:t>
          </w:r>
          <w:r>
            <w:rPr>
              <w:rFonts w:asciiTheme="minorHAnsi" w:eastAsia="Calibri" w:hAnsiTheme="minorHAnsi" w:cs="Calibri"/>
              <w:b/>
              <w:bCs/>
              <w:color w:val="00558C"/>
              <w:spacing w:val="6"/>
              <w:sz w:val="18"/>
              <w:szCs w:val="18"/>
              <w:rPrChange w:id="361" w:author="Jiang" w:date="2024-07-10T19:24:00Z">
                <w:rPr>
                  <w:rFonts w:asciiTheme="minorHAnsi" w:eastAsia="Calibri" w:hAnsiTheme="minorHAnsi" w:cs="Calibri"/>
                  <w:b/>
                  <w:bCs/>
                  <w:color w:val="00558C"/>
                  <w:spacing w:val="6"/>
                  <w:sz w:val="22"/>
                  <w:szCs w:val="22"/>
                </w:rPr>
              </w:rPrChange>
            </w:rPr>
            <w:t xml:space="preserve"> </w:t>
          </w:r>
          <w:r>
            <w:rPr>
              <w:rFonts w:asciiTheme="minorHAnsi" w:eastAsia="Calibri" w:hAnsiTheme="minorHAnsi" w:cs="Calibri"/>
              <w:b/>
              <w:bCs/>
              <w:color w:val="00558C"/>
              <w:spacing w:val="-1"/>
              <w:sz w:val="18"/>
              <w:szCs w:val="18"/>
              <w:rPrChange w:id="362" w:author="Jiang" w:date="2024-07-10T19:24:00Z">
                <w:rPr>
                  <w:rFonts w:asciiTheme="minorHAnsi" w:eastAsia="Calibri" w:hAnsiTheme="minorHAnsi" w:cs="Calibri"/>
                  <w:b/>
                  <w:bCs/>
                  <w:color w:val="00558C"/>
                  <w:spacing w:val="-1"/>
                  <w:sz w:val="22"/>
                  <w:szCs w:val="22"/>
                </w:rPr>
              </w:rPrChange>
            </w:rPr>
            <w:t>WITH THE</w:t>
          </w:r>
          <w:r>
            <w:rPr>
              <w:rFonts w:asciiTheme="minorHAnsi" w:eastAsia="Calibri" w:hAnsiTheme="minorHAnsi" w:cs="Calibri"/>
              <w:b/>
              <w:bCs/>
              <w:color w:val="00558C"/>
              <w:spacing w:val="16"/>
              <w:w w:val="101"/>
              <w:sz w:val="18"/>
              <w:szCs w:val="18"/>
              <w:rPrChange w:id="363" w:author="Jiang" w:date="2024-07-10T19:24:00Z">
                <w:rPr>
                  <w:rFonts w:asciiTheme="minorHAnsi" w:eastAsia="Calibri" w:hAnsiTheme="minorHAnsi" w:cs="Calibri"/>
                  <w:b/>
                  <w:bCs/>
                  <w:color w:val="00558C"/>
                  <w:spacing w:val="16"/>
                  <w:w w:val="101"/>
                  <w:sz w:val="22"/>
                  <w:szCs w:val="22"/>
                </w:rPr>
              </w:rPrChange>
            </w:rPr>
            <w:t xml:space="preserve"> </w:t>
          </w:r>
          <w:r>
            <w:rPr>
              <w:rFonts w:asciiTheme="minorHAnsi" w:eastAsia="Calibri" w:hAnsiTheme="minorHAnsi" w:cs="Calibri"/>
              <w:b/>
              <w:bCs/>
              <w:color w:val="00558C"/>
              <w:spacing w:val="-1"/>
              <w:sz w:val="18"/>
              <w:szCs w:val="18"/>
              <w:rPrChange w:id="364" w:author="Jiang" w:date="2024-07-10T19:24:00Z">
                <w:rPr>
                  <w:rFonts w:asciiTheme="minorHAnsi" w:eastAsia="Calibri" w:hAnsiTheme="minorHAnsi" w:cs="Calibri"/>
                  <w:b/>
                  <w:bCs/>
                  <w:color w:val="00558C"/>
                  <w:spacing w:val="-1"/>
                  <w:sz w:val="22"/>
                  <w:szCs w:val="22"/>
                </w:rPr>
              </w:rPrChange>
            </w:rPr>
            <w:t>MARITIME</w:t>
          </w:r>
          <w:r>
            <w:rPr>
              <w:rFonts w:asciiTheme="minorHAnsi" w:eastAsia="Calibri" w:hAnsiTheme="minorHAnsi" w:cs="Calibri"/>
              <w:b/>
              <w:bCs/>
              <w:color w:val="00558C"/>
              <w:spacing w:val="3"/>
              <w:sz w:val="18"/>
              <w:szCs w:val="18"/>
              <w:rPrChange w:id="365" w:author="Jiang" w:date="2024-07-10T19:24:00Z">
                <w:rPr>
                  <w:rFonts w:asciiTheme="minorHAnsi" w:eastAsia="Calibri" w:hAnsiTheme="minorHAnsi" w:cs="Calibri"/>
                  <w:b/>
                  <w:bCs/>
                  <w:color w:val="00558C"/>
                  <w:spacing w:val="3"/>
                  <w:sz w:val="22"/>
                  <w:szCs w:val="22"/>
                </w:rPr>
              </w:rPrChange>
            </w:rPr>
            <w:t xml:space="preserve"> </w:t>
          </w:r>
          <w:r>
            <w:rPr>
              <w:rFonts w:asciiTheme="minorHAnsi" w:eastAsia="Calibri" w:hAnsiTheme="minorHAnsi" w:cs="Calibri"/>
              <w:b/>
              <w:bCs/>
              <w:color w:val="00558C"/>
              <w:spacing w:val="-1"/>
              <w:sz w:val="18"/>
              <w:szCs w:val="18"/>
              <w:rPrChange w:id="366" w:author="Jiang" w:date="2024-07-10T19:24:00Z">
                <w:rPr>
                  <w:rFonts w:asciiTheme="minorHAnsi" w:eastAsia="Calibri" w:hAnsiTheme="minorHAnsi" w:cs="Calibri"/>
                  <w:b/>
                  <w:bCs/>
                  <w:color w:val="00558C"/>
                  <w:spacing w:val="-1"/>
                  <w:sz w:val="22"/>
                  <w:szCs w:val="22"/>
                </w:rPr>
              </w:rPrChange>
            </w:rPr>
            <w:t>AIDS TO</w:t>
          </w:r>
          <w:ins w:id="367" w:author="Jiang" w:date="2024-07-10T19:22:00Z">
            <w:r>
              <w:rPr>
                <w:rFonts w:asciiTheme="minorHAnsi" w:eastAsia="SimSun" w:hAnsiTheme="minorHAnsi" w:cs="Calibri"/>
                <w:b/>
                <w:bCs/>
                <w:color w:val="00558C"/>
                <w:spacing w:val="-1"/>
                <w:sz w:val="18"/>
                <w:szCs w:val="18"/>
                <w:lang w:eastAsia="zh-CN"/>
                <w:rPrChange w:id="368" w:author="Jiang" w:date="2024-07-10T19:24:00Z">
                  <w:rPr>
                    <w:rFonts w:asciiTheme="minorHAnsi" w:eastAsia="SimSun" w:hAnsiTheme="minorHAnsi" w:cs="Calibri"/>
                    <w:b/>
                    <w:bCs/>
                    <w:color w:val="00558C"/>
                    <w:spacing w:val="-1"/>
                    <w:sz w:val="22"/>
                    <w:szCs w:val="22"/>
                    <w:lang w:eastAsia="zh-CN"/>
                  </w:rPr>
                </w:rPrChange>
              </w:rPr>
              <w:t xml:space="preserve"> </w:t>
            </w:r>
          </w:ins>
        </w:p>
        <w:p w14:paraId="06648344" w14:textId="77777777" w:rsidR="000F72C1" w:rsidRPr="000F72C1" w:rsidRDefault="000F72C1">
          <w:pPr>
            <w:spacing w:line="180" w:lineRule="auto"/>
            <w:ind w:left="28" w:firstLineChars="800" w:firstLine="1438"/>
            <w:rPr>
              <w:del w:id="369" w:author="Jiang" w:date="2024-07-10T19:22:00Z"/>
              <w:rFonts w:asciiTheme="minorHAnsi" w:eastAsia="SimSun" w:hAnsiTheme="minorHAnsi" w:cs="Calibri"/>
              <w:b/>
              <w:bCs/>
              <w:color w:val="00558C"/>
              <w:spacing w:val="-1"/>
              <w:sz w:val="18"/>
              <w:szCs w:val="18"/>
              <w:lang w:eastAsia="zh-CN"/>
              <w:rPrChange w:id="370" w:author="Jiang" w:date="2024-07-10T19:24:00Z">
                <w:rPr>
                  <w:del w:id="371" w:author="Jiang" w:date="2024-07-10T19:22:00Z"/>
                  <w:rFonts w:asciiTheme="minorHAnsi" w:eastAsia="SimSun" w:hAnsiTheme="minorHAnsi" w:cs="Calibri"/>
                  <w:sz w:val="22"/>
                  <w:szCs w:val="22"/>
                  <w:lang w:eastAsia="zh-CN"/>
                </w:rPr>
              </w:rPrChange>
            </w:rPr>
            <w:pPrChange w:id="372" w:author="Jiang" w:date="2024-07-10T20:47:00Z">
              <w:pPr>
                <w:spacing w:before="68" w:line="179" w:lineRule="auto"/>
                <w:ind w:left="31"/>
              </w:pPr>
            </w:pPrChange>
          </w:pPr>
        </w:p>
        <w:p w14:paraId="06648345" w14:textId="77777777" w:rsidR="000F72C1" w:rsidRPr="000F72C1" w:rsidRDefault="0020793E">
          <w:pPr>
            <w:spacing w:line="180" w:lineRule="auto"/>
            <w:ind w:left="28" w:firstLineChars="800" w:firstLine="1438"/>
            <w:rPr>
              <w:rFonts w:asciiTheme="minorHAnsi" w:eastAsia="Calibri" w:hAnsiTheme="minorHAnsi" w:cs="Calibri"/>
              <w:sz w:val="18"/>
              <w:szCs w:val="18"/>
              <w:rPrChange w:id="373" w:author="Jiang" w:date="2024-07-10T19:24:00Z">
                <w:rPr>
                  <w:rFonts w:asciiTheme="minorHAnsi" w:eastAsia="Calibri" w:hAnsiTheme="minorHAnsi" w:cs="Calibri"/>
                  <w:sz w:val="22"/>
                  <w:szCs w:val="22"/>
                </w:rPr>
              </w:rPrChange>
            </w:rPr>
            <w:pPrChange w:id="374" w:author="Jiang" w:date="2024-07-10T20:47:00Z">
              <w:pPr>
                <w:tabs>
                  <w:tab w:val="right" w:leader="dot" w:pos="9810"/>
                </w:tabs>
                <w:spacing w:before="69" w:line="179" w:lineRule="auto"/>
                <w:ind w:left="1463"/>
              </w:pPr>
            </w:pPrChange>
          </w:pPr>
          <w:r>
            <w:rPr>
              <w:rFonts w:asciiTheme="minorHAnsi" w:eastAsia="Calibri" w:hAnsiTheme="minorHAnsi" w:cs="Calibri"/>
              <w:b/>
              <w:bCs/>
              <w:color w:val="00558C"/>
              <w:spacing w:val="-1"/>
              <w:sz w:val="18"/>
              <w:szCs w:val="18"/>
              <w:rPrChange w:id="375" w:author="Jiang" w:date="2024-07-10T19:24:00Z">
                <w:rPr>
                  <w:rFonts w:asciiTheme="minorHAnsi" w:eastAsia="Calibri" w:hAnsiTheme="minorHAnsi" w:cs="Calibri"/>
                  <w:b/>
                  <w:bCs/>
                  <w:color w:val="00558C"/>
                  <w:spacing w:val="-1"/>
                  <w:sz w:val="22"/>
                  <w:szCs w:val="22"/>
                </w:rPr>
              </w:rPrChange>
            </w:rPr>
            <w:t>NAVIGATION SERVICE – SPAIN</w:t>
          </w:r>
          <w:ins w:id="376" w:author="Jiang" w:date="2024-07-10T19:22:00Z">
            <w:r>
              <w:rPr>
                <w:rFonts w:asciiTheme="minorHAnsi" w:eastAsia="SimSun" w:hAnsiTheme="minorHAnsi" w:cs="Calibri"/>
                <w:b/>
                <w:bCs/>
                <w:color w:val="00558C"/>
                <w:spacing w:val="-1"/>
                <w:sz w:val="18"/>
                <w:szCs w:val="18"/>
                <w:lang w:eastAsia="zh-CN"/>
                <w:rPrChange w:id="377" w:author="Jiang" w:date="2024-07-10T19:24:00Z">
                  <w:rPr>
                    <w:rFonts w:asciiTheme="minorHAnsi" w:eastAsia="SimSun" w:hAnsiTheme="minorHAnsi" w:cs="Calibri"/>
                    <w:b/>
                    <w:bCs/>
                    <w:color w:val="00558C"/>
                    <w:spacing w:val="-1"/>
                    <w:sz w:val="22"/>
                    <w:szCs w:val="22"/>
                    <w:lang w:eastAsia="zh-CN"/>
                  </w:rPr>
                </w:rPrChange>
              </w:rPr>
              <w:t xml:space="preserve"> ..................................................................</w:t>
            </w:r>
          </w:ins>
          <w:ins w:id="378" w:author="Jiang" w:date="2024-07-10T19:25:00Z">
            <w:r>
              <w:rPr>
                <w:rFonts w:asciiTheme="minorHAnsi" w:eastAsia="SimSun" w:hAnsiTheme="minorHAnsi" w:cs="Calibri" w:hint="eastAsia"/>
                <w:b/>
                <w:bCs/>
                <w:color w:val="00558C"/>
                <w:spacing w:val="-1"/>
                <w:sz w:val="18"/>
                <w:szCs w:val="18"/>
                <w:lang w:eastAsia="zh-CN"/>
              </w:rPr>
              <w:t>...........................................</w:t>
            </w:r>
          </w:ins>
          <w:ins w:id="379" w:author="Jiang" w:date="2024-07-10T19:35:00Z">
            <w:r>
              <w:rPr>
                <w:rFonts w:asciiTheme="minorHAnsi" w:eastAsia="SimSun" w:hAnsiTheme="minorHAnsi" w:cs="Calibri" w:hint="eastAsia"/>
                <w:b/>
                <w:bCs/>
                <w:color w:val="00558C"/>
                <w:spacing w:val="-1"/>
                <w:sz w:val="18"/>
                <w:szCs w:val="18"/>
                <w:lang w:eastAsia="zh-CN"/>
              </w:rPr>
              <w:t>.</w:t>
            </w:r>
          </w:ins>
          <w:ins w:id="380" w:author="Jiang" w:date="2024-07-10T19:28:00Z">
            <w:r>
              <w:rPr>
                <w:rFonts w:asciiTheme="minorHAnsi" w:eastAsia="SimSun" w:hAnsiTheme="minorHAnsi" w:cs="Calibri" w:hint="eastAsia"/>
                <w:b/>
                <w:bCs/>
                <w:color w:val="00558C"/>
                <w:spacing w:val="-1"/>
                <w:sz w:val="18"/>
                <w:szCs w:val="18"/>
                <w:lang w:eastAsia="zh-CN"/>
              </w:rPr>
              <w:t xml:space="preserve"> </w:t>
            </w:r>
          </w:ins>
          <w:ins w:id="381" w:author="Jiang" w:date="2024-07-11T08:30:00Z">
            <w:r>
              <w:rPr>
                <w:rFonts w:asciiTheme="minorHAnsi" w:eastAsia="SimSun" w:hAnsiTheme="minorHAnsi" w:cs="Calibri" w:hint="eastAsia"/>
                <w:b/>
                <w:bCs/>
                <w:color w:val="00558C"/>
                <w:spacing w:val="-1"/>
                <w:sz w:val="18"/>
                <w:szCs w:val="18"/>
                <w:lang w:eastAsia="zh-CN"/>
              </w:rPr>
              <w:t>..............</w:t>
            </w:r>
          </w:ins>
          <w:ins w:id="382" w:author="Jiang" w:date="2024-07-10T21:25:00Z">
            <w:r>
              <w:rPr>
                <w:rFonts w:asciiTheme="minorHAnsi" w:eastAsia="SimSun" w:hAnsiTheme="minorHAnsi" w:cs="Calibri" w:hint="eastAsia"/>
                <w:b/>
                <w:bCs/>
                <w:color w:val="00558C"/>
                <w:spacing w:val="-1"/>
                <w:sz w:val="18"/>
                <w:szCs w:val="18"/>
                <w:lang w:eastAsia="zh-CN"/>
              </w:rPr>
              <w:t>44</w:t>
            </w:r>
          </w:ins>
          <w:del w:id="383" w:author="Jiang" w:date="2024-07-10T19:22:00Z">
            <w:r>
              <w:rPr>
                <w:rFonts w:asciiTheme="minorHAnsi" w:eastAsia="Calibri" w:hAnsiTheme="minorHAnsi" w:cs="Calibri"/>
                <w:b/>
                <w:bCs/>
                <w:color w:val="00558C"/>
                <w:sz w:val="18"/>
                <w:szCs w:val="18"/>
                <w:rPrChange w:id="384" w:author="Jiang" w:date="2024-07-10T19:24:00Z">
                  <w:rPr>
                    <w:rFonts w:asciiTheme="minorHAnsi" w:eastAsia="Calibri" w:hAnsiTheme="minorHAnsi" w:cs="Calibri"/>
                    <w:b/>
                    <w:bCs/>
                    <w:color w:val="00558C"/>
                    <w:sz w:val="22"/>
                    <w:szCs w:val="22"/>
                  </w:rPr>
                </w:rPrChange>
              </w:rPr>
              <w:tab/>
            </w:r>
          </w:del>
          <w:del w:id="385" w:author="Jiang" w:date="2024-07-10T21:25:00Z">
            <w:r>
              <w:rPr>
                <w:sz w:val="18"/>
                <w:szCs w:val="18"/>
                <w:rPrChange w:id="386" w:author="Jiang" w:date="2024-07-10T19:24:00Z">
                  <w:rPr/>
                </w:rPrChange>
              </w:rPr>
              <w:fldChar w:fldCharType="begin"/>
            </w:r>
            <w:r>
              <w:rPr>
                <w:sz w:val="18"/>
                <w:szCs w:val="18"/>
                <w:rPrChange w:id="387" w:author="Jiang" w:date="2024-07-10T19:24:00Z">
                  <w:rPr/>
                </w:rPrChange>
              </w:rPr>
              <w:delInstrText xml:space="preserve"> HYPERLINK \l "bookmark35" </w:delInstrText>
            </w:r>
            <w:r w:rsidRPr="0070186A">
              <w:rPr>
                <w:sz w:val="18"/>
                <w:szCs w:val="18"/>
              </w:rPr>
            </w:r>
            <w:r>
              <w:rPr>
                <w:sz w:val="18"/>
                <w:szCs w:val="18"/>
                <w:rPrChange w:id="388" w:author="Jiang" w:date="2024-07-10T19:24:00Z">
                  <w:rPr>
                    <w:rFonts w:asciiTheme="minorHAnsi" w:eastAsia="Calibri" w:hAnsiTheme="minorHAnsi" w:cs="Calibri"/>
                    <w:b/>
                    <w:bCs/>
                    <w:color w:val="00558C"/>
                    <w:spacing w:val="11"/>
                    <w:sz w:val="22"/>
                    <w:szCs w:val="22"/>
                  </w:rPr>
                </w:rPrChange>
              </w:rPr>
              <w:fldChar w:fldCharType="separate"/>
            </w:r>
            <w:r>
              <w:rPr>
                <w:rFonts w:asciiTheme="minorHAnsi" w:eastAsia="Calibri" w:hAnsiTheme="minorHAnsi" w:cs="Calibri"/>
                <w:b/>
                <w:bCs/>
                <w:color w:val="00558C"/>
                <w:spacing w:val="11"/>
                <w:sz w:val="18"/>
                <w:szCs w:val="18"/>
                <w:rPrChange w:id="389" w:author="Jiang" w:date="2024-07-10T19:24:00Z">
                  <w:rPr>
                    <w:rFonts w:asciiTheme="minorHAnsi" w:eastAsia="Calibri" w:hAnsiTheme="minorHAnsi" w:cs="Calibri"/>
                    <w:b/>
                    <w:bCs/>
                    <w:color w:val="00558C"/>
                    <w:spacing w:val="11"/>
                    <w:sz w:val="22"/>
                    <w:szCs w:val="22"/>
                  </w:rPr>
                </w:rPrChange>
              </w:rPr>
              <w:delText>41</w:delText>
            </w:r>
            <w:r>
              <w:rPr>
                <w:rFonts w:asciiTheme="minorHAnsi" w:eastAsia="Calibri" w:hAnsiTheme="minorHAnsi" w:cs="Calibri"/>
                <w:b/>
                <w:bCs/>
                <w:color w:val="00558C"/>
                <w:spacing w:val="11"/>
                <w:sz w:val="18"/>
                <w:szCs w:val="18"/>
                <w:rPrChange w:id="390" w:author="Jiang" w:date="2024-07-10T19:24:00Z">
                  <w:rPr>
                    <w:rFonts w:asciiTheme="minorHAnsi" w:eastAsia="Calibri" w:hAnsiTheme="minorHAnsi" w:cs="Calibri"/>
                    <w:b/>
                    <w:bCs/>
                    <w:color w:val="00558C"/>
                    <w:spacing w:val="11"/>
                    <w:sz w:val="22"/>
                    <w:szCs w:val="22"/>
                  </w:rPr>
                </w:rPrChange>
              </w:rPr>
              <w:fldChar w:fldCharType="end"/>
            </w:r>
          </w:del>
        </w:p>
      </w:sdtContent>
    </w:sdt>
    <w:p w14:paraId="06648346" w14:textId="77777777" w:rsidR="000F72C1" w:rsidRDefault="0020793E">
      <w:pPr>
        <w:spacing w:before="65" w:line="180" w:lineRule="auto"/>
        <w:ind w:left="31"/>
        <w:rPr>
          <w:ins w:id="391" w:author="Jiang" w:date="2024-07-11T11:33:00Z"/>
          <w:rFonts w:asciiTheme="minorHAnsi" w:eastAsia="Calibri" w:hAnsiTheme="minorHAnsi" w:cs="Calibri"/>
          <w:b/>
          <w:bCs/>
          <w:color w:val="00558C"/>
          <w:spacing w:val="-1"/>
          <w:sz w:val="18"/>
          <w:szCs w:val="18"/>
        </w:rPr>
      </w:pPr>
      <w:r>
        <w:rPr>
          <w:rFonts w:asciiTheme="minorHAnsi" w:eastAsia="Calibri" w:hAnsiTheme="minorHAnsi" w:cs="Calibri"/>
          <w:b/>
          <w:bCs/>
          <w:color w:val="00558C"/>
          <w:spacing w:val="-1"/>
          <w:sz w:val="18"/>
          <w:szCs w:val="18"/>
          <w:rPrChange w:id="392" w:author="Jiang" w:date="2024-07-10T19:24:00Z">
            <w:rPr>
              <w:rFonts w:asciiTheme="minorHAnsi" w:eastAsia="Calibri" w:hAnsiTheme="minorHAnsi" w:cs="Calibri"/>
              <w:b/>
              <w:bCs/>
              <w:color w:val="00558C"/>
              <w:spacing w:val="-1"/>
              <w:sz w:val="22"/>
              <w:szCs w:val="22"/>
            </w:rPr>
          </w:rPrChange>
        </w:rPr>
        <w:t>ANNEX</w:t>
      </w:r>
      <w:r>
        <w:rPr>
          <w:rFonts w:asciiTheme="minorHAnsi" w:eastAsia="Calibri" w:hAnsiTheme="minorHAnsi" w:cs="Calibri"/>
          <w:b/>
          <w:bCs/>
          <w:color w:val="00558C"/>
          <w:spacing w:val="20"/>
          <w:w w:val="101"/>
          <w:sz w:val="18"/>
          <w:szCs w:val="18"/>
          <w:rPrChange w:id="393" w:author="Jiang" w:date="2024-07-10T19:24:00Z">
            <w:rPr>
              <w:rFonts w:asciiTheme="minorHAnsi" w:eastAsia="Calibri" w:hAnsiTheme="minorHAnsi" w:cs="Calibri"/>
              <w:b/>
              <w:bCs/>
              <w:color w:val="00558C"/>
              <w:spacing w:val="20"/>
              <w:w w:val="101"/>
              <w:sz w:val="22"/>
              <w:szCs w:val="22"/>
            </w:rPr>
          </w:rPrChange>
        </w:rPr>
        <w:t xml:space="preserve"> </w:t>
      </w:r>
      <w:r>
        <w:rPr>
          <w:rFonts w:asciiTheme="minorHAnsi" w:eastAsia="Calibri" w:hAnsiTheme="minorHAnsi" w:cs="Calibri"/>
          <w:b/>
          <w:bCs/>
          <w:color w:val="00558C"/>
          <w:spacing w:val="-1"/>
          <w:sz w:val="18"/>
          <w:szCs w:val="18"/>
          <w:rPrChange w:id="394" w:author="Jiang" w:date="2024-07-10T19:24:00Z">
            <w:rPr>
              <w:rFonts w:asciiTheme="minorHAnsi" w:eastAsia="Calibri" w:hAnsiTheme="minorHAnsi" w:cs="Calibri"/>
              <w:b/>
              <w:bCs/>
              <w:color w:val="00558C"/>
              <w:spacing w:val="-1"/>
              <w:sz w:val="22"/>
              <w:szCs w:val="22"/>
            </w:rPr>
          </w:rPrChange>
        </w:rPr>
        <w:t>F            AGREEMENT</w:t>
      </w:r>
      <w:r>
        <w:rPr>
          <w:rFonts w:asciiTheme="minorHAnsi" w:eastAsia="Calibri" w:hAnsiTheme="minorHAnsi" w:cs="Calibri"/>
          <w:b/>
          <w:bCs/>
          <w:color w:val="00558C"/>
          <w:spacing w:val="14"/>
          <w:w w:val="101"/>
          <w:sz w:val="18"/>
          <w:szCs w:val="18"/>
          <w:rPrChange w:id="395"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pacing w:val="-1"/>
          <w:sz w:val="18"/>
          <w:szCs w:val="18"/>
          <w:rPrChange w:id="396" w:author="Jiang" w:date="2024-07-10T19:24:00Z">
            <w:rPr>
              <w:rFonts w:asciiTheme="minorHAnsi" w:eastAsia="Calibri" w:hAnsiTheme="minorHAnsi" w:cs="Calibri"/>
              <w:b/>
              <w:bCs/>
              <w:color w:val="00558C"/>
              <w:spacing w:val="-1"/>
              <w:sz w:val="22"/>
              <w:szCs w:val="22"/>
            </w:rPr>
          </w:rPrChange>
        </w:rPr>
        <w:t>FOR SITING THIRD</w:t>
      </w:r>
      <w:r>
        <w:rPr>
          <w:rFonts w:asciiTheme="minorHAnsi" w:eastAsia="Calibri" w:hAnsiTheme="minorHAnsi" w:cs="Calibri"/>
          <w:b/>
          <w:bCs/>
          <w:color w:val="00558C"/>
          <w:spacing w:val="13"/>
          <w:w w:val="101"/>
          <w:sz w:val="18"/>
          <w:szCs w:val="18"/>
          <w:rPrChange w:id="397" w:author="Jiang" w:date="2024-07-10T19:24:00Z">
            <w:rPr>
              <w:rFonts w:asciiTheme="minorHAnsi" w:eastAsia="Calibri" w:hAnsiTheme="minorHAnsi" w:cs="Calibri"/>
              <w:b/>
              <w:bCs/>
              <w:color w:val="00558C"/>
              <w:spacing w:val="13"/>
              <w:w w:val="101"/>
              <w:sz w:val="22"/>
              <w:szCs w:val="22"/>
            </w:rPr>
          </w:rPrChange>
        </w:rPr>
        <w:t xml:space="preserve"> </w:t>
      </w:r>
      <w:r>
        <w:rPr>
          <w:rFonts w:asciiTheme="minorHAnsi" w:eastAsia="Calibri" w:hAnsiTheme="minorHAnsi" w:cs="Calibri"/>
          <w:b/>
          <w:bCs/>
          <w:color w:val="00558C"/>
          <w:spacing w:val="-1"/>
          <w:sz w:val="18"/>
          <w:szCs w:val="18"/>
          <w:rPrChange w:id="398" w:author="Jiang" w:date="2024-07-10T19:24:00Z">
            <w:rPr>
              <w:rFonts w:asciiTheme="minorHAnsi" w:eastAsia="Calibri" w:hAnsiTheme="minorHAnsi" w:cs="Calibri"/>
              <w:b/>
              <w:bCs/>
              <w:color w:val="00558C"/>
              <w:spacing w:val="-1"/>
              <w:sz w:val="22"/>
              <w:szCs w:val="22"/>
            </w:rPr>
          </w:rPrChange>
        </w:rPr>
        <w:t>PARTY</w:t>
      </w:r>
      <w:r>
        <w:rPr>
          <w:rFonts w:asciiTheme="minorHAnsi" w:eastAsia="Calibri" w:hAnsiTheme="minorHAnsi" w:cs="Calibri"/>
          <w:b/>
          <w:bCs/>
          <w:color w:val="00558C"/>
          <w:spacing w:val="16"/>
          <w:w w:val="101"/>
          <w:sz w:val="18"/>
          <w:szCs w:val="18"/>
          <w:rPrChange w:id="399" w:author="Jiang" w:date="2024-07-10T19:24:00Z">
            <w:rPr>
              <w:rFonts w:asciiTheme="minorHAnsi" w:eastAsia="Calibri" w:hAnsiTheme="minorHAnsi" w:cs="Calibri"/>
              <w:b/>
              <w:bCs/>
              <w:color w:val="00558C"/>
              <w:spacing w:val="16"/>
              <w:w w:val="101"/>
              <w:sz w:val="22"/>
              <w:szCs w:val="22"/>
            </w:rPr>
          </w:rPrChange>
        </w:rPr>
        <w:t xml:space="preserve"> </w:t>
      </w:r>
      <w:r>
        <w:rPr>
          <w:rFonts w:asciiTheme="minorHAnsi" w:eastAsia="Calibri" w:hAnsiTheme="minorHAnsi" w:cs="Calibri"/>
          <w:b/>
          <w:bCs/>
          <w:color w:val="00558C"/>
          <w:spacing w:val="-1"/>
          <w:sz w:val="18"/>
          <w:szCs w:val="18"/>
          <w:rPrChange w:id="400" w:author="Jiang" w:date="2024-07-10T19:24:00Z">
            <w:rPr>
              <w:rFonts w:asciiTheme="minorHAnsi" w:eastAsia="Calibri" w:hAnsiTheme="minorHAnsi" w:cs="Calibri"/>
              <w:b/>
              <w:bCs/>
              <w:color w:val="00558C"/>
              <w:spacing w:val="-1"/>
              <w:sz w:val="22"/>
              <w:szCs w:val="22"/>
            </w:rPr>
          </w:rPrChange>
        </w:rPr>
        <w:t>EQUIPMENT AT A</w:t>
      </w:r>
      <w:r>
        <w:rPr>
          <w:rFonts w:asciiTheme="minorHAnsi" w:eastAsia="Calibri" w:hAnsiTheme="minorHAnsi" w:cs="Calibri"/>
          <w:b/>
          <w:bCs/>
          <w:color w:val="00558C"/>
          <w:spacing w:val="16"/>
          <w:w w:val="101"/>
          <w:sz w:val="18"/>
          <w:szCs w:val="18"/>
          <w:rPrChange w:id="401" w:author="Jiang" w:date="2024-07-10T19:24:00Z">
            <w:rPr>
              <w:rFonts w:asciiTheme="minorHAnsi" w:eastAsia="Calibri" w:hAnsiTheme="minorHAnsi" w:cs="Calibri"/>
              <w:b/>
              <w:bCs/>
              <w:color w:val="00558C"/>
              <w:spacing w:val="16"/>
              <w:w w:val="101"/>
              <w:sz w:val="22"/>
              <w:szCs w:val="22"/>
            </w:rPr>
          </w:rPrChange>
        </w:rPr>
        <w:t xml:space="preserve"> </w:t>
      </w:r>
      <w:r>
        <w:rPr>
          <w:rFonts w:asciiTheme="minorHAnsi" w:eastAsia="Calibri" w:hAnsiTheme="minorHAnsi" w:cs="Calibri"/>
          <w:b/>
          <w:bCs/>
          <w:color w:val="00558C"/>
          <w:spacing w:val="-1"/>
          <w:sz w:val="18"/>
          <w:szCs w:val="18"/>
          <w:rPrChange w:id="402" w:author="Jiang" w:date="2024-07-10T19:24:00Z">
            <w:rPr>
              <w:rFonts w:asciiTheme="minorHAnsi" w:eastAsia="Calibri" w:hAnsiTheme="minorHAnsi" w:cs="Calibri"/>
              <w:b/>
              <w:bCs/>
              <w:color w:val="00558C"/>
              <w:spacing w:val="-1"/>
              <w:sz w:val="22"/>
              <w:szCs w:val="22"/>
            </w:rPr>
          </w:rPrChange>
        </w:rPr>
        <w:t>LIGHTHOUSE – THLS</w:t>
      </w:r>
      <w:r>
        <w:rPr>
          <w:rFonts w:asciiTheme="minorHAnsi" w:eastAsia="Calibri" w:hAnsiTheme="minorHAnsi" w:cs="Calibri"/>
          <w:b/>
          <w:bCs/>
          <w:color w:val="00558C"/>
          <w:spacing w:val="14"/>
          <w:w w:val="101"/>
          <w:sz w:val="18"/>
          <w:szCs w:val="18"/>
          <w:rPrChange w:id="403"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pacing w:val="-1"/>
          <w:sz w:val="18"/>
          <w:szCs w:val="18"/>
          <w:rPrChange w:id="404" w:author="Jiang" w:date="2024-07-10T19:24:00Z">
            <w:rPr>
              <w:rFonts w:asciiTheme="minorHAnsi" w:eastAsia="Calibri" w:hAnsiTheme="minorHAnsi" w:cs="Calibri"/>
              <w:b/>
              <w:bCs/>
              <w:color w:val="00558C"/>
              <w:spacing w:val="-1"/>
              <w:sz w:val="22"/>
              <w:szCs w:val="22"/>
            </w:rPr>
          </w:rPrChange>
        </w:rPr>
        <w:t>ENGLAND</w:t>
      </w:r>
      <w:ins w:id="405" w:author="Jiang" w:date="2024-07-10T19:26:00Z">
        <w:r>
          <w:rPr>
            <w:rFonts w:asciiTheme="minorHAnsi" w:eastAsia="SimSun" w:hAnsiTheme="minorHAnsi" w:cs="Calibri" w:hint="eastAsia"/>
            <w:b/>
            <w:bCs/>
            <w:color w:val="00558C"/>
            <w:spacing w:val="-1"/>
            <w:sz w:val="18"/>
            <w:szCs w:val="18"/>
            <w:lang w:eastAsia="zh-CN"/>
          </w:rPr>
          <w:t>....</w:t>
        </w:r>
      </w:ins>
      <w:ins w:id="406" w:author="Jiang" w:date="2024-07-10T21:44:00Z">
        <w:r>
          <w:rPr>
            <w:rFonts w:asciiTheme="minorHAnsi" w:eastAsia="SimSun" w:hAnsiTheme="minorHAnsi" w:cs="Calibri" w:hint="eastAsia"/>
            <w:b/>
            <w:bCs/>
            <w:color w:val="00558C"/>
            <w:spacing w:val="-1"/>
            <w:sz w:val="18"/>
            <w:szCs w:val="18"/>
            <w:lang w:eastAsia="zh-CN"/>
          </w:rPr>
          <w:t>.</w:t>
        </w:r>
      </w:ins>
      <w:ins w:id="407" w:author="Jiang" w:date="2024-07-11T08:30:00Z">
        <w:r>
          <w:rPr>
            <w:rFonts w:asciiTheme="minorHAnsi" w:eastAsia="SimSun" w:hAnsiTheme="minorHAnsi" w:cs="Calibri" w:hint="eastAsia"/>
            <w:b/>
            <w:bCs/>
            <w:color w:val="00558C"/>
            <w:spacing w:val="-1"/>
            <w:sz w:val="18"/>
            <w:szCs w:val="18"/>
            <w:lang w:eastAsia="zh-CN"/>
          </w:rPr>
          <w:t>..................................</w:t>
        </w:r>
      </w:ins>
      <w:ins w:id="408" w:author="Jiang" w:date="2024-07-10T19:39:00Z">
        <w:r>
          <w:rPr>
            <w:rFonts w:asciiTheme="minorHAnsi" w:eastAsia="SimSun" w:hAnsiTheme="minorHAnsi" w:cs="Calibri" w:hint="eastAsia"/>
            <w:b/>
            <w:bCs/>
            <w:color w:val="00558C"/>
            <w:spacing w:val="-1"/>
            <w:sz w:val="18"/>
            <w:szCs w:val="18"/>
            <w:lang w:eastAsia="zh-CN"/>
          </w:rPr>
          <w:t xml:space="preserve"> </w:t>
        </w:r>
      </w:ins>
      <w:ins w:id="409" w:author="Jiang" w:date="2024-07-10T21:25:00Z">
        <w:r>
          <w:rPr>
            <w:rFonts w:asciiTheme="minorHAnsi" w:eastAsia="SimSun" w:hAnsiTheme="minorHAnsi" w:cs="Calibri" w:hint="eastAsia"/>
            <w:b/>
            <w:bCs/>
            <w:color w:val="00558C"/>
            <w:spacing w:val="-1"/>
            <w:sz w:val="18"/>
            <w:szCs w:val="18"/>
            <w:lang w:eastAsia="zh-CN"/>
          </w:rPr>
          <w:t>46</w:t>
        </w:r>
      </w:ins>
      <w:r>
        <w:rPr>
          <w:rFonts w:asciiTheme="minorHAnsi" w:eastAsia="Calibri" w:hAnsiTheme="minorHAnsi" w:cs="Calibri"/>
          <w:b/>
          <w:bCs/>
          <w:color w:val="00558C"/>
          <w:spacing w:val="-1"/>
          <w:sz w:val="18"/>
          <w:szCs w:val="18"/>
          <w:rPrChange w:id="410" w:author="Jiang" w:date="2024-07-10T19:24:00Z">
            <w:rPr>
              <w:rFonts w:asciiTheme="minorHAnsi" w:eastAsia="Calibri" w:hAnsiTheme="minorHAnsi" w:cs="Calibri"/>
              <w:b/>
              <w:bCs/>
              <w:color w:val="00558C"/>
              <w:spacing w:val="-1"/>
              <w:sz w:val="22"/>
              <w:szCs w:val="22"/>
            </w:rPr>
          </w:rPrChange>
        </w:rPr>
        <w:t xml:space="preserve"> </w:t>
      </w:r>
    </w:p>
    <w:p w14:paraId="06648347" w14:textId="77777777" w:rsidR="000F72C1" w:rsidRDefault="0020793E">
      <w:pPr>
        <w:spacing w:before="65" w:line="180" w:lineRule="auto"/>
        <w:rPr>
          <w:ins w:id="411" w:author="Jiang" w:date="2024-07-11T11:33:00Z"/>
          <w:rFonts w:asciiTheme="minorHAnsi" w:hAnsiTheme="minorHAnsi"/>
        </w:rPr>
        <w:pPrChange w:id="412" w:author="Jiang" w:date="2024-07-11T11:33:00Z">
          <w:pPr>
            <w:spacing w:before="65" w:line="180" w:lineRule="auto"/>
            <w:ind w:left="31"/>
          </w:pPr>
        </w:pPrChange>
      </w:pPr>
      <w:ins w:id="413" w:author="Jiang" w:date="2024-07-11T11:33:00Z">
        <w:r>
          <w:rPr>
            <w:rFonts w:asciiTheme="minorHAnsi" w:eastAsia="Calibri" w:hAnsiTheme="minorHAnsi" w:cs="Calibri"/>
            <w:b/>
            <w:bCs/>
            <w:color w:val="00558C"/>
            <w:spacing w:val="-1"/>
            <w:sz w:val="18"/>
            <w:szCs w:val="18"/>
          </w:rPr>
          <w:t>ANNEX</w:t>
        </w:r>
        <w:r>
          <w:rPr>
            <w:rFonts w:asciiTheme="minorHAnsi" w:eastAsia="Calibri" w:hAnsiTheme="minorHAnsi" w:cs="Calibri"/>
            <w:b/>
            <w:bCs/>
            <w:color w:val="00558C"/>
            <w:spacing w:val="20"/>
            <w:w w:val="101"/>
            <w:sz w:val="18"/>
            <w:szCs w:val="18"/>
          </w:rPr>
          <w:t xml:space="preserve"> </w:t>
        </w:r>
        <w:r>
          <w:rPr>
            <w:rFonts w:asciiTheme="minorHAnsi" w:eastAsia="SimSun" w:hAnsiTheme="minorHAnsi" w:cs="Calibri" w:hint="eastAsia"/>
            <w:b/>
            <w:bCs/>
            <w:color w:val="00558C"/>
            <w:spacing w:val="20"/>
            <w:w w:val="101"/>
            <w:sz w:val="18"/>
            <w:szCs w:val="18"/>
            <w:lang w:eastAsia="zh-CN"/>
          </w:rPr>
          <w:t>G</w:t>
        </w:r>
        <w:r>
          <w:rPr>
            <w:rFonts w:asciiTheme="minorHAnsi" w:eastAsia="Calibri" w:hAnsiTheme="minorHAnsi" w:cs="Calibri"/>
            <w:b/>
            <w:bCs/>
            <w:color w:val="00558C"/>
            <w:spacing w:val="-1"/>
            <w:sz w:val="18"/>
            <w:szCs w:val="18"/>
          </w:rPr>
          <w:t xml:space="preserve">           </w:t>
        </w:r>
      </w:ins>
      <w:ins w:id="414" w:author="Jiang" w:date="2024-07-11T11:34:00Z">
        <w:r>
          <w:rPr>
            <w:rFonts w:asciiTheme="minorHAnsi" w:eastAsia="Calibri" w:hAnsiTheme="minorHAnsi" w:cs="Calibri" w:hint="eastAsia"/>
            <w:b/>
            <w:bCs/>
            <w:color w:val="00558C"/>
            <w:spacing w:val="-1"/>
            <w:sz w:val="18"/>
            <w:szCs w:val="18"/>
          </w:rPr>
          <w:t>Licence Agreement fixed fee model - Trinity House</w:t>
        </w:r>
      </w:ins>
      <w:ins w:id="415" w:author="msa" w:date="2024-07-11T11:49:00Z">
        <w:r>
          <w:rPr>
            <w:rFonts w:asciiTheme="minorHAnsi" w:eastAsia="SimSun" w:hAnsiTheme="minorHAnsi" w:cs="Calibri" w:hint="eastAsia"/>
            <w:b/>
            <w:bCs/>
            <w:color w:val="00558C"/>
            <w:spacing w:val="-1"/>
            <w:sz w:val="18"/>
            <w:szCs w:val="18"/>
            <w:lang w:eastAsia="zh-CN"/>
          </w:rPr>
          <w:t>, England</w:t>
        </w:r>
      </w:ins>
      <w:ins w:id="416" w:author="Jiang" w:date="2024-07-11T11:33:00Z">
        <w:r>
          <w:rPr>
            <w:rFonts w:asciiTheme="minorHAnsi" w:eastAsia="SimSun" w:hAnsiTheme="minorHAnsi" w:cs="Calibri" w:hint="eastAsia"/>
            <w:b/>
            <w:bCs/>
            <w:color w:val="00558C"/>
            <w:spacing w:val="-1"/>
            <w:sz w:val="18"/>
            <w:szCs w:val="18"/>
            <w:lang w:eastAsia="zh-CN"/>
          </w:rPr>
          <w:t>......................................</w:t>
        </w:r>
      </w:ins>
      <w:ins w:id="417" w:author="Jiang" w:date="2024-07-11T11:34:00Z">
        <w:r>
          <w:rPr>
            <w:rFonts w:asciiTheme="minorHAnsi" w:eastAsia="SimSun" w:hAnsiTheme="minorHAnsi" w:cs="Calibri" w:hint="eastAsia"/>
            <w:b/>
            <w:bCs/>
            <w:color w:val="00558C"/>
            <w:spacing w:val="-1"/>
            <w:sz w:val="18"/>
            <w:szCs w:val="18"/>
            <w:lang w:eastAsia="zh-CN"/>
          </w:rPr>
          <w:t>..............................................................</w:t>
        </w:r>
      </w:ins>
      <w:ins w:id="418" w:author="Jiang" w:date="2024-07-11T11:33:00Z">
        <w:r>
          <w:rPr>
            <w:rFonts w:asciiTheme="minorHAnsi" w:eastAsia="SimSun" w:hAnsiTheme="minorHAnsi" w:cs="Calibri" w:hint="eastAsia"/>
            <w:b/>
            <w:bCs/>
            <w:color w:val="00558C"/>
            <w:spacing w:val="-1"/>
            <w:sz w:val="18"/>
            <w:szCs w:val="18"/>
            <w:lang w:eastAsia="zh-CN"/>
          </w:rPr>
          <w:t xml:space="preserve"> </w:t>
        </w:r>
      </w:ins>
      <w:ins w:id="419" w:author="Jiang" w:date="2024-07-11T11:35:00Z">
        <w:r>
          <w:rPr>
            <w:rFonts w:asciiTheme="minorHAnsi" w:eastAsia="SimSun" w:hAnsiTheme="minorHAnsi" w:cs="Calibri" w:hint="eastAsia"/>
            <w:b/>
            <w:bCs/>
            <w:color w:val="00558C"/>
            <w:spacing w:val="-1"/>
            <w:sz w:val="18"/>
            <w:szCs w:val="18"/>
            <w:lang w:eastAsia="zh-CN"/>
          </w:rPr>
          <w:t>5</w:t>
        </w:r>
      </w:ins>
      <w:ins w:id="420" w:author="Jiang" w:date="2024-07-11T11:33:00Z">
        <w:r>
          <w:rPr>
            <w:rFonts w:asciiTheme="minorHAnsi" w:eastAsia="SimSun" w:hAnsiTheme="minorHAnsi" w:cs="Calibri" w:hint="eastAsia"/>
            <w:b/>
            <w:bCs/>
            <w:color w:val="00558C"/>
            <w:spacing w:val="-1"/>
            <w:sz w:val="18"/>
            <w:szCs w:val="18"/>
            <w:lang w:eastAsia="zh-CN"/>
          </w:rPr>
          <w:t>6</w:t>
        </w:r>
        <w:r>
          <w:rPr>
            <w:rFonts w:asciiTheme="minorHAnsi" w:eastAsia="Calibri" w:hAnsiTheme="minorHAnsi" w:cs="Calibri"/>
            <w:b/>
            <w:bCs/>
            <w:color w:val="00558C"/>
            <w:spacing w:val="-1"/>
            <w:sz w:val="18"/>
            <w:szCs w:val="18"/>
          </w:rPr>
          <w:t xml:space="preserve"> </w:t>
        </w:r>
      </w:ins>
    </w:p>
    <w:p w14:paraId="06648348" w14:textId="77777777" w:rsidR="000F72C1" w:rsidRPr="000F72C1" w:rsidRDefault="0020793E">
      <w:pPr>
        <w:spacing w:before="65" w:line="180" w:lineRule="auto"/>
        <w:ind w:left="31"/>
        <w:rPr>
          <w:del w:id="421" w:author="Jiang" w:date="2024-07-10T20:47:00Z"/>
          <w:rFonts w:asciiTheme="minorHAnsi" w:eastAsia="Calibri" w:hAnsiTheme="minorHAnsi" w:cs="Calibri"/>
          <w:sz w:val="18"/>
          <w:szCs w:val="18"/>
          <w:rPrChange w:id="422" w:author="Jiang" w:date="2024-07-10T19:24:00Z">
            <w:rPr>
              <w:del w:id="423" w:author="Jiang" w:date="2024-07-10T20:47:00Z"/>
              <w:rFonts w:asciiTheme="minorHAnsi" w:eastAsia="Calibri" w:hAnsiTheme="minorHAnsi" w:cs="Calibri"/>
              <w:sz w:val="22"/>
              <w:szCs w:val="22"/>
            </w:rPr>
          </w:rPrChange>
        </w:rPr>
      </w:pPr>
      <w:del w:id="424" w:author="Jiang" w:date="2024-07-10T19:26:00Z">
        <w:r>
          <w:rPr>
            <w:rFonts w:asciiTheme="minorHAnsi" w:eastAsia="Calibri" w:hAnsiTheme="minorHAnsi" w:cs="Calibri"/>
            <w:b/>
            <w:bCs/>
            <w:color w:val="00558C"/>
            <w:spacing w:val="-1"/>
            <w:sz w:val="18"/>
            <w:szCs w:val="18"/>
            <w:rPrChange w:id="425" w:author="Jiang" w:date="2024-07-10T19:24:00Z">
              <w:rPr>
                <w:rFonts w:asciiTheme="minorHAnsi" w:eastAsia="Calibri" w:hAnsiTheme="minorHAnsi" w:cs="Calibri"/>
                <w:b/>
                <w:bCs/>
                <w:color w:val="00558C"/>
                <w:spacing w:val="-1"/>
                <w:sz w:val="22"/>
                <w:szCs w:val="22"/>
              </w:rPr>
            </w:rPrChange>
          </w:rPr>
          <w:delText>.</w:delText>
        </w:r>
        <w:r>
          <w:rPr>
            <w:rFonts w:asciiTheme="minorHAnsi" w:eastAsia="Calibri" w:hAnsiTheme="minorHAnsi" w:cs="Calibri"/>
            <w:b/>
            <w:bCs/>
            <w:color w:val="00558C"/>
            <w:spacing w:val="-21"/>
            <w:sz w:val="18"/>
            <w:szCs w:val="18"/>
            <w:rPrChange w:id="426" w:author="Jiang" w:date="2024-07-10T19:24:00Z">
              <w:rPr>
                <w:rFonts w:asciiTheme="minorHAnsi" w:eastAsia="Calibri" w:hAnsiTheme="minorHAnsi" w:cs="Calibri"/>
                <w:b/>
                <w:bCs/>
                <w:color w:val="00558C"/>
                <w:spacing w:val="-21"/>
                <w:sz w:val="22"/>
                <w:szCs w:val="22"/>
              </w:rPr>
            </w:rPrChange>
          </w:rPr>
          <w:delText xml:space="preserve"> </w:delText>
        </w:r>
        <w:r>
          <w:rPr>
            <w:rFonts w:asciiTheme="minorHAnsi" w:eastAsia="Calibri" w:hAnsiTheme="minorHAnsi" w:cs="Calibri"/>
            <w:b/>
            <w:bCs/>
            <w:color w:val="00558C"/>
            <w:spacing w:val="-1"/>
            <w:sz w:val="18"/>
            <w:szCs w:val="18"/>
            <w:rPrChange w:id="427" w:author="Jiang" w:date="2024-07-10T19:24:00Z">
              <w:rPr>
                <w:rFonts w:asciiTheme="minorHAnsi" w:eastAsia="Calibri" w:hAnsiTheme="minorHAnsi" w:cs="Calibri"/>
                <w:b/>
                <w:bCs/>
                <w:color w:val="00558C"/>
                <w:spacing w:val="-1"/>
                <w:sz w:val="22"/>
                <w:szCs w:val="22"/>
              </w:rPr>
            </w:rPrChange>
          </w:rPr>
          <w:delText>43</w:delText>
        </w:r>
      </w:del>
    </w:p>
    <w:p w14:paraId="06648349" w14:textId="77777777" w:rsidR="000F72C1" w:rsidRDefault="000F72C1">
      <w:pPr>
        <w:spacing w:before="65" w:line="180" w:lineRule="auto"/>
        <w:rPr>
          <w:del w:id="428" w:author="Jiang" w:date="2024-07-11T11:33:00Z"/>
          <w:rFonts w:asciiTheme="minorHAnsi" w:hAnsiTheme="minorHAnsi"/>
        </w:rPr>
        <w:pPrChange w:id="429" w:author="Jiang" w:date="2024-07-11T11:33:00Z">
          <w:pPr>
            <w:pStyle w:val="BodyText"/>
            <w:spacing w:line="254" w:lineRule="auto"/>
          </w:pPr>
        </w:pPrChange>
      </w:pPr>
    </w:p>
    <w:p w14:paraId="0664834A" w14:textId="77777777" w:rsidR="000F72C1" w:rsidRDefault="0020793E">
      <w:pPr>
        <w:autoSpaceDE/>
        <w:autoSpaceDN/>
        <w:spacing w:before="300" w:line="188" w:lineRule="auto"/>
        <w:ind w:left="57"/>
        <w:rPr>
          <w:rFonts w:asciiTheme="minorHAnsi" w:eastAsia="Calibri" w:hAnsiTheme="minorHAnsi" w:cs="Calibri"/>
          <w:sz w:val="40"/>
          <w:szCs w:val="40"/>
        </w:rPr>
        <w:pPrChange w:id="430" w:author="Jiang" w:date="2024-07-10T20:48:00Z">
          <w:pPr>
            <w:spacing w:before="123" w:line="187" w:lineRule="auto"/>
            <w:ind w:left="56"/>
          </w:pPr>
        </w:pPrChange>
      </w:pPr>
      <w:r>
        <w:rPr>
          <w:rFonts w:asciiTheme="minorHAnsi" w:eastAsia="Calibri" w:hAnsiTheme="minorHAnsi" w:cs="Calibri"/>
          <w:b/>
          <w:bCs/>
          <w:color w:val="009FE3"/>
          <w:spacing w:val="-4"/>
          <w:sz w:val="40"/>
          <w:szCs w:val="40"/>
        </w:rPr>
        <w:t>List of</w:t>
      </w:r>
      <w:r>
        <w:rPr>
          <w:rFonts w:asciiTheme="minorHAnsi" w:eastAsia="Calibri" w:hAnsiTheme="minorHAnsi" w:cs="Calibri"/>
          <w:b/>
          <w:bCs/>
          <w:color w:val="009FE3"/>
          <w:spacing w:val="29"/>
          <w:sz w:val="40"/>
          <w:szCs w:val="40"/>
        </w:rPr>
        <w:t xml:space="preserve"> </w:t>
      </w:r>
      <w:r>
        <w:rPr>
          <w:rFonts w:asciiTheme="minorHAnsi" w:eastAsia="Calibri" w:hAnsiTheme="minorHAnsi" w:cs="Calibri"/>
          <w:b/>
          <w:bCs/>
          <w:color w:val="009FE3"/>
          <w:spacing w:val="-4"/>
          <w:sz w:val="40"/>
          <w:szCs w:val="40"/>
        </w:rPr>
        <w:t>Figures</w:t>
      </w:r>
    </w:p>
    <w:p w14:paraId="0664834B" w14:textId="77777777" w:rsidR="000F72C1" w:rsidRDefault="0020793E">
      <w:pPr>
        <w:spacing w:before="223" w:line="288" w:lineRule="exact"/>
        <w:ind w:left="37"/>
        <w:rPr>
          <w:rFonts w:asciiTheme="minorHAnsi" w:eastAsia="Calibri" w:hAnsiTheme="minorHAnsi" w:cs="Calibri"/>
          <w:sz w:val="22"/>
          <w:szCs w:val="22"/>
        </w:rPr>
      </w:pPr>
      <w:r>
        <w:rPr>
          <w:rFonts w:asciiTheme="minorHAnsi" w:eastAsia="Calibri" w:hAnsiTheme="minorHAnsi" w:cs="Calibri"/>
          <w:i/>
          <w:iCs/>
          <w:color w:val="00558C"/>
          <w:position w:val="3"/>
          <w:sz w:val="22"/>
          <w:szCs w:val="22"/>
        </w:rPr>
        <w:t>Figure</w:t>
      </w:r>
      <w:r>
        <w:rPr>
          <w:rFonts w:asciiTheme="minorHAnsi" w:eastAsia="Calibri" w:hAnsiTheme="minorHAnsi" w:cs="Calibri"/>
          <w:i/>
          <w:iCs/>
          <w:color w:val="00558C"/>
          <w:spacing w:val="1"/>
          <w:position w:val="3"/>
          <w:sz w:val="22"/>
          <w:szCs w:val="22"/>
        </w:rPr>
        <w:t xml:space="preserve"> 1           </w:t>
      </w:r>
      <w:r>
        <w:rPr>
          <w:rFonts w:asciiTheme="minorHAnsi" w:eastAsia="Calibri" w:hAnsiTheme="minorHAnsi" w:cs="Calibri"/>
          <w:i/>
          <w:iCs/>
          <w:color w:val="00558C"/>
          <w:position w:val="3"/>
          <w:sz w:val="22"/>
          <w:szCs w:val="22"/>
        </w:rPr>
        <w:t>Possible</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approach</w:t>
      </w:r>
      <w:r>
        <w:rPr>
          <w:rFonts w:asciiTheme="minorHAnsi" w:eastAsia="Calibri" w:hAnsiTheme="minorHAnsi" w:cs="Calibri"/>
          <w:i/>
          <w:iCs/>
          <w:color w:val="00558C"/>
          <w:spacing w:val="-21"/>
          <w:position w:val="3"/>
          <w:sz w:val="22"/>
          <w:szCs w:val="22"/>
        </w:rPr>
        <w:t xml:space="preserve"> </w:t>
      </w:r>
      <w:r>
        <w:rPr>
          <w:rFonts w:asciiTheme="minorHAnsi" w:eastAsia="Calibri" w:hAnsiTheme="minorHAnsi" w:cs="Calibri"/>
          <w:i/>
          <w:iCs/>
          <w:color w:val="00558C"/>
          <w:position w:val="3"/>
          <w:sz w:val="22"/>
          <w:szCs w:val="22"/>
        </w:rPr>
        <w:t>for</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preparation</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of</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the</w:t>
      </w:r>
      <w:r>
        <w:rPr>
          <w:rFonts w:asciiTheme="minorHAnsi" w:eastAsia="Calibri" w:hAnsiTheme="minorHAnsi" w:cs="Calibri"/>
          <w:i/>
          <w:iCs/>
          <w:color w:val="00558C"/>
          <w:spacing w:val="1"/>
          <w:position w:val="3"/>
          <w:sz w:val="22"/>
          <w:szCs w:val="22"/>
        </w:rPr>
        <w:t xml:space="preserve"> </w:t>
      </w:r>
      <w:del w:id="431" w:author="Jiang" w:date="2024-07-10T19:59:00Z">
        <w:r>
          <w:rPr>
            <w:rFonts w:asciiTheme="minorHAnsi" w:eastAsia="Calibri" w:hAnsiTheme="minorHAnsi" w:cs="Calibri"/>
            <w:i/>
            <w:iCs/>
            <w:color w:val="00558C"/>
            <w:position w:val="3"/>
            <w:sz w:val="22"/>
            <w:szCs w:val="22"/>
          </w:rPr>
          <w:delText>lease</w:delText>
        </w:r>
        <w:r>
          <w:rPr>
            <w:rFonts w:asciiTheme="minorHAnsi" w:eastAsia="Calibri" w:hAnsiTheme="minorHAnsi" w:cs="Calibri"/>
            <w:i/>
            <w:iCs/>
            <w:color w:val="00558C"/>
            <w:spacing w:val="1"/>
            <w:position w:val="3"/>
            <w:sz w:val="22"/>
            <w:szCs w:val="22"/>
          </w:rPr>
          <w:delText xml:space="preserve"> </w:delText>
        </w:r>
      </w:del>
      <w:r>
        <w:rPr>
          <w:rFonts w:asciiTheme="minorHAnsi" w:eastAsia="Calibri" w:hAnsiTheme="minorHAnsi" w:cs="Calibri"/>
          <w:i/>
          <w:iCs/>
          <w:color w:val="00558C"/>
          <w:position w:val="3"/>
          <w:sz w:val="22"/>
          <w:szCs w:val="22"/>
        </w:rPr>
        <w:t>agreement</w:t>
      </w:r>
      <w:r>
        <w:rPr>
          <w:rFonts w:asciiTheme="minorHAnsi" w:eastAsia="Calibri" w:hAnsiTheme="minorHAnsi" w:cs="Calibri"/>
          <w:i/>
          <w:iCs/>
          <w:color w:val="00558C"/>
          <w:spacing w:val="-19"/>
          <w:position w:val="3"/>
          <w:sz w:val="22"/>
          <w:szCs w:val="22"/>
        </w:rPr>
        <w:t xml:space="preserve"> </w:t>
      </w:r>
      <w:del w:id="432" w:author="Jiang" w:date="2024-07-10T20:00:00Z">
        <w:r>
          <w:rPr>
            <w:rFonts w:asciiTheme="minorHAnsi" w:eastAsia="Calibri" w:hAnsiTheme="minorHAnsi" w:cs="Calibri"/>
            <w:i/>
            <w:iCs/>
            <w:color w:val="00558C"/>
            <w:spacing w:val="1"/>
            <w:position w:val="3"/>
            <w:sz w:val="22"/>
            <w:szCs w:val="22"/>
          </w:rPr>
          <w:delText>/</w:delText>
        </w:r>
        <w:r>
          <w:rPr>
            <w:rFonts w:asciiTheme="minorHAnsi" w:eastAsia="Calibri" w:hAnsiTheme="minorHAnsi" w:cs="Calibri"/>
            <w:i/>
            <w:iCs/>
            <w:color w:val="00558C"/>
            <w:spacing w:val="-10"/>
            <w:position w:val="3"/>
            <w:sz w:val="22"/>
            <w:szCs w:val="22"/>
          </w:rPr>
          <w:delText xml:space="preserve"> </w:delText>
        </w:r>
        <w:r>
          <w:rPr>
            <w:rFonts w:asciiTheme="minorHAnsi" w:eastAsia="Calibri" w:hAnsiTheme="minorHAnsi" w:cs="Calibri"/>
            <w:i/>
            <w:iCs/>
            <w:color w:val="00558C"/>
            <w:position w:val="3"/>
            <w:sz w:val="22"/>
            <w:szCs w:val="22"/>
          </w:rPr>
          <w:delText>contract</w:delText>
        </w:r>
      </w:del>
      <w:r>
        <w:rPr>
          <w:rFonts w:asciiTheme="minorHAnsi" w:eastAsia="Calibri" w:hAnsiTheme="minorHAnsi" w:cs="Calibri"/>
          <w:i/>
          <w:iCs/>
          <w:color w:val="00558C"/>
          <w:spacing w:val="-16"/>
          <w:position w:val="3"/>
          <w:sz w:val="22"/>
          <w:szCs w:val="22"/>
        </w:rPr>
        <w:t xml:space="preserve"> </w:t>
      </w:r>
      <w:r>
        <w:rPr>
          <w:rFonts w:asciiTheme="minorHAnsi" w:eastAsia="Calibri" w:hAnsiTheme="minorHAnsi" w:cs="Calibri"/>
          <w:i/>
          <w:iCs/>
          <w:color w:val="00558C"/>
          <w:spacing w:val="1"/>
          <w:position w:val="3"/>
          <w:sz w:val="22"/>
          <w:szCs w:val="22"/>
        </w:rPr>
        <w:t>...............</w:t>
      </w:r>
      <w:r>
        <w:rPr>
          <w:rFonts w:asciiTheme="minorHAnsi" w:eastAsia="Calibri" w:hAnsiTheme="minorHAnsi" w:cs="Calibri"/>
          <w:i/>
          <w:iCs/>
          <w:color w:val="00558C"/>
          <w:position w:val="3"/>
          <w:sz w:val="22"/>
          <w:szCs w:val="22"/>
        </w:rPr>
        <w:t>.......</w:t>
      </w:r>
      <w:ins w:id="433" w:author="Jiang" w:date="2024-07-10T20:00:00Z">
        <w:r>
          <w:rPr>
            <w:rFonts w:asciiTheme="minorHAnsi" w:eastAsia="SimSun" w:hAnsiTheme="minorHAnsi" w:cs="Calibri" w:hint="eastAsia"/>
            <w:i/>
            <w:iCs/>
            <w:color w:val="00558C"/>
            <w:position w:val="3"/>
            <w:sz w:val="22"/>
            <w:szCs w:val="22"/>
            <w:lang w:eastAsia="zh-CN"/>
          </w:rPr>
          <w:t>........................</w:t>
        </w:r>
      </w:ins>
      <w:ins w:id="434" w:author="Jiang" w:date="2024-07-11T08:30:00Z">
        <w:r>
          <w:rPr>
            <w:rFonts w:asciiTheme="minorHAnsi" w:eastAsia="SimSun" w:hAnsiTheme="minorHAnsi" w:cs="Calibri" w:hint="eastAsia"/>
            <w:i/>
            <w:iCs/>
            <w:color w:val="00558C"/>
            <w:position w:val="3"/>
            <w:sz w:val="22"/>
            <w:szCs w:val="22"/>
            <w:lang w:eastAsia="zh-CN"/>
          </w:rPr>
          <w:t>.................</w:t>
        </w:r>
      </w:ins>
      <w:del w:id="435" w:author="Jiang" w:date="2024-07-10T19:40:00Z">
        <w:r>
          <w:rPr>
            <w:rFonts w:asciiTheme="minorHAnsi" w:eastAsia="Calibri" w:hAnsiTheme="minorHAnsi" w:cs="Calibri"/>
            <w:i/>
            <w:iCs/>
            <w:color w:val="00558C"/>
            <w:position w:val="3"/>
            <w:sz w:val="22"/>
            <w:szCs w:val="22"/>
          </w:rPr>
          <w:delText>..................</w:delText>
        </w:r>
      </w:del>
      <w:r>
        <w:rPr>
          <w:rFonts w:asciiTheme="minorHAnsi" w:eastAsia="Calibri" w:hAnsiTheme="minorHAnsi" w:cs="Calibri"/>
          <w:i/>
          <w:iCs/>
          <w:color w:val="00558C"/>
          <w:position w:val="3"/>
          <w:sz w:val="22"/>
          <w:szCs w:val="22"/>
        </w:rPr>
        <w:t>.</w:t>
      </w:r>
      <w:r>
        <w:rPr>
          <w:rFonts w:asciiTheme="minorHAnsi" w:eastAsia="Calibri" w:hAnsiTheme="minorHAnsi" w:cs="Calibri"/>
          <w:i/>
          <w:iCs/>
          <w:color w:val="00558C"/>
          <w:spacing w:val="-13"/>
          <w:position w:val="3"/>
          <w:sz w:val="22"/>
          <w:szCs w:val="22"/>
        </w:rPr>
        <w:t xml:space="preserve"> </w:t>
      </w:r>
      <w:ins w:id="436" w:author="Jiang" w:date="2024-07-10T21:14:00Z">
        <w:r>
          <w:rPr>
            <w:rFonts w:asciiTheme="minorHAnsi" w:eastAsia="SimSun" w:hAnsiTheme="minorHAnsi" w:cs="Calibri" w:hint="eastAsia"/>
            <w:i/>
            <w:iCs/>
            <w:color w:val="00558C"/>
            <w:spacing w:val="-13"/>
            <w:position w:val="3"/>
            <w:sz w:val="22"/>
            <w:szCs w:val="22"/>
            <w:lang w:eastAsia="zh-CN"/>
          </w:rPr>
          <w:t>5</w:t>
        </w:r>
      </w:ins>
      <w:del w:id="437" w:author="Jiang" w:date="2024-07-10T21:14:00Z">
        <w:r>
          <w:rPr>
            <w:rFonts w:asciiTheme="minorHAnsi" w:eastAsia="Calibri" w:hAnsiTheme="minorHAnsi" w:cs="Calibri"/>
            <w:i/>
            <w:iCs/>
            <w:color w:val="00558C"/>
            <w:position w:val="3"/>
            <w:sz w:val="22"/>
            <w:szCs w:val="22"/>
          </w:rPr>
          <w:delText>4</w:delText>
        </w:r>
      </w:del>
    </w:p>
    <w:p w14:paraId="0664834C" w14:textId="77777777" w:rsidR="000F72C1" w:rsidRDefault="000F72C1">
      <w:pPr>
        <w:spacing w:line="288" w:lineRule="exact"/>
        <w:rPr>
          <w:rFonts w:asciiTheme="minorHAnsi" w:eastAsia="Calibri" w:hAnsiTheme="minorHAnsi" w:cs="Calibri"/>
          <w:sz w:val="22"/>
          <w:szCs w:val="22"/>
        </w:rPr>
        <w:sectPr w:rsidR="000F72C1">
          <w:headerReference w:type="default" r:id="rId66"/>
          <w:footerReference w:type="default" r:id="rId67"/>
          <w:pgSz w:w="11907" w:h="16839"/>
          <w:pgMar w:top="2971" w:right="0" w:bottom="1211" w:left="878" w:header="0" w:footer="566" w:gutter="0"/>
          <w:cols w:space="720"/>
        </w:sectPr>
      </w:pPr>
    </w:p>
    <w:p w14:paraId="0664834D" w14:textId="77777777" w:rsidR="000F72C1" w:rsidRDefault="0020793E">
      <w:pPr>
        <w:spacing w:before="279" w:line="179" w:lineRule="auto"/>
        <w:ind w:left="49"/>
        <w:outlineLvl w:val="0"/>
        <w:rPr>
          <w:rFonts w:asciiTheme="minorHAnsi" w:eastAsia="Calibri" w:hAnsiTheme="minorHAnsi" w:cs="Calibri"/>
          <w:sz w:val="28"/>
          <w:szCs w:val="28"/>
        </w:rPr>
      </w:pPr>
      <w:bookmarkStart w:id="446" w:name="bookmark36"/>
      <w:bookmarkStart w:id="447" w:name="bookmark3"/>
      <w:bookmarkEnd w:id="446"/>
      <w:bookmarkEnd w:id="447"/>
      <w:r>
        <w:rPr>
          <w:rFonts w:asciiTheme="minorHAnsi" w:eastAsia="Calibri" w:hAnsiTheme="minorHAnsi" w:cs="Calibri"/>
          <w:b/>
          <w:bCs/>
          <w:color w:val="00558C"/>
          <w:spacing w:val="-2"/>
          <w:sz w:val="28"/>
          <w:szCs w:val="28"/>
        </w:rPr>
        <w:t>1.        INTRODUCTION</w:t>
      </w:r>
    </w:p>
    <w:p w14:paraId="0664834E" w14:textId="77777777" w:rsidR="000F72C1" w:rsidRDefault="0020793E">
      <w:pPr>
        <w:pStyle w:val="BodyText"/>
        <w:spacing w:line="435" w:lineRule="auto"/>
        <w:rPr>
          <w:rFonts w:asciiTheme="minorHAnsi" w:hAnsiTheme="minorHAnsi"/>
        </w:rPr>
      </w:pPr>
      <w:r>
        <w:rPr>
          <w:rFonts w:asciiTheme="minorHAnsi" w:hAnsiTheme="minorHAnsi"/>
          <w:noProof/>
          <w:lang w:val="en-GB" w:eastAsia="en-GB"/>
        </w:rPr>
        <w:drawing>
          <wp:anchor distT="0" distB="0" distL="0" distR="0" simplePos="0" relativeHeight="251660288" behindDoc="0" locked="0" layoutInCell="0" allowOverlap="1" wp14:anchorId="06648B44" wp14:editId="06648B45">
            <wp:simplePos x="0" y="0"/>
            <wp:positionH relativeFrom="page">
              <wp:posOffset>557530</wp:posOffset>
            </wp:positionH>
            <wp:positionV relativeFrom="page">
              <wp:posOffset>1276350</wp:posOffset>
            </wp:positionV>
            <wp:extent cx="935990" cy="12065"/>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68"/>
                    <a:stretch>
                      <a:fillRect/>
                    </a:stretch>
                  </pic:blipFill>
                  <pic:spPr>
                    <a:xfrm>
                      <a:off x="0" y="0"/>
                      <a:ext cx="935736" cy="12192"/>
                    </a:xfrm>
                    <a:prstGeom prst="rect">
                      <a:avLst/>
                    </a:prstGeom>
                  </pic:spPr>
                </pic:pic>
              </a:graphicData>
            </a:graphic>
          </wp:anchor>
        </w:drawing>
      </w:r>
    </w:p>
    <w:p w14:paraId="0664834F" w14:textId="77777777" w:rsidR="000F72C1" w:rsidRDefault="0020793E">
      <w:pPr>
        <w:spacing w:before="67" w:line="223" w:lineRule="auto"/>
        <w:ind w:left="38" w:right="770" w:firstLine="9"/>
        <w:jc w:val="both"/>
        <w:rPr>
          <w:rFonts w:asciiTheme="minorHAnsi" w:eastAsia="SimSun" w:hAnsiTheme="minorHAnsi" w:cs="Calibri"/>
          <w:sz w:val="22"/>
          <w:szCs w:val="22"/>
          <w:lang w:eastAsia="zh-CN"/>
        </w:rPr>
      </w:pPr>
      <w:commentRangeStart w:id="448"/>
      <w:r>
        <w:rPr>
          <w:rFonts w:asciiTheme="minorHAnsi" w:eastAsia="Calibri" w:hAnsiTheme="minorHAnsi" w:cs="Calibri"/>
          <w:spacing w:val="-2"/>
          <w:sz w:val="22"/>
          <w:szCs w:val="22"/>
        </w:rPr>
        <w:t>Lighthouses</w:t>
      </w:r>
      <w:r>
        <w:rPr>
          <w:rFonts w:asciiTheme="minorHAnsi" w:eastAsia="Calibri" w:hAnsiTheme="minorHAnsi" w:cs="Calibri"/>
          <w:spacing w:val="32"/>
          <w:sz w:val="22"/>
          <w:szCs w:val="22"/>
        </w:rPr>
        <w:t xml:space="preserve"> </w:t>
      </w:r>
      <w:r>
        <w:rPr>
          <w:rFonts w:asciiTheme="minorHAnsi" w:eastAsia="Calibri" w:hAnsiTheme="minorHAnsi" w:cs="Calibri"/>
          <w:spacing w:val="-2"/>
          <w:sz w:val="22"/>
          <w:szCs w:val="22"/>
        </w:rPr>
        <w:t>are</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38"/>
          <w:sz w:val="22"/>
          <w:szCs w:val="22"/>
        </w:rPr>
        <w:t xml:space="preserve"> </w:t>
      </w:r>
      <w:r>
        <w:rPr>
          <w:rFonts w:asciiTheme="minorHAnsi" w:eastAsia="Calibri" w:hAnsiTheme="minorHAnsi" w:cs="Calibri"/>
          <w:spacing w:val="-2"/>
          <w:sz w:val="22"/>
          <w:szCs w:val="22"/>
        </w:rPr>
        <w:t>unique</w:t>
      </w:r>
      <w:r>
        <w:rPr>
          <w:rFonts w:asciiTheme="minorHAnsi" w:eastAsia="Calibri" w:hAnsiTheme="minorHAnsi" w:cs="Calibri"/>
          <w:spacing w:val="30"/>
          <w:w w:val="10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36"/>
          <w:sz w:val="22"/>
          <w:szCs w:val="22"/>
        </w:rPr>
        <w:t xml:space="preserve"> </w:t>
      </w:r>
      <w:r>
        <w:rPr>
          <w:rFonts w:asciiTheme="minorHAnsi" w:eastAsia="Calibri" w:hAnsiTheme="minorHAnsi" w:cs="Calibri"/>
          <w:spacing w:val="-2"/>
          <w:sz w:val="22"/>
          <w:szCs w:val="22"/>
        </w:rPr>
        <w:t>intimate</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part</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30"/>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country’s</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maritime</w:t>
      </w:r>
      <w:r>
        <w:rPr>
          <w:rFonts w:asciiTheme="minorHAnsi" w:eastAsia="Calibri" w:hAnsiTheme="minorHAnsi" w:cs="Calibri"/>
          <w:spacing w:val="39"/>
          <w:w w:val="101"/>
          <w:sz w:val="22"/>
          <w:szCs w:val="22"/>
        </w:rPr>
        <w:t xml:space="preserve"> </w:t>
      </w:r>
      <w:r>
        <w:rPr>
          <w:rFonts w:asciiTheme="minorHAnsi" w:eastAsia="Calibri" w:hAnsiTheme="minorHAnsi" w:cs="Calibri"/>
          <w:spacing w:val="-2"/>
          <w:sz w:val="22"/>
          <w:szCs w:val="22"/>
        </w:rPr>
        <w:t>heri</w:t>
      </w:r>
      <w:r>
        <w:rPr>
          <w:rFonts w:asciiTheme="minorHAnsi" w:eastAsia="Calibri" w:hAnsiTheme="minorHAnsi" w:cs="Calibri"/>
          <w:spacing w:val="-3"/>
          <w:sz w:val="22"/>
          <w:szCs w:val="22"/>
        </w:rPr>
        <w:t>tage.</w:t>
      </w:r>
      <w:r>
        <w:rPr>
          <w:rFonts w:asciiTheme="minorHAnsi" w:eastAsia="Calibri" w:hAnsiTheme="minorHAnsi" w:cs="Calibri"/>
          <w:spacing w:val="40"/>
          <w:w w:val="101"/>
          <w:sz w:val="22"/>
          <w:szCs w:val="22"/>
        </w:rPr>
        <w:t xml:space="preserve"> </w:t>
      </w:r>
      <w:r>
        <w:rPr>
          <w:rFonts w:asciiTheme="minorHAnsi" w:eastAsia="Calibri" w:hAnsiTheme="minorHAnsi" w:cs="Calibri"/>
          <w:spacing w:val="-3"/>
          <w:sz w:val="22"/>
          <w:szCs w:val="22"/>
        </w:rPr>
        <w:t>Lighthouses</w:t>
      </w:r>
      <w:r>
        <w:rPr>
          <w:rFonts w:asciiTheme="minorHAnsi" w:eastAsia="Calibri" w:hAnsiTheme="minorHAnsi" w:cs="Calibri"/>
          <w:spacing w:val="28"/>
          <w:sz w:val="22"/>
          <w:szCs w:val="22"/>
        </w:rPr>
        <w:t xml:space="preserve"> </w:t>
      </w:r>
      <w:r>
        <w:rPr>
          <w:rFonts w:asciiTheme="minorHAnsi" w:eastAsia="Calibri" w:hAnsiTheme="minorHAnsi" w:cs="Calibri"/>
          <w:spacing w:val="-3"/>
          <w:sz w:val="22"/>
          <w:szCs w:val="22"/>
        </w:rPr>
        <w:t>which</w:t>
      </w:r>
      <w:r>
        <w:rPr>
          <w:rFonts w:asciiTheme="minorHAnsi" w:eastAsia="Calibri" w:hAnsiTheme="minorHAnsi" w:cs="Calibri"/>
          <w:spacing w:val="38"/>
          <w:sz w:val="22"/>
          <w:szCs w:val="22"/>
        </w:rPr>
        <w:t xml:space="preserve"> </w:t>
      </w:r>
      <w:r>
        <w:rPr>
          <w:rFonts w:asciiTheme="minorHAnsi" w:eastAsia="Calibri" w:hAnsiTheme="minorHAnsi" w:cs="Calibri"/>
          <w:spacing w:val="-3"/>
          <w:sz w:val="22"/>
          <w:szCs w:val="22"/>
        </w:rPr>
        <w:t>have</w:t>
      </w:r>
      <w:r>
        <w:rPr>
          <w:rFonts w:asciiTheme="minorHAnsi" w:eastAsia="Calibri" w:hAnsiTheme="minorHAnsi" w:cs="Calibri"/>
          <w:spacing w:val="39"/>
          <w:sz w:val="22"/>
          <w:szCs w:val="22"/>
        </w:rPr>
        <w:t xml:space="preserve"> </w:t>
      </w:r>
      <w:r>
        <w:rPr>
          <w:rFonts w:asciiTheme="minorHAnsi" w:eastAsia="Calibri" w:hAnsiTheme="minorHAnsi" w:cs="Calibri"/>
          <w:spacing w:val="-3"/>
          <w:sz w:val="22"/>
          <w:szCs w:val="22"/>
        </w:rPr>
        <w:t>been</w:t>
      </w:r>
      <w:r>
        <w:rPr>
          <w:rFonts w:asciiTheme="minorHAnsi" w:eastAsia="Calibri" w:hAnsiTheme="minorHAnsi" w:cs="Calibri"/>
          <w:spacing w:val="32"/>
          <w:sz w:val="22"/>
          <w:szCs w:val="22"/>
        </w:rPr>
        <w:t xml:space="preserve"> </w:t>
      </w:r>
      <w:ins w:id="449" w:author="Peter Hill" w:date="2024-04-03T09:23:00Z">
        <w:r>
          <w:rPr>
            <w:rFonts w:asciiTheme="minorHAnsi" w:eastAsia="Calibri" w:hAnsiTheme="minorHAnsi" w:cs="Calibri"/>
            <w:spacing w:val="-3"/>
            <w:sz w:val="22"/>
            <w:szCs w:val="22"/>
          </w:rPr>
          <w:t>automated</w:t>
        </w:r>
      </w:ins>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may</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have</w:t>
      </w:r>
      <w:r>
        <w:rPr>
          <w:rFonts w:asciiTheme="minorHAnsi" w:eastAsia="Calibri" w:hAnsiTheme="minorHAnsi" w:cs="Calibri"/>
          <w:spacing w:val="12"/>
          <w:sz w:val="22"/>
          <w:szCs w:val="22"/>
        </w:rPr>
        <w:t xml:space="preserve"> </w:t>
      </w:r>
      <w:del w:id="450" w:author="Peter Hill" w:date="2024-04-03T09:23:00Z">
        <w:r>
          <w:rPr>
            <w:rFonts w:asciiTheme="minorHAnsi" w:eastAsia="Calibri" w:hAnsiTheme="minorHAnsi" w:cs="Calibri"/>
            <w:spacing w:val="-2"/>
            <w:sz w:val="22"/>
            <w:szCs w:val="22"/>
          </w:rPr>
          <w:delText>some</w:delText>
        </w:r>
        <w:r>
          <w:rPr>
            <w:rFonts w:asciiTheme="minorHAnsi" w:eastAsia="Calibri" w:hAnsiTheme="minorHAnsi" w:cs="Calibri"/>
            <w:spacing w:val="20"/>
            <w:sz w:val="22"/>
            <w:szCs w:val="22"/>
          </w:rPr>
          <w:delText xml:space="preserve"> </w:delText>
        </w:r>
      </w:del>
      <w:ins w:id="451" w:author="Peter Hill" w:date="2024-04-03T09:23:00Z">
        <w:r>
          <w:rPr>
            <w:rFonts w:asciiTheme="minorHAnsi" w:eastAsia="Calibri" w:hAnsiTheme="minorHAnsi" w:cs="Calibri"/>
            <w:spacing w:val="-2"/>
            <w:sz w:val="22"/>
            <w:szCs w:val="22"/>
          </w:rPr>
          <w:t>ancillary</w:t>
        </w:r>
        <w:r>
          <w:rPr>
            <w:rFonts w:asciiTheme="minorHAnsi" w:eastAsia="Calibri" w:hAnsiTheme="minorHAnsi" w:cs="Calibri"/>
            <w:spacing w:val="20"/>
            <w:sz w:val="22"/>
            <w:szCs w:val="22"/>
          </w:rPr>
          <w:t xml:space="preserve"> </w:t>
        </w:r>
      </w:ins>
      <w:r>
        <w:rPr>
          <w:rFonts w:asciiTheme="minorHAnsi" w:eastAsia="Calibri" w:hAnsiTheme="minorHAnsi" w:cs="Calibri"/>
          <w:spacing w:val="-2"/>
          <w:sz w:val="22"/>
          <w:szCs w:val="22"/>
        </w:rPr>
        <w:t>buildings that</w:t>
      </w:r>
      <w:r>
        <w:rPr>
          <w:rFonts w:asciiTheme="minorHAnsi" w:eastAsia="Calibri" w:hAnsiTheme="minorHAnsi" w:cs="Calibri"/>
          <w:spacing w:val="13"/>
          <w:w w:val="101"/>
          <w:sz w:val="22"/>
          <w:szCs w:val="22"/>
        </w:rPr>
        <w:t xml:space="preserve"> </w:t>
      </w:r>
      <w:r>
        <w:rPr>
          <w:rFonts w:asciiTheme="minorHAnsi" w:eastAsia="Calibri" w:hAnsiTheme="minorHAnsi" w:cs="Calibri"/>
          <w:spacing w:val="-2"/>
          <w:sz w:val="22"/>
          <w:szCs w:val="22"/>
        </w:rPr>
        <w:t>are</w:t>
      </w:r>
      <w:r>
        <w:rPr>
          <w:rFonts w:asciiTheme="minorHAnsi" w:eastAsia="Calibri" w:hAnsiTheme="minorHAnsi" w:cs="Calibri"/>
          <w:spacing w:val="20"/>
          <w:sz w:val="22"/>
          <w:szCs w:val="22"/>
        </w:rPr>
        <w:t xml:space="preserve"> </w:t>
      </w:r>
      <w:r>
        <w:rPr>
          <w:rFonts w:asciiTheme="minorHAnsi" w:eastAsia="Calibri" w:hAnsiTheme="minorHAnsi" w:cs="Calibri"/>
          <w:spacing w:val="-2"/>
          <w:sz w:val="22"/>
          <w:szCs w:val="22"/>
        </w:rPr>
        <w:t>not</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2"/>
          <w:sz w:val="22"/>
          <w:szCs w:val="22"/>
        </w:rPr>
        <w:t xml:space="preserve"> </w:t>
      </w:r>
      <w:r>
        <w:rPr>
          <w:rFonts w:asciiTheme="minorHAnsi" w:eastAsia="Calibri" w:hAnsiTheme="minorHAnsi" w:cs="Calibri"/>
          <w:spacing w:val="-2"/>
          <w:sz w:val="22"/>
          <w:szCs w:val="22"/>
        </w:rPr>
        <w:t>active</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use</w:t>
      </w:r>
      <w:r>
        <w:rPr>
          <w:rFonts w:asciiTheme="minorHAnsi" w:eastAsia="Calibri" w:hAnsiTheme="minorHAnsi" w:cs="Calibri"/>
          <w:spacing w:val="20"/>
          <w:sz w:val="22"/>
          <w:szCs w:val="22"/>
        </w:rPr>
        <w:t xml:space="preserve"> </w:t>
      </w:r>
      <w:r>
        <w:rPr>
          <w:rFonts w:asciiTheme="minorHAnsi" w:eastAsia="Calibri" w:hAnsiTheme="minorHAnsi" w:cs="Calibri"/>
          <w:spacing w:val="-2"/>
          <w:sz w:val="22"/>
          <w:szCs w:val="22"/>
        </w:rPr>
        <w:t>by the</w:t>
      </w:r>
      <w:r>
        <w:rPr>
          <w:rFonts w:asciiTheme="minorHAnsi" w:eastAsia="Calibri" w:hAnsiTheme="minorHAnsi" w:cs="Calibri"/>
          <w:spacing w:val="20"/>
          <w:sz w:val="22"/>
          <w:szCs w:val="22"/>
        </w:rPr>
        <w:t xml:space="preserve"> </w:t>
      </w:r>
      <w:r>
        <w:rPr>
          <w:rFonts w:asciiTheme="minorHAnsi" w:eastAsia="Calibri" w:hAnsiTheme="minorHAnsi" w:cs="Calibri"/>
          <w:spacing w:val="-2"/>
          <w:sz w:val="22"/>
          <w:szCs w:val="22"/>
        </w:rPr>
        <w:t>lighthouse</w:t>
      </w:r>
      <w:r>
        <w:rPr>
          <w:rFonts w:asciiTheme="minorHAnsi" w:eastAsia="Calibri" w:hAnsiTheme="minorHAnsi" w:cs="Calibri"/>
          <w:spacing w:val="13"/>
          <w:w w:val="101"/>
          <w:sz w:val="22"/>
          <w:szCs w:val="22"/>
        </w:rPr>
        <w:t xml:space="preserve"> </w:t>
      </w:r>
      <w:r>
        <w:rPr>
          <w:rFonts w:asciiTheme="minorHAnsi" w:eastAsia="Calibri" w:hAnsiTheme="minorHAnsi" w:cs="Calibri"/>
          <w:spacing w:val="-2"/>
          <w:sz w:val="22"/>
          <w:szCs w:val="22"/>
        </w:rPr>
        <w:t>authority. These</w:t>
      </w:r>
      <w:r>
        <w:rPr>
          <w:rFonts w:asciiTheme="minorHAnsi" w:eastAsia="Calibri" w:hAnsiTheme="minorHAnsi" w:cs="Calibri"/>
          <w:spacing w:val="20"/>
          <w:sz w:val="22"/>
          <w:szCs w:val="22"/>
        </w:rPr>
        <w:t xml:space="preserve"> </w:t>
      </w:r>
      <w:r>
        <w:rPr>
          <w:rFonts w:asciiTheme="minorHAnsi" w:eastAsia="Calibri" w:hAnsiTheme="minorHAnsi" w:cs="Calibri"/>
          <w:spacing w:val="-2"/>
          <w:sz w:val="22"/>
          <w:szCs w:val="22"/>
        </w:rPr>
        <w:t>building</w:t>
      </w:r>
      <w:r>
        <w:rPr>
          <w:rFonts w:asciiTheme="minorHAnsi" w:eastAsia="Calibri" w:hAnsiTheme="minorHAnsi" w:cs="Calibri"/>
          <w:spacing w:val="-3"/>
          <w:sz w:val="22"/>
          <w:szCs w:val="22"/>
        </w:rPr>
        <w:t>s</w:t>
      </w:r>
      <w:r>
        <w:rPr>
          <w:rFonts w:asciiTheme="minorHAnsi" w:eastAsia="Calibri" w:hAnsiTheme="minorHAnsi" w:cs="Calibri"/>
          <w:spacing w:val="13"/>
          <w:sz w:val="22"/>
          <w:szCs w:val="22"/>
        </w:rPr>
        <w:t xml:space="preserve"> </w:t>
      </w:r>
      <w:r>
        <w:rPr>
          <w:rFonts w:asciiTheme="minorHAnsi" w:eastAsia="Calibri" w:hAnsiTheme="minorHAnsi" w:cs="Calibri"/>
          <w:spacing w:val="-3"/>
          <w:sz w:val="22"/>
          <w:szCs w:val="22"/>
        </w:rPr>
        <w:t>are</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often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of great value</w:t>
      </w:r>
      <w:ins w:id="452" w:author="Jiang" w:date="2024-07-05T09:26:00Z">
        <w:r>
          <w:rPr>
            <w:rFonts w:asciiTheme="minorHAnsi" w:eastAsia="SimSun" w:hAnsiTheme="minorHAnsi" w:cs="Calibri" w:hint="eastAsia"/>
            <w:spacing w:val="-1"/>
            <w:sz w:val="22"/>
            <w:szCs w:val="22"/>
            <w:lang w:eastAsia="zh-CN"/>
          </w:rPr>
          <w:t xml:space="preserve"> </w:t>
        </w:r>
      </w:ins>
      <w:del w:id="453" w:author="Jiang" w:date="2024-07-05T09:26:00Z">
        <w:r>
          <w:rPr>
            <w:rFonts w:asciiTheme="minorHAnsi" w:eastAsia="Calibri" w:hAnsiTheme="minorHAnsi" w:cs="Calibri"/>
            <w:spacing w:val="13"/>
            <w:w w:val="101"/>
            <w:sz w:val="22"/>
            <w:szCs w:val="22"/>
          </w:rPr>
          <w:delText xml:space="preserve"> </w:delText>
        </w:r>
        <w:r>
          <w:rPr>
            <w:rFonts w:asciiTheme="minorHAnsi" w:eastAsia="Calibri" w:hAnsiTheme="minorHAnsi" w:cs="Calibri"/>
            <w:spacing w:val="-1"/>
            <w:sz w:val="22"/>
            <w:szCs w:val="22"/>
          </w:rPr>
          <w:delText>either</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economically,</w:delText>
        </w:r>
        <w:r>
          <w:rPr>
            <w:rFonts w:asciiTheme="minorHAnsi" w:eastAsia="Calibri" w:hAnsiTheme="minorHAnsi" w:cs="Calibri"/>
            <w:spacing w:val="13"/>
            <w:sz w:val="22"/>
            <w:szCs w:val="22"/>
          </w:rPr>
          <w:delText xml:space="preserve"> </w:delText>
        </w:r>
      </w:del>
      <w:r>
        <w:rPr>
          <w:rFonts w:asciiTheme="minorHAnsi" w:eastAsia="Calibri" w:hAnsiTheme="minorHAnsi" w:cs="Calibri"/>
          <w:spacing w:val="-1"/>
          <w:sz w:val="22"/>
          <w:szCs w:val="22"/>
        </w:rPr>
        <w:t>as</w:t>
      </w:r>
      <w:r>
        <w:rPr>
          <w:rFonts w:asciiTheme="minorHAnsi" w:eastAsia="Calibri" w:hAnsiTheme="minorHAnsi" w:cs="Calibri"/>
          <w:spacing w:val="19"/>
          <w:w w:val="101"/>
          <w:sz w:val="22"/>
          <w:szCs w:val="22"/>
        </w:rPr>
        <w:t xml:space="preserve"> </w:t>
      </w:r>
      <w:r>
        <w:rPr>
          <w:rFonts w:asciiTheme="minorHAnsi" w:eastAsia="Calibri" w:hAnsiTheme="minorHAnsi" w:cs="Calibri"/>
          <w:spacing w:val="-1"/>
          <w:sz w:val="22"/>
          <w:szCs w:val="22"/>
        </w:rPr>
        <w:t>heritage</w:t>
      </w:r>
      <w:ins w:id="454" w:author="Peter Hill" w:date="2024-04-03T09:27:00Z">
        <w:r>
          <w:rPr>
            <w:rFonts w:asciiTheme="minorHAnsi" w:eastAsia="Calibri" w:hAnsiTheme="minorHAnsi" w:cs="Calibri"/>
            <w:spacing w:val="-1"/>
            <w:sz w:val="22"/>
            <w:szCs w:val="22"/>
          </w:rPr>
          <w:t xml:space="preserve"> or community</w:t>
        </w:r>
      </w:ins>
      <w:r>
        <w:rPr>
          <w:rFonts w:asciiTheme="minorHAnsi" w:eastAsia="Calibri" w:hAnsiTheme="minorHAnsi" w:cs="Calibri"/>
          <w:spacing w:val="17"/>
          <w:w w:val="101"/>
          <w:sz w:val="22"/>
          <w:szCs w:val="22"/>
        </w:rPr>
        <w:t xml:space="preserve"> </w:t>
      </w:r>
      <w:del w:id="455" w:author="Peter Hill" w:date="2024-04-03T09:24:00Z">
        <w:r>
          <w:rPr>
            <w:rFonts w:asciiTheme="minorHAnsi" w:eastAsia="Calibri" w:hAnsiTheme="minorHAnsi" w:cs="Calibri"/>
            <w:spacing w:val="-1"/>
            <w:sz w:val="22"/>
            <w:szCs w:val="22"/>
          </w:rPr>
          <w:delText xml:space="preserve">monuments </w:delText>
        </w:r>
      </w:del>
      <w:ins w:id="456" w:author="Peter Hill" w:date="2024-04-03T09:24:00Z">
        <w:r>
          <w:rPr>
            <w:rFonts w:asciiTheme="minorHAnsi" w:eastAsia="Calibri" w:hAnsiTheme="minorHAnsi" w:cs="Calibri"/>
            <w:spacing w:val="-1"/>
            <w:sz w:val="22"/>
            <w:szCs w:val="22"/>
          </w:rPr>
          <w:t xml:space="preserve">assets </w:t>
        </w:r>
      </w:ins>
      <w:del w:id="457" w:author="Peter Hill" w:date="2024-04-03T09:28:00Z">
        <w:r>
          <w:rPr>
            <w:rFonts w:asciiTheme="minorHAnsi" w:eastAsia="Calibri" w:hAnsiTheme="minorHAnsi" w:cs="Calibri"/>
            <w:spacing w:val="-1"/>
            <w:sz w:val="22"/>
            <w:szCs w:val="22"/>
          </w:rPr>
          <w:delText>or</w:delText>
        </w:r>
        <w:r>
          <w:rPr>
            <w:rFonts w:asciiTheme="minorHAnsi" w:eastAsia="Calibri" w:hAnsiTheme="minorHAnsi" w:cs="Calibri"/>
            <w:spacing w:val="17"/>
            <w:sz w:val="22"/>
            <w:szCs w:val="22"/>
          </w:rPr>
          <w:delText xml:space="preserve"> </w:delText>
        </w:r>
        <w:r>
          <w:rPr>
            <w:rFonts w:asciiTheme="minorHAnsi" w:eastAsia="Calibri" w:hAnsiTheme="minorHAnsi" w:cs="Calibri"/>
            <w:spacing w:val="-1"/>
            <w:sz w:val="22"/>
            <w:szCs w:val="22"/>
          </w:rPr>
          <w:delText>in</w:delText>
        </w:r>
        <w:r>
          <w:rPr>
            <w:rFonts w:asciiTheme="minorHAnsi" w:eastAsia="Calibri" w:hAnsiTheme="minorHAnsi" w:cs="Calibri"/>
            <w:spacing w:val="12"/>
            <w:w w:val="101"/>
            <w:sz w:val="22"/>
            <w:szCs w:val="22"/>
          </w:rPr>
          <w:delText xml:space="preserve"> </w:delText>
        </w:r>
        <w:r>
          <w:rPr>
            <w:rFonts w:asciiTheme="minorHAnsi" w:eastAsia="Calibri" w:hAnsiTheme="minorHAnsi" w:cs="Calibri"/>
            <w:spacing w:val="-1"/>
            <w:sz w:val="22"/>
            <w:szCs w:val="22"/>
          </w:rPr>
          <w:delText>a</w:delText>
        </w:r>
        <w:r>
          <w:rPr>
            <w:rFonts w:asciiTheme="minorHAnsi" w:eastAsia="Calibri" w:hAnsiTheme="minorHAnsi" w:cs="Calibri"/>
            <w:spacing w:val="11"/>
            <w:sz w:val="22"/>
            <w:szCs w:val="22"/>
          </w:rPr>
          <w:delText xml:space="preserve"> </w:delText>
        </w:r>
        <w:r>
          <w:rPr>
            <w:rFonts w:asciiTheme="minorHAnsi" w:eastAsia="Calibri" w:hAnsiTheme="minorHAnsi" w:cs="Calibri"/>
            <w:spacing w:val="-1"/>
            <w:sz w:val="22"/>
            <w:szCs w:val="22"/>
          </w:rPr>
          <w:delText>social</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context</w:delText>
        </w:r>
      </w:del>
      <w:ins w:id="458" w:author="Peter Hill" w:date="2024-04-03T09:28:00Z">
        <w:r>
          <w:rPr>
            <w:rFonts w:asciiTheme="minorHAnsi" w:eastAsia="Calibri" w:hAnsiTheme="minorHAnsi" w:cs="Calibri"/>
            <w:spacing w:val="-1"/>
            <w:sz w:val="22"/>
            <w:szCs w:val="22"/>
          </w:rPr>
          <w:t>and may even have economic potential</w:t>
        </w:r>
      </w:ins>
      <w:r>
        <w:rPr>
          <w:rFonts w:asciiTheme="minorHAnsi" w:eastAsia="Calibri" w:hAnsiTheme="minorHAnsi" w:cs="Calibri"/>
          <w:spacing w:val="-1"/>
          <w:sz w:val="22"/>
          <w:szCs w:val="22"/>
        </w:rPr>
        <w:t>. This</w:t>
      </w:r>
      <w:r>
        <w:rPr>
          <w:rFonts w:asciiTheme="minorHAnsi" w:eastAsia="Calibri" w:hAnsiTheme="minorHAnsi" w:cs="Calibri"/>
          <w:spacing w:val="13"/>
          <w:sz w:val="22"/>
          <w:szCs w:val="22"/>
        </w:rPr>
        <w:t xml:space="preserve"> </w:t>
      </w:r>
      <w:del w:id="459" w:author="Peter Hill" w:date="2024-04-03T10:04:00Z">
        <w:r>
          <w:rPr>
            <w:rFonts w:asciiTheme="minorHAnsi" w:eastAsia="Calibri" w:hAnsiTheme="minorHAnsi" w:cs="Calibri"/>
            <w:spacing w:val="-1"/>
            <w:sz w:val="22"/>
            <w:szCs w:val="22"/>
          </w:rPr>
          <w:delText>of</w:delText>
        </w:r>
        <w:r>
          <w:rPr>
            <w:rFonts w:asciiTheme="minorHAnsi" w:eastAsia="Calibri" w:hAnsiTheme="minorHAnsi" w:cs="Calibri"/>
            <w:spacing w:val="-2"/>
            <w:sz w:val="22"/>
            <w:szCs w:val="22"/>
          </w:rPr>
          <w:delText>ten</w:delText>
        </w:r>
        <w:r>
          <w:rPr>
            <w:rFonts w:asciiTheme="minorHAnsi" w:eastAsia="Calibri" w:hAnsiTheme="minorHAnsi" w:cs="Calibri"/>
            <w:spacing w:val="12"/>
            <w:sz w:val="22"/>
            <w:szCs w:val="22"/>
          </w:rPr>
          <w:delText xml:space="preserve"> </w:delText>
        </w:r>
      </w:del>
      <w:ins w:id="460" w:author="Peter Hill" w:date="2024-04-03T10:04:00Z">
        <w:r>
          <w:rPr>
            <w:rFonts w:asciiTheme="minorHAnsi" w:eastAsia="Calibri" w:hAnsiTheme="minorHAnsi" w:cs="Calibri"/>
            <w:spacing w:val="-1"/>
            <w:sz w:val="22"/>
            <w:szCs w:val="22"/>
          </w:rPr>
          <w:t>document</w:t>
        </w:r>
        <w:r>
          <w:rPr>
            <w:rFonts w:asciiTheme="minorHAnsi" w:eastAsia="Calibri" w:hAnsiTheme="minorHAnsi" w:cs="Calibri"/>
            <w:spacing w:val="12"/>
            <w:sz w:val="22"/>
            <w:szCs w:val="22"/>
          </w:rPr>
          <w:t xml:space="preserve"> </w:t>
        </w:r>
      </w:ins>
      <w:r>
        <w:rPr>
          <w:rFonts w:asciiTheme="minorHAnsi" w:eastAsia="Calibri" w:hAnsiTheme="minorHAnsi" w:cs="Calibri"/>
          <w:spacing w:val="-2"/>
          <w:sz w:val="22"/>
          <w:szCs w:val="22"/>
        </w:rPr>
        <w:t xml:space="preserve">applies </w:t>
      </w:r>
      <w:ins w:id="461" w:author="Peter Hill" w:date="2024-04-03T10:04:00Z">
        <w:r>
          <w:rPr>
            <w:rFonts w:asciiTheme="minorHAnsi" w:eastAsia="Calibri" w:hAnsiTheme="minorHAnsi" w:cs="Calibri"/>
            <w:spacing w:val="-2"/>
            <w:sz w:val="22"/>
            <w:szCs w:val="22"/>
          </w:rPr>
          <w:t xml:space="preserve">only </w:t>
        </w:r>
      </w:ins>
      <w:r>
        <w:rPr>
          <w:rFonts w:asciiTheme="minorHAnsi" w:eastAsia="Calibri" w:hAnsiTheme="minorHAnsi" w:cs="Calibri"/>
          <w:spacing w:val="-2"/>
          <w:sz w:val="22"/>
          <w:szCs w:val="22"/>
        </w:rPr>
        <w:t>to</w:t>
      </w:r>
      <w:r>
        <w:rPr>
          <w:rFonts w:asciiTheme="minorHAnsi" w:eastAsia="Calibri" w:hAnsiTheme="minorHAnsi" w:cs="Calibri"/>
          <w:spacing w:val="21"/>
          <w:sz w:val="22"/>
          <w:szCs w:val="22"/>
        </w:rPr>
        <w:t xml:space="preserve"> </w:t>
      </w:r>
      <w:r>
        <w:rPr>
          <w:rFonts w:asciiTheme="minorHAnsi" w:eastAsia="Calibri" w:hAnsiTheme="minorHAnsi" w:cs="Calibri"/>
          <w:spacing w:val="-2"/>
          <w:sz w:val="22"/>
          <w:szCs w:val="22"/>
        </w:rPr>
        <w:t>lighthouse</w:t>
      </w:r>
      <w:ins w:id="462" w:author="Peter Hill" w:date="2024-04-03T10:04:00Z">
        <w:r>
          <w:rPr>
            <w:rFonts w:asciiTheme="minorHAnsi" w:eastAsia="Calibri" w:hAnsiTheme="minorHAnsi" w:cs="Calibri"/>
            <w:spacing w:val="-2"/>
            <w:sz w:val="22"/>
            <w:szCs w:val="22"/>
          </w:rPr>
          <w:t xml:space="preserve"> sites</w:t>
        </w:r>
      </w:ins>
      <w:del w:id="463" w:author="Peter Hill" w:date="2024-04-03T10:04:00Z">
        <w:r>
          <w:rPr>
            <w:rFonts w:asciiTheme="minorHAnsi" w:eastAsia="Calibri" w:hAnsiTheme="minorHAnsi" w:cs="Calibri"/>
            <w:spacing w:val="-2"/>
            <w:sz w:val="22"/>
            <w:szCs w:val="22"/>
          </w:rPr>
          <w:delText>s</w:delText>
        </w:r>
      </w:del>
      <w:commentRangeEnd w:id="448"/>
      <w:r>
        <w:rPr>
          <w:rStyle w:val="CommentReference"/>
        </w:rPr>
        <w:commentReference w:id="448"/>
      </w:r>
      <w:ins w:id="464" w:author="Jiang" w:date="2024-07-10T19:09:00Z">
        <w:r>
          <w:rPr>
            <w:rStyle w:val="CommentReference"/>
            <w:rFonts w:eastAsia="SimSun" w:hint="eastAsia"/>
            <w:lang w:eastAsia="zh-CN"/>
          </w:rPr>
          <w:t xml:space="preserve"> </w:t>
        </w:r>
        <w:r>
          <w:rPr>
            <w:rFonts w:ascii="Calibri" w:eastAsia="Calibri" w:hAnsi="Calibri" w:cs="Calibri"/>
            <w:spacing w:val="-1"/>
            <w:sz w:val="22"/>
            <w:szCs w:val="22"/>
          </w:rPr>
          <w:t xml:space="preserve">which </w:t>
        </w:r>
      </w:ins>
    </w:p>
    <w:p w14:paraId="06648350" w14:textId="77777777" w:rsidR="000F72C1" w:rsidRDefault="0020793E">
      <w:pPr>
        <w:spacing w:line="145" w:lineRule="exact"/>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665408" behindDoc="0" locked="0" layoutInCell="0" allowOverlap="1" wp14:anchorId="06648B46" wp14:editId="06648B47">
                <wp:simplePos x="0" y="0"/>
                <wp:positionH relativeFrom="page">
                  <wp:posOffset>571500</wp:posOffset>
                </wp:positionH>
                <wp:positionV relativeFrom="page">
                  <wp:posOffset>2072640</wp:posOffset>
                </wp:positionV>
                <wp:extent cx="4102100" cy="2047240"/>
                <wp:effectExtent l="0" t="0" r="0" b="0"/>
                <wp:wrapNone/>
                <wp:docPr id="5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2047240"/>
                        </a:xfrm>
                        <a:prstGeom prst="rect">
                          <a:avLst/>
                        </a:prstGeom>
                        <a:noFill/>
                        <a:ln>
                          <a:noFill/>
                        </a:ln>
                      </wps:spPr>
                      <wps:txbx>
                        <w:txbxContent>
                          <w:p w14:paraId="06648D48" w14:textId="77777777" w:rsidR="000F72C1" w:rsidRDefault="0020793E">
                            <w:pPr>
                              <w:spacing w:before="19" w:line="187" w:lineRule="auto"/>
                              <w:ind w:left="22"/>
                              <w:rPr>
                                <w:ins w:id="465" w:author="liujuan" w:date="2024-04-09T14:05:00Z"/>
                                <w:del w:id="466" w:author="Jiang" w:date="2024-07-10T18:57:00Z"/>
                                <w:rFonts w:ascii="Calibri" w:eastAsia="Calibri" w:hAnsi="Calibri" w:cs="Calibri"/>
                                <w:spacing w:val="-2"/>
                                <w:sz w:val="22"/>
                                <w:szCs w:val="22"/>
                              </w:rPr>
                            </w:pPr>
                            <w:del w:id="467" w:author="Jiang" w:date="2024-07-10T19:09:00Z">
                              <w:r>
                                <w:rPr>
                                  <w:rFonts w:ascii="Calibri" w:eastAsia="Calibri" w:hAnsi="Calibri" w:cs="Calibri"/>
                                  <w:spacing w:val="-1"/>
                                  <w:sz w:val="22"/>
                                  <w:szCs w:val="22"/>
                                </w:rPr>
                                <w:delText xml:space="preserve">which </w:delText>
                              </w:r>
                            </w:del>
                            <w:r>
                              <w:rPr>
                                <w:rFonts w:ascii="Calibri" w:eastAsia="Calibri" w:hAnsi="Calibri" w:cs="Calibri"/>
                                <w:spacing w:val="-1"/>
                                <w:sz w:val="22"/>
                                <w:szCs w:val="22"/>
                              </w:rPr>
                              <w:t>continue to</w:t>
                            </w:r>
                            <w:r>
                              <w:rPr>
                                <w:rFonts w:ascii="Calibri" w:eastAsia="Calibri" w:hAnsi="Calibri" w:cs="Calibri"/>
                                <w:spacing w:val="19"/>
                                <w:sz w:val="22"/>
                                <w:szCs w:val="22"/>
                              </w:rPr>
                              <w:t xml:space="preserve"> </w:t>
                            </w:r>
                            <w:del w:id="468" w:author="Peter Hill" w:date="2024-04-03T10:04:00Z">
                              <w:r>
                                <w:rPr>
                                  <w:rFonts w:ascii="Calibri" w:eastAsia="Calibri" w:hAnsi="Calibri" w:cs="Calibri"/>
                                  <w:spacing w:val="-1"/>
                                  <w:sz w:val="22"/>
                                  <w:szCs w:val="22"/>
                                </w:rPr>
                                <w:delText xml:space="preserve">be </w:delText>
                              </w:r>
                            </w:del>
                            <w:ins w:id="469" w:author="Peter Hill" w:date="2024-04-03T10:04:00Z">
                              <w:r>
                                <w:rPr>
                                  <w:rFonts w:ascii="Calibri" w:eastAsia="Calibri" w:hAnsi="Calibri" w:cs="Calibri"/>
                                  <w:spacing w:val="-1"/>
                                  <w:sz w:val="22"/>
                                  <w:szCs w:val="22"/>
                                </w:rPr>
                                <w:t xml:space="preserve">function as </w:t>
                              </w:r>
                            </w:ins>
                            <w:r>
                              <w:rPr>
                                <w:rFonts w:ascii="Calibri" w:eastAsia="Calibri" w:hAnsi="Calibri" w:cs="Calibri"/>
                                <w:spacing w:val="-1"/>
                                <w:sz w:val="22"/>
                                <w:szCs w:val="22"/>
                              </w:rPr>
                              <w:t>operational</w:t>
                            </w:r>
                            <w:r>
                              <w:rPr>
                                <w:rFonts w:ascii="Calibri" w:eastAsia="Calibri" w:hAnsi="Calibri" w:cs="Calibri"/>
                                <w:spacing w:val="17"/>
                                <w:sz w:val="22"/>
                                <w:szCs w:val="22"/>
                              </w:rPr>
                              <w:t xml:space="preserve"> </w:t>
                            </w:r>
                            <w:del w:id="470" w:author="Peter Hill" w:date="2024-04-03T10:05:00Z">
                              <w:r>
                                <w:rPr>
                                  <w:rFonts w:ascii="Calibri" w:eastAsia="Calibri" w:hAnsi="Calibri" w:cs="Calibri"/>
                                  <w:spacing w:val="-1"/>
                                  <w:sz w:val="22"/>
                                  <w:szCs w:val="22"/>
                                </w:rPr>
                                <w:delText xml:space="preserve">Marine </w:delText>
                              </w:r>
                            </w:del>
                            <w:r>
                              <w:rPr>
                                <w:rFonts w:ascii="Calibri" w:eastAsia="Calibri" w:hAnsi="Calibri" w:cs="Calibri"/>
                                <w:spacing w:val="-1"/>
                                <w:sz w:val="22"/>
                                <w:szCs w:val="22"/>
                              </w:rPr>
                              <w:t>Aids to</w:t>
                            </w:r>
                            <w:r>
                              <w:rPr>
                                <w:rFonts w:ascii="Calibri" w:eastAsia="Calibri" w:hAnsi="Calibri" w:cs="Calibri"/>
                                <w:spacing w:val="18"/>
                                <w:sz w:val="22"/>
                                <w:szCs w:val="22"/>
                              </w:rPr>
                              <w:t xml:space="preserve"> </w:t>
                            </w:r>
                            <w:r>
                              <w:rPr>
                                <w:rFonts w:ascii="Calibri" w:eastAsia="Calibri" w:hAnsi="Calibri" w:cs="Calibri"/>
                                <w:spacing w:val="-1"/>
                                <w:sz w:val="22"/>
                                <w:szCs w:val="22"/>
                              </w:rPr>
                              <w:t>Navigati</w:t>
                            </w:r>
                            <w:r>
                              <w:rPr>
                                <w:rFonts w:ascii="Calibri" w:eastAsia="Calibri" w:hAnsi="Calibri" w:cs="Calibri"/>
                                <w:spacing w:val="-2"/>
                                <w:sz w:val="22"/>
                                <w:szCs w:val="22"/>
                              </w:rPr>
                              <w:t>on</w:t>
                            </w:r>
                            <w:ins w:id="471" w:author="Peter Hill" w:date="2024-04-03T10:05:00Z">
                              <w:r>
                                <w:rPr>
                                  <w:rFonts w:ascii="Calibri" w:eastAsia="Calibri" w:hAnsi="Calibri" w:cs="Calibri"/>
                                  <w:spacing w:val="-2"/>
                                  <w:sz w:val="22"/>
                                  <w:szCs w:val="22"/>
                                </w:rPr>
                                <w:t xml:space="preserve"> (AtoN)</w:t>
                              </w:r>
                            </w:ins>
                            <w:r>
                              <w:rPr>
                                <w:rFonts w:ascii="Calibri" w:eastAsia="Calibri" w:hAnsi="Calibri" w:cs="Calibri"/>
                                <w:spacing w:val="-2"/>
                                <w:sz w:val="22"/>
                                <w:szCs w:val="22"/>
                              </w:rPr>
                              <w:t>.</w:t>
                            </w:r>
                          </w:p>
                          <w:p w14:paraId="06648D49" w14:textId="77777777" w:rsidR="000F72C1" w:rsidRDefault="000F72C1">
                            <w:pPr>
                              <w:spacing w:before="19" w:line="187" w:lineRule="auto"/>
                              <w:ind w:left="22"/>
                              <w:rPr>
                                <w:ins w:id="472" w:author="liujuan" w:date="2024-04-09T14:05:00Z"/>
                                <w:rFonts w:ascii="Calibri" w:eastAsia="Calibri" w:hAnsi="Calibri" w:cs="Calibri"/>
                                <w:color w:val="FF0000"/>
                                <w:spacing w:val="-2"/>
                                <w:sz w:val="22"/>
                                <w:szCs w:val="22"/>
                                <w:lang w:eastAsia="zh-CN"/>
                              </w:rPr>
                            </w:pPr>
                          </w:p>
                          <w:p w14:paraId="06648D4A" w14:textId="77777777" w:rsidR="000F72C1" w:rsidRDefault="0020793E">
                            <w:pPr>
                              <w:spacing w:before="19" w:line="231" w:lineRule="auto"/>
                              <w:ind w:left="23"/>
                              <w:rPr>
                                <w:ins w:id="473" w:author="liujuan" w:date="2024-04-09T14:05:00Z"/>
                                <w:del w:id="474" w:author="Jiang" w:date="2024-07-10T18:56:00Z"/>
                                <w:rFonts w:ascii="Calibri" w:eastAsia="Calibri" w:hAnsi="Calibri" w:cs="Calibri"/>
                                <w:spacing w:val="-2"/>
                                <w:sz w:val="22"/>
                                <w:szCs w:val="22"/>
                              </w:rPr>
                              <w:pPrChange w:id="475" w:author="Jiang" w:date="2024-07-10T20:04:00Z">
                                <w:pPr>
                                  <w:spacing w:before="19" w:line="187" w:lineRule="auto"/>
                                  <w:ind w:left="22"/>
                                </w:pPr>
                              </w:pPrChange>
                            </w:pPr>
                            <w:ins w:id="476" w:author="liujuan" w:date="2024-04-09T14:05:00Z">
                              <w:r>
                                <w:rPr>
                                  <w:rFonts w:ascii="Calibri" w:eastAsia="Calibri" w:hAnsi="Calibri" w:cs="Calibri" w:hint="eastAsia"/>
                                  <w:color w:val="FF0000"/>
                                  <w:spacing w:val="-2"/>
                                  <w:sz w:val="22"/>
                                  <w:szCs w:val="22"/>
                                  <w:lang w:eastAsia="zh-CN"/>
                                </w:rPr>
                                <w:t>C</w:t>
                              </w:r>
                              <w:r>
                                <w:rPr>
                                  <w:rFonts w:ascii="Calibri" w:eastAsia="Calibri" w:hAnsi="Calibri" w:cs="Calibri" w:hint="eastAsia"/>
                                  <w:color w:val="FF0000"/>
                                  <w:spacing w:val="-2"/>
                                  <w:sz w:val="22"/>
                                  <w:szCs w:val="22"/>
                                </w:rPr>
                                <w:t>omplementary use</w:t>
                              </w:r>
                              <w:del w:id="477" w:author="Jiang" w:date="2024-07-05T09:46:00Z">
                                <w:r>
                                  <w:rPr>
                                    <w:rFonts w:ascii="Calibri" w:eastAsia="Calibri" w:hAnsi="Calibri" w:cs="Calibri" w:hint="eastAsia"/>
                                    <w:color w:val="FF0000"/>
                                    <w:spacing w:val="-2"/>
                                    <w:sz w:val="22"/>
                                    <w:szCs w:val="22"/>
                                    <w:lang w:eastAsia="zh-CN"/>
                                  </w:rPr>
                                  <w:delText>s</w:delText>
                                </w:r>
                              </w:del>
                              <w:r>
                                <w:rPr>
                                  <w:rFonts w:ascii="Calibri" w:eastAsia="Calibri" w:hAnsi="Calibri" w:cs="Calibri" w:hint="eastAsia"/>
                                  <w:color w:val="FF0000"/>
                                  <w:spacing w:val="-2"/>
                                  <w:sz w:val="22"/>
                                  <w:szCs w:val="22"/>
                                  <w:lang w:eastAsia="zh-CN"/>
                                </w:rPr>
                                <w:t xml:space="preserve"> of lighthouses generally refer</w:t>
                              </w:r>
                            </w:ins>
                            <w:ins w:id="478" w:author="Jiang" w:date="2024-07-05T09:46:00Z">
                              <w:r>
                                <w:rPr>
                                  <w:rFonts w:ascii="Calibri" w:eastAsia="Calibri" w:hAnsi="Calibri" w:cs="Calibri" w:hint="eastAsia"/>
                                  <w:color w:val="FF0000"/>
                                  <w:spacing w:val="-2"/>
                                  <w:sz w:val="22"/>
                                  <w:szCs w:val="22"/>
                                  <w:lang w:eastAsia="zh-CN"/>
                                </w:rPr>
                                <w:t>s</w:t>
                              </w:r>
                            </w:ins>
                            <w:ins w:id="479" w:author="liujuan" w:date="2024-04-09T14:05:00Z">
                              <w:r>
                                <w:rPr>
                                  <w:rFonts w:ascii="Calibri" w:eastAsia="Calibri" w:hAnsi="Calibri" w:cs="Calibri" w:hint="eastAsia"/>
                                  <w:color w:val="FF0000"/>
                                  <w:spacing w:val="-2"/>
                                  <w:sz w:val="22"/>
                                  <w:szCs w:val="22"/>
                                  <w:lang w:eastAsia="zh-CN"/>
                                </w:rPr>
                                <w:t xml:space="preserve"> to explore a lighthouse structure</w:t>
                              </w:r>
                              <w:r>
                                <w:rPr>
                                  <w:rFonts w:ascii="Calibri" w:eastAsia="Calibri" w:hAnsi="Calibri" w:cs="Calibri"/>
                                  <w:color w:val="FF0000"/>
                                  <w:spacing w:val="-2"/>
                                  <w:sz w:val="22"/>
                                  <w:szCs w:val="22"/>
                                  <w:lang w:eastAsia="zh-CN"/>
                                </w:rPr>
                                <w:t>’</w:t>
                              </w:r>
                              <w:r>
                                <w:rPr>
                                  <w:rFonts w:ascii="Calibri" w:eastAsia="Calibri" w:hAnsi="Calibri" w:cs="Calibri" w:hint="eastAsia"/>
                                  <w:color w:val="FF0000"/>
                                  <w:spacing w:val="-2"/>
                                  <w:sz w:val="22"/>
                                  <w:szCs w:val="22"/>
                                  <w:lang w:eastAsia="zh-CN"/>
                                </w:rPr>
                                <w:t xml:space="preserve">s complementary or alternative uses as a platform for future </w:t>
                              </w:r>
                            </w:ins>
                            <w:ins w:id="480" w:author="Jiang" w:date="2024-07-05T09:39:00Z">
                              <w:r>
                                <w:rPr>
                                  <w:rFonts w:asciiTheme="minorHAnsi" w:eastAsia="Calibri" w:hAnsiTheme="minorHAnsi" w:cs="Calibri"/>
                                  <w:spacing w:val="-2"/>
                                  <w:sz w:val="22"/>
                                  <w:szCs w:val="22"/>
                                </w:rPr>
                                <w:t>AtoN</w:t>
                              </w:r>
                            </w:ins>
                            <w:ins w:id="481" w:author="liujuan" w:date="2024-04-09T14:05:00Z">
                              <w:del w:id="482" w:author="Jiang" w:date="2024-07-05T09:39:00Z">
                                <w:r>
                                  <w:rPr>
                                    <w:rFonts w:ascii="Calibri" w:eastAsia="Calibri" w:hAnsi="Calibri" w:cs="Calibri"/>
                                    <w:color w:val="FF0000"/>
                                    <w:spacing w:val="-2"/>
                                    <w:sz w:val="22"/>
                                    <w:szCs w:val="22"/>
                                    <w:lang w:eastAsia="zh-CN"/>
                                  </w:rPr>
                                  <w:delText>a</w:delText>
                                </w:r>
                                <w:r>
                                  <w:rPr>
                                    <w:rFonts w:ascii="Calibri" w:eastAsia="Calibri" w:hAnsi="Calibri" w:cs="Calibri" w:hint="eastAsia"/>
                                    <w:color w:val="FF0000"/>
                                    <w:spacing w:val="-2"/>
                                    <w:sz w:val="22"/>
                                    <w:szCs w:val="22"/>
                                    <w:lang w:eastAsia="zh-CN"/>
                                  </w:rPr>
                                  <w:delText>ids to navigation</w:delText>
                                </w:r>
                              </w:del>
                              <w:r>
                                <w:rPr>
                                  <w:rFonts w:ascii="Calibri" w:eastAsia="Calibri" w:hAnsi="Calibri" w:cs="Calibri" w:hint="eastAsia"/>
                                  <w:color w:val="FF0000"/>
                                  <w:spacing w:val="-2"/>
                                  <w:sz w:val="22"/>
                                  <w:szCs w:val="22"/>
                                  <w:lang w:eastAsia="zh-CN"/>
                                </w:rPr>
                                <w:t>, as an opportunity to exploit spare capacity commercially or as a platform for raising that authority’s profile through education, awareness raising or community engagement.</w:t>
                              </w:r>
                            </w:ins>
                          </w:p>
                          <w:p w14:paraId="06648D4B" w14:textId="77777777" w:rsidR="000F72C1" w:rsidRDefault="000F72C1">
                            <w:pPr>
                              <w:spacing w:before="19" w:line="231" w:lineRule="auto"/>
                              <w:ind w:left="23"/>
                              <w:rPr>
                                <w:rFonts w:ascii="Calibri" w:eastAsia="Calibri" w:hAnsi="Calibri" w:cs="Calibri"/>
                                <w:spacing w:val="-2"/>
                                <w:sz w:val="22"/>
                                <w:szCs w:val="22"/>
                              </w:rPr>
                              <w:pPrChange w:id="483" w:author="Jiang" w:date="2024-07-10T20:04:00Z">
                                <w:pPr>
                                  <w:spacing w:before="19" w:line="187" w:lineRule="auto"/>
                                  <w:ind w:left="22"/>
                                </w:pPr>
                              </w:pPrChange>
                            </w:pPr>
                          </w:p>
                          <w:p w14:paraId="06648D4C" w14:textId="77777777" w:rsidR="000F72C1" w:rsidRDefault="0020793E">
                            <w:pPr>
                              <w:spacing w:before="178" w:line="231" w:lineRule="auto"/>
                              <w:ind w:left="26" w:right="20" w:firstLine="8"/>
                              <w:jc w:val="both"/>
                              <w:rPr>
                                <w:del w:id="484" w:author="Jiang" w:date="2024-07-10T19:05:00Z"/>
                                <w:rFonts w:ascii="Calibri" w:eastAsia="Calibri" w:hAnsi="Calibri" w:cs="Calibri"/>
                                <w:sz w:val="22"/>
                                <w:szCs w:val="22"/>
                              </w:rPr>
                            </w:pPr>
                            <w:r>
                              <w:rPr>
                                <w:rFonts w:ascii="Calibri" w:eastAsia="Calibri" w:hAnsi="Calibri" w:cs="Calibri"/>
                                <w:spacing w:val="-1"/>
                                <w:sz w:val="22"/>
                                <w:szCs w:val="22"/>
                              </w:rPr>
                              <w:t>Both the</w:t>
                            </w:r>
                            <w:r>
                              <w:rPr>
                                <w:rFonts w:ascii="Calibri" w:eastAsia="Calibri" w:hAnsi="Calibri" w:cs="Calibri"/>
                                <w:spacing w:val="25"/>
                                <w:sz w:val="22"/>
                                <w:szCs w:val="22"/>
                              </w:rPr>
                              <w:t xml:space="preserve"> </w:t>
                            </w:r>
                            <w:r>
                              <w:rPr>
                                <w:rFonts w:ascii="Calibri" w:eastAsia="Calibri" w:hAnsi="Calibri" w:cs="Calibri"/>
                                <w:spacing w:val="-1"/>
                                <w:sz w:val="22"/>
                                <w:szCs w:val="22"/>
                              </w:rPr>
                              <w:t>local</w:t>
                            </w:r>
                            <w:r>
                              <w:rPr>
                                <w:rFonts w:ascii="Calibri" w:eastAsia="Calibri" w:hAnsi="Calibri" w:cs="Calibri"/>
                                <w:spacing w:val="15"/>
                                <w:sz w:val="22"/>
                                <w:szCs w:val="22"/>
                              </w:rPr>
                              <w:t xml:space="preserve"> </w:t>
                            </w:r>
                            <w:r>
                              <w:rPr>
                                <w:rFonts w:ascii="Calibri" w:eastAsia="Calibri" w:hAnsi="Calibri" w:cs="Calibri"/>
                                <w:spacing w:val="-1"/>
                                <w:sz w:val="22"/>
                                <w:szCs w:val="22"/>
                              </w:rPr>
                              <w:t>community</w:t>
                            </w:r>
                            <w:r>
                              <w:rPr>
                                <w:rFonts w:ascii="Calibri" w:eastAsia="Calibri" w:hAnsi="Calibri" w:cs="Calibri"/>
                                <w:spacing w:val="14"/>
                                <w:sz w:val="22"/>
                                <w:szCs w:val="22"/>
                              </w:rPr>
                              <w:t xml:space="preserve"> </w:t>
                            </w:r>
                            <w:r>
                              <w:rPr>
                                <w:rFonts w:ascii="Calibri" w:eastAsia="Calibri" w:hAnsi="Calibri" w:cs="Calibri"/>
                                <w:spacing w:val="-1"/>
                                <w:sz w:val="22"/>
                                <w:szCs w:val="22"/>
                              </w:rPr>
                              <w:t xml:space="preserve">and </w:t>
                            </w:r>
                            <w:del w:id="485" w:author="Peter Hill" w:date="2024-04-03T09:32:00Z">
                              <w:r>
                                <w:rPr>
                                  <w:rFonts w:ascii="Calibri" w:eastAsia="Calibri" w:hAnsi="Calibri" w:cs="Calibri"/>
                                  <w:spacing w:val="-1"/>
                                  <w:sz w:val="22"/>
                                  <w:szCs w:val="22"/>
                                </w:rPr>
                                <w:delText>tourists</w:delText>
                              </w:r>
                              <w:r>
                                <w:rPr>
                                  <w:rFonts w:ascii="Calibri" w:eastAsia="Calibri" w:hAnsi="Calibri" w:cs="Calibri"/>
                                  <w:spacing w:val="13"/>
                                  <w:w w:val="101"/>
                                  <w:sz w:val="22"/>
                                  <w:szCs w:val="22"/>
                                </w:rPr>
                                <w:delText xml:space="preserve"> </w:delText>
                              </w:r>
                            </w:del>
                            <w:ins w:id="486" w:author="Peter Hill" w:date="2024-04-03T09:32:00Z">
                              <w:r>
                                <w:rPr>
                                  <w:rFonts w:ascii="Calibri" w:eastAsia="Calibri" w:hAnsi="Calibri" w:cs="Calibri"/>
                                  <w:spacing w:val="-1"/>
                                  <w:sz w:val="22"/>
                                  <w:szCs w:val="22"/>
                                </w:rPr>
                                <w:t>wider tourist economy may benefit</w:t>
                              </w:r>
                            </w:ins>
                            <w:del w:id="487" w:author="Peter Hill" w:date="2024-04-03T09:32:00Z">
                              <w:r>
                                <w:rPr>
                                  <w:rFonts w:ascii="Calibri" w:eastAsia="Calibri" w:hAnsi="Calibri" w:cs="Calibri"/>
                                  <w:spacing w:val="-1"/>
                                  <w:sz w:val="22"/>
                                  <w:szCs w:val="22"/>
                                </w:rPr>
                                <w:delText>will</w:delText>
                              </w:r>
                              <w:r>
                                <w:rPr>
                                  <w:rFonts w:ascii="Calibri" w:eastAsia="Calibri" w:hAnsi="Calibri" w:cs="Calibri"/>
                                  <w:spacing w:val="22"/>
                                  <w:sz w:val="22"/>
                                  <w:szCs w:val="22"/>
                                </w:rPr>
                                <w:delText xml:space="preserve"> </w:delText>
                              </w:r>
                              <w:r>
                                <w:rPr>
                                  <w:rFonts w:ascii="Calibri" w:eastAsia="Calibri" w:hAnsi="Calibri" w:cs="Calibri"/>
                                  <w:spacing w:val="-1"/>
                                  <w:sz w:val="22"/>
                                  <w:szCs w:val="22"/>
                                </w:rPr>
                                <w:delText>benefi</w:delText>
                              </w:r>
                              <w:r>
                                <w:rPr>
                                  <w:rFonts w:ascii="Calibri" w:eastAsia="Calibri" w:hAnsi="Calibri" w:cs="Calibri"/>
                                  <w:spacing w:val="-2"/>
                                  <w:sz w:val="22"/>
                                  <w:szCs w:val="22"/>
                                </w:rPr>
                                <w:delText>t</w:delText>
                              </w:r>
                            </w:del>
                            <w:r>
                              <w:rPr>
                                <w:rFonts w:ascii="Calibri" w:eastAsia="Calibri" w:hAnsi="Calibri" w:cs="Calibri"/>
                                <w:spacing w:val="-2"/>
                                <w:sz w:val="22"/>
                                <w:szCs w:val="22"/>
                              </w:rPr>
                              <w:t xml:space="preserve"> from</w:t>
                            </w:r>
                            <w:r>
                              <w:rPr>
                                <w:rFonts w:ascii="Calibri" w:eastAsia="Calibri" w:hAnsi="Calibri" w:cs="Calibri"/>
                                <w:spacing w:val="19"/>
                                <w:sz w:val="22"/>
                                <w:szCs w:val="22"/>
                              </w:rPr>
                              <w:t xml:space="preserve"> </w:t>
                            </w:r>
                            <w:del w:id="488" w:author="Peter Hill" w:date="2024-04-03T09:31:00Z">
                              <w:r>
                                <w:rPr>
                                  <w:rFonts w:ascii="Calibri" w:eastAsia="Calibri" w:hAnsi="Calibri" w:cs="Calibri"/>
                                  <w:spacing w:val="-2"/>
                                  <w:sz w:val="22"/>
                                  <w:szCs w:val="22"/>
                                </w:rPr>
                                <w:delText>any</w:delText>
                              </w:r>
                              <w:r>
                                <w:rPr>
                                  <w:rFonts w:ascii="Calibri" w:eastAsia="Calibri" w:hAnsi="Calibri" w:cs="Calibri"/>
                                  <w:spacing w:val="25"/>
                                  <w:sz w:val="22"/>
                                  <w:szCs w:val="22"/>
                                </w:rPr>
                                <w:delText xml:space="preserve"> </w:delText>
                              </w:r>
                              <w:r>
                                <w:rPr>
                                  <w:rFonts w:ascii="Calibri" w:eastAsia="Calibri" w:hAnsi="Calibri" w:cs="Calibri"/>
                                  <w:spacing w:val="-2"/>
                                  <w:sz w:val="22"/>
                                  <w:szCs w:val="22"/>
                                </w:rPr>
                                <w:delText>lighthouse</w:delText>
                              </w:r>
                              <w:r>
                                <w:rPr>
                                  <w:rFonts w:ascii="Calibri" w:eastAsia="Calibri" w:hAnsi="Calibri" w:cs="Calibri"/>
                                  <w:sz w:val="22"/>
                                  <w:szCs w:val="22"/>
                                </w:rPr>
                                <w:delText xml:space="preserve"> </w:delText>
                              </w:r>
                              <w:r>
                                <w:rPr>
                                  <w:rFonts w:ascii="Calibri" w:eastAsia="Calibri" w:hAnsi="Calibri" w:cs="Calibri"/>
                                  <w:spacing w:val="-1"/>
                                  <w:sz w:val="22"/>
                                  <w:szCs w:val="22"/>
                                </w:rPr>
                                <w:delText>opening</w:delText>
                              </w:r>
                            </w:del>
                            <w:ins w:id="489" w:author="Peter Hill" w:date="2024-04-03T09:31:00Z">
                              <w:r>
                                <w:rPr>
                                  <w:rFonts w:ascii="Calibri" w:eastAsia="Calibri" w:hAnsi="Calibri" w:cs="Calibri"/>
                                  <w:spacing w:val="-2"/>
                                  <w:sz w:val="22"/>
                                  <w:szCs w:val="22"/>
                                </w:rPr>
                                <w:t>the complementary use of lighthouses and/or their ancillary buildings</w:t>
                              </w:r>
                            </w:ins>
                            <w:r>
                              <w:rPr>
                                <w:rFonts w:ascii="Calibri" w:eastAsia="Calibri" w:hAnsi="Calibri" w:cs="Calibri"/>
                                <w:spacing w:val="-1"/>
                                <w:sz w:val="22"/>
                                <w:szCs w:val="22"/>
                              </w:rPr>
                              <w:t>.</w:t>
                            </w:r>
                            <w:r>
                              <w:rPr>
                                <w:rFonts w:ascii="Calibri" w:eastAsia="Calibri" w:hAnsi="Calibri" w:cs="Calibri"/>
                                <w:spacing w:val="38"/>
                                <w:sz w:val="22"/>
                                <w:szCs w:val="22"/>
                              </w:rPr>
                              <w:t xml:space="preserve"> </w:t>
                            </w:r>
                            <w:ins w:id="490" w:author="Peter Hill" w:date="2024-04-03T09:34:00Z">
                              <w:r>
                                <w:rPr>
                                  <w:rFonts w:ascii="Calibri" w:eastAsia="Calibri" w:hAnsi="Calibri" w:cs="Calibri"/>
                                  <w:spacing w:val="38"/>
                                  <w:sz w:val="22"/>
                                  <w:szCs w:val="22"/>
                                </w:rPr>
                                <w:t>For its part, t</w:t>
                              </w:r>
                            </w:ins>
                            <w:del w:id="491" w:author="Peter Hill" w:date="2024-04-03T09:34:00Z">
                              <w:r>
                                <w:rPr>
                                  <w:rFonts w:ascii="Calibri" w:eastAsia="Calibri" w:hAnsi="Calibri" w:cs="Calibri"/>
                                  <w:spacing w:val="-1"/>
                                  <w:sz w:val="22"/>
                                  <w:szCs w:val="22"/>
                                </w:rPr>
                                <w:delText>T</w:delText>
                              </w:r>
                            </w:del>
                            <w:r>
                              <w:rPr>
                                <w:rFonts w:ascii="Calibri" w:eastAsia="Calibri" w:hAnsi="Calibri" w:cs="Calibri"/>
                                <w:spacing w:val="-1"/>
                                <w:sz w:val="22"/>
                                <w:szCs w:val="22"/>
                              </w:rPr>
                              <w:t>he</w:t>
                            </w:r>
                            <w:r>
                              <w:rPr>
                                <w:rFonts w:ascii="Calibri" w:eastAsia="Calibri" w:hAnsi="Calibri" w:cs="Calibri"/>
                                <w:spacing w:val="41"/>
                                <w:sz w:val="22"/>
                                <w:szCs w:val="22"/>
                              </w:rPr>
                              <w:t xml:space="preserve"> </w:t>
                            </w:r>
                            <w:ins w:id="492" w:author="Peter Hill" w:date="2024-04-03T09:32:00Z">
                              <w:r>
                                <w:rPr>
                                  <w:rFonts w:ascii="Calibri" w:eastAsia="Calibri" w:hAnsi="Calibri" w:cs="Calibri"/>
                                  <w:spacing w:val="-1"/>
                                  <w:sz w:val="22"/>
                                  <w:szCs w:val="22"/>
                                </w:rPr>
                                <w:t>Lighthouse A</w:t>
                              </w:r>
                            </w:ins>
                            <w:del w:id="493" w:author="Peter Hill" w:date="2024-04-03T09:32:00Z">
                              <w:r>
                                <w:rPr>
                                  <w:rFonts w:ascii="Calibri" w:eastAsia="Calibri" w:hAnsi="Calibri" w:cs="Calibri"/>
                                  <w:spacing w:val="-1"/>
                                  <w:sz w:val="22"/>
                                  <w:szCs w:val="22"/>
                                </w:rPr>
                                <w:delText>A</w:delText>
                              </w:r>
                            </w:del>
                            <w:r>
                              <w:rPr>
                                <w:rFonts w:ascii="Calibri" w:eastAsia="Calibri" w:hAnsi="Calibri" w:cs="Calibri"/>
                                <w:spacing w:val="-1"/>
                                <w:sz w:val="22"/>
                                <w:szCs w:val="22"/>
                              </w:rPr>
                              <w:t>uthority</w:t>
                            </w:r>
                            <w:del w:id="494" w:author="Peter Hill" w:date="2024-04-03T09:34:00Z">
                              <w:r>
                                <w:rPr>
                                  <w:rFonts w:ascii="Calibri" w:eastAsia="Calibri" w:hAnsi="Calibri" w:cs="Calibri"/>
                                  <w:spacing w:val="47"/>
                                  <w:w w:val="101"/>
                                  <w:sz w:val="22"/>
                                  <w:szCs w:val="22"/>
                                </w:rPr>
                                <w:delText xml:space="preserve"> </w:delText>
                              </w:r>
                              <w:r>
                                <w:rPr>
                                  <w:rFonts w:ascii="Calibri" w:eastAsia="Calibri" w:hAnsi="Calibri" w:cs="Calibri"/>
                                  <w:spacing w:val="-1"/>
                                  <w:sz w:val="22"/>
                                  <w:szCs w:val="22"/>
                                </w:rPr>
                                <w:delText>also</w:delText>
                              </w:r>
                            </w:del>
                            <w:r>
                              <w:rPr>
                                <w:rFonts w:ascii="Calibri" w:eastAsia="Calibri" w:hAnsi="Calibri" w:cs="Calibri"/>
                                <w:spacing w:val="-1"/>
                                <w:sz w:val="22"/>
                                <w:szCs w:val="22"/>
                              </w:rPr>
                              <w:t xml:space="preserve"> </w:t>
                            </w:r>
                            <w:del w:id="495" w:author="Jiang" w:date="2024-07-10T19:00:00Z">
                              <w:r>
                                <w:rPr>
                                  <w:rFonts w:ascii="Calibri" w:eastAsia="Calibri" w:hAnsi="Calibri" w:cs="Calibri"/>
                                  <w:spacing w:val="-1"/>
                                  <w:sz w:val="22"/>
                                  <w:szCs w:val="22"/>
                                </w:rPr>
                                <w:delText xml:space="preserve"> </w:delText>
                              </w:r>
                            </w:del>
                            <w:del w:id="496" w:author="Peter Hill" w:date="2024-04-03T09:34:00Z">
                              <w:r>
                                <w:rPr>
                                  <w:rFonts w:ascii="Calibri" w:eastAsia="Calibri" w:hAnsi="Calibri" w:cs="Calibri"/>
                                  <w:spacing w:val="-1"/>
                                  <w:sz w:val="22"/>
                                  <w:szCs w:val="22"/>
                                </w:rPr>
                                <w:delText>receives</w:delText>
                              </w:r>
                              <w:r>
                                <w:rPr>
                                  <w:rFonts w:ascii="Calibri" w:eastAsia="Calibri" w:hAnsi="Calibri" w:cs="Calibri"/>
                                  <w:spacing w:val="40"/>
                                  <w:sz w:val="22"/>
                                  <w:szCs w:val="22"/>
                                </w:rPr>
                                <w:delText xml:space="preserve"> </w:delText>
                              </w:r>
                              <w:r>
                                <w:rPr>
                                  <w:rFonts w:ascii="Calibri" w:eastAsia="Calibri" w:hAnsi="Calibri" w:cs="Calibri"/>
                                  <w:spacing w:val="-1"/>
                                  <w:sz w:val="22"/>
                                  <w:szCs w:val="22"/>
                                </w:rPr>
                                <w:delText>the  adde</w:delText>
                              </w:r>
                              <w:r>
                                <w:rPr>
                                  <w:rFonts w:ascii="Calibri" w:eastAsia="Calibri" w:hAnsi="Calibri" w:cs="Calibri"/>
                                  <w:spacing w:val="-2"/>
                                  <w:sz w:val="22"/>
                                  <w:szCs w:val="22"/>
                                </w:rPr>
                                <w:delText>d  benefit  of</w:delText>
                              </w:r>
                            </w:del>
                            <w:ins w:id="497" w:author="Peter Hill" w:date="2024-04-03T09:34:00Z">
                              <w:r>
                                <w:rPr>
                                  <w:rFonts w:ascii="Calibri" w:eastAsia="Calibri" w:hAnsi="Calibri" w:cs="Calibri"/>
                                  <w:spacing w:val="-1"/>
                                  <w:sz w:val="22"/>
                                  <w:szCs w:val="22"/>
                                </w:rPr>
                                <w:t>benefits from</w:t>
                              </w:r>
                            </w:ins>
                            <w:r>
                              <w:rPr>
                                <w:rFonts w:ascii="Calibri" w:eastAsia="Calibri" w:hAnsi="Calibri" w:cs="Calibri"/>
                                <w:spacing w:val="-2"/>
                                <w:sz w:val="22"/>
                                <w:szCs w:val="22"/>
                              </w:rPr>
                              <w:t xml:space="preserve"> </w:t>
                            </w:r>
                            <w:del w:id="498" w:author="Jiang" w:date="2024-07-10T19:00:00Z">
                              <w:r>
                                <w:rPr>
                                  <w:rFonts w:ascii="Calibri" w:eastAsia="Calibri" w:hAnsi="Calibri" w:cs="Calibri"/>
                                  <w:spacing w:val="-2"/>
                                  <w:sz w:val="22"/>
                                  <w:szCs w:val="22"/>
                                </w:rPr>
                                <w:delText xml:space="preserve"> </w:delText>
                              </w:r>
                            </w:del>
                            <w:r>
                              <w:rPr>
                                <w:rFonts w:ascii="Calibri" w:eastAsia="Calibri" w:hAnsi="Calibri" w:cs="Calibri"/>
                                <w:spacing w:val="-2"/>
                                <w:sz w:val="22"/>
                                <w:szCs w:val="22"/>
                              </w:rPr>
                              <w:t>improved</w:t>
                            </w:r>
                            <w:r>
                              <w:rPr>
                                <w:rFonts w:ascii="Calibri" w:eastAsia="Calibri" w:hAnsi="Calibri" w:cs="Calibri"/>
                                <w:sz w:val="22"/>
                                <w:szCs w:val="22"/>
                              </w:rPr>
                              <w:t xml:space="preserve"> </w:t>
                            </w:r>
                            <w:r>
                              <w:rPr>
                                <w:rFonts w:ascii="Calibri" w:eastAsia="Calibri" w:hAnsi="Calibri" w:cs="Calibri"/>
                                <w:spacing w:val="-1"/>
                                <w:sz w:val="22"/>
                                <w:szCs w:val="22"/>
                              </w:rPr>
                              <w:t>public</w:t>
                            </w:r>
                            <w:r>
                              <w:rPr>
                                <w:rFonts w:ascii="Calibri" w:eastAsia="Calibri" w:hAnsi="Calibri" w:cs="Calibri"/>
                                <w:spacing w:val="25"/>
                                <w:w w:val="101"/>
                                <w:sz w:val="22"/>
                                <w:szCs w:val="22"/>
                              </w:rPr>
                              <w:t xml:space="preserve"> </w:t>
                            </w:r>
                            <w:r>
                              <w:rPr>
                                <w:rFonts w:ascii="Calibri" w:eastAsia="Calibri" w:hAnsi="Calibri" w:cs="Calibri"/>
                                <w:spacing w:val="-1"/>
                                <w:sz w:val="22"/>
                                <w:szCs w:val="22"/>
                              </w:rPr>
                              <w:t>relations,</w:t>
                            </w:r>
                            <w:r>
                              <w:rPr>
                                <w:rFonts w:ascii="Calibri" w:eastAsia="Calibri" w:hAnsi="Calibri" w:cs="Calibri"/>
                                <w:spacing w:val="14"/>
                                <w:w w:val="101"/>
                                <w:sz w:val="22"/>
                                <w:szCs w:val="22"/>
                              </w:rPr>
                              <w:t xml:space="preserve"> </w:t>
                            </w:r>
                            <w:r>
                              <w:rPr>
                                <w:rFonts w:ascii="Calibri" w:eastAsia="Calibri" w:hAnsi="Calibri" w:cs="Calibri"/>
                                <w:spacing w:val="-1"/>
                                <w:sz w:val="22"/>
                                <w:szCs w:val="22"/>
                              </w:rPr>
                              <w:t xml:space="preserve">possible </w:t>
                            </w:r>
                            <w:ins w:id="499" w:author="Peter Hill" w:date="2024-04-03T09:34:00Z">
                              <w:r>
                                <w:rPr>
                                  <w:rFonts w:ascii="Calibri" w:eastAsia="Calibri" w:hAnsi="Calibri" w:cs="Calibri"/>
                                  <w:spacing w:val="-1"/>
                                  <w:sz w:val="22"/>
                                  <w:szCs w:val="22"/>
                                </w:rPr>
                                <w:t xml:space="preserve">external </w:t>
                              </w:r>
                            </w:ins>
                            <w:del w:id="500" w:author="Peter Hill" w:date="2024-04-03T09:34:00Z">
                              <w:r>
                                <w:rPr>
                                  <w:rFonts w:ascii="Calibri" w:eastAsia="Calibri" w:hAnsi="Calibri" w:cs="Calibri"/>
                                  <w:spacing w:val="-1"/>
                                  <w:sz w:val="22"/>
                                  <w:szCs w:val="22"/>
                                </w:rPr>
                                <w:delText xml:space="preserve">funding </w:delText>
                              </w:r>
                            </w:del>
                            <w:ins w:id="501" w:author="Peter Hill" w:date="2024-04-03T09:34:00Z">
                              <w:r>
                                <w:rPr>
                                  <w:rFonts w:ascii="Calibri" w:eastAsia="Calibri" w:hAnsi="Calibri" w:cs="Calibri"/>
                                  <w:spacing w:val="-1"/>
                                  <w:sz w:val="22"/>
                                  <w:szCs w:val="22"/>
                                </w:rPr>
                                <w:t xml:space="preserve">investment </w:t>
                              </w:r>
                            </w:ins>
                            <w:r>
                              <w:rPr>
                                <w:rFonts w:ascii="Calibri" w:eastAsia="Calibri" w:hAnsi="Calibri" w:cs="Calibri"/>
                                <w:spacing w:val="-1"/>
                                <w:sz w:val="22"/>
                                <w:szCs w:val="22"/>
                              </w:rPr>
                              <w:t>and/or shared</w:t>
                            </w:r>
                            <w:r>
                              <w:rPr>
                                <w:rFonts w:ascii="Calibri" w:eastAsia="Calibri" w:hAnsi="Calibri" w:cs="Calibri"/>
                                <w:spacing w:val="14"/>
                                <w:sz w:val="22"/>
                                <w:szCs w:val="22"/>
                              </w:rPr>
                              <w:t xml:space="preserve"> </w:t>
                            </w:r>
                            <w:r>
                              <w:rPr>
                                <w:rFonts w:ascii="Calibri" w:eastAsia="Calibri" w:hAnsi="Calibri" w:cs="Calibri"/>
                                <w:spacing w:val="-1"/>
                                <w:sz w:val="22"/>
                                <w:szCs w:val="22"/>
                              </w:rPr>
                              <w:t>maintenance costs.</w:t>
                            </w:r>
                          </w:p>
                          <w:p w14:paraId="06648D4D" w14:textId="77777777" w:rsidR="000F72C1" w:rsidRDefault="0020793E">
                            <w:pPr>
                              <w:spacing w:before="178" w:line="231" w:lineRule="auto"/>
                              <w:ind w:left="26" w:right="20" w:firstLine="8"/>
                              <w:jc w:val="both"/>
                              <w:rPr>
                                <w:rFonts w:ascii="Calibri" w:eastAsia="Calibri" w:hAnsi="Calibri" w:cs="Calibri"/>
                                <w:sz w:val="22"/>
                                <w:szCs w:val="22"/>
                              </w:rPr>
                              <w:pPrChange w:id="502" w:author="Jiang" w:date="2024-07-10T19:05:00Z">
                                <w:pPr>
                                  <w:spacing w:before="149" w:line="187" w:lineRule="auto"/>
                                  <w:ind w:left="20"/>
                                </w:pPr>
                              </w:pPrChange>
                            </w:pPr>
                            <w:del w:id="503" w:author="Jiang" w:date="2024-07-10T19:05:00Z">
                              <w:r>
                                <w:rPr>
                                  <w:rFonts w:ascii="Calibri" w:eastAsia="Calibri" w:hAnsi="Calibri" w:cs="Calibri"/>
                                  <w:spacing w:val="-1"/>
                                  <w:sz w:val="22"/>
                                  <w:szCs w:val="22"/>
                                </w:rPr>
                                <w:delText>Various</w:delText>
                              </w:r>
                              <w:r>
                                <w:rPr>
                                  <w:rFonts w:ascii="Calibri" w:eastAsia="Calibri" w:hAnsi="Calibri" w:cs="Calibri"/>
                                  <w:spacing w:val="15"/>
                                  <w:w w:val="101"/>
                                  <w:sz w:val="22"/>
                                  <w:szCs w:val="22"/>
                                </w:rPr>
                                <w:delText xml:space="preserve"> </w:delText>
                              </w:r>
                              <w:r>
                                <w:rPr>
                                  <w:rFonts w:ascii="Calibri" w:eastAsia="Calibri" w:hAnsi="Calibri" w:cs="Calibri"/>
                                  <w:spacing w:val="-1"/>
                                  <w:sz w:val="22"/>
                                  <w:szCs w:val="22"/>
                                </w:rPr>
                                <w:delText xml:space="preserve">national </w:delText>
                              </w:r>
                            </w:del>
                            <w:ins w:id="504" w:author="Peter Hill" w:date="2024-04-03T09:35:00Z">
                              <w:del w:id="505" w:author="Jiang" w:date="2024-07-10T19:05:00Z">
                                <w:r>
                                  <w:rPr>
                                    <w:rFonts w:ascii="Calibri" w:eastAsia="Calibri" w:hAnsi="Calibri" w:cs="Calibri"/>
                                    <w:spacing w:val="-1"/>
                                    <w:sz w:val="22"/>
                                    <w:szCs w:val="22"/>
                                  </w:rPr>
                                  <w:delText xml:space="preserve">lighthouse </w:delText>
                                </w:r>
                              </w:del>
                            </w:ins>
                            <w:del w:id="506" w:author="Jiang" w:date="2024-07-10T19:05:00Z">
                              <w:r>
                                <w:rPr>
                                  <w:rFonts w:ascii="Calibri" w:eastAsia="Calibri" w:hAnsi="Calibri" w:cs="Calibri"/>
                                  <w:spacing w:val="-1"/>
                                  <w:sz w:val="22"/>
                                  <w:szCs w:val="22"/>
                                </w:rPr>
                                <w:delText>authorities</w:delText>
                              </w:r>
                              <w:r>
                                <w:rPr>
                                  <w:rFonts w:ascii="Calibri" w:eastAsia="Calibri" w:hAnsi="Calibri" w:cs="Calibri"/>
                                  <w:spacing w:val="14"/>
                                  <w:w w:val="101"/>
                                  <w:sz w:val="22"/>
                                  <w:szCs w:val="22"/>
                                </w:rPr>
                                <w:delText xml:space="preserve"> </w:delText>
                              </w:r>
                              <w:r>
                                <w:rPr>
                                  <w:rFonts w:ascii="Calibri" w:eastAsia="Calibri" w:hAnsi="Calibri" w:cs="Calibri"/>
                                  <w:spacing w:val="-1"/>
                                  <w:sz w:val="22"/>
                                  <w:szCs w:val="22"/>
                                </w:rPr>
                                <w:delText>have chosen to sell</w:delText>
                              </w:r>
                              <w:r>
                                <w:rPr>
                                  <w:rFonts w:ascii="Calibri" w:eastAsia="Calibri" w:hAnsi="Calibri" w:cs="Calibri"/>
                                  <w:spacing w:val="12"/>
                                  <w:w w:val="101"/>
                                  <w:sz w:val="22"/>
                                  <w:szCs w:val="22"/>
                                </w:rPr>
                                <w:delText xml:space="preserve"> </w:delText>
                              </w:r>
                              <w:r>
                                <w:rPr>
                                  <w:rFonts w:ascii="Calibri" w:eastAsia="Calibri" w:hAnsi="Calibri" w:cs="Calibri"/>
                                  <w:spacing w:val="-1"/>
                                  <w:sz w:val="22"/>
                                  <w:szCs w:val="22"/>
                                </w:rPr>
                                <w:delText xml:space="preserve">lighthouses </w:delText>
                              </w:r>
                              <w:r>
                                <w:rPr>
                                  <w:rFonts w:ascii="Calibri" w:eastAsia="Calibri" w:hAnsi="Calibri" w:cs="Calibri"/>
                                  <w:spacing w:val="-2"/>
                                  <w:sz w:val="22"/>
                                  <w:szCs w:val="22"/>
                                </w:rPr>
                                <w:delText>or</w:delText>
                              </w:r>
                              <w:r>
                                <w:rPr>
                                  <w:rFonts w:ascii="Calibri" w:eastAsia="Calibri" w:hAnsi="Calibri" w:cs="Calibri"/>
                                  <w:spacing w:val="14"/>
                                  <w:w w:val="101"/>
                                  <w:sz w:val="22"/>
                                  <w:szCs w:val="22"/>
                                </w:rPr>
                                <w:delText xml:space="preserve"> </w:delText>
                              </w:r>
                              <w:r>
                                <w:rPr>
                                  <w:rFonts w:ascii="Calibri" w:eastAsia="Calibri" w:hAnsi="Calibri" w:cs="Calibri"/>
                                  <w:spacing w:val="-2"/>
                                  <w:sz w:val="22"/>
                                  <w:szCs w:val="22"/>
                                </w:rPr>
                                <w:delText>buildings</w:delText>
                              </w:r>
                            </w:del>
                          </w:p>
                        </w:txbxContent>
                      </wps:txbx>
                      <wps:bodyPr rot="0" vert="horz" wrap="square" lIns="0" tIns="0" rIns="0" bIns="0" anchor="t" anchorCtr="0" upright="1">
                        <a:noAutofit/>
                      </wps:bodyPr>
                    </wps:wsp>
                  </a:graphicData>
                </a:graphic>
              </wp:anchor>
            </w:drawing>
          </mc:Choice>
          <mc:Fallback xmlns:wpsCustomData="http://www.wps.cn/officeDocument/2013/wpsCustomData">
            <w:pict>
              <v:shape id="Text Box 5" o:spid="_x0000_s1026" o:spt="202" type="#_x0000_t202" style="position:absolute;left:0pt;margin-left:45pt;margin-top:163.2pt;height:161.2pt;width:323pt;mso-position-horizontal-relative:page;mso-position-vertical-relative:page;z-index:251665408;mso-width-relative:page;mso-height-relative:page;" filled="f" stroked="f" coordsize="21600,21600" o:allowincell="f" o:gfxdata="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eK2329kAAAAKAQAADwAAAAAAAAABACAAAAA4AAAAZHJzL2Rv&#10;d25yZXYueG1sUEsBAhQAFAAAAAgAh07iQBWMxFfqAQAAxQMAAA4AAAAAAAAAAQAgAAAAPgEAAGRy&#10;cy9lMm9Eb2MueG1sUEsFBgAAAAAGAAYAWQEAAJoFAAAAAA==&#10;">
                <v:fill on="f" focussize="0,0"/>
                <v:stroke on="f"/>
                <v:imagedata o:title=""/>
                <o:lock v:ext="edit" aspectratio="f"/>
                <v:textbox inset="0mm,0mm,0mm,0mm">
                  <w:txbxContent>
                    <w:p>
                      <w:pPr>
                        <w:spacing w:before="19" w:line="187" w:lineRule="auto"/>
                        <w:ind w:left="22"/>
                        <w:rPr>
                          <w:ins w:id="1903" w:author="liujuan" w:date="2024-04-09T14:05:17Z"/>
                          <w:del w:id="1904" w:author="Jiang [2]" w:date="2024-07-10T18:57:57Z"/>
                          <w:rFonts w:ascii="Calibri" w:hAnsi="Calibri" w:eastAsia="Calibri" w:cs="Calibri"/>
                          <w:spacing w:val="-2"/>
                          <w:sz w:val="22"/>
                          <w:szCs w:val="22"/>
                        </w:rPr>
                      </w:pPr>
                      <w:del w:id="1905" w:author="Jiang [2]" w:date="2024-07-10T19:09:45Z">
                        <w:r>
                          <w:rPr>
                            <w:rFonts w:ascii="Calibri" w:hAnsi="Calibri" w:eastAsia="Calibri" w:cs="Calibri"/>
                            <w:spacing w:val="-1"/>
                            <w:sz w:val="22"/>
                            <w:szCs w:val="22"/>
                          </w:rPr>
                          <w:delText xml:space="preserve">which </w:delText>
                        </w:r>
                      </w:del>
                      <w:r>
                        <w:rPr>
                          <w:rFonts w:ascii="Calibri" w:hAnsi="Calibri" w:eastAsia="Calibri" w:cs="Calibri"/>
                          <w:spacing w:val="-1"/>
                          <w:sz w:val="22"/>
                          <w:szCs w:val="22"/>
                        </w:rPr>
                        <w:t>continue to</w:t>
                      </w:r>
                      <w:r>
                        <w:rPr>
                          <w:rFonts w:ascii="Calibri" w:hAnsi="Calibri" w:eastAsia="Calibri" w:cs="Calibri"/>
                          <w:spacing w:val="19"/>
                          <w:sz w:val="22"/>
                          <w:szCs w:val="22"/>
                        </w:rPr>
                        <w:t xml:space="preserve"> </w:t>
                      </w:r>
                      <w:del w:id="1906" w:author="Peter Hill" w:date="2024-04-03T10:04:00Z">
                        <w:r>
                          <w:rPr>
                            <w:rFonts w:ascii="Calibri" w:hAnsi="Calibri" w:eastAsia="Calibri" w:cs="Calibri"/>
                            <w:spacing w:val="-1"/>
                            <w:sz w:val="22"/>
                            <w:szCs w:val="22"/>
                          </w:rPr>
                          <w:delText xml:space="preserve">be </w:delText>
                        </w:r>
                      </w:del>
                      <w:ins w:id="1907" w:author="Peter Hill" w:date="2024-04-03T10:04:00Z">
                        <w:r>
                          <w:rPr>
                            <w:rFonts w:ascii="Calibri" w:hAnsi="Calibri" w:eastAsia="Calibri" w:cs="Calibri"/>
                            <w:spacing w:val="-1"/>
                            <w:sz w:val="22"/>
                            <w:szCs w:val="22"/>
                          </w:rPr>
                          <w:t xml:space="preserve">function as </w:t>
                        </w:r>
                      </w:ins>
                      <w:r>
                        <w:rPr>
                          <w:rFonts w:ascii="Calibri" w:hAnsi="Calibri" w:eastAsia="Calibri" w:cs="Calibri"/>
                          <w:spacing w:val="-1"/>
                          <w:sz w:val="22"/>
                          <w:szCs w:val="22"/>
                        </w:rPr>
                        <w:t>operational</w:t>
                      </w:r>
                      <w:r>
                        <w:rPr>
                          <w:rFonts w:ascii="Calibri" w:hAnsi="Calibri" w:eastAsia="Calibri" w:cs="Calibri"/>
                          <w:spacing w:val="17"/>
                          <w:sz w:val="22"/>
                          <w:szCs w:val="22"/>
                        </w:rPr>
                        <w:t xml:space="preserve"> </w:t>
                      </w:r>
                      <w:del w:id="1908" w:author="Peter Hill" w:date="2024-04-03T10:05:00Z">
                        <w:r>
                          <w:rPr>
                            <w:rFonts w:ascii="Calibri" w:hAnsi="Calibri" w:eastAsia="Calibri" w:cs="Calibri"/>
                            <w:spacing w:val="-1"/>
                            <w:sz w:val="22"/>
                            <w:szCs w:val="22"/>
                          </w:rPr>
                          <w:delText xml:space="preserve">Marine </w:delText>
                        </w:r>
                      </w:del>
                      <w:r>
                        <w:rPr>
                          <w:rFonts w:ascii="Calibri" w:hAnsi="Calibri" w:eastAsia="Calibri" w:cs="Calibri"/>
                          <w:spacing w:val="-1"/>
                          <w:sz w:val="22"/>
                          <w:szCs w:val="22"/>
                        </w:rPr>
                        <w:t>Aids to</w:t>
                      </w:r>
                      <w:r>
                        <w:rPr>
                          <w:rFonts w:ascii="Calibri" w:hAnsi="Calibri" w:eastAsia="Calibri" w:cs="Calibri"/>
                          <w:spacing w:val="18"/>
                          <w:sz w:val="22"/>
                          <w:szCs w:val="22"/>
                        </w:rPr>
                        <w:t xml:space="preserve"> </w:t>
                      </w:r>
                      <w:r>
                        <w:rPr>
                          <w:rFonts w:ascii="Calibri" w:hAnsi="Calibri" w:eastAsia="Calibri" w:cs="Calibri"/>
                          <w:spacing w:val="-1"/>
                          <w:sz w:val="22"/>
                          <w:szCs w:val="22"/>
                        </w:rPr>
                        <w:t>Navigati</w:t>
                      </w:r>
                      <w:r>
                        <w:rPr>
                          <w:rFonts w:ascii="Calibri" w:hAnsi="Calibri" w:eastAsia="Calibri" w:cs="Calibri"/>
                          <w:spacing w:val="-2"/>
                          <w:sz w:val="22"/>
                          <w:szCs w:val="22"/>
                        </w:rPr>
                        <w:t>on</w:t>
                      </w:r>
                      <w:ins w:id="1909" w:author="Peter Hill" w:date="2024-04-03T10:05:00Z">
                        <w:r>
                          <w:rPr>
                            <w:rFonts w:ascii="Calibri" w:hAnsi="Calibri" w:eastAsia="Calibri" w:cs="Calibri"/>
                            <w:spacing w:val="-2"/>
                            <w:sz w:val="22"/>
                            <w:szCs w:val="22"/>
                          </w:rPr>
                          <w:t xml:space="preserve"> (AtoN)</w:t>
                        </w:r>
                      </w:ins>
                      <w:r>
                        <w:rPr>
                          <w:rFonts w:ascii="Calibri" w:hAnsi="Calibri" w:eastAsia="Calibri" w:cs="Calibri"/>
                          <w:spacing w:val="-2"/>
                          <w:sz w:val="22"/>
                          <w:szCs w:val="22"/>
                        </w:rPr>
                        <w:t>.</w:t>
                      </w:r>
                    </w:p>
                    <w:p>
                      <w:pPr>
                        <w:spacing w:before="19" w:line="187" w:lineRule="auto"/>
                        <w:ind w:left="22"/>
                        <w:rPr>
                          <w:ins w:id="1910" w:author="liujuan" w:date="2024-04-09T14:05:23Z"/>
                          <w:rFonts w:hint="eastAsia" w:ascii="Calibri" w:hAnsi="Calibri" w:eastAsia="Calibri" w:cs="Calibri"/>
                          <w:color w:val="FF0000"/>
                          <w:spacing w:val="-2"/>
                          <w:sz w:val="22"/>
                          <w:szCs w:val="22"/>
                          <w:lang w:val="en-US" w:eastAsia="zh-CN"/>
                        </w:rPr>
                      </w:pPr>
                    </w:p>
                    <w:p>
                      <w:pPr>
                        <w:spacing w:before="19" w:line="231" w:lineRule="auto"/>
                        <w:ind w:left="23"/>
                        <w:rPr>
                          <w:ins w:id="1912" w:author="liujuan" w:date="2024-04-09T14:05:19Z"/>
                          <w:del w:id="1913" w:author="Jiang [2]" w:date="2024-07-10T18:56:50Z"/>
                          <w:rFonts w:ascii="Calibri" w:hAnsi="Calibri" w:eastAsia="Calibri" w:cs="Calibri"/>
                          <w:spacing w:val="-2"/>
                          <w:sz w:val="22"/>
                          <w:szCs w:val="22"/>
                        </w:rPr>
                        <w:pPrChange w:id="1911" w:author="Jiang [2]" w:date="2024-07-10T20:04:07Z">
                          <w:pPr>
                            <w:spacing w:before="19" w:line="187" w:lineRule="auto"/>
                            <w:ind w:left="22"/>
                          </w:pPr>
                        </w:pPrChange>
                      </w:pPr>
                      <w:ins w:id="1914" w:author="liujuan" w:date="2024-04-09T14:05:19Z">
                        <w:r>
                          <w:rPr>
                            <w:rFonts w:hint="eastAsia" w:ascii="Calibri" w:hAnsi="Calibri" w:eastAsia="Calibri" w:cs="Calibri"/>
                            <w:color w:val="FF0000"/>
                            <w:spacing w:val="-2"/>
                            <w:sz w:val="22"/>
                            <w:szCs w:val="22"/>
                            <w:lang w:val="en-US" w:eastAsia="zh-CN"/>
                          </w:rPr>
                          <w:t>C</w:t>
                        </w:r>
                      </w:ins>
                      <w:ins w:id="1915" w:author="liujuan" w:date="2024-04-09T14:05:19Z">
                        <w:r>
                          <w:rPr>
                            <w:rFonts w:hint="eastAsia" w:ascii="Calibri" w:hAnsi="Calibri" w:eastAsia="Calibri" w:cs="Calibri"/>
                            <w:color w:val="FF0000"/>
                            <w:spacing w:val="-2"/>
                            <w:sz w:val="22"/>
                            <w:szCs w:val="22"/>
                          </w:rPr>
                          <w:t>omplementary use</w:t>
                        </w:r>
                      </w:ins>
                      <w:ins w:id="1916" w:author="liujuan" w:date="2024-04-09T14:05:19Z">
                        <w:del w:id="1917" w:author="Jiang [2]" w:date="2024-07-05T09:46:03Z">
                          <w:r>
                            <w:rPr>
                              <w:rFonts w:hint="eastAsia" w:ascii="Calibri" w:hAnsi="Calibri" w:eastAsia="Calibri" w:cs="Calibri"/>
                              <w:color w:val="FF0000"/>
                              <w:spacing w:val="-2"/>
                              <w:sz w:val="22"/>
                              <w:szCs w:val="22"/>
                              <w:lang w:val="en-US" w:eastAsia="zh-CN"/>
                            </w:rPr>
                            <w:delText>s</w:delText>
                          </w:r>
                        </w:del>
                      </w:ins>
                      <w:ins w:id="1918" w:author="liujuan" w:date="2024-04-09T14:05:19Z">
                        <w:r>
                          <w:rPr>
                            <w:rFonts w:hint="eastAsia" w:ascii="Calibri" w:hAnsi="Calibri" w:eastAsia="Calibri" w:cs="Calibri"/>
                            <w:color w:val="FF0000"/>
                            <w:spacing w:val="-2"/>
                            <w:sz w:val="22"/>
                            <w:szCs w:val="22"/>
                            <w:lang w:val="en-US" w:eastAsia="zh-CN"/>
                          </w:rPr>
                          <w:t xml:space="preserve"> of lighthouses generally refer</w:t>
                        </w:r>
                      </w:ins>
                      <w:ins w:id="1919" w:author="Jiang [2]" w:date="2024-07-05T09:46:10Z">
                        <w:r>
                          <w:rPr>
                            <w:rFonts w:hint="eastAsia" w:ascii="Calibri" w:hAnsi="Calibri" w:eastAsia="Calibri" w:cs="Calibri"/>
                            <w:color w:val="FF0000"/>
                            <w:spacing w:val="-2"/>
                            <w:sz w:val="22"/>
                            <w:szCs w:val="22"/>
                            <w:lang w:val="en-US" w:eastAsia="zh-CN"/>
                          </w:rPr>
                          <w:t>s</w:t>
                        </w:r>
                      </w:ins>
                      <w:ins w:id="1920" w:author="liujuan" w:date="2024-04-09T14:05:19Z">
                        <w:r>
                          <w:rPr>
                            <w:rFonts w:hint="eastAsia" w:ascii="Calibri" w:hAnsi="Calibri" w:eastAsia="Calibri" w:cs="Calibri"/>
                            <w:color w:val="FF0000"/>
                            <w:spacing w:val="-2"/>
                            <w:sz w:val="22"/>
                            <w:szCs w:val="22"/>
                            <w:lang w:val="en-US" w:eastAsia="zh-CN"/>
                          </w:rPr>
                          <w:t xml:space="preserve"> to explore a lighthouse structure</w:t>
                        </w:r>
                      </w:ins>
                      <w:ins w:id="1921" w:author="liujuan" w:date="2024-04-09T14:05:19Z">
                        <w:r>
                          <w:rPr>
                            <w:rFonts w:hint="default" w:ascii="Calibri" w:hAnsi="Calibri" w:eastAsia="Calibri" w:cs="Calibri"/>
                            <w:color w:val="FF0000"/>
                            <w:spacing w:val="-2"/>
                            <w:sz w:val="22"/>
                            <w:szCs w:val="22"/>
                            <w:lang w:val="en-US" w:eastAsia="zh-CN"/>
                          </w:rPr>
                          <w:t>’</w:t>
                        </w:r>
                      </w:ins>
                      <w:ins w:id="1922" w:author="liujuan" w:date="2024-04-09T14:05:19Z">
                        <w:r>
                          <w:rPr>
                            <w:rFonts w:hint="eastAsia" w:ascii="Calibri" w:hAnsi="Calibri" w:eastAsia="Calibri" w:cs="Calibri"/>
                            <w:color w:val="FF0000"/>
                            <w:spacing w:val="-2"/>
                            <w:sz w:val="22"/>
                            <w:szCs w:val="22"/>
                            <w:lang w:val="en-US" w:eastAsia="zh-CN"/>
                          </w:rPr>
                          <w:t xml:space="preserve">s complementary or alternative uses as a platform for future </w:t>
                        </w:r>
                      </w:ins>
                      <w:ins w:id="1923" w:author="Jiang [2]" w:date="2024-07-05T09:39:45Z">
                        <w:r>
                          <w:rPr>
                            <w:rFonts w:eastAsia="Calibri" w:cs="Calibri" w:asciiTheme="minorHAnsi" w:hAnsiTheme="minorHAnsi"/>
                            <w:spacing w:val="-2"/>
                            <w:sz w:val="22"/>
                            <w:szCs w:val="22"/>
                          </w:rPr>
                          <w:t>AtoN</w:t>
                        </w:r>
                      </w:ins>
                      <w:ins w:id="1924" w:author="liujuan" w:date="2024-04-09T14:05:19Z">
                        <w:del w:id="1925" w:author="Jiang [2]" w:date="2024-07-05T09:39:45Z">
                          <w:r>
                            <w:rPr>
                              <w:rFonts w:hint="default" w:ascii="Calibri" w:hAnsi="Calibri" w:eastAsia="Calibri" w:cs="Calibri"/>
                              <w:color w:val="FF0000"/>
                              <w:spacing w:val="-2"/>
                              <w:sz w:val="22"/>
                              <w:szCs w:val="22"/>
                              <w:lang w:val="en-US" w:eastAsia="zh-CN"/>
                            </w:rPr>
                            <w:delText>a</w:delText>
                          </w:r>
                        </w:del>
                      </w:ins>
                      <w:ins w:id="1926" w:author="liujuan" w:date="2024-04-09T14:05:19Z">
                        <w:del w:id="1927" w:author="Jiang [2]" w:date="2024-07-05T09:39:45Z">
                          <w:r>
                            <w:rPr>
                              <w:rFonts w:hint="eastAsia" w:ascii="Calibri" w:hAnsi="Calibri" w:eastAsia="Calibri" w:cs="Calibri"/>
                              <w:color w:val="FF0000"/>
                              <w:spacing w:val="-2"/>
                              <w:sz w:val="22"/>
                              <w:szCs w:val="22"/>
                              <w:lang w:val="en-US" w:eastAsia="zh-CN"/>
                            </w:rPr>
                            <w:delText>ids to navigation</w:delText>
                          </w:r>
                        </w:del>
                      </w:ins>
                      <w:ins w:id="1928" w:author="liujuan" w:date="2024-04-09T14:05:19Z">
                        <w:r>
                          <w:rPr>
                            <w:rFonts w:hint="eastAsia" w:ascii="Calibri" w:hAnsi="Calibri" w:eastAsia="Calibri" w:cs="Calibri"/>
                            <w:color w:val="FF0000"/>
                            <w:spacing w:val="-2"/>
                            <w:sz w:val="22"/>
                            <w:szCs w:val="22"/>
                            <w:lang w:val="en-US" w:eastAsia="zh-CN"/>
                          </w:rPr>
                          <w:t>, as an opportunity to exploit spare capacity commercially or as a platform for raising that authority’s profile through education, awareness raising or community engagement.</w:t>
                        </w:r>
                      </w:ins>
                    </w:p>
                    <w:p>
                      <w:pPr>
                        <w:spacing w:before="19" w:line="231" w:lineRule="auto"/>
                        <w:ind w:left="23"/>
                        <w:rPr>
                          <w:rFonts w:ascii="Calibri" w:hAnsi="Calibri" w:eastAsia="Calibri" w:cs="Calibri"/>
                          <w:spacing w:val="-2"/>
                          <w:sz w:val="22"/>
                          <w:szCs w:val="22"/>
                        </w:rPr>
                        <w:pPrChange w:id="1929" w:author="Jiang [2]" w:date="2024-07-10T20:04:07Z">
                          <w:pPr>
                            <w:spacing w:before="19" w:line="187" w:lineRule="auto"/>
                            <w:ind w:left="22"/>
                          </w:pPr>
                        </w:pPrChange>
                      </w:pPr>
                    </w:p>
                    <w:p>
                      <w:pPr>
                        <w:spacing w:before="178" w:line="231" w:lineRule="auto"/>
                        <w:ind w:left="26" w:right="20" w:firstLine="8"/>
                        <w:jc w:val="both"/>
                        <w:rPr>
                          <w:del w:id="1930" w:author="Jiang [2]" w:date="2024-07-10T19:05:18Z"/>
                          <w:rFonts w:ascii="Calibri" w:hAnsi="Calibri" w:eastAsia="Calibri" w:cs="Calibri"/>
                          <w:sz w:val="22"/>
                          <w:szCs w:val="22"/>
                        </w:rPr>
                      </w:pPr>
                      <w:r>
                        <w:rPr>
                          <w:rFonts w:ascii="Calibri" w:hAnsi="Calibri" w:eastAsia="Calibri" w:cs="Calibri"/>
                          <w:spacing w:val="-1"/>
                          <w:sz w:val="22"/>
                          <w:szCs w:val="22"/>
                        </w:rPr>
                        <w:t>Both the</w:t>
                      </w:r>
                      <w:r>
                        <w:rPr>
                          <w:rFonts w:ascii="Calibri" w:hAnsi="Calibri" w:eastAsia="Calibri" w:cs="Calibri"/>
                          <w:spacing w:val="25"/>
                          <w:sz w:val="22"/>
                          <w:szCs w:val="22"/>
                        </w:rPr>
                        <w:t xml:space="preserve"> </w:t>
                      </w:r>
                      <w:r>
                        <w:rPr>
                          <w:rFonts w:ascii="Calibri" w:hAnsi="Calibri" w:eastAsia="Calibri" w:cs="Calibri"/>
                          <w:spacing w:val="-1"/>
                          <w:sz w:val="22"/>
                          <w:szCs w:val="22"/>
                        </w:rPr>
                        <w:t>local</w:t>
                      </w:r>
                      <w:r>
                        <w:rPr>
                          <w:rFonts w:ascii="Calibri" w:hAnsi="Calibri" w:eastAsia="Calibri" w:cs="Calibri"/>
                          <w:spacing w:val="15"/>
                          <w:sz w:val="22"/>
                          <w:szCs w:val="22"/>
                        </w:rPr>
                        <w:t xml:space="preserve"> </w:t>
                      </w:r>
                      <w:r>
                        <w:rPr>
                          <w:rFonts w:ascii="Calibri" w:hAnsi="Calibri" w:eastAsia="Calibri" w:cs="Calibri"/>
                          <w:spacing w:val="-1"/>
                          <w:sz w:val="22"/>
                          <w:szCs w:val="22"/>
                        </w:rPr>
                        <w:t>community</w:t>
                      </w:r>
                      <w:r>
                        <w:rPr>
                          <w:rFonts w:ascii="Calibri" w:hAnsi="Calibri" w:eastAsia="Calibri" w:cs="Calibri"/>
                          <w:spacing w:val="14"/>
                          <w:sz w:val="22"/>
                          <w:szCs w:val="22"/>
                        </w:rPr>
                        <w:t xml:space="preserve"> </w:t>
                      </w:r>
                      <w:r>
                        <w:rPr>
                          <w:rFonts w:ascii="Calibri" w:hAnsi="Calibri" w:eastAsia="Calibri" w:cs="Calibri"/>
                          <w:spacing w:val="-1"/>
                          <w:sz w:val="22"/>
                          <w:szCs w:val="22"/>
                        </w:rPr>
                        <w:t xml:space="preserve">and </w:t>
                      </w:r>
                      <w:del w:id="1931" w:author="Peter Hill" w:date="2024-04-03T09:32:00Z">
                        <w:r>
                          <w:rPr>
                            <w:rFonts w:ascii="Calibri" w:hAnsi="Calibri" w:eastAsia="Calibri" w:cs="Calibri"/>
                            <w:spacing w:val="-1"/>
                            <w:sz w:val="22"/>
                            <w:szCs w:val="22"/>
                          </w:rPr>
                          <w:delText>tourists</w:delText>
                        </w:r>
                      </w:del>
                      <w:del w:id="1932" w:author="Peter Hill" w:date="2024-04-03T09:32:00Z">
                        <w:r>
                          <w:rPr>
                            <w:rFonts w:ascii="Calibri" w:hAnsi="Calibri" w:eastAsia="Calibri" w:cs="Calibri"/>
                            <w:spacing w:val="13"/>
                            <w:w w:val="101"/>
                            <w:sz w:val="22"/>
                            <w:szCs w:val="22"/>
                          </w:rPr>
                          <w:delText xml:space="preserve"> </w:delText>
                        </w:r>
                      </w:del>
                      <w:ins w:id="1933" w:author="Peter Hill" w:date="2024-04-03T09:32:00Z">
                        <w:r>
                          <w:rPr>
                            <w:rFonts w:ascii="Calibri" w:hAnsi="Calibri" w:eastAsia="Calibri" w:cs="Calibri"/>
                            <w:spacing w:val="-1"/>
                            <w:sz w:val="22"/>
                            <w:szCs w:val="22"/>
                          </w:rPr>
                          <w:t>wider tourist economy may benefit</w:t>
                        </w:r>
                      </w:ins>
                      <w:del w:id="1934" w:author="Peter Hill" w:date="2024-04-03T09:32:00Z">
                        <w:r>
                          <w:rPr>
                            <w:rFonts w:ascii="Calibri" w:hAnsi="Calibri" w:eastAsia="Calibri" w:cs="Calibri"/>
                            <w:spacing w:val="-1"/>
                            <w:sz w:val="22"/>
                            <w:szCs w:val="22"/>
                          </w:rPr>
                          <w:delText>will</w:delText>
                        </w:r>
                      </w:del>
                      <w:del w:id="1935" w:author="Peter Hill" w:date="2024-04-03T09:32:00Z">
                        <w:r>
                          <w:rPr>
                            <w:rFonts w:ascii="Calibri" w:hAnsi="Calibri" w:eastAsia="Calibri" w:cs="Calibri"/>
                            <w:spacing w:val="22"/>
                            <w:sz w:val="22"/>
                            <w:szCs w:val="22"/>
                          </w:rPr>
                          <w:delText xml:space="preserve"> </w:delText>
                        </w:r>
                      </w:del>
                      <w:del w:id="1936" w:author="Peter Hill" w:date="2024-04-03T09:32:00Z">
                        <w:r>
                          <w:rPr>
                            <w:rFonts w:ascii="Calibri" w:hAnsi="Calibri" w:eastAsia="Calibri" w:cs="Calibri"/>
                            <w:spacing w:val="-1"/>
                            <w:sz w:val="22"/>
                            <w:szCs w:val="22"/>
                          </w:rPr>
                          <w:delText>benefi</w:delText>
                        </w:r>
                      </w:del>
                      <w:del w:id="1937" w:author="Peter Hill" w:date="2024-04-03T09:32:00Z">
                        <w:r>
                          <w:rPr>
                            <w:rFonts w:ascii="Calibri" w:hAnsi="Calibri" w:eastAsia="Calibri" w:cs="Calibri"/>
                            <w:spacing w:val="-2"/>
                            <w:sz w:val="22"/>
                            <w:szCs w:val="22"/>
                          </w:rPr>
                          <w:delText>t</w:delText>
                        </w:r>
                      </w:del>
                      <w:r>
                        <w:rPr>
                          <w:rFonts w:ascii="Calibri" w:hAnsi="Calibri" w:eastAsia="Calibri" w:cs="Calibri"/>
                          <w:spacing w:val="-2"/>
                          <w:sz w:val="22"/>
                          <w:szCs w:val="22"/>
                        </w:rPr>
                        <w:t xml:space="preserve"> from</w:t>
                      </w:r>
                      <w:r>
                        <w:rPr>
                          <w:rFonts w:ascii="Calibri" w:hAnsi="Calibri" w:eastAsia="Calibri" w:cs="Calibri"/>
                          <w:spacing w:val="19"/>
                          <w:sz w:val="22"/>
                          <w:szCs w:val="22"/>
                        </w:rPr>
                        <w:t xml:space="preserve"> </w:t>
                      </w:r>
                      <w:del w:id="1938" w:author="Peter Hill" w:date="2024-04-03T09:31:00Z">
                        <w:r>
                          <w:rPr>
                            <w:rFonts w:ascii="Calibri" w:hAnsi="Calibri" w:eastAsia="Calibri" w:cs="Calibri"/>
                            <w:spacing w:val="-2"/>
                            <w:sz w:val="22"/>
                            <w:szCs w:val="22"/>
                          </w:rPr>
                          <w:delText>any</w:delText>
                        </w:r>
                      </w:del>
                      <w:del w:id="1939" w:author="Peter Hill" w:date="2024-04-03T09:31:00Z">
                        <w:r>
                          <w:rPr>
                            <w:rFonts w:ascii="Calibri" w:hAnsi="Calibri" w:eastAsia="Calibri" w:cs="Calibri"/>
                            <w:spacing w:val="25"/>
                            <w:sz w:val="22"/>
                            <w:szCs w:val="22"/>
                          </w:rPr>
                          <w:delText xml:space="preserve"> </w:delText>
                        </w:r>
                      </w:del>
                      <w:del w:id="1940" w:author="Peter Hill" w:date="2024-04-03T09:31:00Z">
                        <w:r>
                          <w:rPr>
                            <w:rFonts w:ascii="Calibri" w:hAnsi="Calibri" w:eastAsia="Calibri" w:cs="Calibri"/>
                            <w:spacing w:val="-2"/>
                            <w:sz w:val="22"/>
                            <w:szCs w:val="22"/>
                          </w:rPr>
                          <w:delText>lighthouse</w:delText>
                        </w:r>
                      </w:del>
                      <w:del w:id="1941" w:author="Peter Hill" w:date="2024-04-03T09:31:00Z">
                        <w:r>
                          <w:rPr>
                            <w:rFonts w:ascii="Calibri" w:hAnsi="Calibri" w:eastAsia="Calibri" w:cs="Calibri"/>
                            <w:sz w:val="22"/>
                            <w:szCs w:val="22"/>
                          </w:rPr>
                          <w:delText xml:space="preserve"> </w:delText>
                        </w:r>
                      </w:del>
                      <w:del w:id="1942" w:author="Peter Hill" w:date="2024-04-03T09:31:00Z">
                        <w:r>
                          <w:rPr>
                            <w:rFonts w:ascii="Calibri" w:hAnsi="Calibri" w:eastAsia="Calibri" w:cs="Calibri"/>
                            <w:spacing w:val="-1"/>
                            <w:sz w:val="22"/>
                            <w:szCs w:val="22"/>
                          </w:rPr>
                          <w:delText>opening</w:delText>
                        </w:r>
                      </w:del>
                      <w:ins w:id="1943" w:author="Peter Hill" w:date="2024-04-03T09:31:00Z">
                        <w:r>
                          <w:rPr>
                            <w:rFonts w:ascii="Calibri" w:hAnsi="Calibri" w:eastAsia="Calibri" w:cs="Calibri"/>
                            <w:spacing w:val="-2"/>
                            <w:sz w:val="22"/>
                            <w:szCs w:val="22"/>
                          </w:rPr>
                          <w:t>the complementary use of lighthouses and/or their ancillary buildings</w:t>
                        </w:r>
                      </w:ins>
                      <w:r>
                        <w:rPr>
                          <w:rFonts w:ascii="Calibri" w:hAnsi="Calibri" w:eastAsia="Calibri" w:cs="Calibri"/>
                          <w:spacing w:val="-1"/>
                          <w:sz w:val="22"/>
                          <w:szCs w:val="22"/>
                        </w:rPr>
                        <w:t>.</w:t>
                      </w:r>
                      <w:r>
                        <w:rPr>
                          <w:rFonts w:ascii="Calibri" w:hAnsi="Calibri" w:eastAsia="Calibri" w:cs="Calibri"/>
                          <w:spacing w:val="38"/>
                          <w:sz w:val="22"/>
                          <w:szCs w:val="22"/>
                        </w:rPr>
                        <w:t xml:space="preserve"> </w:t>
                      </w:r>
                      <w:ins w:id="1944" w:author="Peter Hill" w:date="2024-04-03T09:34:00Z">
                        <w:r>
                          <w:rPr>
                            <w:rFonts w:ascii="Calibri" w:hAnsi="Calibri" w:eastAsia="Calibri" w:cs="Calibri"/>
                            <w:spacing w:val="38"/>
                            <w:sz w:val="22"/>
                            <w:szCs w:val="22"/>
                          </w:rPr>
                          <w:t>For its part, t</w:t>
                        </w:r>
                      </w:ins>
                      <w:del w:id="1945" w:author="Peter Hill" w:date="2024-04-03T09:34:00Z">
                        <w:r>
                          <w:rPr>
                            <w:rFonts w:ascii="Calibri" w:hAnsi="Calibri" w:eastAsia="Calibri" w:cs="Calibri"/>
                            <w:spacing w:val="-1"/>
                            <w:sz w:val="22"/>
                            <w:szCs w:val="22"/>
                          </w:rPr>
                          <w:delText>T</w:delText>
                        </w:r>
                      </w:del>
                      <w:r>
                        <w:rPr>
                          <w:rFonts w:ascii="Calibri" w:hAnsi="Calibri" w:eastAsia="Calibri" w:cs="Calibri"/>
                          <w:spacing w:val="-1"/>
                          <w:sz w:val="22"/>
                          <w:szCs w:val="22"/>
                        </w:rPr>
                        <w:t>he</w:t>
                      </w:r>
                      <w:r>
                        <w:rPr>
                          <w:rFonts w:ascii="Calibri" w:hAnsi="Calibri" w:eastAsia="Calibri" w:cs="Calibri"/>
                          <w:spacing w:val="41"/>
                          <w:sz w:val="22"/>
                          <w:szCs w:val="22"/>
                        </w:rPr>
                        <w:t xml:space="preserve"> </w:t>
                      </w:r>
                      <w:ins w:id="1946" w:author="Peter Hill" w:date="2024-04-03T09:32:00Z">
                        <w:r>
                          <w:rPr>
                            <w:rFonts w:ascii="Calibri" w:hAnsi="Calibri" w:eastAsia="Calibri" w:cs="Calibri"/>
                            <w:spacing w:val="-1"/>
                            <w:sz w:val="22"/>
                            <w:szCs w:val="22"/>
                          </w:rPr>
                          <w:t>Lighthouse A</w:t>
                        </w:r>
                      </w:ins>
                      <w:del w:id="1947" w:author="Peter Hill" w:date="2024-04-03T09:32:00Z">
                        <w:r>
                          <w:rPr>
                            <w:rFonts w:ascii="Calibri" w:hAnsi="Calibri" w:eastAsia="Calibri" w:cs="Calibri"/>
                            <w:spacing w:val="-1"/>
                            <w:sz w:val="22"/>
                            <w:szCs w:val="22"/>
                          </w:rPr>
                          <w:delText>A</w:delText>
                        </w:r>
                      </w:del>
                      <w:r>
                        <w:rPr>
                          <w:rFonts w:ascii="Calibri" w:hAnsi="Calibri" w:eastAsia="Calibri" w:cs="Calibri"/>
                          <w:spacing w:val="-1"/>
                          <w:sz w:val="22"/>
                          <w:szCs w:val="22"/>
                        </w:rPr>
                        <w:t>uthority</w:t>
                      </w:r>
                      <w:del w:id="1948" w:author="Peter Hill" w:date="2024-04-03T09:34:00Z">
                        <w:r>
                          <w:rPr>
                            <w:rFonts w:ascii="Calibri" w:hAnsi="Calibri" w:eastAsia="Calibri" w:cs="Calibri"/>
                            <w:spacing w:val="47"/>
                            <w:w w:val="101"/>
                            <w:sz w:val="22"/>
                            <w:szCs w:val="22"/>
                          </w:rPr>
                          <w:delText xml:space="preserve"> </w:delText>
                        </w:r>
                      </w:del>
                      <w:del w:id="1949" w:author="Peter Hill" w:date="2024-04-03T09:34:00Z">
                        <w:r>
                          <w:rPr>
                            <w:rFonts w:ascii="Calibri" w:hAnsi="Calibri" w:eastAsia="Calibri" w:cs="Calibri"/>
                            <w:spacing w:val="-1"/>
                            <w:sz w:val="22"/>
                            <w:szCs w:val="22"/>
                          </w:rPr>
                          <w:delText>also</w:delText>
                        </w:r>
                      </w:del>
                      <w:r>
                        <w:rPr>
                          <w:rFonts w:ascii="Calibri" w:hAnsi="Calibri" w:eastAsia="Calibri" w:cs="Calibri"/>
                          <w:spacing w:val="-1"/>
                          <w:sz w:val="22"/>
                          <w:szCs w:val="22"/>
                        </w:rPr>
                        <w:t xml:space="preserve"> </w:t>
                      </w:r>
                      <w:del w:id="1950" w:author="Jiang [2]" w:date="2024-07-10T19:00:59Z">
                        <w:r>
                          <w:rPr>
                            <w:rFonts w:ascii="Calibri" w:hAnsi="Calibri" w:eastAsia="Calibri" w:cs="Calibri"/>
                            <w:spacing w:val="-1"/>
                            <w:sz w:val="22"/>
                            <w:szCs w:val="22"/>
                          </w:rPr>
                          <w:delText xml:space="preserve"> </w:delText>
                        </w:r>
                      </w:del>
                      <w:del w:id="1951" w:author="Peter Hill" w:date="2024-04-03T09:34:00Z">
                        <w:r>
                          <w:rPr>
                            <w:rFonts w:ascii="Calibri" w:hAnsi="Calibri" w:eastAsia="Calibri" w:cs="Calibri"/>
                            <w:spacing w:val="-1"/>
                            <w:sz w:val="22"/>
                            <w:szCs w:val="22"/>
                          </w:rPr>
                          <w:delText>receives</w:delText>
                        </w:r>
                      </w:del>
                      <w:del w:id="1952" w:author="Peter Hill" w:date="2024-04-03T09:34:00Z">
                        <w:r>
                          <w:rPr>
                            <w:rFonts w:ascii="Calibri" w:hAnsi="Calibri" w:eastAsia="Calibri" w:cs="Calibri"/>
                            <w:spacing w:val="40"/>
                            <w:sz w:val="22"/>
                            <w:szCs w:val="22"/>
                          </w:rPr>
                          <w:delText xml:space="preserve"> </w:delText>
                        </w:r>
                      </w:del>
                      <w:del w:id="1953" w:author="Peter Hill" w:date="2024-04-03T09:34:00Z">
                        <w:r>
                          <w:rPr>
                            <w:rFonts w:ascii="Calibri" w:hAnsi="Calibri" w:eastAsia="Calibri" w:cs="Calibri"/>
                            <w:spacing w:val="-1"/>
                            <w:sz w:val="22"/>
                            <w:szCs w:val="22"/>
                          </w:rPr>
                          <w:delText>the  adde</w:delText>
                        </w:r>
                      </w:del>
                      <w:del w:id="1954" w:author="Peter Hill" w:date="2024-04-03T09:34:00Z">
                        <w:r>
                          <w:rPr>
                            <w:rFonts w:ascii="Calibri" w:hAnsi="Calibri" w:eastAsia="Calibri" w:cs="Calibri"/>
                            <w:spacing w:val="-2"/>
                            <w:sz w:val="22"/>
                            <w:szCs w:val="22"/>
                          </w:rPr>
                          <w:delText>d  benefit  of</w:delText>
                        </w:r>
                      </w:del>
                      <w:ins w:id="1955" w:author="Peter Hill" w:date="2024-04-03T09:34:00Z">
                        <w:r>
                          <w:rPr>
                            <w:rFonts w:ascii="Calibri" w:hAnsi="Calibri" w:eastAsia="Calibri" w:cs="Calibri"/>
                            <w:spacing w:val="-1"/>
                            <w:sz w:val="22"/>
                            <w:szCs w:val="22"/>
                          </w:rPr>
                          <w:t>benefits from</w:t>
                        </w:r>
                      </w:ins>
                      <w:r>
                        <w:rPr>
                          <w:rFonts w:ascii="Calibri" w:hAnsi="Calibri" w:eastAsia="Calibri" w:cs="Calibri"/>
                          <w:spacing w:val="-2"/>
                          <w:sz w:val="22"/>
                          <w:szCs w:val="22"/>
                        </w:rPr>
                        <w:t xml:space="preserve"> </w:t>
                      </w:r>
                      <w:del w:id="1956" w:author="Jiang [2]" w:date="2024-07-10T19:00:53Z">
                        <w:r>
                          <w:rPr>
                            <w:rFonts w:ascii="Calibri" w:hAnsi="Calibri" w:eastAsia="Calibri" w:cs="Calibri"/>
                            <w:spacing w:val="-2"/>
                            <w:sz w:val="22"/>
                            <w:szCs w:val="22"/>
                          </w:rPr>
                          <w:delText xml:space="preserve"> </w:delText>
                        </w:r>
                      </w:del>
                      <w:r>
                        <w:rPr>
                          <w:rFonts w:ascii="Calibri" w:hAnsi="Calibri" w:eastAsia="Calibri" w:cs="Calibri"/>
                          <w:spacing w:val="-2"/>
                          <w:sz w:val="22"/>
                          <w:szCs w:val="22"/>
                        </w:rPr>
                        <w:t>improved</w:t>
                      </w:r>
                      <w:r>
                        <w:rPr>
                          <w:rFonts w:ascii="Calibri" w:hAnsi="Calibri" w:eastAsia="Calibri" w:cs="Calibri"/>
                          <w:sz w:val="22"/>
                          <w:szCs w:val="22"/>
                        </w:rPr>
                        <w:t xml:space="preserve"> </w:t>
                      </w:r>
                      <w:r>
                        <w:rPr>
                          <w:rFonts w:ascii="Calibri" w:hAnsi="Calibri" w:eastAsia="Calibri" w:cs="Calibri"/>
                          <w:spacing w:val="-1"/>
                          <w:sz w:val="22"/>
                          <w:szCs w:val="22"/>
                        </w:rPr>
                        <w:t>public</w:t>
                      </w:r>
                      <w:r>
                        <w:rPr>
                          <w:rFonts w:ascii="Calibri" w:hAnsi="Calibri" w:eastAsia="Calibri" w:cs="Calibri"/>
                          <w:spacing w:val="25"/>
                          <w:w w:val="101"/>
                          <w:sz w:val="22"/>
                          <w:szCs w:val="22"/>
                        </w:rPr>
                        <w:t xml:space="preserve"> </w:t>
                      </w:r>
                      <w:r>
                        <w:rPr>
                          <w:rFonts w:ascii="Calibri" w:hAnsi="Calibri" w:eastAsia="Calibri" w:cs="Calibri"/>
                          <w:spacing w:val="-1"/>
                          <w:sz w:val="22"/>
                          <w:szCs w:val="22"/>
                        </w:rPr>
                        <w:t>relations,</w:t>
                      </w:r>
                      <w:r>
                        <w:rPr>
                          <w:rFonts w:ascii="Calibri" w:hAnsi="Calibri" w:eastAsia="Calibri" w:cs="Calibri"/>
                          <w:spacing w:val="14"/>
                          <w:w w:val="101"/>
                          <w:sz w:val="22"/>
                          <w:szCs w:val="22"/>
                        </w:rPr>
                        <w:t xml:space="preserve"> </w:t>
                      </w:r>
                      <w:r>
                        <w:rPr>
                          <w:rFonts w:ascii="Calibri" w:hAnsi="Calibri" w:eastAsia="Calibri" w:cs="Calibri"/>
                          <w:spacing w:val="-1"/>
                          <w:sz w:val="22"/>
                          <w:szCs w:val="22"/>
                        </w:rPr>
                        <w:t xml:space="preserve">possible </w:t>
                      </w:r>
                      <w:ins w:id="1957" w:author="Peter Hill" w:date="2024-04-03T09:34:00Z">
                        <w:r>
                          <w:rPr>
                            <w:rFonts w:ascii="Calibri" w:hAnsi="Calibri" w:eastAsia="Calibri" w:cs="Calibri"/>
                            <w:spacing w:val="-1"/>
                            <w:sz w:val="22"/>
                            <w:szCs w:val="22"/>
                          </w:rPr>
                          <w:t xml:space="preserve">external </w:t>
                        </w:r>
                      </w:ins>
                      <w:del w:id="1958" w:author="Peter Hill" w:date="2024-04-03T09:34:00Z">
                        <w:r>
                          <w:rPr>
                            <w:rFonts w:ascii="Calibri" w:hAnsi="Calibri" w:eastAsia="Calibri" w:cs="Calibri"/>
                            <w:spacing w:val="-1"/>
                            <w:sz w:val="22"/>
                            <w:szCs w:val="22"/>
                          </w:rPr>
                          <w:delText xml:space="preserve">funding </w:delText>
                        </w:r>
                      </w:del>
                      <w:ins w:id="1959" w:author="Peter Hill" w:date="2024-04-03T09:34:00Z">
                        <w:r>
                          <w:rPr>
                            <w:rFonts w:ascii="Calibri" w:hAnsi="Calibri" w:eastAsia="Calibri" w:cs="Calibri"/>
                            <w:spacing w:val="-1"/>
                            <w:sz w:val="22"/>
                            <w:szCs w:val="22"/>
                          </w:rPr>
                          <w:t xml:space="preserve">investment </w:t>
                        </w:r>
                      </w:ins>
                      <w:r>
                        <w:rPr>
                          <w:rFonts w:ascii="Calibri" w:hAnsi="Calibri" w:eastAsia="Calibri" w:cs="Calibri"/>
                          <w:spacing w:val="-1"/>
                          <w:sz w:val="22"/>
                          <w:szCs w:val="22"/>
                        </w:rPr>
                        <w:t>and/or shared</w:t>
                      </w:r>
                      <w:r>
                        <w:rPr>
                          <w:rFonts w:ascii="Calibri" w:hAnsi="Calibri" w:eastAsia="Calibri" w:cs="Calibri"/>
                          <w:spacing w:val="14"/>
                          <w:sz w:val="22"/>
                          <w:szCs w:val="22"/>
                        </w:rPr>
                        <w:t xml:space="preserve"> </w:t>
                      </w:r>
                      <w:r>
                        <w:rPr>
                          <w:rFonts w:ascii="Calibri" w:hAnsi="Calibri" w:eastAsia="Calibri" w:cs="Calibri"/>
                          <w:spacing w:val="-1"/>
                          <w:sz w:val="22"/>
                          <w:szCs w:val="22"/>
                        </w:rPr>
                        <w:t>maintenance costs.</w:t>
                      </w:r>
                    </w:p>
                    <w:p>
                      <w:pPr>
                        <w:spacing w:before="178" w:line="231" w:lineRule="auto"/>
                        <w:ind w:left="26" w:right="20" w:firstLine="8"/>
                        <w:jc w:val="both"/>
                        <w:rPr>
                          <w:rFonts w:ascii="Calibri" w:hAnsi="Calibri" w:eastAsia="Calibri" w:cs="Calibri"/>
                          <w:sz w:val="22"/>
                          <w:szCs w:val="22"/>
                        </w:rPr>
                        <w:pPrChange w:id="1960" w:author="Jiang [2]" w:date="2024-07-10T19:05:18Z">
                          <w:pPr>
                            <w:spacing w:before="149" w:line="187" w:lineRule="auto"/>
                            <w:ind w:left="20"/>
                          </w:pPr>
                        </w:pPrChange>
                      </w:pPr>
                      <w:del w:id="1961" w:author="Jiang [2]" w:date="2024-07-10T19:05:16Z">
                        <w:r>
                          <w:rPr>
                            <w:rFonts w:ascii="Calibri" w:hAnsi="Calibri" w:eastAsia="Calibri" w:cs="Calibri"/>
                            <w:spacing w:val="-1"/>
                            <w:sz w:val="22"/>
                            <w:szCs w:val="22"/>
                          </w:rPr>
                          <w:delText>Various</w:delText>
                        </w:r>
                      </w:del>
                      <w:del w:id="1962" w:author="Jiang [2]" w:date="2024-07-10T19:05:16Z">
                        <w:r>
                          <w:rPr>
                            <w:rFonts w:ascii="Calibri" w:hAnsi="Calibri" w:eastAsia="Calibri" w:cs="Calibri"/>
                            <w:spacing w:val="15"/>
                            <w:w w:val="101"/>
                            <w:sz w:val="22"/>
                            <w:szCs w:val="22"/>
                          </w:rPr>
                          <w:delText xml:space="preserve"> </w:delText>
                        </w:r>
                      </w:del>
                      <w:del w:id="1963" w:author="Jiang [2]" w:date="2024-07-10T19:05:16Z">
                        <w:r>
                          <w:rPr>
                            <w:rFonts w:ascii="Calibri" w:hAnsi="Calibri" w:eastAsia="Calibri" w:cs="Calibri"/>
                            <w:spacing w:val="-1"/>
                            <w:sz w:val="22"/>
                            <w:szCs w:val="22"/>
                          </w:rPr>
                          <w:delText xml:space="preserve">national </w:delText>
                        </w:r>
                      </w:del>
                      <w:ins w:id="1964" w:author="Peter Hill" w:date="2024-04-03T09:35:00Z">
                        <w:del w:id="1965" w:author="Jiang [2]" w:date="2024-07-10T19:05:16Z">
                          <w:r>
                            <w:rPr>
                              <w:rFonts w:ascii="Calibri" w:hAnsi="Calibri" w:eastAsia="Calibri" w:cs="Calibri"/>
                              <w:spacing w:val="-1"/>
                              <w:sz w:val="22"/>
                              <w:szCs w:val="22"/>
                            </w:rPr>
                            <w:delText xml:space="preserve">lighthouse </w:delText>
                          </w:r>
                        </w:del>
                      </w:ins>
                      <w:del w:id="1966" w:author="Jiang [2]" w:date="2024-07-10T19:05:16Z">
                        <w:r>
                          <w:rPr>
                            <w:rFonts w:ascii="Calibri" w:hAnsi="Calibri" w:eastAsia="Calibri" w:cs="Calibri"/>
                            <w:spacing w:val="-1"/>
                            <w:sz w:val="22"/>
                            <w:szCs w:val="22"/>
                          </w:rPr>
                          <w:delText>authorities</w:delText>
                        </w:r>
                      </w:del>
                      <w:del w:id="1967" w:author="Jiang [2]" w:date="2024-07-10T19:05:16Z">
                        <w:r>
                          <w:rPr>
                            <w:rFonts w:ascii="Calibri" w:hAnsi="Calibri" w:eastAsia="Calibri" w:cs="Calibri"/>
                            <w:spacing w:val="14"/>
                            <w:w w:val="101"/>
                            <w:sz w:val="22"/>
                            <w:szCs w:val="22"/>
                          </w:rPr>
                          <w:delText xml:space="preserve"> </w:delText>
                        </w:r>
                      </w:del>
                      <w:del w:id="1968" w:author="Jiang [2]" w:date="2024-07-10T19:05:16Z">
                        <w:r>
                          <w:rPr>
                            <w:rFonts w:ascii="Calibri" w:hAnsi="Calibri" w:eastAsia="Calibri" w:cs="Calibri"/>
                            <w:spacing w:val="-1"/>
                            <w:sz w:val="22"/>
                            <w:szCs w:val="22"/>
                          </w:rPr>
                          <w:delText>have chosen to sell</w:delText>
                        </w:r>
                      </w:del>
                      <w:del w:id="1969" w:author="Jiang [2]" w:date="2024-07-10T19:05:16Z">
                        <w:r>
                          <w:rPr>
                            <w:rFonts w:ascii="Calibri" w:hAnsi="Calibri" w:eastAsia="Calibri" w:cs="Calibri"/>
                            <w:spacing w:val="12"/>
                            <w:w w:val="101"/>
                            <w:sz w:val="22"/>
                            <w:szCs w:val="22"/>
                          </w:rPr>
                          <w:delText xml:space="preserve"> </w:delText>
                        </w:r>
                      </w:del>
                      <w:del w:id="1970" w:author="Jiang [2]" w:date="2024-07-10T19:05:16Z">
                        <w:r>
                          <w:rPr>
                            <w:rFonts w:ascii="Calibri" w:hAnsi="Calibri" w:eastAsia="Calibri" w:cs="Calibri"/>
                            <w:spacing w:val="-1"/>
                            <w:sz w:val="22"/>
                            <w:szCs w:val="22"/>
                          </w:rPr>
                          <w:delText xml:space="preserve">lighthouses </w:delText>
                        </w:r>
                      </w:del>
                      <w:del w:id="1971" w:author="Jiang [2]" w:date="2024-07-10T19:05:16Z">
                        <w:r>
                          <w:rPr>
                            <w:rFonts w:ascii="Calibri" w:hAnsi="Calibri" w:eastAsia="Calibri" w:cs="Calibri"/>
                            <w:spacing w:val="-2"/>
                            <w:sz w:val="22"/>
                            <w:szCs w:val="22"/>
                          </w:rPr>
                          <w:delText>or</w:delText>
                        </w:r>
                      </w:del>
                      <w:del w:id="1972" w:author="Jiang [2]" w:date="2024-07-10T19:05:16Z">
                        <w:r>
                          <w:rPr>
                            <w:rFonts w:ascii="Calibri" w:hAnsi="Calibri" w:eastAsia="Calibri" w:cs="Calibri"/>
                            <w:spacing w:val="14"/>
                            <w:w w:val="101"/>
                            <w:sz w:val="22"/>
                            <w:szCs w:val="22"/>
                          </w:rPr>
                          <w:delText xml:space="preserve"> </w:delText>
                        </w:r>
                      </w:del>
                      <w:del w:id="1973" w:author="Jiang [2]" w:date="2024-07-10T19:05:16Z">
                        <w:r>
                          <w:rPr>
                            <w:rFonts w:ascii="Calibri" w:hAnsi="Calibri" w:eastAsia="Calibri" w:cs="Calibri"/>
                            <w:spacing w:val="-2"/>
                            <w:sz w:val="22"/>
                            <w:szCs w:val="22"/>
                          </w:rPr>
                          <w:delText>buildings</w:delText>
                        </w:r>
                      </w:del>
                    </w:p>
                  </w:txbxContent>
                </v:textbox>
              </v:shape>
            </w:pict>
          </mc:Fallback>
        </mc:AlternateContent>
      </w:r>
    </w:p>
    <w:tbl>
      <w:tblPr>
        <w:tblStyle w:val="TableNormal1"/>
        <w:tblW w:w="3735" w:type="dxa"/>
        <w:tblInd w:w="6587"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Change w:id="507" w:author="Jiang" w:date="2024-07-10T18:58:00Z">
          <w:tblPr>
            <w:tblStyle w:val="TableNormal1"/>
            <w:tblW w:w="3600" w:type="dxa"/>
            <w:tblInd w:w="6587"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PrChange>
      </w:tblPr>
      <w:tblGrid>
        <w:gridCol w:w="3735"/>
        <w:tblGridChange w:id="508">
          <w:tblGrid>
            <w:gridCol w:w="3600"/>
            <w:gridCol w:w="135"/>
          </w:tblGrid>
        </w:tblGridChange>
      </w:tblGrid>
      <w:tr w:rsidR="000F72C1" w14:paraId="06648353" w14:textId="77777777" w:rsidTr="000F72C1">
        <w:trPr>
          <w:trHeight w:val="1249"/>
          <w:trPrChange w:id="509" w:author="Jiang" w:date="2024-07-10T18:58:00Z">
            <w:trPr>
              <w:gridAfter w:val="0"/>
            </w:trPr>
          </w:trPrChange>
        </w:trPr>
        <w:tc>
          <w:tcPr>
            <w:tcW w:w="3735" w:type="dxa"/>
            <w:tcPrChange w:id="510" w:author="Jiang" w:date="2024-07-10T18:58:00Z">
              <w:tcPr>
                <w:tcW w:w="3600" w:type="dxa"/>
              </w:tcPr>
            </w:tcPrChange>
          </w:tcPr>
          <w:p w14:paraId="06648351" w14:textId="77777777" w:rsidR="000F72C1" w:rsidRDefault="0020793E">
            <w:pPr>
              <w:pStyle w:val="TableText"/>
              <w:spacing w:before="128" w:line="214" w:lineRule="auto"/>
              <w:ind w:left="149" w:right="638" w:firstLine="12"/>
              <w:rPr>
                <w:del w:id="511" w:author="Jiang" w:date="2024-07-10T18:58:00Z"/>
                <w:rFonts w:asciiTheme="minorHAnsi" w:eastAsia="SimSun" w:hAnsiTheme="minorHAnsi"/>
                <w:sz w:val="22"/>
                <w:szCs w:val="22"/>
                <w:lang w:eastAsia="zh-CN"/>
              </w:rPr>
            </w:pPr>
            <w:r>
              <w:rPr>
                <w:rFonts w:asciiTheme="minorHAnsi" w:hAnsiTheme="minorHAnsi"/>
                <w:spacing w:val="-2"/>
                <w:sz w:val="22"/>
                <w:szCs w:val="22"/>
              </w:rPr>
              <w:t>In this document the</w:t>
            </w:r>
            <w:r>
              <w:rPr>
                <w:rFonts w:asciiTheme="minorHAnsi" w:hAnsiTheme="minorHAnsi"/>
                <w:spacing w:val="30"/>
                <w:w w:val="101"/>
                <w:sz w:val="22"/>
                <w:szCs w:val="22"/>
              </w:rPr>
              <w:t xml:space="preserve"> </w:t>
            </w:r>
            <w:r>
              <w:rPr>
                <w:rFonts w:asciiTheme="minorHAnsi" w:hAnsiTheme="minorHAnsi"/>
                <w:spacing w:val="-2"/>
                <w:sz w:val="22"/>
                <w:szCs w:val="22"/>
              </w:rPr>
              <w:t>use</w:t>
            </w:r>
            <w:r>
              <w:rPr>
                <w:rFonts w:asciiTheme="minorHAnsi" w:hAnsiTheme="minorHAnsi"/>
                <w:spacing w:val="8"/>
                <w:sz w:val="22"/>
                <w:szCs w:val="22"/>
              </w:rPr>
              <w:t xml:space="preserve"> </w:t>
            </w:r>
            <w:r>
              <w:rPr>
                <w:rFonts w:asciiTheme="minorHAnsi" w:hAnsiTheme="minorHAnsi"/>
                <w:spacing w:val="-2"/>
                <w:sz w:val="22"/>
                <w:szCs w:val="22"/>
              </w:rPr>
              <w:t>of the</w:t>
            </w:r>
            <w:r>
              <w:rPr>
                <w:rFonts w:asciiTheme="minorHAnsi" w:hAnsiTheme="minorHAnsi"/>
                <w:sz w:val="22"/>
                <w:szCs w:val="22"/>
              </w:rPr>
              <w:t xml:space="preserve"> </w:t>
            </w:r>
            <w:r>
              <w:rPr>
                <w:rFonts w:asciiTheme="minorHAnsi" w:hAnsiTheme="minorHAnsi"/>
                <w:spacing w:val="-2"/>
                <w:sz w:val="22"/>
                <w:szCs w:val="22"/>
              </w:rPr>
              <w:t>word</w:t>
            </w:r>
            <w:r>
              <w:rPr>
                <w:rFonts w:asciiTheme="minorHAnsi" w:hAnsiTheme="minorHAnsi"/>
                <w:spacing w:val="30"/>
                <w:sz w:val="22"/>
                <w:szCs w:val="22"/>
              </w:rPr>
              <w:t xml:space="preserve"> </w:t>
            </w:r>
            <w:r>
              <w:rPr>
                <w:rFonts w:asciiTheme="minorHAnsi" w:hAnsiTheme="minorHAnsi"/>
                <w:spacing w:val="-2"/>
                <w:sz w:val="22"/>
                <w:szCs w:val="22"/>
              </w:rPr>
              <w:t>lighthouse</w:t>
            </w:r>
            <w:r>
              <w:rPr>
                <w:rFonts w:asciiTheme="minorHAnsi" w:hAnsiTheme="minorHAnsi"/>
                <w:spacing w:val="17"/>
                <w:w w:val="101"/>
                <w:sz w:val="22"/>
                <w:szCs w:val="22"/>
              </w:rPr>
              <w:t xml:space="preserve"> </w:t>
            </w:r>
            <w:r>
              <w:rPr>
                <w:rFonts w:asciiTheme="minorHAnsi" w:hAnsiTheme="minorHAnsi"/>
                <w:spacing w:val="-2"/>
                <w:sz w:val="22"/>
                <w:szCs w:val="22"/>
              </w:rPr>
              <w:t>refers to the</w:t>
            </w:r>
            <w:ins w:id="512" w:author="Jiang" w:date="2024-07-10T18:58:00Z">
              <w:r>
                <w:rPr>
                  <w:rFonts w:asciiTheme="minorHAnsi" w:eastAsia="SimSun" w:hAnsiTheme="minorHAnsi" w:hint="eastAsia"/>
                  <w:spacing w:val="-2"/>
                  <w:sz w:val="22"/>
                  <w:szCs w:val="22"/>
                  <w:lang w:eastAsia="zh-CN"/>
                </w:rPr>
                <w:t xml:space="preserve"> </w:t>
              </w:r>
            </w:ins>
          </w:p>
          <w:p w14:paraId="06648352" w14:textId="77777777" w:rsidR="000F72C1" w:rsidRDefault="0020793E">
            <w:pPr>
              <w:pStyle w:val="TableText"/>
              <w:spacing w:before="128" w:line="214" w:lineRule="auto"/>
              <w:ind w:left="149" w:right="638" w:firstLine="12"/>
              <w:rPr>
                <w:rFonts w:asciiTheme="minorHAnsi" w:hAnsiTheme="minorHAnsi"/>
                <w:sz w:val="22"/>
                <w:szCs w:val="22"/>
              </w:rPr>
              <w:pPrChange w:id="513" w:author="Jiang" w:date="2024-07-10T18:58:00Z">
                <w:pPr>
                  <w:pStyle w:val="TableText"/>
                  <w:spacing w:before="58" w:line="214" w:lineRule="auto"/>
                  <w:ind w:left="154" w:right="551" w:firstLine="6"/>
                </w:pPr>
              </w:pPrChange>
            </w:pPr>
            <w:r>
              <w:rPr>
                <w:rFonts w:asciiTheme="minorHAnsi" w:hAnsiTheme="minorHAnsi"/>
                <w:spacing w:val="-1"/>
                <w:sz w:val="22"/>
                <w:szCs w:val="22"/>
              </w:rPr>
              <w:t>lighthouse, associated</w:t>
            </w:r>
            <w:r>
              <w:rPr>
                <w:rFonts w:asciiTheme="minorHAnsi" w:hAnsiTheme="minorHAnsi"/>
                <w:spacing w:val="16"/>
                <w:sz w:val="22"/>
                <w:szCs w:val="22"/>
              </w:rPr>
              <w:t xml:space="preserve"> </w:t>
            </w:r>
            <w:r>
              <w:rPr>
                <w:rFonts w:asciiTheme="minorHAnsi" w:hAnsiTheme="minorHAnsi"/>
                <w:spacing w:val="-1"/>
                <w:sz w:val="22"/>
                <w:szCs w:val="22"/>
              </w:rPr>
              <w:t>buildin</w:t>
            </w:r>
            <w:r>
              <w:rPr>
                <w:rFonts w:asciiTheme="minorHAnsi" w:hAnsiTheme="minorHAnsi"/>
                <w:spacing w:val="-2"/>
                <w:sz w:val="22"/>
                <w:szCs w:val="22"/>
              </w:rPr>
              <w:t>gs,</w:t>
            </w:r>
            <w:r>
              <w:rPr>
                <w:rFonts w:asciiTheme="minorHAnsi" w:hAnsiTheme="minorHAnsi"/>
                <w:sz w:val="22"/>
                <w:szCs w:val="22"/>
              </w:rPr>
              <w:t xml:space="preserve"> </w:t>
            </w:r>
            <w:r>
              <w:rPr>
                <w:rFonts w:asciiTheme="minorHAnsi" w:hAnsiTheme="minorHAnsi"/>
                <w:spacing w:val="-2"/>
                <w:sz w:val="22"/>
                <w:szCs w:val="22"/>
              </w:rPr>
              <w:t>equipment,</w:t>
            </w:r>
            <w:ins w:id="514" w:author="Jiang" w:date="2024-07-10T18:59:00Z">
              <w:r>
                <w:rPr>
                  <w:rFonts w:asciiTheme="minorHAnsi" w:eastAsia="SimSun" w:hAnsiTheme="minorHAnsi" w:hint="eastAsia"/>
                  <w:spacing w:val="-2"/>
                  <w:sz w:val="22"/>
                  <w:szCs w:val="22"/>
                  <w:lang w:eastAsia="zh-CN"/>
                </w:rPr>
                <w:t xml:space="preserve"> </w:t>
              </w:r>
            </w:ins>
            <w:del w:id="515" w:author="Jiang" w:date="2024-07-10T18:59:00Z">
              <w:r>
                <w:rPr>
                  <w:rFonts w:asciiTheme="minorHAnsi" w:hAnsiTheme="minorHAnsi"/>
                  <w:spacing w:val="27"/>
                  <w:w w:val="101"/>
                  <w:sz w:val="22"/>
                  <w:szCs w:val="22"/>
                </w:rPr>
                <w:delText xml:space="preserve"> </w:delText>
              </w:r>
            </w:del>
            <w:r>
              <w:rPr>
                <w:rFonts w:asciiTheme="minorHAnsi" w:hAnsiTheme="minorHAnsi"/>
                <w:spacing w:val="-2"/>
                <w:sz w:val="22"/>
                <w:szCs w:val="22"/>
              </w:rPr>
              <w:t>property and</w:t>
            </w:r>
            <w:r>
              <w:rPr>
                <w:rFonts w:asciiTheme="minorHAnsi" w:hAnsiTheme="minorHAnsi"/>
                <w:spacing w:val="16"/>
                <w:w w:val="101"/>
                <w:sz w:val="22"/>
                <w:szCs w:val="22"/>
              </w:rPr>
              <w:t xml:space="preserve"> </w:t>
            </w:r>
            <w:r>
              <w:rPr>
                <w:rFonts w:asciiTheme="minorHAnsi" w:hAnsiTheme="minorHAnsi"/>
                <w:spacing w:val="-2"/>
                <w:sz w:val="22"/>
                <w:szCs w:val="22"/>
              </w:rPr>
              <w:t>land.</w:t>
            </w:r>
          </w:p>
        </w:tc>
      </w:tr>
    </w:tbl>
    <w:p w14:paraId="06648354" w14:textId="77777777" w:rsidR="000F72C1" w:rsidRDefault="000F72C1">
      <w:pPr>
        <w:spacing w:before="215" w:line="214" w:lineRule="auto"/>
        <w:ind w:left="44" w:right="774" w:hanging="13"/>
        <w:rPr>
          <w:ins w:id="516" w:author="Peter Hill" w:date="2024-04-03T09:32:00Z"/>
          <w:rFonts w:asciiTheme="minorHAnsi" w:eastAsia="Calibri" w:hAnsiTheme="minorHAnsi" w:cs="Calibri"/>
          <w:spacing w:val="-2"/>
          <w:sz w:val="22"/>
          <w:szCs w:val="22"/>
        </w:rPr>
      </w:pPr>
    </w:p>
    <w:p w14:paraId="06648355" w14:textId="77777777" w:rsidR="000F72C1" w:rsidRDefault="000F72C1">
      <w:pPr>
        <w:spacing w:before="215" w:line="214" w:lineRule="auto"/>
        <w:ind w:left="44" w:right="774" w:hanging="13"/>
        <w:rPr>
          <w:ins w:id="517" w:author="Peter Hill" w:date="2024-04-03T09:33:00Z"/>
          <w:rFonts w:asciiTheme="minorHAnsi" w:eastAsia="Calibri" w:hAnsiTheme="minorHAnsi" w:cs="Calibri"/>
          <w:spacing w:val="-2"/>
          <w:sz w:val="22"/>
          <w:szCs w:val="22"/>
        </w:rPr>
      </w:pPr>
    </w:p>
    <w:p w14:paraId="06648356" w14:textId="77777777" w:rsidR="000F72C1" w:rsidRDefault="000F72C1">
      <w:pPr>
        <w:spacing w:before="215" w:line="214" w:lineRule="auto"/>
        <w:ind w:left="44" w:right="774" w:hanging="13"/>
        <w:rPr>
          <w:ins w:id="518" w:author="Peter Hill" w:date="2024-04-03T09:33:00Z"/>
          <w:rFonts w:asciiTheme="minorHAnsi" w:eastAsia="Calibri" w:hAnsiTheme="minorHAnsi" w:cs="Calibri"/>
          <w:spacing w:val="-2"/>
          <w:sz w:val="22"/>
          <w:szCs w:val="22"/>
        </w:rPr>
      </w:pPr>
    </w:p>
    <w:p w14:paraId="06648357" w14:textId="77777777" w:rsidR="000F72C1" w:rsidRDefault="000F72C1">
      <w:pPr>
        <w:spacing w:before="149" w:line="187" w:lineRule="auto"/>
        <w:ind w:left="20"/>
        <w:rPr>
          <w:ins w:id="519" w:author="Jiang" w:date="2024-07-10T18:56:00Z"/>
          <w:rFonts w:asciiTheme="minorHAnsi" w:eastAsia="Calibri" w:hAnsiTheme="minorHAnsi" w:cs="Calibri"/>
          <w:spacing w:val="-2"/>
          <w:sz w:val="22"/>
          <w:szCs w:val="22"/>
        </w:rPr>
      </w:pPr>
    </w:p>
    <w:p w14:paraId="06648358" w14:textId="77777777" w:rsidR="000F72C1" w:rsidRDefault="0020793E">
      <w:pPr>
        <w:autoSpaceDE/>
        <w:autoSpaceDN/>
        <w:spacing w:before="149" w:line="214" w:lineRule="auto"/>
        <w:rPr>
          <w:ins w:id="520" w:author="liujuan" w:date="2024-04-09T14:05:00Z"/>
          <w:del w:id="521" w:author="Jiang" w:date="2024-07-05T09:40:00Z"/>
          <w:rFonts w:asciiTheme="minorHAnsi" w:eastAsia="SimSun" w:hAnsiTheme="minorHAnsi" w:cs="Calibri"/>
          <w:i/>
          <w:iCs/>
          <w:spacing w:val="-2"/>
          <w:sz w:val="22"/>
          <w:szCs w:val="22"/>
          <w:lang w:eastAsia="zh-CN"/>
        </w:rPr>
        <w:pPrChange w:id="522" w:author="Jiang" w:date="2024-07-10T21:53:00Z">
          <w:pPr>
            <w:spacing w:before="149" w:line="187" w:lineRule="auto"/>
            <w:ind w:left="20"/>
          </w:pPr>
        </w:pPrChange>
      </w:pPr>
      <w:ins w:id="523" w:author="Jiang" w:date="2024-07-10T19:05:00Z">
        <w:r>
          <w:rPr>
            <w:rFonts w:asciiTheme="minorHAnsi" w:eastAsia="Calibri" w:hAnsiTheme="minorHAnsi" w:cs="Calibri" w:hint="eastAsia"/>
            <w:spacing w:val="-2"/>
            <w:sz w:val="22"/>
            <w:szCs w:val="22"/>
          </w:rPr>
          <w:t>Various national Lighthouse Authorities have chosen to sell lighthouses or buildings</w:t>
        </w:r>
        <w:r>
          <w:rPr>
            <w:rFonts w:asciiTheme="minorHAnsi" w:eastAsia="SimSun" w:hAnsiTheme="minorHAnsi" w:cs="Calibri" w:hint="eastAsia"/>
            <w:spacing w:val="-2"/>
            <w:sz w:val="22"/>
            <w:szCs w:val="22"/>
            <w:lang w:eastAsia="zh-CN"/>
          </w:rPr>
          <w:t xml:space="preserve"> </w:t>
        </w:r>
      </w:ins>
      <w:commentRangeStart w:id="524"/>
      <w:r>
        <w:rPr>
          <w:rFonts w:asciiTheme="minorHAnsi" w:eastAsia="Calibri" w:hAnsiTheme="minorHAnsi" w:cs="Calibri"/>
          <w:spacing w:val="-2"/>
          <w:sz w:val="22"/>
          <w:szCs w:val="22"/>
        </w:rPr>
        <w:t>to</w:t>
      </w:r>
      <w:r>
        <w:rPr>
          <w:rFonts w:asciiTheme="minorHAnsi" w:eastAsia="Calibri" w:hAnsiTheme="minorHAnsi" w:cs="Calibri"/>
          <w:spacing w:val="53"/>
          <w:sz w:val="22"/>
          <w:szCs w:val="22"/>
        </w:rPr>
        <w:t xml:space="preserve"> </w:t>
      </w:r>
      <w:r>
        <w:rPr>
          <w:rFonts w:asciiTheme="minorHAnsi" w:eastAsia="Calibri" w:hAnsiTheme="minorHAnsi" w:cs="Calibri"/>
          <w:spacing w:val="-2"/>
          <w:sz w:val="22"/>
          <w:szCs w:val="22"/>
        </w:rPr>
        <w:t>reduce</w:t>
      </w:r>
      <w:r>
        <w:rPr>
          <w:rFonts w:asciiTheme="minorHAnsi" w:eastAsia="Calibri" w:hAnsiTheme="minorHAnsi" w:cs="Calibri"/>
          <w:spacing w:val="23"/>
          <w:w w:val="101"/>
          <w:sz w:val="22"/>
          <w:szCs w:val="22"/>
        </w:rPr>
        <w:t xml:space="preserve"> </w:t>
      </w:r>
      <w:r>
        <w:rPr>
          <w:rFonts w:asciiTheme="minorHAnsi" w:eastAsia="Calibri" w:hAnsiTheme="minorHAnsi" w:cs="Calibri"/>
          <w:spacing w:val="-2"/>
          <w:sz w:val="22"/>
          <w:szCs w:val="22"/>
        </w:rPr>
        <w:t>their</w:t>
      </w:r>
      <w:r>
        <w:rPr>
          <w:rFonts w:asciiTheme="minorHAnsi" w:eastAsia="Calibri" w:hAnsiTheme="minorHAnsi" w:cs="Calibri"/>
          <w:spacing w:val="34"/>
          <w:sz w:val="22"/>
          <w:szCs w:val="22"/>
        </w:rPr>
        <w:t xml:space="preserve"> </w:t>
      </w:r>
      <w:r>
        <w:rPr>
          <w:rFonts w:asciiTheme="minorHAnsi" w:eastAsia="Calibri" w:hAnsiTheme="minorHAnsi" w:cs="Calibri"/>
          <w:spacing w:val="-2"/>
          <w:sz w:val="22"/>
          <w:szCs w:val="22"/>
        </w:rPr>
        <w:t>maintenance</w:t>
      </w:r>
      <w:r>
        <w:rPr>
          <w:rFonts w:asciiTheme="minorHAnsi" w:eastAsia="Calibri" w:hAnsiTheme="minorHAnsi" w:cs="Calibri"/>
          <w:spacing w:val="30"/>
          <w:sz w:val="22"/>
          <w:szCs w:val="22"/>
        </w:rPr>
        <w:t xml:space="preserve"> </w:t>
      </w:r>
      <w:r>
        <w:rPr>
          <w:rFonts w:asciiTheme="minorHAnsi" w:eastAsia="Calibri" w:hAnsiTheme="minorHAnsi" w:cs="Calibri"/>
          <w:spacing w:val="-2"/>
          <w:sz w:val="22"/>
          <w:szCs w:val="22"/>
        </w:rPr>
        <w:t>costs</w:t>
      </w:r>
      <w:commentRangeEnd w:id="524"/>
      <w:r>
        <w:rPr>
          <w:rStyle w:val="CommentReference"/>
        </w:rPr>
        <w:commentReference w:id="524"/>
      </w:r>
      <w:ins w:id="525" w:author="Peter Hill" w:date="2024-04-03T09:55:00Z">
        <w:r>
          <w:rPr>
            <w:rFonts w:asciiTheme="minorHAnsi" w:eastAsia="Calibri" w:hAnsiTheme="minorHAnsi" w:cs="Calibri"/>
            <w:spacing w:val="-2"/>
            <w:sz w:val="22"/>
            <w:szCs w:val="22"/>
          </w:rPr>
          <w:t xml:space="preserve"> or because they cannot justify expenditure on matters not directly connected to AtoN</w:t>
        </w:r>
      </w:ins>
      <w:r>
        <w:rPr>
          <w:rFonts w:asciiTheme="minorHAnsi" w:eastAsia="Calibri" w:hAnsiTheme="minorHAnsi" w:cs="Calibri"/>
          <w:spacing w:val="-2"/>
          <w:sz w:val="22"/>
          <w:szCs w:val="22"/>
        </w:rPr>
        <w:t>.</w:t>
      </w:r>
      <w:r>
        <w:rPr>
          <w:rFonts w:asciiTheme="minorHAnsi" w:eastAsia="Calibri" w:hAnsiTheme="minorHAnsi" w:cs="Calibri"/>
          <w:spacing w:val="29"/>
          <w:w w:val="101"/>
          <w:sz w:val="22"/>
          <w:szCs w:val="22"/>
        </w:rPr>
        <w:t xml:space="preserve"> </w:t>
      </w:r>
      <w:ins w:id="526" w:author="Peter Hill" w:date="2024-04-03T09:45:00Z">
        <w:r>
          <w:rPr>
            <w:rFonts w:asciiTheme="minorHAnsi" w:eastAsia="Calibri" w:hAnsiTheme="minorHAnsi" w:cs="Calibri"/>
            <w:spacing w:val="29"/>
            <w:w w:val="101"/>
            <w:sz w:val="22"/>
            <w:szCs w:val="22"/>
          </w:rPr>
          <w:t xml:space="preserve">However, </w:t>
        </w:r>
      </w:ins>
      <w:del w:id="527" w:author="Peter Hill" w:date="2024-04-03T09:45:00Z">
        <w:r>
          <w:rPr>
            <w:rFonts w:asciiTheme="minorHAnsi" w:eastAsia="Calibri" w:hAnsiTheme="minorHAnsi" w:cs="Calibri"/>
            <w:spacing w:val="-2"/>
            <w:sz w:val="22"/>
            <w:szCs w:val="22"/>
          </w:rPr>
          <w:delText>C</w:delText>
        </w:r>
      </w:del>
      <w:ins w:id="528" w:author="Peter Hill" w:date="2024-04-03T09:45:00Z">
        <w:r>
          <w:rPr>
            <w:rFonts w:asciiTheme="minorHAnsi" w:eastAsia="Calibri" w:hAnsiTheme="minorHAnsi" w:cs="Calibri"/>
            <w:spacing w:val="-2"/>
            <w:sz w:val="22"/>
            <w:szCs w:val="22"/>
          </w:rPr>
          <w:t>c</w:t>
        </w:r>
      </w:ins>
      <w:r>
        <w:rPr>
          <w:rFonts w:asciiTheme="minorHAnsi" w:eastAsia="Calibri" w:hAnsiTheme="minorHAnsi" w:cs="Calibri"/>
          <w:spacing w:val="-2"/>
          <w:sz w:val="22"/>
          <w:szCs w:val="22"/>
        </w:rPr>
        <w:t>ost</w:t>
      </w:r>
      <w:r>
        <w:rPr>
          <w:rFonts w:asciiTheme="minorHAnsi" w:eastAsia="Calibri" w:hAnsiTheme="minorHAnsi" w:cs="Calibri"/>
          <w:spacing w:val="37"/>
          <w:sz w:val="22"/>
          <w:szCs w:val="22"/>
        </w:rPr>
        <w:t xml:space="preserve"> </w:t>
      </w:r>
      <w:r>
        <w:rPr>
          <w:rFonts w:asciiTheme="minorHAnsi" w:eastAsia="Calibri" w:hAnsiTheme="minorHAnsi" w:cs="Calibri"/>
          <w:spacing w:val="-2"/>
          <w:sz w:val="22"/>
          <w:szCs w:val="22"/>
        </w:rPr>
        <w:t>reduction</w:t>
      </w:r>
      <w:r>
        <w:rPr>
          <w:rFonts w:asciiTheme="minorHAnsi" w:eastAsia="Calibri" w:hAnsiTheme="minorHAnsi" w:cs="Calibri"/>
          <w:spacing w:val="33"/>
          <w:w w:val="101"/>
          <w:sz w:val="22"/>
          <w:szCs w:val="22"/>
        </w:rPr>
        <w:t xml:space="preserve"> </w:t>
      </w:r>
      <w:del w:id="529" w:author="Peter Hill" w:date="2024-04-03T09:45:00Z">
        <w:r>
          <w:rPr>
            <w:rFonts w:asciiTheme="minorHAnsi" w:eastAsia="Calibri" w:hAnsiTheme="minorHAnsi" w:cs="Calibri"/>
            <w:spacing w:val="-2"/>
            <w:sz w:val="22"/>
            <w:szCs w:val="22"/>
          </w:rPr>
          <w:delText>is</w:delText>
        </w:r>
        <w:r>
          <w:rPr>
            <w:rFonts w:asciiTheme="minorHAnsi" w:eastAsia="Calibri" w:hAnsiTheme="minorHAnsi" w:cs="Calibri"/>
            <w:spacing w:val="27"/>
            <w:w w:val="101"/>
            <w:sz w:val="22"/>
            <w:szCs w:val="22"/>
          </w:rPr>
          <w:delText xml:space="preserve"> </w:delText>
        </w:r>
        <w:r>
          <w:rPr>
            <w:rFonts w:asciiTheme="minorHAnsi" w:eastAsia="Calibri" w:hAnsiTheme="minorHAnsi" w:cs="Calibri"/>
            <w:spacing w:val="-2"/>
            <w:sz w:val="22"/>
            <w:szCs w:val="22"/>
          </w:rPr>
          <w:delText>also</w:delText>
        </w:r>
        <w:r>
          <w:rPr>
            <w:rFonts w:asciiTheme="minorHAnsi" w:eastAsia="Calibri" w:hAnsiTheme="minorHAnsi" w:cs="Calibri"/>
            <w:spacing w:val="37"/>
            <w:w w:val="101"/>
            <w:sz w:val="22"/>
            <w:szCs w:val="22"/>
          </w:rPr>
          <w:delText xml:space="preserve"> </w:delText>
        </w:r>
        <w:r>
          <w:rPr>
            <w:rFonts w:asciiTheme="minorHAnsi" w:eastAsia="Calibri" w:hAnsiTheme="minorHAnsi" w:cs="Calibri"/>
            <w:spacing w:val="-2"/>
            <w:sz w:val="22"/>
            <w:szCs w:val="22"/>
          </w:rPr>
          <w:delText>possible</w:delText>
        </w:r>
      </w:del>
      <w:ins w:id="530" w:author="Peter Hill" w:date="2024-04-03T09:45:00Z">
        <w:r>
          <w:rPr>
            <w:rFonts w:asciiTheme="minorHAnsi" w:eastAsia="Calibri" w:hAnsiTheme="minorHAnsi" w:cs="Calibri"/>
            <w:spacing w:val="-2"/>
            <w:sz w:val="22"/>
            <w:szCs w:val="22"/>
          </w:rPr>
          <w:t xml:space="preserve">may also be </w:t>
        </w:r>
      </w:ins>
      <w:ins w:id="531" w:author="Peter Hill" w:date="2024-04-03T10:10:00Z">
        <w:r>
          <w:rPr>
            <w:rFonts w:asciiTheme="minorHAnsi" w:eastAsia="Calibri" w:hAnsiTheme="minorHAnsi" w:cs="Calibri"/>
            <w:spacing w:val="-2"/>
            <w:sz w:val="22"/>
            <w:szCs w:val="22"/>
          </w:rPr>
          <w:t xml:space="preserve">better </w:t>
        </w:r>
      </w:ins>
      <w:ins w:id="532" w:author="Peter Hill" w:date="2024-04-03T09:45:00Z">
        <w:r>
          <w:rPr>
            <w:rFonts w:asciiTheme="minorHAnsi" w:eastAsia="Calibri" w:hAnsiTheme="minorHAnsi" w:cs="Calibri"/>
            <w:spacing w:val="-2"/>
            <w:sz w:val="22"/>
            <w:szCs w:val="22"/>
          </w:rPr>
          <w:t xml:space="preserve">achieved through </w:t>
        </w:r>
      </w:ins>
      <w:ins w:id="533" w:author="Peter Hill" w:date="2024-04-03T10:10:00Z">
        <w:r>
          <w:rPr>
            <w:rFonts w:asciiTheme="minorHAnsi" w:eastAsia="Calibri" w:hAnsiTheme="minorHAnsi" w:cs="Calibri"/>
            <w:spacing w:val="-2"/>
            <w:sz w:val="22"/>
            <w:szCs w:val="22"/>
          </w:rPr>
          <w:t>legal</w:t>
        </w:r>
      </w:ins>
      <w:ins w:id="534" w:author="Peter Hill" w:date="2024-04-03T09:45:00Z">
        <w:r>
          <w:rPr>
            <w:rFonts w:asciiTheme="minorHAnsi" w:eastAsia="Calibri" w:hAnsiTheme="minorHAnsi" w:cs="Calibri"/>
            <w:spacing w:val="-2"/>
            <w:sz w:val="22"/>
            <w:szCs w:val="22"/>
          </w:rPr>
          <w:t xml:space="preserve"> agreements with third parties such as community groups</w:t>
        </w:r>
      </w:ins>
      <w:ins w:id="535" w:author="Peter Hill" w:date="2024-04-03T10:11:00Z">
        <w:r>
          <w:rPr>
            <w:rFonts w:asciiTheme="minorHAnsi" w:eastAsia="Calibri" w:hAnsiTheme="minorHAnsi" w:cs="Calibri"/>
            <w:spacing w:val="-2"/>
            <w:sz w:val="22"/>
            <w:szCs w:val="22"/>
          </w:rPr>
          <w:t xml:space="preserve"> whereby the lighthouse authority retain ultimate control of the site</w:t>
        </w:r>
      </w:ins>
      <w:ins w:id="536" w:author="Peter Hill" w:date="2024-04-03T09:45:00Z">
        <w:r>
          <w:rPr>
            <w:rFonts w:asciiTheme="minorHAnsi" w:eastAsia="Calibri" w:hAnsiTheme="minorHAnsi" w:cs="Calibri"/>
            <w:spacing w:val="-2"/>
            <w:sz w:val="22"/>
            <w:szCs w:val="22"/>
          </w:rPr>
          <w:t>.</w:t>
        </w:r>
      </w:ins>
      <w:ins w:id="537" w:author="Peter Hill" w:date="2024-04-03T10:10:00Z">
        <w:r>
          <w:rPr>
            <w:rFonts w:asciiTheme="minorHAnsi" w:eastAsia="Calibri" w:hAnsiTheme="minorHAnsi" w:cs="Calibri"/>
            <w:spacing w:val="-2"/>
            <w:sz w:val="22"/>
            <w:szCs w:val="22"/>
          </w:rPr>
          <w:t xml:space="preserve"> </w:t>
        </w:r>
      </w:ins>
      <w:ins w:id="538" w:author="Jiang" w:date="2024-07-10T19:42:00Z">
        <w:r>
          <w:rPr>
            <w:rFonts w:asciiTheme="minorHAnsi" w:eastAsia="SimSun" w:hAnsiTheme="minorHAnsi" w:cs="Calibri" w:hint="eastAsia"/>
            <w:spacing w:val="-2"/>
            <w:sz w:val="22"/>
            <w:szCs w:val="22"/>
            <w:lang w:eastAsia="zh-CN"/>
          </w:rPr>
          <w:t>(</w:t>
        </w:r>
      </w:ins>
      <w:ins w:id="539" w:author="liujuan" w:date="2024-04-09T14:05:00Z">
        <w:del w:id="540" w:author="Jiang" w:date="2024-07-10T19:42:00Z">
          <w:r>
            <w:rPr>
              <w:rFonts w:asciiTheme="minorHAnsi" w:eastAsia="SimSun" w:hAnsiTheme="minorHAnsi" w:cs="Calibri" w:hint="eastAsia"/>
              <w:spacing w:val="-2"/>
              <w:sz w:val="22"/>
              <w:szCs w:val="22"/>
              <w:lang w:eastAsia="zh-CN"/>
            </w:rPr>
            <w:delText>（</w:delText>
          </w:r>
        </w:del>
        <w:r>
          <w:rPr>
            <w:rFonts w:asciiTheme="minorHAnsi" w:eastAsia="SimSun" w:hAnsiTheme="minorHAnsi" w:cs="Calibri" w:hint="eastAsia"/>
            <w:i/>
            <w:iCs/>
            <w:color w:val="FF0000"/>
            <w:spacing w:val="-2"/>
            <w:sz w:val="22"/>
            <w:szCs w:val="22"/>
            <w:lang w:eastAsia="zh-CN"/>
          </w:rPr>
          <w:t xml:space="preserve">This document only applies to cooperation, rental and opening, not including </w:t>
        </w:r>
        <w:r>
          <w:rPr>
            <w:rFonts w:asciiTheme="minorHAnsi" w:eastAsia="SimSun" w:hAnsiTheme="minorHAnsi" w:cs="Calibri"/>
            <w:i/>
            <w:iCs/>
            <w:color w:val="FF0000"/>
            <w:spacing w:val="-2"/>
            <w:sz w:val="22"/>
            <w:szCs w:val="22"/>
            <w:lang w:eastAsia="zh-CN"/>
          </w:rPr>
          <w:t>”</w:t>
        </w:r>
        <w:r>
          <w:rPr>
            <w:rFonts w:ascii="Calibri" w:eastAsia="Calibri" w:hAnsi="Calibri" w:cs="Calibri"/>
            <w:i/>
            <w:iCs/>
            <w:color w:val="FF0000"/>
            <w:spacing w:val="-1"/>
            <w:sz w:val="22"/>
            <w:szCs w:val="22"/>
          </w:rPr>
          <w:t>sell</w:t>
        </w:r>
        <w:r>
          <w:rPr>
            <w:rFonts w:ascii="Calibri" w:eastAsia="Calibri" w:hAnsi="Calibri" w:cs="Calibri"/>
            <w:i/>
            <w:iCs/>
            <w:color w:val="FF0000"/>
            <w:spacing w:val="12"/>
            <w:w w:val="101"/>
            <w:sz w:val="22"/>
            <w:szCs w:val="22"/>
          </w:rPr>
          <w:t xml:space="preserve"> </w:t>
        </w:r>
        <w:r>
          <w:rPr>
            <w:rFonts w:ascii="Calibri" w:eastAsia="Calibri" w:hAnsi="Calibri" w:cs="Calibri"/>
            <w:i/>
            <w:iCs/>
            <w:color w:val="FF0000"/>
            <w:spacing w:val="-1"/>
            <w:sz w:val="22"/>
            <w:szCs w:val="22"/>
          </w:rPr>
          <w:t xml:space="preserve">lighthouses </w:t>
        </w:r>
        <w:r>
          <w:rPr>
            <w:rFonts w:ascii="Calibri" w:eastAsia="Calibri" w:hAnsi="Calibri" w:cs="Calibri"/>
            <w:i/>
            <w:iCs/>
            <w:color w:val="FF0000"/>
            <w:spacing w:val="-2"/>
            <w:sz w:val="22"/>
            <w:szCs w:val="22"/>
          </w:rPr>
          <w:t>or</w:t>
        </w:r>
        <w:r>
          <w:rPr>
            <w:rFonts w:ascii="Calibri" w:eastAsia="Calibri" w:hAnsi="Calibri" w:cs="Calibri"/>
            <w:i/>
            <w:iCs/>
            <w:color w:val="FF0000"/>
            <w:spacing w:val="14"/>
            <w:w w:val="101"/>
            <w:sz w:val="22"/>
            <w:szCs w:val="22"/>
          </w:rPr>
          <w:t xml:space="preserve"> </w:t>
        </w:r>
        <w:r>
          <w:rPr>
            <w:rFonts w:ascii="Calibri" w:eastAsia="Calibri" w:hAnsi="Calibri" w:cs="Calibri"/>
            <w:i/>
            <w:iCs/>
            <w:color w:val="FF0000"/>
            <w:spacing w:val="-2"/>
            <w:sz w:val="22"/>
            <w:szCs w:val="22"/>
          </w:rPr>
          <w:t>buildings</w:t>
        </w:r>
        <w:r>
          <w:rPr>
            <w:rFonts w:ascii="Calibri" w:eastAsia="SimSun" w:hAnsi="Calibri" w:cs="Calibri"/>
            <w:i/>
            <w:iCs/>
            <w:color w:val="FF0000"/>
            <w:spacing w:val="-2"/>
            <w:sz w:val="22"/>
            <w:szCs w:val="22"/>
            <w:lang w:eastAsia="zh-CN"/>
          </w:rPr>
          <w:t>”</w:t>
        </w:r>
        <w:r>
          <w:rPr>
            <w:rFonts w:asciiTheme="minorHAnsi" w:eastAsia="SimSun" w:hAnsiTheme="minorHAnsi" w:cs="Calibri" w:hint="eastAsia"/>
            <w:i/>
            <w:iCs/>
            <w:color w:val="FF0000"/>
            <w:spacing w:val="-2"/>
            <w:sz w:val="22"/>
            <w:szCs w:val="22"/>
            <w:lang w:eastAsia="zh-CN"/>
          </w:rPr>
          <w:t>.</w:t>
        </w:r>
      </w:ins>
      <w:ins w:id="541" w:author="Jiang" w:date="2024-07-10T19:42:00Z">
        <w:r>
          <w:rPr>
            <w:rFonts w:asciiTheme="minorHAnsi" w:eastAsia="SimSun" w:hAnsiTheme="minorHAnsi" w:cs="Calibri" w:hint="eastAsia"/>
            <w:i/>
            <w:iCs/>
            <w:color w:val="FF0000"/>
            <w:spacing w:val="-2"/>
            <w:sz w:val="22"/>
            <w:szCs w:val="22"/>
            <w:lang w:eastAsia="zh-CN"/>
          </w:rPr>
          <w:t>)</w:t>
        </w:r>
      </w:ins>
      <w:ins w:id="542" w:author="liujuan" w:date="2024-04-09T14:05:00Z">
        <w:del w:id="543" w:author="Jiang" w:date="2024-07-10T19:42:00Z">
          <w:r>
            <w:rPr>
              <w:rFonts w:asciiTheme="minorHAnsi" w:eastAsia="SimSun" w:hAnsiTheme="minorHAnsi" w:cs="Calibri" w:hint="eastAsia"/>
              <w:spacing w:val="-2"/>
              <w:sz w:val="22"/>
              <w:szCs w:val="22"/>
              <w:lang w:eastAsia="zh-CN"/>
            </w:rPr>
            <w:delText>）</w:delText>
          </w:r>
        </w:del>
      </w:ins>
    </w:p>
    <w:p w14:paraId="06648359" w14:textId="77777777" w:rsidR="000F72C1" w:rsidRDefault="000F72C1">
      <w:pPr>
        <w:autoSpaceDE/>
        <w:autoSpaceDN/>
        <w:spacing w:before="149" w:line="214" w:lineRule="auto"/>
        <w:rPr>
          <w:ins w:id="544" w:author="Peter Hill" w:date="2024-04-03T10:30:00Z"/>
          <w:rFonts w:asciiTheme="minorHAnsi" w:eastAsia="Calibri" w:hAnsiTheme="minorHAnsi" w:cs="Calibri"/>
          <w:spacing w:val="-2"/>
          <w:sz w:val="22"/>
          <w:szCs w:val="22"/>
        </w:rPr>
        <w:pPrChange w:id="545" w:author="Jiang" w:date="2024-07-10T21:53:00Z">
          <w:pPr>
            <w:spacing w:before="215" w:line="214" w:lineRule="auto"/>
            <w:ind w:left="44" w:right="774" w:hanging="13"/>
          </w:pPr>
        </w:pPrChange>
      </w:pPr>
    </w:p>
    <w:p w14:paraId="0664835A" w14:textId="77777777" w:rsidR="000F72C1" w:rsidRDefault="0020793E">
      <w:pPr>
        <w:spacing w:before="215" w:line="214" w:lineRule="auto"/>
        <w:ind w:left="44" w:right="774" w:hanging="13"/>
        <w:rPr>
          <w:ins w:id="546" w:author="Peter Hill" w:date="2024-04-03T10:16:00Z"/>
          <w:rFonts w:asciiTheme="minorHAnsi" w:eastAsia="Calibri" w:hAnsiTheme="minorHAnsi" w:cs="Calibri"/>
          <w:spacing w:val="-1"/>
          <w:sz w:val="22"/>
          <w:szCs w:val="22"/>
        </w:rPr>
      </w:pPr>
      <w:ins w:id="547" w:author="Peter Hill" w:date="2024-04-03T10:10:00Z">
        <w:r>
          <w:rPr>
            <w:rFonts w:asciiTheme="minorHAnsi" w:eastAsia="Calibri" w:hAnsiTheme="minorHAnsi" w:cs="Calibri"/>
            <w:spacing w:val="-2"/>
            <w:sz w:val="22"/>
            <w:szCs w:val="22"/>
          </w:rPr>
          <w:t>Depending on the legal framework of the nation, such agreements may be through leases or licences or other legally binding contract</w:t>
        </w:r>
      </w:ins>
      <w:ins w:id="548" w:author="Peter Hill" w:date="2024-04-03T10:30:00Z">
        <w:r>
          <w:rPr>
            <w:rFonts w:asciiTheme="minorHAnsi" w:eastAsia="Calibri" w:hAnsiTheme="minorHAnsi" w:cs="Calibri"/>
            <w:spacing w:val="-2"/>
            <w:sz w:val="22"/>
            <w:szCs w:val="22"/>
          </w:rPr>
          <w:t xml:space="preserve">. Depending on the precise nature of agreement more or less </w:t>
        </w:r>
      </w:ins>
      <w:ins w:id="549" w:author="Peter Hill" w:date="2024-04-03T10:32:00Z">
        <w:r>
          <w:rPr>
            <w:rFonts w:asciiTheme="minorHAnsi" w:eastAsia="Calibri" w:hAnsiTheme="minorHAnsi" w:cs="Calibri"/>
            <w:spacing w:val="-2"/>
            <w:sz w:val="22"/>
            <w:szCs w:val="22"/>
          </w:rPr>
          <w:t xml:space="preserve">property </w:t>
        </w:r>
      </w:ins>
      <w:ins w:id="550" w:author="Peter Hill" w:date="2024-04-03T10:30:00Z">
        <w:r>
          <w:rPr>
            <w:rFonts w:asciiTheme="minorHAnsi" w:eastAsia="Calibri" w:hAnsiTheme="minorHAnsi" w:cs="Calibri"/>
            <w:spacing w:val="-2"/>
            <w:sz w:val="22"/>
            <w:szCs w:val="22"/>
          </w:rPr>
          <w:t xml:space="preserve">rights may be granted to the third party or retained by lighthouse authority. For simplicity these shall </w:t>
        </w:r>
      </w:ins>
      <w:ins w:id="551" w:author="Peter Hill" w:date="2024-04-03T10:29:00Z">
        <w:r>
          <w:rPr>
            <w:rFonts w:asciiTheme="minorHAnsi" w:eastAsia="Calibri" w:hAnsiTheme="minorHAnsi" w:cs="Calibri"/>
            <w:spacing w:val="-2"/>
            <w:sz w:val="22"/>
            <w:szCs w:val="22"/>
          </w:rPr>
          <w:t xml:space="preserve">hereafter referred to </w:t>
        </w:r>
      </w:ins>
      <w:ins w:id="552" w:author="Peter Hill" w:date="2024-04-03T10:32:00Z">
        <w:r>
          <w:rPr>
            <w:rFonts w:asciiTheme="minorHAnsi" w:eastAsia="Calibri" w:hAnsiTheme="minorHAnsi" w:cs="Calibri"/>
            <w:spacing w:val="-2"/>
            <w:sz w:val="22"/>
            <w:szCs w:val="22"/>
          </w:rPr>
          <w:t>together</w:t>
        </w:r>
      </w:ins>
      <w:ins w:id="553" w:author="Peter Hill" w:date="2024-04-03T10:29:00Z">
        <w:r>
          <w:rPr>
            <w:rFonts w:asciiTheme="minorHAnsi" w:eastAsia="Calibri" w:hAnsiTheme="minorHAnsi" w:cs="Calibri"/>
            <w:spacing w:val="-2"/>
            <w:sz w:val="22"/>
            <w:szCs w:val="22"/>
          </w:rPr>
          <w:t xml:space="preserve"> </w:t>
        </w:r>
      </w:ins>
      <w:ins w:id="554" w:author="Peter Hill" w:date="2024-04-03T10:30:00Z">
        <w:r>
          <w:rPr>
            <w:rFonts w:asciiTheme="minorHAnsi" w:eastAsia="Calibri" w:hAnsiTheme="minorHAnsi" w:cs="Calibri"/>
            <w:spacing w:val="-2"/>
            <w:sz w:val="22"/>
            <w:szCs w:val="22"/>
          </w:rPr>
          <w:t xml:space="preserve">as </w:t>
        </w:r>
      </w:ins>
      <w:ins w:id="555" w:author="Jiang" w:date="2024-07-10T21:28:00Z">
        <w:r>
          <w:rPr>
            <w:rFonts w:asciiTheme="minorHAnsi" w:eastAsia="SimSun" w:hAnsiTheme="minorHAnsi" w:cs="Calibri" w:hint="eastAsia"/>
            <w:spacing w:val="-2"/>
            <w:sz w:val="22"/>
            <w:szCs w:val="22"/>
            <w:lang w:eastAsia="zh-CN"/>
          </w:rPr>
          <w:t>'</w:t>
        </w:r>
      </w:ins>
      <w:ins w:id="556" w:author="Peter Hill" w:date="2024-04-03T10:30:00Z">
        <w:del w:id="557" w:author="Jiang" w:date="2024-07-10T21:28:00Z">
          <w:r>
            <w:rPr>
              <w:rFonts w:asciiTheme="minorHAnsi" w:eastAsia="Calibri" w:hAnsiTheme="minorHAnsi" w:cs="Calibri"/>
              <w:spacing w:val="-2"/>
              <w:sz w:val="22"/>
              <w:szCs w:val="22"/>
            </w:rPr>
            <w:delText>‘</w:delText>
          </w:r>
        </w:del>
      </w:ins>
      <w:ins w:id="558" w:author="Peter Hill" w:date="2024-04-03T10:32:00Z">
        <w:r>
          <w:rPr>
            <w:rFonts w:asciiTheme="minorHAnsi" w:eastAsia="Calibri" w:hAnsiTheme="minorHAnsi" w:cs="Calibri"/>
            <w:b/>
            <w:spacing w:val="-2"/>
            <w:sz w:val="22"/>
            <w:szCs w:val="22"/>
            <w:rPrChange w:id="559" w:author="Peter Hill" w:date="2024-04-03T10:32:00Z">
              <w:rPr>
                <w:rFonts w:asciiTheme="minorHAnsi" w:eastAsia="Calibri" w:hAnsiTheme="minorHAnsi" w:cs="Calibri"/>
                <w:spacing w:val="-2"/>
                <w:sz w:val="22"/>
                <w:szCs w:val="22"/>
              </w:rPr>
            </w:rPrChange>
          </w:rPr>
          <w:t>agreements</w:t>
        </w:r>
      </w:ins>
      <w:ins w:id="560" w:author="Jiang" w:date="2024-07-10T21:28:00Z">
        <w:r>
          <w:rPr>
            <w:rFonts w:asciiTheme="minorHAnsi" w:eastAsia="SimSun" w:hAnsiTheme="minorHAnsi" w:cs="Calibri" w:hint="eastAsia"/>
            <w:b/>
            <w:spacing w:val="-2"/>
            <w:sz w:val="22"/>
            <w:szCs w:val="22"/>
            <w:lang w:eastAsia="zh-CN"/>
          </w:rPr>
          <w:t>'</w:t>
        </w:r>
      </w:ins>
      <w:ins w:id="561" w:author="Peter Hill" w:date="2024-04-03T10:30:00Z">
        <w:del w:id="562" w:author="Jiang" w:date="2024-07-10T21:28:00Z">
          <w:r>
            <w:rPr>
              <w:rFonts w:asciiTheme="minorHAnsi" w:eastAsia="Calibri" w:hAnsiTheme="minorHAnsi" w:cs="Calibri"/>
              <w:spacing w:val="-2"/>
              <w:sz w:val="22"/>
              <w:szCs w:val="22"/>
            </w:rPr>
            <w:delText>’</w:delText>
          </w:r>
        </w:del>
      </w:ins>
      <w:ins w:id="563" w:author="Jiang" w:date="2024-07-05T09:41:00Z">
        <w:r>
          <w:rPr>
            <w:rFonts w:asciiTheme="minorHAnsi" w:eastAsia="SimSun" w:hAnsiTheme="minorHAnsi" w:cs="Calibri" w:hint="eastAsia"/>
            <w:spacing w:val="-2"/>
            <w:sz w:val="22"/>
            <w:szCs w:val="22"/>
            <w:lang w:eastAsia="zh-CN"/>
          </w:rPr>
          <w:t>.</w:t>
        </w:r>
      </w:ins>
      <w:del w:id="564" w:author="Jiang" w:date="2024-07-05T09:41:00Z">
        <w:r>
          <w:rPr>
            <w:rFonts w:asciiTheme="minorHAnsi" w:eastAsia="Calibri" w:hAnsiTheme="minorHAnsi" w:cs="Calibri"/>
            <w:spacing w:val="23"/>
            <w:w w:val="101"/>
            <w:sz w:val="22"/>
            <w:szCs w:val="22"/>
          </w:rPr>
          <w:delText xml:space="preserve"> </w:delText>
        </w:r>
      </w:del>
      <w:del w:id="565" w:author="Peter Hill" w:date="2024-04-03T09:46:00Z">
        <w:r>
          <w:rPr>
            <w:rFonts w:asciiTheme="minorHAnsi" w:eastAsia="Calibri" w:hAnsiTheme="minorHAnsi" w:cs="Calibri"/>
            <w:spacing w:val="-2"/>
            <w:sz w:val="22"/>
            <w:szCs w:val="22"/>
          </w:rPr>
          <w:delText>through</w:delText>
        </w:r>
        <w:r>
          <w:rPr>
            <w:rFonts w:asciiTheme="minorHAnsi" w:eastAsia="Calibri" w:hAnsiTheme="minorHAnsi" w:cs="Calibri"/>
            <w:spacing w:val="36"/>
            <w:sz w:val="22"/>
            <w:szCs w:val="22"/>
          </w:rPr>
          <w:delText xml:space="preserve"> </w:delText>
        </w:r>
        <w:r>
          <w:rPr>
            <w:rFonts w:asciiTheme="minorHAnsi" w:eastAsia="Calibri" w:hAnsiTheme="minorHAnsi" w:cs="Calibri"/>
            <w:spacing w:val="-2"/>
            <w:sz w:val="22"/>
            <w:szCs w:val="22"/>
          </w:rPr>
          <w:delText>leasing</w:delText>
        </w:r>
        <w:r>
          <w:rPr>
            <w:rFonts w:asciiTheme="minorHAnsi" w:eastAsia="Calibri" w:hAnsiTheme="minorHAnsi" w:cs="Calibri"/>
            <w:spacing w:val="27"/>
            <w:w w:val="101"/>
            <w:sz w:val="22"/>
            <w:szCs w:val="22"/>
          </w:rPr>
          <w:delText xml:space="preserve"> </w:delText>
        </w:r>
        <w:r>
          <w:rPr>
            <w:rFonts w:asciiTheme="minorHAnsi" w:eastAsia="Calibri" w:hAnsiTheme="minorHAnsi" w:cs="Calibri"/>
            <w:spacing w:val="-2"/>
            <w:sz w:val="22"/>
            <w:szCs w:val="22"/>
          </w:rPr>
          <w:delText>schemes</w:delText>
        </w:r>
        <w:r>
          <w:rPr>
            <w:rFonts w:asciiTheme="minorHAnsi" w:eastAsia="Calibri" w:hAnsiTheme="minorHAnsi" w:cs="Calibri"/>
            <w:spacing w:val="26"/>
            <w:sz w:val="22"/>
            <w:szCs w:val="22"/>
          </w:rPr>
          <w:delText xml:space="preserve"> </w:delText>
        </w:r>
        <w:r>
          <w:rPr>
            <w:rFonts w:asciiTheme="minorHAnsi" w:eastAsia="Calibri" w:hAnsiTheme="minorHAnsi" w:cs="Calibri"/>
            <w:spacing w:val="-2"/>
            <w:sz w:val="22"/>
            <w:szCs w:val="22"/>
          </w:rPr>
          <w:delText>where</w:delText>
        </w:r>
      </w:del>
      <w:ins w:id="566" w:author="Peter Hill" w:date="2024-04-03T09:46:00Z">
        <w:r>
          <w:rPr>
            <w:rFonts w:asciiTheme="minorHAnsi" w:eastAsia="Calibri" w:hAnsiTheme="minorHAnsi" w:cs="Calibri"/>
            <w:spacing w:val="-2"/>
            <w:sz w:val="22"/>
            <w:szCs w:val="22"/>
          </w:rPr>
          <w:t xml:space="preserve">Such </w:t>
        </w:r>
      </w:ins>
      <w:ins w:id="567" w:author="Peter Hill" w:date="2024-04-03T10:33:00Z">
        <w:r>
          <w:rPr>
            <w:rFonts w:asciiTheme="minorHAnsi" w:eastAsia="Calibri" w:hAnsiTheme="minorHAnsi" w:cs="Calibri"/>
            <w:spacing w:val="-2"/>
            <w:sz w:val="22"/>
            <w:szCs w:val="22"/>
          </w:rPr>
          <w:t>agreements</w:t>
        </w:r>
      </w:ins>
      <w:ins w:id="568" w:author="Peter Hill" w:date="2024-04-03T09:46:00Z">
        <w:r>
          <w:rPr>
            <w:rFonts w:asciiTheme="minorHAnsi" w:eastAsia="Calibri" w:hAnsiTheme="minorHAnsi" w:cs="Calibri"/>
            <w:spacing w:val="-2"/>
            <w:sz w:val="22"/>
            <w:szCs w:val="22"/>
          </w:rPr>
          <w:t xml:space="preserve"> allow the lighthouse authority to</w:t>
        </w:r>
      </w:ins>
      <w:ins w:id="569" w:author="Peter Hill" w:date="2024-04-03T09:47:00Z">
        <w:r>
          <w:rPr>
            <w:rFonts w:asciiTheme="minorHAnsi" w:eastAsia="Calibri" w:hAnsiTheme="minorHAnsi" w:cs="Calibri"/>
            <w:spacing w:val="-2"/>
            <w:sz w:val="22"/>
            <w:szCs w:val="22"/>
          </w:rPr>
          <w:t xml:space="preserve"> reduce costs, </w:t>
        </w:r>
      </w:ins>
      <w:ins w:id="570" w:author="Peter Hill" w:date="2024-04-03T09:46:00Z">
        <w:r>
          <w:rPr>
            <w:rFonts w:asciiTheme="minorHAnsi" w:eastAsia="Calibri" w:hAnsiTheme="minorHAnsi" w:cs="Calibri"/>
            <w:spacing w:val="-2"/>
            <w:sz w:val="22"/>
            <w:szCs w:val="22"/>
          </w:rPr>
          <w:t xml:space="preserve"> </w:t>
        </w:r>
      </w:ins>
      <w:del w:id="571" w:author="Peter Hill" w:date="2024-04-03T09:53:00Z">
        <w:r>
          <w:rPr>
            <w:rFonts w:asciiTheme="minorHAnsi" w:eastAsia="Calibri" w:hAnsiTheme="minorHAnsi" w:cs="Calibri"/>
            <w:spacing w:val="30"/>
            <w:sz w:val="22"/>
            <w:szCs w:val="22"/>
          </w:rPr>
          <w:delText xml:space="preserve"> </w:delText>
        </w:r>
      </w:del>
      <w:del w:id="572" w:author="Peter Hill" w:date="2024-04-03T09:47:00Z">
        <w:r>
          <w:rPr>
            <w:rFonts w:asciiTheme="minorHAnsi" w:eastAsia="Calibri" w:hAnsiTheme="minorHAnsi" w:cs="Calibri"/>
            <w:spacing w:val="-2"/>
            <w:sz w:val="22"/>
            <w:szCs w:val="22"/>
          </w:rPr>
          <w:delText>ownership</w:delText>
        </w:r>
        <w:r>
          <w:rPr>
            <w:rFonts w:asciiTheme="minorHAnsi" w:eastAsia="Calibri" w:hAnsiTheme="minorHAnsi" w:cs="Calibri"/>
            <w:spacing w:val="33"/>
            <w:sz w:val="22"/>
            <w:szCs w:val="22"/>
          </w:rPr>
          <w:delText xml:space="preserve"> </w:delText>
        </w:r>
        <w:r>
          <w:rPr>
            <w:rFonts w:asciiTheme="minorHAnsi" w:eastAsia="Calibri" w:hAnsiTheme="minorHAnsi" w:cs="Calibri"/>
            <w:spacing w:val="-2"/>
            <w:sz w:val="22"/>
            <w:szCs w:val="22"/>
          </w:rPr>
          <w:delText>is</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retained to control development and to</w:delText>
        </w:r>
        <w:r>
          <w:rPr>
            <w:rFonts w:asciiTheme="minorHAnsi" w:eastAsia="Calibri" w:hAnsiTheme="minorHAnsi" w:cs="Calibri"/>
            <w:spacing w:val="12"/>
            <w:sz w:val="22"/>
            <w:szCs w:val="22"/>
          </w:rPr>
          <w:delText xml:space="preserve"> </w:delText>
        </w:r>
      </w:del>
      <w:ins w:id="573" w:author="Peter Hill" w:date="2024-04-03T09:53:00Z">
        <w:r>
          <w:rPr>
            <w:rFonts w:asciiTheme="minorHAnsi" w:eastAsia="Calibri" w:hAnsiTheme="minorHAnsi" w:cs="Calibri"/>
            <w:spacing w:val="12"/>
            <w:sz w:val="22"/>
            <w:szCs w:val="22"/>
          </w:rPr>
          <w:t xml:space="preserve">help conserve the heritage value of the site </w:t>
        </w:r>
      </w:ins>
      <w:ins w:id="574" w:author="Peter Hill" w:date="2024-04-03T09:47:00Z">
        <w:r>
          <w:rPr>
            <w:rFonts w:asciiTheme="minorHAnsi" w:eastAsia="Calibri" w:hAnsiTheme="minorHAnsi" w:cs="Calibri"/>
            <w:spacing w:val="-2"/>
            <w:sz w:val="22"/>
            <w:szCs w:val="22"/>
          </w:rPr>
          <w:t xml:space="preserve">and </w:t>
        </w:r>
      </w:ins>
      <w:del w:id="575" w:author="Peter Hill" w:date="2024-04-03T09:48:00Z">
        <w:r>
          <w:rPr>
            <w:rFonts w:asciiTheme="minorHAnsi" w:eastAsia="Calibri" w:hAnsiTheme="minorHAnsi" w:cs="Calibri"/>
            <w:spacing w:val="-1"/>
            <w:sz w:val="22"/>
            <w:szCs w:val="22"/>
          </w:rPr>
          <w:delText>ensure</w:delText>
        </w:r>
        <w:r>
          <w:rPr>
            <w:rFonts w:asciiTheme="minorHAnsi" w:eastAsia="Calibri" w:hAnsiTheme="minorHAnsi" w:cs="Calibri"/>
            <w:spacing w:val="13"/>
            <w:sz w:val="22"/>
            <w:szCs w:val="22"/>
          </w:rPr>
          <w:delText xml:space="preserve"> </w:delText>
        </w:r>
      </w:del>
      <w:ins w:id="576" w:author="Peter Hill" w:date="2024-04-03T09:48:00Z">
        <w:r>
          <w:rPr>
            <w:rFonts w:asciiTheme="minorHAnsi" w:eastAsia="Calibri" w:hAnsiTheme="minorHAnsi" w:cs="Calibri"/>
            <w:spacing w:val="-1"/>
            <w:sz w:val="22"/>
            <w:szCs w:val="22"/>
          </w:rPr>
          <w:t xml:space="preserve">enhance </w:t>
        </w:r>
      </w:ins>
      <w:ins w:id="577" w:author="Peter Hill" w:date="2024-04-03T09:53:00Z">
        <w:r>
          <w:rPr>
            <w:rFonts w:asciiTheme="minorHAnsi" w:eastAsia="Calibri" w:hAnsiTheme="minorHAnsi" w:cs="Calibri"/>
            <w:spacing w:val="-1"/>
            <w:sz w:val="22"/>
            <w:szCs w:val="22"/>
          </w:rPr>
          <w:t>its cultural and economic benefits</w:t>
        </w:r>
      </w:ins>
      <w:ins w:id="578" w:author="Peter Hill" w:date="2024-04-03T09:54:00Z">
        <w:r>
          <w:rPr>
            <w:rFonts w:asciiTheme="minorHAnsi" w:eastAsia="Calibri" w:hAnsiTheme="minorHAnsi" w:cs="Calibri"/>
            <w:spacing w:val="-1"/>
            <w:sz w:val="22"/>
            <w:szCs w:val="22"/>
          </w:rPr>
          <w:t xml:space="preserve">. </w:t>
        </w:r>
      </w:ins>
    </w:p>
    <w:p w14:paraId="0664835B" w14:textId="77777777" w:rsidR="000F72C1" w:rsidRDefault="0020793E">
      <w:pPr>
        <w:spacing w:before="215" w:line="214" w:lineRule="auto"/>
        <w:ind w:left="44" w:right="774" w:hanging="13"/>
        <w:rPr>
          <w:ins w:id="579" w:author="Peter Hill" w:date="2024-04-03T10:12:00Z"/>
          <w:rFonts w:asciiTheme="minorHAnsi" w:eastAsia="Calibri" w:hAnsiTheme="minorHAnsi" w:cs="Calibri"/>
          <w:spacing w:val="-1"/>
          <w:sz w:val="22"/>
          <w:szCs w:val="22"/>
        </w:rPr>
      </w:pPr>
      <w:ins w:id="580" w:author="Peter Hill" w:date="2024-04-03T10:12:00Z">
        <w:r>
          <w:rPr>
            <w:rFonts w:asciiTheme="minorHAnsi" w:eastAsia="Calibri" w:hAnsiTheme="minorHAnsi" w:cs="Calibri"/>
            <w:spacing w:val="-1"/>
            <w:sz w:val="22"/>
            <w:szCs w:val="22"/>
          </w:rPr>
          <w:t xml:space="preserve">The key benefit however against selling property is that the lighthouse authority </w:t>
        </w:r>
      </w:ins>
      <w:ins w:id="581" w:author="Peter Hill" w:date="2024-04-03T09:54:00Z">
        <w:r>
          <w:rPr>
            <w:rFonts w:asciiTheme="minorHAnsi" w:eastAsia="Calibri" w:hAnsiTheme="minorHAnsi" w:cs="Calibri"/>
            <w:spacing w:val="-1"/>
            <w:sz w:val="22"/>
            <w:szCs w:val="22"/>
          </w:rPr>
          <w:t>retain</w:t>
        </w:r>
      </w:ins>
      <w:ins w:id="582" w:author="Peter Hill" w:date="2024-04-03T10:12:00Z">
        <w:r>
          <w:rPr>
            <w:rFonts w:asciiTheme="minorHAnsi" w:eastAsia="Calibri" w:hAnsiTheme="minorHAnsi" w:cs="Calibri"/>
            <w:spacing w:val="-1"/>
            <w:sz w:val="22"/>
            <w:szCs w:val="22"/>
          </w:rPr>
          <w:t>s</w:t>
        </w:r>
      </w:ins>
      <w:ins w:id="583" w:author="Peter Hill" w:date="2024-04-03T09:54:00Z">
        <w:r>
          <w:rPr>
            <w:rFonts w:asciiTheme="minorHAnsi" w:eastAsia="Calibri" w:hAnsiTheme="minorHAnsi" w:cs="Calibri"/>
            <w:spacing w:val="-1"/>
            <w:sz w:val="22"/>
            <w:szCs w:val="22"/>
          </w:rPr>
          <w:t xml:space="preserve"> ultimate </w:t>
        </w:r>
        <w:r>
          <w:rPr>
            <w:rFonts w:asciiTheme="minorHAnsi" w:eastAsia="Calibri" w:hAnsiTheme="minorHAnsi" w:cs="Calibri"/>
            <w:spacing w:val="-1"/>
            <w:sz w:val="22"/>
            <w:szCs w:val="22"/>
            <w:u w:val="single"/>
            <w:rPrChange w:id="584" w:author="Peter Hill" w:date="2024-04-03T10:16:00Z">
              <w:rPr>
                <w:rFonts w:asciiTheme="minorHAnsi" w:eastAsia="Calibri" w:hAnsiTheme="minorHAnsi" w:cs="Calibri"/>
                <w:spacing w:val="-1"/>
                <w:sz w:val="22"/>
                <w:szCs w:val="22"/>
              </w:rPr>
            </w:rPrChange>
          </w:rPr>
          <w:t>control of the site</w:t>
        </w:r>
        <w:r>
          <w:rPr>
            <w:rFonts w:asciiTheme="minorHAnsi" w:eastAsia="Calibri" w:hAnsiTheme="minorHAnsi" w:cs="Calibri"/>
            <w:spacing w:val="-1"/>
            <w:sz w:val="22"/>
            <w:szCs w:val="22"/>
          </w:rPr>
          <w:t>.</w:t>
        </w:r>
      </w:ins>
      <w:ins w:id="585" w:author="Peter Hill" w:date="2024-04-03T10:12:00Z">
        <w:r>
          <w:rPr>
            <w:rFonts w:asciiTheme="minorHAnsi" w:eastAsia="Calibri" w:hAnsiTheme="minorHAnsi" w:cs="Calibri"/>
            <w:spacing w:val="-1"/>
            <w:sz w:val="22"/>
            <w:szCs w:val="22"/>
          </w:rPr>
          <w:t xml:space="preserve"> This can be extremely important for the following reasons;</w:t>
        </w:r>
      </w:ins>
    </w:p>
    <w:p w14:paraId="0664835C" w14:textId="77777777" w:rsidR="000F72C1" w:rsidRDefault="0020793E">
      <w:pPr>
        <w:spacing w:before="215" w:line="214" w:lineRule="auto"/>
        <w:ind w:right="774"/>
        <w:rPr>
          <w:ins w:id="586" w:author="Peter Hill" w:date="2024-04-03T10:13:00Z"/>
          <w:rFonts w:asciiTheme="minorHAnsi" w:eastAsia="SimSun" w:hAnsiTheme="minorHAnsi" w:cs="Calibri"/>
          <w:spacing w:val="-1"/>
          <w:sz w:val="22"/>
          <w:szCs w:val="22"/>
          <w:lang w:eastAsia="zh-CN"/>
        </w:rPr>
        <w:pPrChange w:id="587" w:author="Peter Hill" w:date="2024-04-03T10:13:00Z">
          <w:pPr>
            <w:spacing w:before="215" w:line="214" w:lineRule="auto"/>
            <w:ind w:left="44" w:right="774" w:hanging="13"/>
          </w:pPr>
        </w:pPrChange>
      </w:pPr>
      <w:ins w:id="588" w:author="Peter Hill" w:date="2024-04-03T10:13:00Z">
        <w:r>
          <w:rPr>
            <w:rFonts w:asciiTheme="minorHAnsi" w:eastAsia="Calibri" w:hAnsiTheme="minorHAnsi" w:cs="Calibri"/>
            <w:spacing w:val="-1"/>
            <w:sz w:val="22"/>
            <w:szCs w:val="22"/>
            <w:highlight w:val="yellow"/>
            <w:rPrChange w:id="589" w:author="Jiang" w:date="2024-07-05T09:44:00Z">
              <w:rPr>
                <w:rFonts w:asciiTheme="minorHAnsi" w:eastAsia="Calibri" w:hAnsiTheme="minorHAnsi" w:cs="Calibri"/>
                <w:spacing w:val="-1"/>
                <w:sz w:val="22"/>
                <w:szCs w:val="22"/>
              </w:rPr>
            </w:rPrChange>
          </w:rPr>
          <w:t>1</w:t>
        </w:r>
        <w:r>
          <w:rPr>
            <w:rFonts w:asciiTheme="minorHAnsi" w:eastAsia="Calibri" w:hAnsiTheme="minorHAnsi" w:cs="Calibri"/>
            <w:spacing w:val="-1"/>
            <w:sz w:val="22"/>
            <w:szCs w:val="22"/>
          </w:rPr>
          <w:t xml:space="preserve">. Single ownership of the whole AtoN helps conserve the integrity of the </w:t>
        </w:r>
      </w:ins>
      <w:ins w:id="590" w:author="Peter Hill" w:date="2024-04-03T10:18:00Z">
        <w:r>
          <w:rPr>
            <w:rFonts w:asciiTheme="minorHAnsi" w:eastAsia="Calibri" w:hAnsiTheme="minorHAnsi" w:cs="Calibri"/>
            <w:spacing w:val="-1"/>
            <w:sz w:val="22"/>
            <w:szCs w:val="22"/>
          </w:rPr>
          <w:t xml:space="preserve">whole </w:t>
        </w:r>
      </w:ins>
      <w:ins w:id="591" w:author="Peter Hill" w:date="2024-04-03T10:13:00Z">
        <w:r>
          <w:rPr>
            <w:rFonts w:asciiTheme="minorHAnsi" w:eastAsia="Calibri" w:hAnsiTheme="minorHAnsi" w:cs="Calibri"/>
            <w:spacing w:val="-1"/>
            <w:sz w:val="22"/>
            <w:szCs w:val="22"/>
          </w:rPr>
          <w:t>heritage asset</w:t>
        </w:r>
      </w:ins>
      <w:ins w:id="592" w:author="Jiang" w:date="2024-07-10T21:37:00Z">
        <w:r>
          <w:rPr>
            <w:rFonts w:asciiTheme="minorHAnsi" w:eastAsia="SimSun" w:hAnsiTheme="minorHAnsi" w:cs="Calibri" w:hint="eastAsia"/>
            <w:spacing w:val="-1"/>
            <w:sz w:val="22"/>
            <w:szCs w:val="22"/>
            <w:lang w:eastAsia="zh-CN"/>
          </w:rPr>
          <w:t>.</w:t>
        </w:r>
      </w:ins>
    </w:p>
    <w:p w14:paraId="0664835D" w14:textId="77777777" w:rsidR="000F72C1" w:rsidRDefault="0020793E">
      <w:pPr>
        <w:spacing w:before="215" w:line="214" w:lineRule="auto"/>
        <w:ind w:right="774"/>
        <w:rPr>
          <w:ins w:id="593" w:author="Peter Hill" w:date="2024-04-03T10:13:00Z"/>
          <w:rFonts w:asciiTheme="minorHAnsi" w:eastAsia="SimSun" w:hAnsiTheme="minorHAnsi" w:cs="Calibri"/>
          <w:spacing w:val="-1"/>
          <w:sz w:val="22"/>
          <w:szCs w:val="22"/>
          <w:lang w:eastAsia="zh-CN"/>
        </w:rPr>
        <w:pPrChange w:id="594" w:author="Peter Hill" w:date="2024-04-03T10:13:00Z">
          <w:pPr>
            <w:spacing w:before="215" w:line="214" w:lineRule="auto"/>
            <w:ind w:left="44" w:right="774" w:hanging="13"/>
          </w:pPr>
        </w:pPrChange>
      </w:pPr>
      <w:ins w:id="595" w:author="Peter Hill" w:date="2024-04-03T10:13:00Z">
        <w:r>
          <w:rPr>
            <w:rFonts w:asciiTheme="minorHAnsi" w:eastAsia="Calibri" w:hAnsiTheme="minorHAnsi" w:cs="Calibri"/>
            <w:spacing w:val="-1"/>
            <w:sz w:val="22"/>
            <w:szCs w:val="22"/>
          </w:rPr>
          <w:t>2.</w:t>
        </w:r>
      </w:ins>
      <w:ins w:id="596" w:author="Peter Hill" w:date="2024-04-03T10:14:00Z">
        <w:r>
          <w:rPr>
            <w:rFonts w:asciiTheme="minorHAnsi" w:eastAsia="Calibri" w:hAnsiTheme="minorHAnsi" w:cs="Calibri"/>
            <w:spacing w:val="-1"/>
            <w:sz w:val="22"/>
            <w:szCs w:val="22"/>
          </w:rPr>
          <w:t xml:space="preserve"> Messaging given out by any third party user is consistent with that of the lighthouse authority and the risk of reputational damage is reduced</w:t>
        </w:r>
      </w:ins>
      <w:ins w:id="597" w:author="Jiang" w:date="2024-07-10T21:37:00Z">
        <w:r>
          <w:rPr>
            <w:rFonts w:asciiTheme="minorHAnsi" w:eastAsia="SimSun" w:hAnsiTheme="minorHAnsi" w:cs="Calibri" w:hint="eastAsia"/>
            <w:spacing w:val="-1"/>
            <w:sz w:val="22"/>
            <w:szCs w:val="22"/>
            <w:lang w:eastAsia="zh-CN"/>
          </w:rPr>
          <w:t>.</w:t>
        </w:r>
      </w:ins>
    </w:p>
    <w:p w14:paraId="0664835E" w14:textId="77777777" w:rsidR="000F72C1" w:rsidRDefault="0020793E">
      <w:pPr>
        <w:spacing w:before="215" w:line="214" w:lineRule="auto"/>
        <w:ind w:right="774"/>
        <w:rPr>
          <w:ins w:id="598" w:author="Peter Hill" w:date="2024-04-03T10:17:00Z"/>
          <w:rFonts w:asciiTheme="minorHAnsi" w:eastAsia="SimSun" w:hAnsiTheme="minorHAnsi" w:cs="Calibri"/>
          <w:spacing w:val="-1"/>
          <w:sz w:val="22"/>
          <w:szCs w:val="22"/>
          <w:lang w:eastAsia="zh-CN"/>
        </w:rPr>
        <w:pPrChange w:id="599" w:author="Peter Hill" w:date="2024-04-03T10:13:00Z">
          <w:pPr>
            <w:spacing w:before="215" w:line="214" w:lineRule="auto"/>
            <w:ind w:left="44" w:right="774" w:hanging="13"/>
          </w:pPr>
        </w:pPrChange>
      </w:pPr>
      <w:ins w:id="600" w:author="Peter Hill" w:date="2024-04-03T10:13:00Z">
        <w:r>
          <w:rPr>
            <w:rFonts w:asciiTheme="minorHAnsi" w:eastAsia="Calibri" w:hAnsiTheme="minorHAnsi" w:cs="Calibri"/>
            <w:spacing w:val="-1"/>
            <w:sz w:val="22"/>
            <w:szCs w:val="22"/>
          </w:rPr>
          <w:t>3.</w:t>
        </w:r>
      </w:ins>
      <w:ins w:id="601" w:author="Peter Hill" w:date="2024-04-03T10:15:00Z">
        <w:r>
          <w:rPr>
            <w:rFonts w:asciiTheme="minorHAnsi" w:eastAsia="Calibri" w:hAnsiTheme="minorHAnsi" w:cs="Calibri"/>
            <w:spacing w:val="-1"/>
            <w:sz w:val="22"/>
            <w:szCs w:val="22"/>
          </w:rPr>
          <w:t xml:space="preserve"> </w:t>
        </w:r>
      </w:ins>
      <w:ins w:id="602" w:author="Peter Hill" w:date="2024-04-03T10:17:00Z">
        <w:r>
          <w:rPr>
            <w:rFonts w:asciiTheme="minorHAnsi" w:eastAsia="Calibri" w:hAnsiTheme="minorHAnsi" w:cs="Calibri"/>
            <w:spacing w:val="-1"/>
            <w:sz w:val="22"/>
            <w:szCs w:val="22"/>
          </w:rPr>
          <w:t>The risk of third party ownership causing operational complications to accessing, maintaining or operating the Ato</w:t>
        </w:r>
        <w:del w:id="603" w:author="Jiang" w:date="2024-07-05T09:43:00Z">
          <w:r>
            <w:rPr>
              <w:rFonts w:asciiTheme="minorHAnsi" w:eastAsia="Calibri" w:hAnsiTheme="minorHAnsi" w:cs="Calibri"/>
              <w:spacing w:val="-1"/>
              <w:sz w:val="22"/>
              <w:szCs w:val="22"/>
            </w:rPr>
            <w:delText>n</w:delText>
          </w:r>
        </w:del>
      </w:ins>
      <w:ins w:id="604" w:author="Jiang" w:date="2024-07-05T09:43:00Z">
        <w:r>
          <w:rPr>
            <w:rFonts w:asciiTheme="minorHAnsi" w:eastAsia="SimSun" w:hAnsiTheme="minorHAnsi" w:cs="Calibri" w:hint="eastAsia"/>
            <w:spacing w:val="-1"/>
            <w:sz w:val="22"/>
            <w:szCs w:val="22"/>
            <w:lang w:eastAsia="zh-CN"/>
          </w:rPr>
          <w:t>N</w:t>
        </w:r>
      </w:ins>
      <w:ins w:id="605" w:author="Peter Hill" w:date="2024-04-03T10:17:00Z">
        <w:r>
          <w:rPr>
            <w:rFonts w:asciiTheme="minorHAnsi" w:eastAsia="Calibri" w:hAnsiTheme="minorHAnsi" w:cs="Calibri"/>
            <w:spacing w:val="-1"/>
            <w:sz w:val="22"/>
            <w:szCs w:val="22"/>
          </w:rPr>
          <w:t xml:space="preserve"> is removed</w:t>
        </w:r>
      </w:ins>
      <w:ins w:id="606" w:author="Jiang" w:date="2024-07-10T21:37:00Z">
        <w:r>
          <w:rPr>
            <w:rFonts w:asciiTheme="minorHAnsi" w:eastAsia="SimSun" w:hAnsiTheme="minorHAnsi" w:cs="Calibri" w:hint="eastAsia"/>
            <w:spacing w:val="-1"/>
            <w:sz w:val="22"/>
            <w:szCs w:val="22"/>
            <w:lang w:eastAsia="zh-CN"/>
          </w:rPr>
          <w:t>.</w:t>
        </w:r>
      </w:ins>
    </w:p>
    <w:p w14:paraId="0664835F" w14:textId="77777777" w:rsidR="000F72C1" w:rsidRPr="000F72C1" w:rsidRDefault="0020793E">
      <w:pPr>
        <w:spacing w:before="215" w:line="214" w:lineRule="auto"/>
        <w:ind w:right="774"/>
        <w:rPr>
          <w:ins w:id="607" w:author="Peter Hill" w:date="2024-04-03T10:13:00Z"/>
          <w:rFonts w:asciiTheme="minorHAnsi" w:eastAsia="SimSun" w:hAnsiTheme="minorHAnsi" w:cs="Calibri"/>
          <w:spacing w:val="-1"/>
          <w:sz w:val="22"/>
          <w:szCs w:val="22"/>
          <w:lang w:eastAsia="zh-CN"/>
          <w:rPrChange w:id="608" w:author="Peter Hill" w:date="2024-04-03T10:13:00Z">
            <w:rPr>
              <w:ins w:id="609" w:author="Peter Hill" w:date="2024-04-03T10:13:00Z"/>
            </w:rPr>
          </w:rPrChange>
        </w:rPr>
        <w:pPrChange w:id="610" w:author="Peter Hill" w:date="2024-04-03T10:13:00Z">
          <w:pPr>
            <w:spacing w:before="215" w:line="214" w:lineRule="auto"/>
            <w:ind w:left="44" w:right="774" w:hanging="13"/>
          </w:pPr>
        </w:pPrChange>
      </w:pPr>
      <w:ins w:id="611" w:author="Peter Hill" w:date="2024-04-03T10:17:00Z">
        <w:r>
          <w:rPr>
            <w:rFonts w:asciiTheme="minorHAnsi" w:eastAsia="Calibri" w:hAnsiTheme="minorHAnsi" w:cs="Calibri"/>
            <w:spacing w:val="-1"/>
            <w:sz w:val="22"/>
            <w:szCs w:val="22"/>
          </w:rPr>
          <w:t xml:space="preserve">4. </w:t>
        </w:r>
      </w:ins>
      <w:ins w:id="612" w:author="Peter Hill" w:date="2024-04-03T10:15:00Z">
        <w:r>
          <w:rPr>
            <w:rFonts w:asciiTheme="minorHAnsi" w:eastAsia="Calibri" w:hAnsiTheme="minorHAnsi" w:cs="Calibri"/>
            <w:spacing w:val="-1"/>
            <w:sz w:val="22"/>
            <w:szCs w:val="22"/>
          </w:rPr>
          <w:t xml:space="preserve"> </w:t>
        </w:r>
      </w:ins>
      <w:ins w:id="613" w:author="Peter Hill" w:date="2024-04-03T10:19:00Z">
        <w:r>
          <w:rPr>
            <w:rFonts w:asciiTheme="minorHAnsi" w:eastAsia="Calibri" w:hAnsiTheme="minorHAnsi" w:cs="Calibri"/>
            <w:spacing w:val="-1"/>
            <w:sz w:val="22"/>
            <w:szCs w:val="22"/>
          </w:rPr>
          <w:t>The lighthouse authority retains greater resilience to unforeseen future changes in its requirements</w:t>
        </w:r>
      </w:ins>
      <w:ins w:id="614" w:author="Jiang" w:date="2024-07-10T21:37:00Z">
        <w:r>
          <w:rPr>
            <w:rFonts w:asciiTheme="minorHAnsi" w:eastAsia="SimSun" w:hAnsiTheme="minorHAnsi" w:cs="Calibri" w:hint="eastAsia"/>
            <w:spacing w:val="-1"/>
            <w:sz w:val="22"/>
            <w:szCs w:val="22"/>
            <w:lang w:eastAsia="zh-CN"/>
          </w:rPr>
          <w:t>.</w:t>
        </w:r>
      </w:ins>
    </w:p>
    <w:p w14:paraId="06648360" w14:textId="77777777" w:rsidR="000F72C1" w:rsidRDefault="000F72C1">
      <w:pPr>
        <w:spacing w:before="215" w:line="214" w:lineRule="auto"/>
        <w:ind w:left="44" w:right="774" w:hanging="13"/>
        <w:rPr>
          <w:ins w:id="615" w:author="Jiang" w:date="2024-07-05T09:44:00Z"/>
          <w:rFonts w:asciiTheme="minorHAnsi" w:eastAsia="Calibri" w:hAnsiTheme="minorHAnsi" w:cs="Calibri"/>
          <w:spacing w:val="-1"/>
          <w:sz w:val="22"/>
          <w:szCs w:val="22"/>
        </w:rPr>
      </w:pPr>
    </w:p>
    <w:p w14:paraId="06648361" w14:textId="77777777" w:rsidR="000F72C1" w:rsidRPr="000F72C1" w:rsidRDefault="0020793E">
      <w:pPr>
        <w:spacing w:before="215" w:line="214" w:lineRule="auto"/>
        <w:ind w:left="44" w:right="774" w:hanging="13"/>
        <w:rPr>
          <w:del w:id="616" w:author="Jiang" w:date="2024-07-05T09:44:00Z"/>
          <w:rFonts w:asciiTheme="minorHAnsi" w:eastAsia="Calibri" w:hAnsiTheme="minorHAnsi" w:cs="Calibri"/>
          <w:color w:val="00558C"/>
          <w:sz w:val="22"/>
          <w:szCs w:val="22"/>
          <w:rPrChange w:id="617" w:author="Jiang" w:date="2024-07-10T19:03:00Z">
            <w:rPr>
              <w:del w:id="618" w:author="Jiang" w:date="2024-07-05T09:44:00Z"/>
              <w:rFonts w:asciiTheme="minorHAnsi" w:eastAsia="Calibri" w:hAnsiTheme="minorHAnsi" w:cs="Calibri"/>
              <w:sz w:val="22"/>
              <w:szCs w:val="22"/>
            </w:rPr>
          </w:rPrChange>
        </w:rPr>
      </w:pPr>
      <w:ins w:id="619" w:author="Jiang" w:date="2024-07-10T19:02:00Z">
        <w:r>
          <w:rPr>
            <w:rFonts w:asciiTheme="minorHAnsi" w:hAnsiTheme="minorHAnsi"/>
            <w:noProof/>
            <w:color w:val="00558C"/>
            <w:lang w:val="en-GB" w:eastAsia="en-GB"/>
            <w:rPrChange w:id="620" w:author="Jiang" w:date="2024-07-10T19:03:00Z">
              <w:rPr>
                <w:rFonts w:asciiTheme="minorHAnsi" w:hAnsiTheme="minorHAnsi"/>
                <w:noProof/>
                <w:lang w:val="en-GB" w:eastAsia="en-GB"/>
              </w:rPr>
            </w:rPrChange>
          </w:rPr>
          <w:drawing>
            <wp:anchor distT="0" distB="0" distL="0" distR="0" simplePos="0" relativeHeight="251707392" behindDoc="0" locked="0" layoutInCell="0" allowOverlap="1" wp14:anchorId="06648B48" wp14:editId="06648B49">
              <wp:simplePos x="0" y="0"/>
              <wp:positionH relativeFrom="page">
                <wp:posOffset>556260</wp:posOffset>
              </wp:positionH>
              <wp:positionV relativeFrom="page">
                <wp:posOffset>8350250</wp:posOffset>
              </wp:positionV>
              <wp:extent cx="935990" cy="12065"/>
              <wp:effectExtent l="0" t="0" r="0" b="0"/>
              <wp:wrapNone/>
              <wp:docPr id="9" name="IM 20"/>
              <wp:cNvGraphicFramePr/>
              <a:graphic xmlns:a="http://schemas.openxmlformats.org/drawingml/2006/main">
                <a:graphicData uri="http://schemas.openxmlformats.org/drawingml/2006/picture">
                  <pic:pic xmlns:pic="http://schemas.openxmlformats.org/drawingml/2006/picture">
                    <pic:nvPicPr>
                      <pic:cNvPr id="9" name="IM 20"/>
                      <pic:cNvPicPr/>
                    </pic:nvPicPr>
                    <pic:blipFill>
                      <a:blip r:embed="rId68"/>
                      <a:stretch>
                        <a:fillRect/>
                      </a:stretch>
                    </pic:blipFill>
                    <pic:spPr>
                      <a:xfrm>
                        <a:off x="557530" y="1276350"/>
                        <a:ext cx="935990" cy="12065"/>
                      </a:xfrm>
                      <a:prstGeom prst="rect">
                        <a:avLst/>
                      </a:prstGeom>
                    </pic:spPr>
                  </pic:pic>
                </a:graphicData>
              </a:graphic>
            </wp:anchor>
          </w:drawing>
        </w:r>
      </w:ins>
      <w:del w:id="621" w:author="Jiang" w:date="2024-07-05T09:44:00Z">
        <w:r>
          <w:rPr>
            <w:rFonts w:asciiTheme="minorHAnsi" w:eastAsia="Calibri" w:hAnsiTheme="minorHAnsi" w:cs="Calibri"/>
            <w:color w:val="00558C"/>
            <w:spacing w:val="-1"/>
            <w:sz w:val="22"/>
            <w:szCs w:val="22"/>
            <w:rPrChange w:id="622" w:author="Jiang" w:date="2024-07-10T19:03:00Z">
              <w:rPr>
                <w:rFonts w:asciiTheme="minorHAnsi" w:eastAsia="Calibri" w:hAnsiTheme="minorHAnsi" w:cs="Calibri"/>
                <w:spacing w:val="-1"/>
                <w:sz w:val="22"/>
                <w:szCs w:val="22"/>
              </w:rPr>
            </w:rPrChange>
          </w:rPr>
          <w:delText>its</w:delText>
        </w:r>
        <w:r>
          <w:rPr>
            <w:rFonts w:asciiTheme="minorHAnsi" w:eastAsia="Calibri" w:hAnsiTheme="minorHAnsi" w:cs="Calibri"/>
            <w:color w:val="00558C"/>
            <w:spacing w:val="17"/>
            <w:sz w:val="22"/>
            <w:szCs w:val="22"/>
            <w:rPrChange w:id="623" w:author="Jiang" w:date="2024-07-10T19:03:00Z">
              <w:rPr>
                <w:rFonts w:asciiTheme="minorHAnsi" w:eastAsia="Calibri" w:hAnsiTheme="minorHAnsi" w:cs="Calibri"/>
                <w:spacing w:val="17"/>
                <w:sz w:val="22"/>
                <w:szCs w:val="22"/>
              </w:rPr>
            </w:rPrChange>
          </w:rPr>
          <w:delText xml:space="preserve"> </w:delText>
        </w:r>
        <w:r>
          <w:rPr>
            <w:rFonts w:asciiTheme="minorHAnsi" w:eastAsia="Calibri" w:hAnsiTheme="minorHAnsi" w:cs="Calibri"/>
            <w:color w:val="00558C"/>
            <w:spacing w:val="-1"/>
            <w:sz w:val="22"/>
            <w:szCs w:val="22"/>
            <w:rPrChange w:id="624" w:author="Jiang" w:date="2024-07-10T19:03:00Z">
              <w:rPr>
                <w:rFonts w:asciiTheme="minorHAnsi" w:eastAsia="Calibri" w:hAnsiTheme="minorHAnsi" w:cs="Calibri"/>
                <w:spacing w:val="-1"/>
                <w:sz w:val="22"/>
                <w:szCs w:val="22"/>
              </w:rPr>
            </w:rPrChange>
          </w:rPr>
          <w:delText>heritage</w:delText>
        </w:r>
        <w:r>
          <w:rPr>
            <w:rFonts w:asciiTheme="minorHAnsi" w:eastAsia="Calibri" w:hAnsiTheme="minorHAnsi" w:cs="Calibri"/>
            <w:color w:val="00558C"/>
            <w:spacing w:val="10"/>
            <w:sz w:val="22"/>
            <w:szCs w:val="22"/>
            <w:rPrChange w:id="625" w:author="Jiang" w:date="2024-07-10T19:03:00Z">
              <w:rPr>
                <w:rFonts w:asciiTheme="minorHAnsi" w:eastAsia="Calibri" w:hAnsiTheme="minorHAnsi" w:cs="Calibri"/>
                <w:spacing w:val="10"/>
                <w:sz w:val="22"/>
                <w:szCs w:val="22"/>
              </w:rPr>
            </w:rPrChange>
          </w:rPr>
          <w:delText xml:space="preserve"> </w:delText>
        </w:r>
        <w:r>
          <w:rPr>
            <w:rFonts w:asciiTheme="minorHAnsi" w:eastAsia="Calibri" w:hAnsiTheme="minorHAnsi" w:cs="Calibri"/>
            <w:color w:val="00558C"/>
            <w:spacing w:val="-2"/>
            <w:sz w:val="22"/>
            <w:szCs w:val="22"/>
            <w:rPrChange w:id="626" w:author="Jiang" w:date="2024-07-10T19:03:00Z">
              <w:rPr>
                <w:rFonts w:asciiTheme="minorHAnsi" w:eastAsia="Calibri" w:hAnsiTheme="minorHAnsi" w:cs="Calibri"/>
                <w:spacing w:val="-2"/>
                <w:sz w:val="22"/>
                <w:szCs w:val="22"/>
              </w:rPr>
            </w:rPrChange>
          </w:rPr>
          <w:delText>status.</w:delText>
        </w:r>
      </w:del>
    </w:p>
    <w:p w14:paraId="06648362" w14:textId="77777777" w:rsidR="000F72C1" w:rsidRPr="000F72C1" w:rsidRDefault="0020793E">
      <w:pPr>
        <w:spacing w:before="177" w:line="236" w:lineRule="auto"/>
        <w:ind w:left="37" w:right="768" w:hanging="3"/>
        <w:jc w:val="both"/>
        <w:rPr>
          <w:del w:id="627" w:author="Jiang" w:date="2024-07-05T09:44:00Z"/>
          <w:rFonts w:asciiTheme="minorHAnsi" w:eastAsia="Calibri" w:hAnsiTheme="minorHAnsi" w:cs="Calibri"/>
          <w:color w:val="00558C"/>
          <w:sz w:val="22"/>
          <w:szCs w:val="22"/>
          <w:rPrChange w:id="628" w:author="Jiang" w:date="2024-07-10T19:03:00Z">
            <w:rPr>
              <w:del w:id="629" w:author="Jiang" w:date="2024-07-05T09:44:00Z"/>
              <w:rFonts w:asciiTheme="minorHAnsi" w:eastAsia="Calibri" w:hAnsiTheme="minorHAnsi" w:cs="Calibri"/>
              <w:sz w:val="22"/>
              <w:szCs w:val="22"/>
            </w:rPr>
          </w:rPrChange>
        </w:rPr>
      </w:pPr>
      <w:del w:id="630" w:author="Jiang" w:date="2024-07-05T09:44:00Z">
        <w:r>
          <w:rPr>
            <w:rFonts w:asciiTheme="minorHAnsi" w:eastAsia="Calibri" w:hAnsiTheme="minorHAnsi" w:cs="Calibri"/>
            <w:color w:val="00558C"/>
            <w:spacing w:val="-2"/>
            <w:sz w:val="22"/>
            <w:szCs w:val="22"/>
            <w:rPrChange w:id="631" w:author="Jiang" w:date="2024-07-10T19:03:00Z">
              <w:rPr>
                <w:rFonts w:asciiTheme="minorHAnsi" w:eastAsia="Calibri" w:hAnsiTheme="minorHAnsi" w:cs="Calibri"/>
                <w:spacing w:val="-2"/>
                <w:sz w:val="22"/>
                <w:szCs w:val="22"/>
              </w:rPr>
            </w:rPrChange>
          </w:rPr>
          <w:delText>When</w:delText>
        </w:r>
        <w:r>
          <w:rPr>
            <w:rFonts w:asciiTheme="minorHAnsi" w:eastAsia="Calibri" w:hAnsiTheme="minorHAnsi" w:cs="Calibri"/>
            <w:color w:val="00558C"/>
            <w:spacing w:val="44"/>
            <w:sz w:val="22"/>
            <w:szCs w:val="22"/>
            <w:rPrChange w:id="632" w:author="Jiang" w:date="2024-07-10T19:03:00Z">
              <w:rPr>
                <w:rFonts w:asciiTheme="minorHAnsi" w:eastAsia="Calibri" w:hAnsiTheme="minorHAnsi" w:cs="Calibri"/>
                <w:spacing w:val="44"/>
                <w:sz w:val="22"/>
                <w:szCs w:val="22"/>
              </w:rPr>
            </w:rPrChange>
          </w:rPr>
          <w:delText xml:space="preserve"> </w:delText>
        </w:r>
        <w:r>
          <w:rPr>
            <w:rFonts w:asciiTheme="minorHAnsi" w:eastAsia="Calibri" w:hAnsiTheme="minorHAnsi" w:cs="Calibri"/>
            <w:color w:val="00558C"/>
            <w:spacing w:val="-2"/>
            <w:sz w:val="22"/>
            <w:szCs w:val="22"/>
            <w:rPrChange w:id="633" w:author="Jiang" w:date="2024-07-10T19:03:00Z">
              <w:rPr>
                <w:rFonts w:asciiTheme="minorHAnsi" w:eastAsia="Calibri" w:hAnsiTheme="minorHAnsi" w:cs="Calibri"/>
                <w:spacing w:val="-2"/>
                <w:sz w:val="22"/>
                <w:szCs w:val="22"/>
              </w:rPr>
            </w:rPrChange>
          </w:rPr>
          <w:delText>leasing</w:delText>
        </w:r>
        <w:r>
          <w:rPr>
            <w:rFonts w:asciiTheme="minorHAnsi" w:eastAsia="Calibri" w:hAnsiTheme="minorHAnsi" w:cs="Calibri"/>
            <w:color w:val="00558C"/>
            <w:spacing w:val="33"/>
            <w:sz w:val="22"/>
            <w:szCs w:val="22"/>
            <w:rPrChange w:id="634"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635" w:author="Jiang" w:date="2024-07-10T19:03:00Z">
              <w:rPr>
                <w:rFonts w:asciiTheme="minorHAnsi" w:eastAsia="Calibri" w:hAnsiTheme="minorHAnsi" w:cs="Calibri"/>
                <w:spacing w:val="-2"/>
                <w:sz w:val="22"/>
                <w:szCs w:val="22"/>
              </w:rPr>
            </w:rPrChange>
          </w:rPr>
          <w:delText>lighthouses,</w:delText>
        </w:r>
        <w:r>
          <w:rPr>
            <w:rFonts w:asciiTheme="minorHAnsi" w:eastAsia="Calibri" w:hAnsiTheme="minorHAnsi" w:cs="Calibri"/>
            <w:color w:val="00558C"/>
            <w:spacing w:val="25"/>
            <w:sz w:val="22"/>
            <w:szCs w:val="22"/>
            <w:rPrChange w:id="636"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2"/>
            <w:sz w:val="22"/>
            <w:szCs w:val="22"/>
            <w:rPrChange w:id="637" w:author="Jiang" w:date="2024-07-10T19:03:00Z">
              <w:rPr>
                <w:rFonts w:asciiTheme="minorHAnsi" w:eastAsia="Calibri" w:hAnsiTheme="minorHAnsi" w:cs="Calibri"/>
                <w:spacing w:val="-2"/>
                <w:sz w:val="22"/>
                <w:szCs w:val="22"/>
              </w:rPr>
            </w:rPrChange>
          </w:rPr>
          <w:delText>external</w:delText>
        </w:r>
        <w:r>
          <w:rPr>
            <w:rFonts w:asciiTheme="minorHAnsi" w:eastAsia="Calibri" w:hAnsiTheme="minorHAnsi" w:cs="Calibri"/>
            <w:color w:val="00558C"/>
            <w:spacing w:val="25"/>
            <w:sz w:val="22"/>
            <w:szCs w:val="22"/>
            <w:rPrChange w:id="638"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2"/>
            <w:sz w:val="22"/>
            <w:szCs w:val="22"/>
            <w:rPrChange w:id="639" w:author="Jiang" w:date="2024-07-10T19:03:00Z">
              <w:rPr>
                <w:rFonts w:asciiTheme="minorHAnsi" w:eastAsia="Calibri" w:hAnsiTheme="minorHAnsi" w:cs="Calibri"/>
                <w:spacing w:val="-2"/>
                <w:sz w:val="22"/>
                <w:szCs w:val="22"/>
              </w:rPr>
            </w:rPrChange>
          </w:rPr>
          <w:delText>organizations</w:delText>
        </w:r>
        <w:r>
          <w:rPr>
            <w:rFonts w:asciiTheme="minorHAnsi" w:eastAsia="Calibri" w:hAnsiTheme="minorHAnsi" w:cs="Calibri"/>
            <w:color w:val="00558C"/>
            <w:spacing w:val="27"/>
            <w:sz w:val="22"/>
            <w:szCs w:val="22"/>
            <w:rPrChange w:id="640" w:author="Jiang" w:date="2024-07-10T19:03:00Z">
              <w:rPr>
                <w:rFonts w:asciiTheme="minorHAnsi" w:eastAsia="Calibri" w:hAnsiTheme="minorHAnsi" w:cs="Calibri"/>
                <w:spacing w:val="27"/>
                <w:sz w:val="22"/>
                <w:szCs w:val="22"/>
              </w:rPr>
            </w:rPrChange>
          </w:rPr>
          <w:delText xml:space="preserve"> </w:delText>
        </w:r>
        <w:r>
          <w:rPr>
            <w:rFonts w:asciiTheme="minorHAnsi" w:eastAsia="Calibri" w:hAnsiTheme="minorHAnsi" w:cs="Calibri"/>
            <w:color w:val="00558C"/>
            <w:spacing w:val="-2"/>
            <w:sz w:val="22"/>
            <w:szCs w:val="22"/>
            <w:rPrChange w:id="641" w:author="Jiang" w:date="2024-07-10T19:03:00Z">
              <w:rPr>
                <w:rFonts w:asciiTheme="minorHAnsi" w:eastAsia="Calibri" w:hAnsiTheme="minorHAnsi" w:cs="Calibri"/>
                <w:spacing w:val="-2"/>
                <w:sz w:val="22"/>
                <w:szCs w:val="22"/>
              </w:rPr>
            </w:rPrChange>
          </w:rPr>
          <w:delText>can</w:delText>
        </w:r>
        <w:r>
          <w:rPr>
            <w:rFonts w:asciiTheme="minorHAnsi" w:eastAsia="Calibri" w:hAnsiTheme="minorHAnsi" w:cs="Calibri"/>
            <w:color w:val="00558C"/>
            <w:spacing w:val="24"/>
            <w:w w:val="101"/>
            <w:sz w:val="22"/>
            <w:szCs w:val="22"/>
            <w:rPrChange w:id="642" w:author="Jiang" w:date="2024-07-10T19:03:00Z">
              <w:rPr>
                <w:rFonts w:asciiTheme="minorHAnsi" w:eastAsia="Calibri" w:hAnsiTheme="minorHAnsi" w:cs="Calibri"/>
                <w:spacing w:val="24"/>
                <w:w w:val="101"/>
                <w:sz w:val="22"/>
                <w:szCs w:val="22"/>
              </w:rPr>
            </w:rPrChange>
          </w:rPr>
          <w:delText xml:space="preserve"> </w:delText>
        </w:r>
        <w:r>
          <w:rPr>
            <w:rFonts w:asciiTheme="minorHAnsi" w:eastAsia="Calibri" w:hAnsiTheme="minorHAnsi" w:cs="Calibri"/>
            <w:color w:val="00558C"/>
            <w:spacing w:val="-2"/>
            <w:sz w:val="22"/>
            <w:szCs w:val="22"/>
            <w:rPrChange w:id="643" w:author="Jiang" w:date="2024-07-10T19:03:00Z">
              <w:rPr>
                <w:rFonts w:asciiTheme="minorHAnsi" w:eastAsia="Calibri" w:hAnsiTheme="minorHAnsi" w:cs="Calibri"/>
                <w:spacing w:val="-2"/>
                <w:sz w:val="22"/>
                <w:szCs w:val="22"/>
              </w:rPr>
            </w:rPrChange>
          </w:rPr>
          <w:delText>administer</w:delText>
        </w:r>
        <w:r>
          <w:rPr>
            <w:rFonts w:asciiTheme="minorHAnsi" w:eastAsia="Calibri" w:hAnsiTheme="minorHAnsi" w:cs="Calibri"/>
            <w:color w:val="00558C"/>
            <w:spacing w:val="18"/>
            <w:sz w:val="22"/>
            <w:szCs w:val="22"/>
            <w:rPrChange w:id="644" w:author="Jiang" w:date="2024-07-10T19:03:00Z">
              <w:rPr>
                <w:rFonts w:asciiTheme="minorHAnsi" w:eastAsia="Calibri" w:hAnsiTheme="minorHAnsi" w:cs="Calibri"/>
                <w:spacing w:val="18"/>
                <w:sz w:val="22"/>
                <w:szCs w:val="22"/>
              </w:rPr>
            </w:rPrChange>
          </w:rPr>
          <w:delText xml:space="preserve"> </w:delText>
        </w:r>
        <w:r>
          <w:rPr>
            <w:rFonts w:asciiTheme="minorHAnsi" w:eastAsia="Calibri" w:hAnsiTheme="minorHAnsi" w:cs="Calibri"/>
            <w:color w:val="00558C"/>
            <w:spacing w:val="-2"/>
            <w:sz w:val="22"/>
            <w:szCs w:val="22"/>
            <w:rPrChange w:id="645"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27"/>
            <w:sz w:val="22"/>
            <w:szCs w:val="22"/>
            <w:rPrChange w:id="646" w:author="Jiang" w:date="2024-07-10T19:03:00Z">
              <w:rPr>
                <w:rFonts w:asciiTheme="minorHAnsi" w:eastAsia="Calibri" w:hAnsiTheme="minorHAnsi" w:cs="Calibri"/>
                <w:spacing w:val="27"/>
                <w:sz w:val="22"/>
                <w:szCs w:val="22"/>
              </w:rPr>
            </w:rPrChange>
          </w:rPr>
          <w:delText xml:space="preserve"> </w:delText>
        </w:r>
        <w:r>
          <w:rPr>
            <w:rFonts w:asciiTheme="minorHAnsi" w:eastAsia="Calibri" w:hAnsiTheme="minorHAnsi" w:cs="Calibri"/>
            <w:color w:val="00558C"/>
            <w:spacing w:val="-2"/>
            <w:sz w:val="22"/>
            <w:szCs w:val="22"/>
            <w:rPrChange w:id="647" w:author="Jiang" w:date="2024-07-10T19:03:00Z">
              <w:rPr>
                <w:rFonts w:asciiTheme="minorHAnsi" w:eastAsia="Calibri" w:hAnsiTheme="minorHAnsi" w:cs="Calibri"/>
                <w:spacing w:val="-2"/>
                <w:sz w:val="22"/>
                <w:szCs w:val="22"/>
              </w:rPr>
            </w:rPrChange>
          </w:rPr>
          <w:delText>site,</w:delText>
        </w:r>
        <w:r>
          <w:rPr>
            <w:rFonts w:asciiTheme="minorHAnsi" w:eastAsia="Calibri" w:hAnsiTheme="minorHAnsi" w:cs="Calibri"/>
            <w:color w:val="00558C"/>
            <w:spacing w:val="27"/>
            <w:sz w:val="22"/>
            <w:szCs w:val="22"/>
            <w:rPrChange w:id="648" w:author="Jiang" w:date="2024-07-10T19:03:00Z">
              <w:rPr>
                <w:rFonts w:asciiTheme="minorHAnsi" w:eastAsia="Calibri" w:hAnsiTheme="minorHAnsi" w:cs="Calibri"/>
                <w:spacing w:val="27"/>
                <w:sz w:val="22"/>
                <w:szCs w:val="22"/>
              </w:rPr>
            </w:rPrChange>
          </w:rPr>
          <w:delText xml:space="preserve"> </w:delText>
        </w:r>
        <w:r>
          <w:rPr>
            <w:rFonts w:asciiTheme="minorHAnsi" w:eastAsia="Calibri" w:hAnsiTheme="minorHAnsi" w:cs="Calibri"/>
            <w:color w:val="00558C"/>
            <w:spacing w:val="-2"/>
            <w:sz w:val="22"/>
            <w:szCs w:val="22"/>
            <w:rPrChange w:id="649" w:author="Jiang" w:date="2024-07-10T19:03:00Z">
              <w:rPr>
                <w:rFonts w:asciiTheme="minorHAnsi" w:eastAsia="Calibri" w:hAnsiTheme="minorHAnsi" w:cs="Calibri"/>
                <w:spacing w:val="-2"/>
                <w:sz w:val="22"/>
                <w:szCs w:val="22"/>
              </w:rPr>
            </w:rPrChange>
          </w:rPr>
          <w:delText>and</w:delText>
        </w:r>
        <w:r>
          <w:rPr>
            <w:rFonts w:asciiTheme="minorHAnsi" w:eastAsia="Calibri" w:hAnsiTheme="minorHAnsi" w:cs="Calibri"/>
            <w:color w:val="00558C"/>
            <w:spacing w:val="20"/>
            <w:w w:val="101"/>
            <w:sz w:val="22"/>
            <w:szCs w:val="22"/>
            <w:rPrChange w:id="650" w:author="Jiang" w:date="2024-07-10T19:03:00Z">
              <w:rPr>
                <w:rFonts w:asciiTheme="minorHAnsi" w:eastAsia="Calibri" w:hAnsiTheme="minorHAnsi" w:cs="Calibri"/>
                <w:spacing w:val="20"/>
                <w:w w:val="101"/>
                <w:sz w:val="22"/>
                <w:szCs w:val="22"/>
              </w:rPr>
            </w:rPrChange>
          </w:rPr>
          <w:delText xml:space="preserve"> </w:delText>
        </w:r>
        <w:r>
          <w:rPr>
            <w:rFonts w:asciiTheme="minorHAnsi" w:eastAsia="Calibri" w:hAnsiTheme="minorHAnsi" w:cs="Calibri"/>
            <w:color w:val="00558C"/>
            <w:spacing w:val="-2"/>
            <w:sz w:val="22"/>
            <w:szCs w:val="22"/>
            <w:rPrChange w:id="651" w:author="Jiang" w:date="2024-07-10T19:03:00Z">
              <w:rPr>
                <w:rFonts w:asciiTheme="minorHAnsi" w:eastAsia="Calibri" w:hAnsiTheme="minorHAnsi" w:cs="Calibri"/>
                <w:spacing w:val="-2"/>
                <w:sz w:val="22"/>
                <w:szCs w:val="22"/>
              </w:rPr>
            </w:rPrChange>
          </w:rPr>
          <w:delText>this</w:delText>
        </w:r>
        <w:r>
          <w:rPr>
            <w:rFonts w:asciiTheme="minorHAnsi" w:eastAsia="Calibri" w:hAnsiTheme="minorHAnsi" w:cs="Calibri"/>
            <w:color w:val="00558C"/>
            <w:spacing w:val="34"/>
            <w:sz w:val="22"/>
            <w:szCs w:val="22"/>
            <w:rPrChange w:id="652" w:author="Jiang" w:date="2024-07-10T19:03:00Z">
              <w:rPr>
                <w:rFonts w:asciiTheme="minorHAnsi" w:eastAsia="Calibri" w:hAnsiTheme="minorHAnsi" w:cs="Calibri"/>
                <w:spacing w:val="34"/>
                <w:sz w:val="22"/>
                <w:szCs w:val="22"/>
              </w:rPr>
            </w:rPrChange>
          </w:rPr>
          <w:delText xml:space="preserve"> </w:delText>
        </w:r>
        <w:r>
          <w:rPr>
            <w:rFonts w:asciiTheme="minorHAnsi" w:eastAsia="Calibri" w:hAnsiTheme="minorHAnsi" w:cs="Calibri"/>
            <w:color w:val="00558C"/>
            <w:spacing w:val="-2"/>
            <w:sz w:val="22"/>
            <w:szCs w:val="22"/>
            <w:rPrChange w:id="653" w:author="Jiang" w:date="2024-07-10T19:03:00Z">
              <w:rPr>
                <w:rFonts w:asciiTheme="minorHAnsi" w:eastAsia="Calibri" w:hAnsiTheme="minorHAnsi" w:cs="Calibri"/>
                <w:spacing w:val="-2"/>
                <w:sz w:val="22"/>
                <w:szCs w:val="22"/>
              </w:rPr>
            </w:rPrChange>
          </w:rPr>
          <w:delText>may</w:delText>
        </w:r>
        <w:r>
          <w:rPr>
            <w:rFonts w:asciiTheme="minorHAnsi" w:eastAsia="Calibri" w:hAnsiTheme="minorHAnsi" w:cs="Calibri"/>
            <w:color w:val="00558C"/>
            <w:spacing w:val="34"/>
            <w:w w:val="101"/>
            <w:sz w:val="22"/>
            <w:szCs w:val="22"/>
            <w:rPrChange w:id="654" w:author="Jiang" w:date="2024-07-10T19:03:00Z">
              <w:rPr>
                <w:rFonts w:asciiTheme="minorHAnsi" w:eastAsia="Calibri" w:hAnsiTheme="minorHAnsi" w:cs="Calibri"/>
                <w:spacing w:val="34"/>
                <w:w w:val="101"/>
                <w:sz w:val="22"/>
                <w:szCs w:val="22"/>
              </w:rPr>
            </w:rPrChange>
          </w:rPr>
          <w:delText xml:space="preserve"> </w:delText>
        </w:r>
        <w:r>
          <w:rPr>
            <w:rFonts w:asciiTheme="minorHAnsi" w:eastAsia="Calibri" w:hAnsiTheme="minorHAnsi" w:cs="Calibri"/>
            <w:color w:val="00558C"/>
            <w:spacing w:val="-2"/>
            <w:sz w:val="22"/>
            <w:szCs w:val="22"/>
            <w:rPrChange w:id="655" w:author="Jiang" w:date="2024-07-10T19:03:00Z">
              <w:rPr>
                <w:rFonts w:asciiTheme="minorHAnsi" w:eastAsia="Calibri" w:hAnsiTheme="minorHAnsi" w:cs="Calibri"/>
                <w:spacing w:val="-2"/>
                <w:sz w:val="22"/>
                <w:szCs w:val="22"/>
              </w:rPr>
            </w:rPrChange>
          </w:rPr>
          <w:delText>be</w:delText>
        </w:r>
        <w:r>
          <w:rPr>
            <w:rFonts w:asciiTheme="minorHAnsi" w:eastAsia="Calibri" w:hAnsiTheme="minorHAnsi" w:cs="Calibri"/>
            <w:color w:val="00558C"/>
            <w:spacing w:val="28"/>
            <w:sz w:val="22"/>
            <w:szCs w:val="22"/>
            <w:rPrChange w:id="656" w:author="Jiang" w:date="2024-07-10T19:03:00Z">
              <w:rPr>
                <w:rFonts w:asciiTheme="minorHAnsi" w:eastAsia="Calibri" w:hAnsiTheme="minorHAnsi" w:cs="Calibri"/>
                <w:spacing w:val="28"/>
                <w:sz w:val="22"/>
                <w:szCs w:val="22"/>
              </w:rPr>
            </w:rPrChange>
          </w:rPr>
          <w:delText xml:space="preserve"> </w:delText>
        </w:r>
        <w:r>
          <w:rPr>
            <w:rFonts w:asciiTheme="minorHAnsi" w:eastAsia="Calibri" w:hAnsiTheme="minorHAnsi" w:cs="Calibri"/>
            <w:color w:val="00558C"/>
            <w:spacing w:val="-2"/>
            <w:sz w:val="22"/>
            <w:szCs w:val="22"/>
            <w:rPrChange w:id="657" w:author="Jiang" w:date="2024-07-10T19:03:00Z">
              <w:rPr>
                <w:rFonts w:asciiTheme="minorHAnsi" w:eastAsia="Calibri" w:hAnsiTheme="minorHAnsi" w:cs="Calibri"/>
                <w:spacing w:val="-2"/>
                <w:sz w:val="22"/>
                <w:szCs w:val="22"/>
              </w:rPr>
            </w:rPrChange>
          </w:rPr>
          <w:delText>a</w:delText>
        </w:r>
        <w:r>
          <w:rPr>
            <w:rFonts w:asciiTheme="minorHAnsi" w:eastAsia="Calibri" w:hAnsiTheme="minorHAnsi" w:cs="Calibri"/>
            <w:color w:val="00558C"/>
            <w:spacing w:val="23"/>
            <w:sz w:val="22"/>
            <w:szCs w:val="22"/>
            <w:rPrChange w:id="658" w:author="Jiang" w:date="2024-07-10T19:03:00Z">
              <w:rPr>
                <w:rFonts w:asciiTheme="minorHAnsi" w:eastAsia="Calibri" w:hAnsiTheme="minorHAnsi" w:cs="Calibri"/>
                <w:spacing w:val="23"/>
                <w:sz w:val="22"/>
                <w:szCs w:val="22"/>
              </w:rPr>
            </w:rPrChange>
          </w:rPr>
          <w:delText xml:space="preserve"> </w:delText>
        </w:r>
        <w:r>
          <w:rPr>
            <w:rFonts w:asciiTheme="minorHAnsi" w:eastAsia="Calibri" w:hAnsiTheme="minorHAnsi" w:cs="Calibri"/>
            <w:color w:val="00558C"/>
            <w:spacing w:val="-2"/>
            <w:sz w:val="22"/>
            <w:szCs w:val="22"/>
            <w:rPrChange w:id="659" w:author="Jiang" w:date="2024-07-10T19:03:00Z">
              <w:rPr>
                <w:rFonts w:asciiTheme="minorHAnsi" w:eastAsia="Calibri" w:hAnsiTheme="minorHAnsi" w:cs="Calibri"/>
                <w:spacing w:val="-2"/>
                <w:sz w:val="22"/>
                <w:szCs w:val="22"/>
              </w:rPr>
            </w:rPrChange>
          </w:rPr>
          <w:delText>way</w:delText>
        </w:r>
        <w:r>
          <w:rPr>
            <w:rFonts w:asciiTheme="minorHAnsi" w:eastAsia="Calibri" w:hAnsiTheme="minorHAnsi" w:cs="Calibri"/>
            <w:color w:val="00558C"/>
            <w:spacing w:val="21"/>
            <w:w w:val="101"/>
            <w:sz w:val="22"/>
            <w:szCs w:val="22"/>
            <w:rPrChange w:id="660" w:author="Jiang" w:date="2024-07-10T19:03:00Z">
              <w:rPr>
                <w:rFonts w:asciiTheme="minorHAnsi" w:eastAsia="Calibri" w:hAnsiTheme="minorHAnsi" w:cs="Calibri"/>
                <w:spacing w:val="21"/>
                <w:w w:val="101"/>
                <w:sz w:val="22"/>
                <w:szCs w:val="22"/>
              </w:rPr>
            </w:rPrChange>
          </w:rPr>
          <w:delText xml:space="preserve"> </w:delText>
        </w:r>
        <w:r>
          <w:rPr>
            <w:rFonts w:asciiTheme="minorHAnsi" w:eastAsia="Calibri" w:hAnsiTheme="minorHAnsi" w:cs="Calibri"/>
            <w:color w:val="00558C"/>
            <w:spacing w:val="-2"/>
            <w:sz w:val="22"/>
            <w:szCs w:val="22"/>
            <w:rPrChange w:id="661" w:author="Jiang" w:date="2024-07-10T19:03:00Z">
              <w:rPr>
                <w:rFonts w:asciiTheme="minorHAnsi" w:eastAsia="Calibri" w:hAnsiTheme="minorHAnsi" w:cs="Calibri"/>
                <w:spacing w:val="-2"/>
                <w:sz w:val="22"/>
                <w:szCs w:val="22"/>
              </w:rPr>
            </w:rPrChange>
          </w:rPr>
          <w:delText>to</w:delText>
        </w:r>
        <w:r>
          <w:rPr>
            <w:rFonts w:asciiTheme="minorHAnsi" w:eastAsia="Calibri" w:hAnsiTheme="minorHAnsi" w:cs="Calibri"/>
            <w:color w:val="00558C"/>
            <w:spacing w:val="28"/>
            <w:w w:val="101"/>
            <w:sz w:val="22"/>
            <w:szCs w:val="22"/>
            <w:rPrChange w:id="662" w:author="Jiang" w:date="2024-07-10T19:03:00Z">
              <w:rPr>
                <w:rFonts w:asciiTheme="minorHAnsi" w:eastAsia="Calibri" w:hAnsiTheme="minorHAnsi" w:cs="Calibri"/>
                <w:spacing w:val="28"/>
                <w:w w:val="101"/>
                <w:sz w:val="22"/>
                <w:szCs w:val="22"/>
              </w:rPr>
            </w:rPrChange>
          </w:rPr>
          <w:delText xml:space="preserve"> </w:delText>
        </w:r>
        <w:r>
          <w:rPr>
            <w:rFonts w:asciiTheme="minorHAnsi" w:eastAsia="Calibri" w:hAnsiTheme="minorHAnsi" w:cs="Calibri"/>
            <w:color w:val="00558C"/>
            <w:spacing w:val="-2"/>
            <w:sz w:val="22"/>
            <w:szCs w:val="22"/>
            <w:rPrChange w:id="663" w:author="Jiang" w:date="2024-07-10T19:03:00Z">
              <w:rPr>
                <w:rFonts w:asciiTheme="minorHAnsi" w:eastAsia="Calibri" w:hAnsiTheme="minorHAnsi" w:cs="Calibri"/>
                <w:spacing w:val="-2"/>
                <w:sz w:val="22"/>
                <w:szCs w:val="22"/>
              </w:rPr>
            </w:rPrChange>
          </w:rPr>
          <w:delText>allow</w:delText>
        </w:r>
        <w:r>
          <w:rPr>
            <w:rFonts w:asciiTheme="minorHAnsi" w:eastAsia="Calibri" w:hAnsiTheme="minorHAnsi" w:cs="Calibri"/>
            <w:color w:val="00558C"/>
            <w:spacing w:val="32"/>
            <w:sz w:val="22"/>
            <w:szCs w:val="22"/>
            <w:rPrChange w:id="664" w:author="Jiang" w:date="2024-07-10T19:03:00Z">
              <w:rPr>
                <w:rFonts w:asciiTheme="minorHAnsi" w:eastAsia="Calibri" w:hAnsiTheme="minorHAnsi" w:cs="Calibri"/>
                <w:spacing w:val="32"/>
                <w:sz w:val="22"/>
                <w:szCs w:val="22"/>
              </w:rPr>
            </w:rPrChange>
          </w:rPr>
          <w:delText xml:space="preserve"> </w:delText>
        </w:r>
        <w:r>
          <w:rPr>
            <w:rFonts w:asciiTheme="minorHAnsi" w:eastAsia="Calibri" w:hAnsiTheme="minorHAnsi" w:cs="Calibri"/>
            <w:color w:val="00558C"/>
            <w:spacing w:val="-2"/>
            <w:sz w:val="22"/>
            <w:szCs w:val="22"/>
            <w:rPrChange w:id="665" w:author="Jiang" w:date="2024-07-10T19:03:00Z">
              <w:rPr>
                <w:rFonts w:asciiTheme="minorHAnsi" w:eastAsia="Calibri" w:hAnsiTheme="minorHAnsi" w:cs="Calibri"/>
                <w:spacing w:val="-2"/>
                <w:sz w:val="22"/>
                <w:szCs w:val="22"/>
              </w:rPr>
            </w:rPrChange>
          </w:rPr>
          <w:delText>public</w:delText>
        </w:r>
        <w:r>
          <w:rPr>
            <w:rFonts w:asciiTheme="minorHAnsi" w:eastAsia="Calibri" w:hAnsiTheme="minorHAnsi" w:cs="Calibri"/>
            <w:color w:val="00558C"/>
            <w:sz w:val="22"/>
            <w:szCs w:val="22"/>
            <w:rPrChange w:id="666" w:author="Jiang" w:date="2024-07-10T19:03:00Z">
              <w:rPr>
                <w:rFonts w:asciiTheme="minorHAnsi" w:eastAsia="Calibri" w:hAnsiTheme="minorHAnsi" w:cs="Calibri"/>
                <w:sz w:val="22"/>
                <w:szCs w:val="22"/>
              </w:rPr>
            </w:rPrChange>
          </w:rPr>
          <w:delText xml:space="preserve"> </w:delText>
        </w:r>
        <w:commentRangeStart w:id="667"/>
        <w:r>
          <w:rPr>
            <w:rFonts w:asciiTheme="minorHAnsi" w:eastAsia="Calibri" w:hAnsiTheme="minorHAnsi" w:cs="Calibri"/>
            <w:color w:val="00558C"/>
            <w:spacing w:val="-1"/>
            <w:sz w:val="22"/>
            <w:szCs w:val="22"/>
            <w:rPrChange w:id="668" w:author="Jiang" w:date="2024-07-10T19:03:00Z">
              <w:rPr>
                <w:rFonts w:asciiTheme="minorHAnsi" w:eastAsia="Calibri" w:hAnsiTheme="minorHAnsi" w:cs="Calibri"/>
                <w:spacing w:val="-1"/>
                <w:sz w:val="22"/>
                <w:szCs w:val="22"/>
              </w:rPr>
            </w:rPrChange>
          </w:rPr>
          <w:delText>access to the</w:delText>
        </w:r>
        <w:r>
          <w:rPr>
            <w:rFonts w:asciiTheme="minorHAnsi" w:eastAsia="Calibri" w:hAnsiTheme="minorHAnsi" w:cs="Calibri"/>
            <w:color w:val="00558C"/>
            <w:spacing w:val="25"/>
            <w:sz w:val="22"/>
            <w:szCs w:val="22"/>
            <w:rPrChange w:id="669"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1"/>
            <w:sz w:val="22"/>
            <w:szCs w:val="22"/>
            <w:rPrChange w:id="670" w:author="Jiang" w:date="2024-07-10T19:03:00Z">
              <w:rPr>
                <w:rFonts w:asciiTheme="minorHAnsi" w:eastAsia="Calibri" w:hAnsiTheme="minorHAnsi" w:cs="Calibri"/>
                <w:spacing w:val="-1"/>
                <w:sz w:val="22"/>
                <w:szCs w:val="22"/>
              </w:rPr>
            </w:rPrChange>
          </w:rPr>
          <w:delText>lighthouse</w:delText>
        </w:r>
        <w:commentRangeEnd w:id="667"/>
        <w:r>
          <w:rPr>
            <w:rStyle w:val="CommentReference"/>
            <w:color w:val="00558C"/>
            <w:rPrChange w:id="671" w:author="Jiang" w:date="2024-07-10T19:03:00Z">
              <w:rPr>
                <w:rStyle w:val="CommentReference"/>
              </w:rPr>
            </w:rPrChange>
          </w:rPr>
          <w:commentReference w:id="667"/>
        </w:r>
        <w:r>
          <w:rPr>
            <w:rFonts w:asciiTheme="minorHAnsi" w:eastAsia="Calibri" w:hAnsiTheme="minorHAnsi" w:cs="Calibri"/>
            <w:color w:val="00558C"/>
            <w:spacing w:val="-1"/>
            <w:sz w:val="22"/>
            <w:szCs w:val="22"/>
            <w:rPrChange w:id="672" w:author="Jiang" w:date="2024-07-10T19:03:00Z">
              <w:rPr>
                <w:rFonts w:asciiTheme="minorHAnsi" w:eastAsia="Calibri" w:hAnsiTheme="minorHAnsi" w:cs="Calibri"/>
                <w:spacing w:val="-1"/>
                <w:sz w:val="22"/>
                <w:szCs w:val="22"/>
              </w:rPr>
            </w:rPrChange>
          </w:rPr>
          <w:delText>. The</w:delText>
        </w:r>
        <w:r>
          <w:rPr>
            <w:rFonts w:asciiTheme="minorHAnsi" w:eastAsia="Calibri" w:hAnsiTheme="minorHAnsi" w:cs="Calibri"/>
            <w:color w:val="00558C"/>
            <w:spacing w:val="18"/>
            <w:sz w:val="22"/>
            <w:szCs w:val="22"/>
            <w:rPrChange w:id="673" w:author="Jiang" w:date="2024-07-10T19:03:00Z">
              <w:rPr>
                <w:rFonts w:asciiTheme="minorHAnsi" w:eastAsia="Calibri" w:hAnsiTheme="minorHAnsi" w:cs="Calibri"/>
                <w:spacing w:val="18"/>
                <w:sz w:val="22"/>
                <w:szCs w:val="22"/>
              </w:rPr>
            </w:rPrChange>
          </w:rPr>
          <w:delText xml:space="preserve"> </w:delText>
        </w:r>
        <w:r>
          <w:rPr>
            <w:rFonts w:asciiTheme="minorHAnsi" w:eastAsia="Calibri" w:hAnsiTheme="minorHAnsi" w:cs="Calibri"/>
            <w:color w:val="00558C"/>
            <w:spacing w:val="-1"/>
            <w:sz w:val="22"/>
            <w:szCs w:val="22"/>
            <w:rPrChange w:id="674" w:author="Jiang" w:date="2024-07-10T19:03:00Z">
              <w:rPr>
                <w:rFonts w:asciiTheme="minorHAnsi" w:eastAsia="Calibri" w:hAnsiTheme="minorHAnsi" w:cs="Calibri"/>
                <w:spacing w:val="-1"/>
                <w:sz w:val="22"/>
                <w:szCs w:val="22"/>
              </w:rPr>
            </w:rPrChange>
          </w:rPr>
          <w:delText>opening</w:delText>
        </w:r>
        <w:r>
          <w:rPr>
            <w:rFonts w:asciiTheme="minorHAnsi" w:eastAsia="Calibri" w:hAnsiTheme="minorHAnsi" w:cs="Calibri"/>
            <w:color w:val="00558C"/>
            <w:spacing w:val="14"/>
            <w:w w:val="101"/>
            <w:sz w:val="22"/>
            <w:szCs w:val="22"/>
            <w:rPrChange w:id="675" w:author="Jiang" w:date="2024-07-10T19:03:00Z">
              <w:rPr>
                <w:rFonts w:asciiTheme="minorHAnsi" w:eastAsia="Calibri" w:hAnsiTheme="minorHAnsi" w:cs="Calibri"/>
                <w:spacing w:val="14"/>
                <w:w w:val="101"/>
                <w:sz w:val="22"/>
                <w:szCs w:val="22"/>
              </w:rPr>
            </w:rPrChange>
          </w:rPr>
          <w:delText xml:space="preserve"> </w:delText>
        </w:r>
        <w:r>
          <w:rPr>
            <w:rFonts w:asciiTheme="minorHAnsi" w:eastAsia="Calibri" w:hAnsiTheme="minorHAnsi" w:cs="Calibri"/>
            <w:color w:val="00558C"/>
            <w:spacing w:val="-1"/>
            <w:sz w:val="22"/>
            <w:szCs w:val="22"/>
            <w:rPrChange w:id="676" w:author="Jiang" w:date="2024-07-10T19:03:00Z">
              <w:rPr>
                <w:rFonts w:asciiTheme="minorHAnsi" w:eastAsia="Calibri" w:hAnsiTheme="minorHAnsi" w:cs="Calibri"/>
                <w:spacing w:val="-1"/>
                <w:sz w:val="22"/>
                <w:szCs w:val="22"/>
              </w:rPr>
            </w:rPrChange>
          </w:rPr>
          <w:delText>of</w:delText>
        </w:r>
        <w:r>
          <w:rPr>
            <w:rFonts w:asciiTheme="minorHAnsi" w:eastAsia="Calibri" w:hAnsiTheme="minorHAnsi" w:cs="Calibri"/>
            <w:color w:val="00558C"/>
            <w:spacing w:val="15"/>
            <w:w w:val="101"/>
            <w:sz w:val="22"/>
            <w:szCs w:val="22"/>
            <w:rPrChange w:id="677" w:author="Jiang" w:date="2024-07-10T19:03:00Z">
              <w:rPr>
                <w:rFonts w:asciiTheme="minorHAnsi" w:eastAsia="Calibri" w:hAnsiTheme="minorHAnsi" w:cs="Calibri"/>
                <w:spacing w:val="15"/>
                <w:w w:val="101"/>
                <w:sz w:val="22"/>
                <w:szCs w:val="22"/>
              </w:rPr>
            </w:rPrChange>
          </w:rPr>
          <w:delText xml:space="preserve"> </w:delText>
        </w:r>
        <w:r>
          <w:rPr>
            <w:rFonts w:asciiTheme="minorHAnsi" w:eastAsia="Calibri" w:hAnsiTheme="minorHAnsi" w:cs="Calibri"/>
            <w:color w:val="00558C"/>
            <w:spacing w:val="-1"/>
            <w:sz w:val="22"/>
            <w:szCs w:val="22"/>
            <w:rPrChange w:id="678" w:author="Jiang" w:date="2024-07-10T19:03:00Z">
              <w:rPr>
                <w:rFonts w:asciiTheme="minorHAnsi" w:eastAsia="Calibri" w:hAnsiTheme="minorHAnsi" w:cs="Calibri"/>
                <w:spacing w:val="-1"/>
                <w:sz w:val="22"/>
                <w:szCs w:val="22"/>
              </w:rPr>
            </w:rPrChange>
          </w:rPr>
          <w:delText>a</w:delText>
        </w:r>
        <w:r>
          <w:rPr>
            <w:rFonts w:asciiTheme="minorHAnsi" w:eastAsia="Calibri" w:hAnsiTheme="minorHAnsi" w:cs="Calibri"/>
            <w:color w:val="00558C"/>
            <w:spacing w:val="24"/>
            <w:sz w:val="22"/>
            <w:szCs w:val="22"/>
            <w:rPrChange w:id="679" w:author="Jiang" w:date="2024-07-10T19:03:00Z">
              <w:rPr>
                <w:rFonts w:asciiTheme="minorHAnsi" w:eastAsia="Calibri" w:hAnsiTheme="minorHAnsi" w:cs="Calibri"/>
                <w:spacing w:val="24"/>
                <w:sz w:val="22"/>
                <w:szCs w:val="22"/>
              </w:rPr>
            </w:rPrChange>
          </w:rPr>
          <w:delText xml:space="preserve"> </w:delText>
        </w:r>
        <w:r>
          <w:rPr>
            <w:rFonts w:asciiTheme="minorHAnsi" w:eastAsia="Calibri" w:hAnsiTheme="minorHAnsi" w:cs="Calibri"/>
            <w:color w:val="00558C"/>
            <w:spacing w:val="-1"/>
            <w:sz w:val="22"/>
            <w:szCs w:val="22"/>
            <w:rPrChange w:id="680" w:author="Jiang" w:date="2024-07-10T19:03:00Z">
              <w:rPr>
                <w:rFonts w:asciiTheme="minorHAnsi" w:eastAsia="Calibri" w:hAnsiTheme="minorHAnsi" w:cs="Calibri"/>
                <w:spacing w:val="-1"/>
                <w:sz w:val="22"/>
                <w:szCs w:val="22"/>
              </w:rPr>
            </w:rPrChange>
          </w:rPr>
          <w:delText>lighthouse</w:delText>
        </w:r>
        <w:r>
          <w:rPr>
            <w:rFonts w:asciiTheme="minorHAnsi" w:eastAsia="Calibri" w:hAnsiTheme="minorHAnsi" w:cs="Calibri"/>
            <w:color w:val="00558C"/>
            <w:spacing w:val="12"/>
            <w:sz w:val="22"/>
            <w:szCs w:val="22"/>
            <w:rPrChange w:id="681" w:author="Jiang" w:date="2024-07-10T19:03:00Z">
              <w:rPr>
                <w:rFonts w:asciiTheme="minorHAnsi" w:eastAsia="Calibri" w:hAnsiTheme="minorHAnsi" w:cs="Calibri"/>
                <w:spacing w:val="12"/>
                <w:sz w:val="22"/>
                <w:szCs w:val="22"/>
              </w:rPr>
            </w:rPrChange>
          </w:rPr>
          <w:delText xml:space="preserve"> </w:delText>
        </w:r>
        <w:r>
          <w:rPr>
            <w:rFonts w:asciiTheme="minorHAnsi" w:eastAsia="Calibri" w:hAnsiTheme="minorHAnsi" w:cs="Calibri"/>
            <w:color w:val="00558C"/>
            <w:spacing w:val="-1"/>
            <w:sz w:val="22"/>
            <w:szCs w:val="22"/>
            <w:rPrChange w:id="682" w:author="Jiang" w:date="2024-07-10T19:03:00Z">
              <w:rPr>
                <w:rFonts w:asciiTheme="minorHAnsi" w:eastAsia="Calibri" w:hAnsiTheme="minorHAnsi" w:cs="Calibri"/>
                <w:spacing w:val="-1"/>
                <w:sz w:val="22"/>
                <w:szCs w:val="22"/>
              </w:rPr>
            </w:rPrChange>
          </w:rPr>
          <w:delText>will</w:delText>
        </w:r>
        <w:r>
          <w:rPr>
            <w:rFonts w:asciiTheme="minorHAnsi" w:eastAsia="Calibri" w:hAnsiTheme="minorHAnsi" w:cs="Calibri"/>
            <w:color w:val="00558C"/>
            <w:spacing w:val="17"/>
            <w:w w:val="101"/>
            <w:sz w:val="22"/>
            <w:szCs w:val="22"/>
            <w:rPrChange w:id="683" w:author="Jiang" w:date="2024-07-10T19:03:00Z">
              <w:rPr>
                <w:rFonts w:asciiTheme="minorHAnsi" w:eastAsia="Calibri" w:hAnsiTheme="minorHAnsi" w:cs="Calibri"/>
                <w:spacing w:val="17"/>
                <w:w w:val="101"/>
                <w:sz w:val="22"/>
                <w:szCs w:val="22"/>
              </w:rPr>
            </w:rPrChange>
          </w:rPr>
          <w:delText xml:space="preserve"> </w:delText>
        </w:r>
        <w:r>
          <w:rPr>
            <w:rFonts w:asciiTheme="minorHAnsi" w:eastAsia="Calibri" w:hAnsiTheme="minorHAnsi" w:cs="Calibri"/>
            <w:color w:val="00558C"/>
            <w:spacing w:val="-1"/>
            <w:sz w:val="22"/>
            <w:szCs w:val="22"/>
            <w:rPrChange w:id="684" w:author="Jiang" w:date="2024-07-10T19:03:00Z">
              <w:rPr>
                <w:rFonts w:asciiTheme="minorHAnsi" w:eastAsia="Calibri" w:hAnsiTheme="minorHAnsi" w:cs="Calibri"/>
                <w:spacing w:val="-1"/>
                <w:sz w:val="22"/>
                <w:szCs w:val="22"/>
              </w:rPr>
            </w:rPrChange>
          </w:rPr>
          <w:delText>allow</w:delText>
        </w:r>
        <w:r>
          <w:rPr>
            <w:rFonts w:asciiTheme="minorHAnsi" w:eastAsia="Calibri" w:hAnsiTheme="minorHAnsi" w:cs="Calibri"/>
            <w:color w:val="00558C"/>
            <w:spacing w:val="25"/>
            <w:sz w:val="22"/>
            <w:szCs w:val="22"/>
            <w:rPrChange w:id="685"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1"/>
            <w:sz w:val="22"/>
            <w:szCs w:val="22"/>
            <w:rPrChange w:id="686" w:author="Jiang" w:date="2024-07-10T19:03:00Z">
              <w:rPr>
                <w:rFonts w:asciiTheme="minorHAnsi" w:eastAsia="Calibri" w:hAnsiTheme="minorHAnsi" w:cs="Calibri"/>
                <w:spacing w:val="-1"/>
                <w:sz w:val="22"/>
                <w:szCs w:val="22"/>
              </w:rPr>
            </w:rPrChange>
          </w:rPr>
          <w:delText>people to</w:delText>
        </w:r>
        <w:r>
          <w:rPr>
            <w:rFonts w:asciiTheme="minorHAnsi" w:eastAsia="Calibri" w:hAnsiTheme="minorHAnsi" w:cs="Calibri"/>
            <w:color w:val="00558C"/>
            <w:spacing w:val="16"/>
            <w:w w:val="101"/>
            <w:sz w:val="22"/>
            <w:szCs w:val="22"/>
            <w:rPrChange w:id="687" w:author="Jiang" w:date="2024-07-10T19:03:00Z">
              <w:rPr>
                <w:rFonts w:asciiTheme="minorHAnsi" w:eastAsia="Calibri" w:hAnsiTheme="minorHAnsi" w:cs="Calibri"/>
                <w:spacing w:val="16"/>
                <w:w w:val="101"/>
                <w:sz w:val="22"/>
                <w:szCs w:val="22"/>
              </w:rPr>
            </w:rPrChange>
          </w:rPr>
          <w:delText xml:space="preserve"> </w:delText>
        </w:r>
        <w:r>
          <w:rPr>
            <w:rFonts w:asciiTheme="minorHAnsi" w:eastAsia="Calibri" w:hAnsiTheme="minorHAnsi" w:cs="Calibri"/>
            <w:color w:val="00558C"/>
            <w:spacing w:val="-1"/>
            <w:sz w:val="22"/>
            <w:szCs w:val="22"/>
            <w:rPrChange w:id="688" w:author="Jiang" w:date="2024-07-10T19:03:00Z">
              <w:rPr>
                <w:rFonts w:asciiTheme="minorHAnsi" w:eastAsia="Calibri" w:hAnsiTheme="minorHAnsi" w:cs="Calibri"/>
                <w:spacing w:val="-1"/>
                <w:sz w:val="22"/>
                <w:szCs w:val="22"/>
              </w:rPr>
            </w:rPrChange>
          </w:rPr>
          <w:delText>enjoy</w:delText>
        </w:r>
        <w:r>
          <w:rPr>
            <w:rFonts w:asciiTheme="minorHAnsi" w:eastAsia="Calibri" w:hAnsiTheme="minorHAnsi" w:cs="Calibri"/>
            <w:color w:val="00558C"/>
            <w:spacing w:val="16"/>
            <w:w w:val="101"/>
            <w:sz w:val="22"/>
            <w:szCs w:val="22"/>
            <w:rPrChange w:id="689" w:author="Jiang" w:date="2024-07-10T19:03:00Z">
              <w:rPr>
                <w:rFonts w:asciiTheme="minorHAnsi" w:eastAsia="Calibri" w:hAnsiTheme="minorHAnsi" w:cs="Calibri"/>
                <w:spacing w:val="16"/>
                <w:w w:val="101"/>
                <w:sz w:val="22"/>
                <w:szCs w:val="22"/>
              </w:rPr>
            </w:rPrChange>
          </w:rPr>
          <w:delText xml:space="preserve"> </w:delText>
        </w:r>
        <w:r>
          <w:rPr>
            <w:rFonts w:asciiTheme="minorHAnsi" w:eastAsia="Calibri" w:hAnsiTheme="minorHAnsi" w:cs="Calibri"/>
            <w:color w:val="00558C"/>
            <w:spacing w:val="-2"/>
            <w:sz w:val="22"/>
            <w:szCs w:val="22"/>
            <w:rPrChange w:id="690" w:author="Jiang" w:date="2024-07-10T19:03:00Z">
              <w:rPr>
                <w:rFonts w:asciiTheme="minorHAnsi" w:eastAsia="Calibri" w:hAnsiTheme="minorHAnsi" w:cs="Calibri"/>
                <w:spacing w:val="-2"/>
                <w:sz w:val="22"/>
                <w:szCs w:val="22"/>
              </w:rPr>
            </w:rPrChange>
          </w:rPr>
          <w:delText>as</w:delText>
        </w:r>
        <w:r>
          <w:rPr>
            <w:rFonts w:asciiTheme="minorHAnsi" w:eastAsia="Calibri" w:hAnsiTheme="minorHAnsi" w:cs="Calibri"/>
            <w:color w:val="00558C"/>
            <w:spacing w:val="13"/>
            <w:w w:val="101"/>
            <w:sz w:val="22"/>
            <w:szCs w:val="22"/>
            <w:rPrChange w:id="691" w:author="Jiang" w:date="2024-07-10T19:03:00Z">
              <w:rPr>
                <w:rFonts w:asciiTheme="minorHAnsi" w:eastAsia="Calibri" w:hAnsiTheme="minorHAnsi" w:cs="Calibri"/>
                <w:spacing w:val="13"/>
                <w:w w:val="101"/>
                <w:sz w:val="22"/>
                <w:szCs w:val="22"/>
              </w:rPr>
            </w:rPrChange>
          </w:rPr>
          <w:delText xml:space="preserve"> </w:delText>
        </w:r>
        <w:r>
          <w:rPr>
            <w:rFonts w:asciiTheme="minorHAnsi" w:eastAsia="Calibri" w:hAnsiTheme="minorHAnsi" w:cs="Calibri"/>
            <w:color w:val="00558C"/>
            <w:spacing w:val="-2"/>
            <w:sz w:val="22"/>
            <w:szCs w:val="22"/>
            <w:rPrChange w:id="692" w:author="Jiang" w:date="2024-07-10T19:03:00Z">
              <w:rPr>
                <w:rFonts w:asciiTheme="minorHAnsi" w:eastAsia="Calibri" w:hAnsiTheme="minorHAnsi" w:cs="Calibri"/>
                <w:spacing w:val="-2"/>
                <w:sz w:val="22"/>
                <w:szCs w:val="22"/>
              </w:rPr>
            </w:rPrChange>
          </w:rPr>
          <w:delText>well</w:delText>
        </w:r>
        <w:r>
          <w:rPr>
            <w:rFonts w:asciiTheme="minorHAnsi" w:eastAsia="Calibri" w:hAnsiTheme="minorHAnsi" w:cs="Calibri"/>
            <w:color w:val="00558C"/>
            <w:spacing w:val="15"/>
            <w:sz w:val="22"/>
            <w:szCs w:val="22"/>
            <w:rPrChange w:id="693" w:author="Jiang" w:date="2024-07-10T19:03:00Z">
              <w:rPr>
                <w:rFonts w:asciiTheme="minorHAnsi" w:eastAsia="Calibri" w:hAnsiTheme="minorHAnsi" w:cs="Calibri"/>
                <w:spacing w:val="15"/>
                <w:sz w:val="22"/>
                <w:szCs w:val="22"/>
              </w:rPr>
            </w:rPrChange>
          </w:rPr>
          <w:delText xml:space="preserve"> </w:delText>
        </w:r>
        <w:r>
          <w:rPr>
            <w:rFonts w:asciiTheme="minorHAnsi" w:eastAsia="Calibri" w:hAnsiTheme="minorHAnsi" w:cs="Calibri"/>
            <w:color w:val="00558C"/>
            <w:spacing w:val="-2"/>
            <w:sz w:val="22"/>
            <w:szCs w:val="22"/>
            <w:rPrChange w:id="694" w:author="Jiang" w:date="2024-07-10T19:03:00Z">
              <w:rPr>
                <w:rFonts w:asciiTheme="minorHAnsi" w:eastAsia="Calibri" w:hAnsiTheme="minorHAnsi" w:cs="Calibri"/>
                <w:spacing w:val="-2"/>
                <w:sz w:val="22"/>
                <w:szCs w:val="22"/>
              </w:rPr>
            </w:rPrChange>
          </w:rPr>
          <w:delText>as</w:delText>
        </w:r>
        <w:r>
          <w:rPr>
            <w:rFonts w:asciiTheme="minorHAnsi" w:eastAsia="Calibri" w:hAnsiTheme="minorHAnsi" w:cs="Calibri"/>
            <w:color w:val="00558C"/>
            <w:spacing w:val="24"/>
            <w:sz w:val="22"/>
            <w:szCs w:val="22"/>
            <w:rPrChange w:id="695" w:author="Jiang" w:date="2024-07-10T19:03:00Z">
              <w:rPr>
                <w:rFonts w:asciiTheme="minorHAnsi" w:eastAsia="Calibri" w:hAnsiTheme="minorHAnsi" w:cs="Calibri"/>
                <w:spacing w:val="24"/>
                <w:sz w:val="22"/>
                <w:szCs w:val="22"/>
              </w:rPr>
            </w:rPrChange>
          </w:rPr>
          <w:delText xml:space="preserve"> </w:delText>
        </w:r>
        <w:r>
          <w:rPr>
            <w:rFonts w:asciiTheme="minorHAnsi" w:eastAsia="Calibri" w:hAnsiTheme="minorHAnsi" w:cs="Calibri"/>
            <w:color w:val="00558C"/>
            <w:spacing w:val="-2"/>
            <w:sz w:val="22"/>
            <w:szCs w:val="22"/>
            <w:rPrChange w:id="696" w:author="Jiang" w:date="2024-07-10T19:03:00Z">
              <w:rPr>
                <w:rFonts w:asciiTheme="minorHAnsi" w:eastAsia="Calibri" w:hAnsiTheme="minorHAnsi" w:cs="Calibri"/>
                <w:spacing w:val="-2"/>
                <w:sz w:val="22"/>
                <w:szCs w:val="22"/>
              </w:rPr>
            </w:rPrChange>
          </w:rPr>
          <w:delText>understand the</w:delText>
        </w:r>
        <w:r>
          <w:rPr>
            <w:rFonts w:asciiTheme="minorHAnsi" w:eastAsia="Calibri" w:hAnsiTheme="minorHAnsi" w:cs="Calibri"/>
            <w:color w:val="00558C"/>
            <w:spacing w:val="22"/>
            <w:w w:val="101"/>
            <w:sz w:val="22"/>
            <w:szCs w:val="22"/>
            <w:rPrChange w:id="697"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698" w:author="Jiang" w:date="2024-07-10T19:03:00Z">
              <w:rPr>
                <w:rFonts w:asciiTheme="minorHAnsi" w:eastAsia="Calibri" w:hAnsiTheme="minorHAnsi" w:cs="Calibri"/>
                <w:spacing w:val="-2"/>
                <w:sz w:val="22"/>
                <w:szCs w:val="22"/>
              </w:rPr>
            </w:rPrChange>
          </w:rPr>
          <w:delText>history</w:delText>
        </w:r>
        <w:r>
          <w:rPr>
            <w:rFonts w:asciiTheme="minorHAnsi" w:eastAsia="Calibri" w:hAnsiTheme="minorHAnsi" w:cs="Calibri"/>
            <w:color w:val="00558C"/>
            <w:sz w:val="22"/>
            <w:szCs w:val="22"/>
            <w:rPrChange w:id="699" w:author="Jiang" w:date="2024-07-10T19:03:00Z">
              <w:rPr>
                <w:rFonts w:asciiTheme="minorHAnsi" w:eastAsia="Calibri" w:hAnsiTheme="minorHAnsi" w:cs="Calibri"/>
                <w:sz w:val="22"/>
                <w:szCs w:val="22"/>
              </w:rPr>
            </w:rPrChange>
          </w:rPr>
          <w:delText xml:space="preserve"> </w:delText>
        </w:r>
        <w:r>
          <w:rPr>
            <w:rFonts w:asciiTheme="minorHAnsi" w:eastAsia="Calibri" w:hAnsiTheme="minorHAnsi" w:cs="Calibri"/>
            <w:color w:val="00558C"/>
            <w:spacing w:val="-2"/>
            <w:sz w:val="22"/>
            <w:szCs w:val="22"/>
            <w:rPrChange w:id="700" w:author="Jiang" w:date="2024-07-10T19:03:00Z">
              <w:rPr>
                <w:rFonts w:asciiTheme="minorHAnsi" w:eastAsia="Calibri" w:hAnsiTheme="minorHAnsi" w:cs="Calibri"/>
                <w:spacing w:val="-2"/>
                <w:sz w:val="22"/>
                <w:szCs w:val="22"/>
              </w:rPr>
            </w:rPrChange>
          </w:rPr>
          <w:delText>and</w:delText>
        </w:r>
        <w:r>
          <w:rPr>
            <w:rFonts w:asciiTheme="minorHAnsi" w:eastAsia="Calibri" w:hAnsiTheme="minorHAnsi" w:cs="Calibri"/>
            <w:color w:val="00558C"/>
            <w:spacing w:val="26"/>
            <w:sz w:val="22"/>
            <w:szCs w:val="22"/>
            <w:rPrChange w:id="701" w:author="Jiang" w:date="2024-07-10T19:03:00Z">
              <w:rPr>
                <w:rFonts w:asciiTheme="minorHAnsi" w:eastAsia="Calibri" w:hAnsiTheme="minorHAnsi" w:cs="Calibri"/>
                <w:spacing w:val="26"/>
                <w:sz w:val="22"/>
                <w:szCs w:val="22"/>
              </w:rPr>
            </w:rPrChange>
          </w:rPr>
          <w:delText xml:space="preserve"> </w:delText>
        </w:r>
        <w:r>
          <w:rPr>
            <w:rFonts w:asciiTheme="minorHAnsi" w:eastAsia="Calibri" w:hAnsiTheme="minorHAnsi" w:cs="Calibri"/>
            <w:color w:val="00558C"/>
            <w:spacing w:val="-2"/>
            <w:sz w:val="22"/>
            <w:szCs w:val="22"/>
            <w:rPrChange w:id="702" w:author="Jiang" w:date="2024-07-10T19:03:00Z">
              <w:rPr>
                <w:rFonts w:asciiTheme="minorHAnsi" w:eastAsia="Calibri" w:hAnsiTheme="minorHAnsi" w:cs="Calibri"/>
                <w:spacing w:val="-2"/>
                <w:sz w:val="22"/>
                <w:szCs w:val="22"/>
              </w:rPr>
            </w:rPrChange>
          </w:rPr>
          <w:delText>importance</w:delText>
        </w:r>
        <w:r>
          <w:rPr>
            <w:rFonts w:asciiTheme="minorHAnsi" w:eastAsia="Calibri" w:hAnsiTheme="minorHAnsi" w:cs="Calibri"/>
            <w:color w:val="00558C"/>
            <w:spacing w:val="20"/>
            <w:w w:val="101"/>
            <w:sz w:val="22"/>
            <w:szCs w:val="22"/>
            <w:rPrChange w:id="703" w:author="Jiang" w:date="2024-07-10T19:03:00Z">
              <w:rPr>
                <w:rFonts w:asciiTheme="minorHAnsi" w:eastAsia="Calibri" w:hAnsiTheme="minorHAnsi" w:cs="Calibri"/>
                <w:spacing w:val="20"/>
                <w:w w:val="101"/>
                <w:sz w:val="22"/>
                <w:szCs w:val="22"/>
              </w:rPr>
            </w:rPrChange>
          </w:rPr>
          <w:delText xml:space="preserve"> </w:delText>
        </w:r>
        <w:r>
          <w:rPr>
            <w:rFonts w:asciiTheme="minorHAnsi" w:eastAsia="Calibri" w:hAnsiTheme="minorHAnsi" w:cs="Calibri"/>
            <w:color w:val="00558C"/>
            <w:spacing w:val="-2"/>
            <w:sz w:val="22"/>
            <w:szCs w:val="22"/>
            <w:rPrChange w:id="704" w:author="Jiang" w:date="2024-07-10T19:03:00Z">
              <w:rPr>
                <w:rFonts w:asciiTheme="minorHAnsi" w:eastAsia="Calibri" w:hAnsiTheme="minorHAnsi" w:cs="Calibri"/>
                <w:spacing w:val="-2"/>
                <w:sz w:val="22"/>
                <w:szCs w:val="22"/>
              </w:rPr>
            </w:rPrChange>
          </w:rPr>
          <w:delText>of</w:delText>
        </w:r>
        <w:r>
          <w:rPr>
            <w:rFonts w:asciiTheme="minorHAnsi" w:eastAsia="Calibri" w:hAnsiTheme="minorHAnsi" w:cs="Calibri"/>
            <w:color w:val="00558C"/>
            <w:spacing w:val="13"/>
            <w:w w:val="101"/>
            <w:sz w:val="22"/>
            <w:szCs w:val="22"/>
            <w:rPrChange w:id="705" w:author="Jiang" w:date="2024-07-10T19:03:00Z">
              <w:rPr>
                <w:rFonts w:asciiTheme="minorHAnsi" w:eastAsia="Calibri" w:hAnsiTheme="minorHAnsi" w:cs="Calibri"/>
                <w:spacing w:val="13"/>
                <w:w w:val="101"/>
                <w:sz w:val="22"/>
                <w:szCs w:val="22"/>
              </w:rPr>
            </w:rPrChange>
          </w:rPr>
          <w:delText xml:space="preserve"> </w:delText>
        </w:r>
        <w:r>
          <w:rPr>
            <w:rFonts w:asciiTheme="minorHAnsi" w:eastAsia="Calibri" w:hAnsiTheme="minorHAnsi" w:cs="Calibri"/>
            <w:color w:val="00558C"/>
            <w:spacing w:val="-2"/>
            <w:sz w:val="22"/>
            <w:szCs w:val="22"/>
            <w:rPrChange w:id="706"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30"/>
            <w:sz w:val="22"/>
            <w:szCs w:val="22"/>
            <w:rPrChange w:id="707" w:author="Jiang" w:date="2024-07-10T19:03:00Z">
              <w:rPr>
                <w:rFonts w:asciiTheme="minorHAnsi" w:eastAsia="Calibri" w:hAnsiTheme="minorHAnsi" w:cs="Calibri"/>
                <w:spacing w:val="30"/>
                <w:sz w:val="22"/>
                <w:szCs w:val="22"/>
              </w:rPr>
            </w:rPrChange>
          </w:rPr>
          <w:delText xml:space="preserve"> </w:delText>
        </w:r>
        <w:r>
          <w:rPr>
            <w:rFonts w:asciiTheme="minorHAnsi" w:eastAsia="Calibri" w:hAnsiTheme="minorHAnsi" w:cs="Calibri"/>
            <w:color w:val="00558C"/>
            <w:spacing w:val="-2"/>
            <w:sz w:val="22"/>
            <w:szCs w:val="22"/>
            <w:rPrChange w:id="708" w:author="Jiang" w:date="2024-07-10T19:03:00Z">
              <w:rPr>
                <w:rFonts w:asciiTheme="minorHAnsi" w:eastAsia="Calibri" w:hAnsiTheme="minorHAnsi" w:cs="Calibri"/>
                <w:spacing w:val="-2"/>
                <w:sz w:val="22"/>
                <w:szCs w:val="22"/>
              </w:rPr>
            </w:rPrChange>
          </w:rPr>
          <w:delText>lighthouse,</w:delText>
        </w:r>
        <w:r>
          <w:rPr>
            <w:rFonts w:asciiTheme="minorHAnsi" w:eastAsia="Calibri" w:hAnsiTheme="minorHAnsi" w:cs="Calibri"/>
            <w:color w:val="00558C"/>
            <w:spacing w:val="22"/>
            <w:w w:val="101"/>
            <w:sz w:val="22"/>
            <w:szCs w:val="22"/>
            <w:rPrChange w:id="709"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10" w:author="Jiang" w:date="2024-07-10T19:03:00Z">
              <w:rPr>
                <w:rFonts w:asciiTheme="minorHAnsi" w:eastAsia="Calibri" w:hAnsiTheme="minorHAnsi" w:cs="Calibri"/>
                <w:spacing w:val="-2"/>
                <w:sz w:val="22"/>
                <w:szCs w:val="22"/>
              </w:rPr>
            </w:rPrChange>
          </w:rPr>
          <w:delText>as</w:delText>
        </w:r>
        <w:r>
          <w:rPr>
            <w:rFonts w:asciiTheme="minorHAnsi" w:eastAsia="Calibri" w:hAnsiTheme="minorHAnsi" w:cs="Calibri"/>
            <w:color w:val="00558C"/>
            <w:spacing w:val="29"/>
            <w:w w:val="101"/>
            <w:sz w:val="22"/>
            <w:szCs w:val="22"/>
            <w:rPrChange w:id="711" w:author="Jiang" w:date="2024-07-10T19:03:00Z">
              <w:rPr>
                <w:rFonts w:asciiTheme="minorHAnsi" w:eastAsia="Calibri" w:hAnsiTheme="minorHAnsi" w:cs="Calibri"/>
                <w:spacing w:val="29"/>
                <w:w w:val="101"/>
                <w:sz w:val="22"/>
                <w:szCs w:val="22"/>
              </w:rPr>
            </w:rPrChange>
          </w:rPr>
          <w:delText xml:space="preserve"> </w:delText>
        </w:r>
        <w:r>
          <w:rPr>
            <w:rFonts w:asciiTheme="minorHAnsi" w:eastAsia="Calibri" w:hAnsiTheme="minorHAnsi" w:cs="Calibri"/>
            <w:color w:val="00558C"/>
            <w:spacing w:val="-2"/>
            <w:sz w:val="22"/>
            <w:szCs w:val="22"/>
            <w:rPrChange w:id="712" w:author="Jiang" w:date="2024-07-10T19:03:00Z">
              <w:rPr>
                <w:rFonts w:asciiTheme="minorHAnsi" w:eastAsia="Calibri" w:hAnsiTheme="minorHAnsi" w:cs="Calibri"/>
                <w:spacing w:val="-2"/>
                <w:sz w:val="22"/>
                <w:szCs w:val="22"/>
              </w:rPr>
            </w:rPrChange>
          </w:rPr>
          <w:delText>part</w:delText>
        </w:r>
        <w:r>
          <w:rPr>
            <w:rFonts w:asciiTheme="minorHAnsi" w:eastAsia="Calibri" w:hAnsiTheme="minorHAnsi" w:cs="Calibri"/>
            <w:color w:val="00558C"/>
            <w:spacing w:val="20"/>
            <w:w w:val="101"/>
            <w:sz w:val="22"/>
            <w:szCs w:val="22"/>
            <w:rPrChange w:id="713" w:author="Jiang" w:date="2024-07-10T19:03:00Z">
              <w:rPr>
                <w:rFonts w:asciiTheme="minorHAnsi" w:eastAsia="Calibri" w:hAnsiTheme="minorHAnsi" w:cs="Calibri"/>
                <w:spacing w:val="20"/>
                <w:w w:val="101"/>
                <w:sz w:val="22"/>
                <w:szCs w:val="22"/>
              </w:rPr>
            </w:rPrChange>
          </w:rPr>
          <w:delText xml:space="preserve"> </w:delText>
        </w:r>
        <w:r>
          <w:rPr>
            <w:rFonts w:asciiTheme="minorHAnsi" w:eastAsia="Calibri" w:hAnsiTheme="minorHAnsi" w:cs="Calibri"/>
            <w:color w:val="00558C"/>
            <w:spacing w:val="-2"/>
            <w:sz w:val="22"/>
            <w:szCs w:val="22"/>
            <w:rPrChange w:id="714" w:author="Jiang" w:date="2024-07-10T19:03:00Z">
              <w:rPr>
                <w:rFonts w:asciiTheme="minorHAnsi" w:eastAsia="Calibri" w:hAnsiTheme="minorHAnsi" w:cs="Calibri"/>
                <w:spacing w:val="-2"/>
                <w:sz w:val="22"/>
                <w:szCs w:val="22"/>
              </w:rPr>
            </w:rPrChange>
          </w:rPr>
          <w:delText>of</w:delText>
        </w:r>
        <w:r>
          <w:rPr>
            <w:rFonts w:asciiTheme="minorHAnsi" w:eastAsia="Calibri" w:hAnsiTheme="minorHAnsi" w:cs="Calibri"/>
            <w:color w:val="00558C"/>
            <w:spacing w:val="14"/>
            <w:sz w:val="22"/>
            <w:szCs w:val="22"/>
            <w:rPrChange w:id="715" w:author="Jiang" w:date="2024-07-10T19:03:00Z">
              <w:rPr>
                <w:rFonts w:asciiTheme="minorHAnsi" w:eastAsia="Calibri" w:hAnsiTheme="minorHAnsi" w:cs="Calibri"/>
                <w:spacing w:val="14"/>
                <w:sz w:val="22"/>
                <w:szCs w:val="22"/>
              </w:rPr>
            </w:rPrChange>
          </w:rPr>
          <w:delText xml:space="preserve"> </w:delText>
        </w:r>
        <w:r>
          <w:rPr>
            <w:rFonts w:asciiTheme="minorHAnsi" w:eastAsia="Calibri" w:hAnsiTheme="minorHAnsi" w:cs="Calibri"/>
            <w:color w:val="00558C"/>
            <w:spacing w:val="-2"/>
            <w:sz w:val="22"/>
            <w:szCs w:val="22"/>
            <w:rPrChange w:id="716"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29"/>
            <w:w w:val="101"/>
            <w:sz w:val="22"/>
            <w:szCs w:val="22"/>
            <w:rPrChange w:id="717" w:author="Jiang" w:date="2024-07-10T19:03:00Z">
              <w:rPr>
                <w:rFonts w:asciiTheme="minorHAnsi" w:eastAsia="Calibri" w:hAnsiTheme="minorHAnsi" w:cs="Calibri"/>
                <w:spacing w:val="29"/>
                <w:w w:val="101"/>
                <w:sz w:val="22"/>
                <w:szCs w:val="22"/>
              </w:rPr>
            </w:rPrChange>
          </w:rPr>
          <w:delText xml:space="preserve"> </w:delText>
        </w:r>
        <w:r>
          <w:rPr>
            <w:rFonts w:asciiTheme="minorHAnsi" w:eastAsia="Calibri" w:hAnsiTheme="minorHAnsi" w:cs="Calibri"/>
            <w:color w:val="00558C"/>
            <w:spacing w:val="-2"/>
            <w:sz w:val="22"/>
            <w:szCs w:val="22"/>
            <w:rPrChange w:id="718" w:author="Jiang" w:date="2024-07-10T19:03:00Z">
              <w:rPr>
                <w:rFonts w:asciiTheme="minorHAnsi" w:eastAsia="Calibri" w:hAnsiTheme="minorHAnsi" w:cs="Calibri"/>
                <w:spacing w:val="-2"/>
                <w:sz w:val="22"/>
                <w:szCs w:val="22"/>
              </w:rPr>
            </w:rPrChange>
          </w:rPr>
          <w:delText>local,</w:delText>
        </w:r>
        <w:r>
          <w:rPr>
            <w:rFonts w:asciiTheme="minorHAnsi" w:eastAsia="Calibri" w:hAnsiTheme="minorHAnsi" w:cs="Calibri"/>
            <w:color w:val="00558C"/>
            <w:spacing w:val="29"/>
            <w:w w:val="101"/>
            <w:sz w:val="22"/>
            <w:szCs w:val="22"/>
            <w:rPrChange w:id="719" w:author="Jiang" w:date="2024-07-10T19:03:00Z">
              <w:rPr>
                <w:rFonts w:asciiTheme="minorHAnsi" w:eastAsia="Calibri" w:hAnsiTheme="minorHAnsi" w:cs="Calibri"/>
                <w:spacing w:val="29"/>
                <w:w w:val="101"/>
                <w:sz w:val="22"/>
                <w:szCs w:val="22"/>
              </w:rPr>
            </w:rPrChange>
          </w:rPr>
          <w:delText xml:space="preserve"> </w:delText>
        </w:r>
        <w:r>
          <w:rPr>
            <w:rFonts w:asciiTheme="minorHAnsi" w:eastAsia="Calibri" w:hAnsiTheme="minorHAnsi" w:cs="Calibri"/>
            <w:color w:val="00558C"/>
            <w:spacing w:val="-2"/>
            <w:sz w:val="22"/>
            <w:szCs w:val="22"/>
            <w:rPrChange w:id="720" w:author="Jiang" w:date="2024-07-10T19:03:00Z">
              <w:rPr>
                <w:rFonts w:asciiTheme="minorHAnsi" w:eastAsia="Calibri" w:hAnsiTheme="minorHAnsi" w:cs="Calibri"/>
                <w:spacing w:val="-2"/>
                <w:sz w:val="22"/>
                <w:szCs w:val="22"/>
              </w:rPr>
            </w:rPrChange>
          </w:rPr>
          <w:delText>national</w:delText>
        </w:r>
        <w:r>
          <w:rPr>
            <w:rFonts w:asciiTheme="minorHAnsi" w:eastAsia="Calibri" w:hAnsiTheme="minorHAnsi" w:cs="Calibri"/>
            <w:color w:val="00558C"/>
            <w:spacing w:val="22"/>
            <w:w w:val="101"/>
            <w:sz w:val="22"/>
            <w:szCs w:val="22"/>
            <w:rPrChange w:id="721"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22" w:author="Jiang" w:date="2024-07-10T19:03:00Z">
              <w:rPr>
                <w:rFonts w:asciiTheme="minorHAnsi" w:eastAsia="Calibri" w:hAnsiTheme="minorHAnsi" w:cs="Calibri"/>
                <w:spacing w:val="-2"/>
                <w:sz w:val="22"/>
                <w:szCs w:val="22"/>
              </w:rPr>
            </w:rPrChange>
          </w:rPr>
          <w:delText>and</w:delText>
        </w:r>
        <w:r>
          <w:rPr>
            <w:rFonts w:asciiTheme="minorHAnsi" w:eastAsia="Calibri" w:hAnsiTheme="minorHAnsi" w:cs="Calibri"/>
            <w:color w:val="00558C"/>
            <w:spacing w:val="26"/>
            <w:sz w:val="22"/>
            <w:szCs w:val="22"/>
            <w:rPrChange w:id="723" w:author="Jiang" w:date="2024-07-10T19:03:00Z">
              <w:rPr>
                <w:rFonts w:asciiTheme="minorHAnsi" w:eastAsia="Calibri" w:hAnsiTheme="minorHAnsi" w:cs="Calibri"/>
                <w:spacing w:val="26"/>
                <w:sz w:val="22"/>
                <w:szCs w:val="22"/>
              </w:rPr>
            </w:rPrChange>
          </w:rPr>
          <w:delText xml:space="preserve"> </w:delText>
        </w:r>
        <w:r>
          <w:rPr>
            <w:rFonts w:asciiTheme="minorHAnsi" w:eastAsia="Calibri" w:hAnsiTheme="minorHAnsi" w:cs="Calibri"/>
            <w:color w:val="00558C"/>
            <w:spacing w:val="-2"/>
            <w:sz w:val="22"/>
            <w:szCs w:val="22"/>
            <w:rPrChange w:id="724" w:author="Jiang" w:date="2024-07-10T19:03:00Z">
              <w:rPr>
                <w:rFonts w:asciiTheme="minorHAnsi" w:eastAsia="Calibri" w:hAnsiTheme="minorHAnsi" w:cs="Calibri"/>
                <w:spacing w:val="-2"/>
                <w:sz w:val="22"/>
                <w:szCs w:val="22"/>
              </w:rPr>
            </w:rPrChange>
          </w:rPr>
          <w:delText>international</w:delText>
        </w:r>
        <w:r>
          <w:rPr>
            <w:rFonts w:asciiTheme="minorHAnsi" w:eastAsia="Calibri" w:hAnsiTheme="minorHAnsi" w:cs="Calibri"/>
            <w:color w:val="00558C"/>
            <w:spacing w:val="22"/>
            <w:w w:val="101"/>
            <w:sz w:val="22"/>
            <w:szCs w:val="22"/>
            <w:rPrChange w:id="725"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26" w:author="Jiang" w:date="2024-07-10T19:03:00Z">
              <w:rPr>
                <w:rFonts w:asciiTheme="minorHAnsi" w:eastAsia="Calibri" w:hAnsiTheme="minorHAnsi" w:cs="Calibri"/>
                <w:spacing w:val="-2"/>
                <w:sz w:val="22"/>
                <w:szCs w:val="22"/>
              </w:rPr>
            </w:rPrChange>
          </w:rPr>
          <w:delText>cultural</w:delText>
        </w:r>
        <w:r>
          <w:rPr>
            <w:rFonts w:asciiTheme="minorHAnsi" w:eastAsia="Calibri" w:hAnsiTheme="minorHAnsi" w:cs="Calibri"/>
            <w:color w:val="00558C"/>
            <w:spacing w:val="29"/>
            <w:sz w:val="22"/>
            <w:szCs w:val="22"/>
            <w:rPrChange w:id="727" w:author="Jiang" w:date="2024-07-10T19:03:00Z">
              <w:rPr>
                <w:rFonts w:asciiTheme="minorHAnsi" w:eastAsia="Calibri" w:hAnsiTheme="minorHAnsi" w:cs="Calibri"/>
                <w:spacing w:val="29"/>
                <w:sz w:val="22"/>
                <w:szCs w:val="22"/>
              </w:rPr>
            </w:rPrChange>
          </w:rPr>
          <w:delText xml:space="preserve"> </w:delText>
        </w:r>
        <w:r>
          <w:rPr>
            <w:rFonts w:asciiTheme="minorHAnsi" w:eastAsia="Calibri" w:hAnsiTheme="minorHAnsi" w:cs="Calibri"/>
            <w:color w:val="00558C"/>
            <w:spacing w:val="-2"/>
            <w:sz w:val="22"/>
            <w:szCs w:val="22"/>
            <w:rPrChange w:id="728" w:author="Jiang" w:date="2024-07-10T19:03:00Z">
              <w:rPr>
                <w:rFonts w:asciiTheme="minorHAnsi" w:eastAsia="Calibri" w:hAnsiTheme="minorHAnsi" w:cs="Calibri"/>
                <w:spacing w:val="-2"/>
                <w:sz w:val="22"/>
                <w:szCs w:val="22"/>
              </w:rPr>
            </w:rPrChange>
          </w:rPr>
          <w:delText>history.</w:delText>
        </w:r>
        <w:r>
          <w:rPr>
            <w:rFonts w:asciiTheme="minorHAnsi" w:eastAsia="Calibri" w:hAnsiTheme="minorHAnsi" w:cs="Calibri"/>
            <w:color w:val="00558C"/>
            <w:spacing w:val="16"/>
            <w:sz w:val="22"/>
            <w:szCs w:val="22"/>
            <w:rPrChange w:id="729" w:author="Jiang" w:date="2024-07-10T19:03:00Z">
              <w:rPr>
                <w:rFonts w:asciiTheme="minorHAnsi" w:eastAsia="Calibri" w:hAnsiTheme="minorHAnsi" w:cs="Calibri"/>
                <w:spacing w:val="16"/>
                <w:sz w:val="22"/>
                <w:szCs w:val="22"/>
              </w:rPr>
            </w:rPrChange>
          </w:rPr>
          <w:delText xml:space="preserve"> </w:delText>
        </w:r>
        <w:r>
          <w:rPr>
            <w:rFonts w:asciiTheme="minorHAnsi" w:eastAsia="Calibri" w:hAnsiTheme="minorHAnsi" w:cs="Calibri"/>
            <w:color w:val="00558C"/>
            <w:spacing w:val="-2"/>
            <w:sz w:val="22"/>
            <w:szCs w:val="22"/>
            <w:rPrChange w:id="730" w:author="Jiang" w:date="2024-07-10T19:03:00Z">
              <w:rPr>
                <w:rFonts w:asciiTheme="minorHAnsi" w:eastAsia="Calibri" w:hAnsiTheme="minorHAnsi" w:cs="Calibri"/>
                <w:spacing w:val="-2"/>
                <w:sz w:val="22"/>
                <w:szCs w:val="22"/>
              </w:rPr>
            </w:rPrChange>
          </w:rPr>
          <w:delText>A</w:delText>
        </w:r>
        <w:r>
          <w:rPr>
            <w:rFonts w:asciiTheme="minorHAnsi" w:eastAsia="Calibri" w:hAnsiTheme="minorHAnsi" w:cs="Calibri"/>
            <w:color w:val="00558C"/>
            <w:spacing w:val="28"/>
            <w:w w:val="102"/>
            <w:sz w:val="22"/>
            <w:szCs w:val="22"/>
            <w:rPrChange w:id="731" w:author="Jiang" w:date="2024-07-10T19:03:00Z">
              <w:rPr>
                <w:rFonts w:asciiTheme="minorHAnsi" w:eastAsia="Calibri" w:hAnsiTheme="minorHAnsi" w:cs="Calibri"/>
                <w:spacing w:val="28"/>
                <w:w w:val="102"/>
                <w:sz w:val="22"/>
                <w:szCs w:val="22"/>
              </w:rPr>
            </w:rPrChange>
          </w:rPr>
          <w:delText xml:space="preserve"> </w:delText>
        </w:r>
        <w:r>
          <w:rPr>
            <w:rFonts w:asciiTheme="minorHAnsi" w:eastAsia="Calibri" w:hAnsiTheme="minorHAnsi" w:cs="Calibri"/>
            <w:color w:val="00558C"/>
            <w:spacing w:val="-2"/>
            <w:sz w:val="22"/>
            <w:szCs w:val="22"/>
            <w:rPrChange w:id="732" w:author="Jiang" w:date="2024-07-10T19:03:00Z">
              <w:rPr>
                <w:rFonts w:asciiTheme="minorHAnsi" w:eastAsia="Calibri" w:hAnsiTheme="minorHAnsi" w:cs="Calibri"/>
                <w:spacing w:val="-2"/>
                <w:sz w:val="22"/>
                <w:szCs w:val="22"/>
              </w:rPr>
            </w:rPrChange>
          </w:rPr>
          <w:delText>lease</w:delText>
        </w:r>
        <w:r>
          <w:rPr>
            <w:rFonts w:asciiTheme="minorHAnsi" w:eastAsia="Calibri" w:hAnsiTheme="minorHAnsi" w:cs="Calibri"/>
            <w:color w:val="00558C"/>
            <w:spacing w:val="17"/>
            <w:sz w:val="22"/>
            <w:szCs w:val="22"/>
            <w:rPrChange w:id="733" w:author="Jiang" w:date="2024-07-10T19:03:00Z">
              <w:rPr>
                <w:rFonts w:asciiTheme="minorHAnsi" w:eastAsia="Calibri" w:hAnsiTheme="minorHAnsi" w:cs="Calibri"/>
                <w:spacing w:val="17"/>
                <w:sz w:val="22"/>
                <w:szCs w:val="22"/>
              </w:rPr>
            </w:rPrChange>
          </w:rPr>
          <w:delText xml:space="preserve"> </w:delText>
        </w:r>
        <w:r>
          <w:rPr>
            <w:rFonts w:asciiTheme="minorHAnsi" w:eastAsia="Calibri" w:hAnsiTheme="minorHAnsi" w:cs="Calibri"/>
            <w:color w:val="00558C"/>
            <w:spacing w:val="-2"/>
            <w:sz w:val="22"/>
            <w:szCs w:val="22"/>
            <w:rPrChange w:id="734" w:author="Jiang" w:date="2024-07-10T19:03:00Z">
              <w:rPr>
                <w:rFonts w:asciiTheme="minorHAnsi" w:eastAsia="Calibri" w:hAnsiTheme="minorHAnsi" w:cs="Calibri"/>
                <w:spacing w:val="-2"/>
                <w:sz w:val="22"/>
                <w:szCs w:val="22"/>
              </w:rPr>
            </w:rPrChange>
          </w:rPr>
          <w:delText>for</w:delText>
        </w:r>
        <w:r>
          <w:rPr>
            <w:rFonts w:asciiTheme="minorHAnsi" w:eastAsia="Calibri" w:hAnsiTheme="minorHAnsi" w:cs="Calibri"/>
            <w:color w:val="00558C"/>
            <w:spacing w:val="16"/>
            <w:sz w:val="22"/>
            <w:szCs w:val="22"/>
            <w:rPrChange w:id="735" w:author="Jiang" w:date="2024-07-10T19:03:00Z">
              <w:rPr>
                <w:rFonts w:asciiTheme="minorHAnsi" w:eastAsia="Calibri" w:hAnsiTheme="minorHAnsi" w:cs="Calibri"/>
                <w:spacing w:val="16"/>
                <w:sz w:val="22"/>
                <w:szCs w:val="22"/>
              </w:rPr>
            </w:rPrChange>
          </w:rPr>
          <w:delText xml:space="preserve"> </w:delText>
        </w:r>
        <w:r>
          <w:rPr>
            <w:rFonts w:asciiTheme="minorHAnsi" w:eastAsia="Calibri" w:hAnsiTheme="minorHAnsi" w:cs="Calibri"/>
            <w:color w:val="00558C"/>
            <w:spacing w:val="-2"/>
            <w:sz w:val="22"/>
            <w:szCs w:val="22"/>
            <w:rPrChange w:id="736"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z w:val="22"/>
            <w:szCs w:val="22"/>
            <w:rPrChange w:id="737" w:author="Jiang" w:date="2024-07-10T19:03:00Z">
              <w:rPr>
                <w:rFonts w:asciiTheme="minorHAnsi" w:eastAsia="Calibri" w:hAnsiTheme="minorHAnsi" w:cs="Calibri"/>
                <w:sz w:val="22"/>
                <w:szCs w:val="22"/>
              </w:rPr>
            </w:rPrChange>
          </w:rPr>
          <w:delText xml:space="preserve"> </w:delText>
        </w:r>
        <w:r>
          <w:rPr>
            <w:rFonts w:asciiTheme="minorHAnsi" w:eastAsia="Calibri" w:hAnsiTheme="minorHAnsi" w:cs="Calibri"/>
            <w:color w:val="00558C"/>
            <w:spacing w:val="-2"/>
            <w:sz w:val="22"/>
            <w:szCs w:val="22"/>
            <w:rPrChange w:id="738" w:author="Jiang" w:date="2024-07-10T19:03:00Z">
              <w:rPr>
                <w:rFonts w:asciiTheme="minorHAnsi" w:eastAsia="Calibri" w:hAnsiTheme="minorHAnsi" w:cs="Calibri"/>
                <w:spacing w:val="-2"/>
                <w:sz w:val="22"/>
                <w:szCs w:val="22"/>
              </w:rPr>
            </w:rPrChange>
          </w:rPr>
          <w:delText>lighthouse</w:delText>
        </w:r>
        <w:r>
          <w:rPr>
            <w:rFonts w:asciiTheme="minorHAnsi" w:eastAsia="Calibri" w:hAnsiTheme="minorHAnsi" w:cs="Calibri"/>
            <w:color w:val="00558C"/>
            <w:spacing w:val="40"/>
            <w:sz w:val="22"/>
            <w:szCs w:val="22"/>
            <w:rPrChange w:id="739" w:author="Jiang" w:date="2024-07-10T19:03:00Z">
              <w:rPr>
                <w:rFonts w:asciiTheme="minorHAnsi" w:eastAsia="Calibri" w:hAnsiTheme="minorHAnsi" w:cs="Calibri"/>
                <w:spacing w:val="40"/>
                <w:sz w:val="22"/>
                <w:szCs w:val="22"/>
              </w:rPr>
            </w:rPrChange>
          </w:rPr>
          <w:delText xml:space="preserve"> </w:delText>
        </w:r>
        <w:r>
          <w:rPr>
            <w:rFonts w:asciiTheme="minorHAnsi" w:eastAsia="Calibri" w:hAnsiTheme="minorHAnsi" w:cs="Calibri"/>
            <w:color w:val="00558C"/>
            <w:spacing w:val="-2"/>
            <w:sz w:val="22"/>
            <w:szCs w:val="22"/>
            <w:rPrChange w:id="740" w:author="Jiang" w:date="2024-07-10T19:03:00Z">
              <w:rPr>
                <w:rFonts w:asciiTheme="minorHAnsi" w:eastAsia="Calibri" w:hAnsiTheme="minorHAnsi" w:cs="Calibri"/>
                <w:spacing w:val="-2"/>
                <w:sz w:val="22"/>
                <w:szCs w:val="22"/>
              </w:rPr>
            </w:rPrChange>
          </w:rPr>
          <w:delText>must</w:delText>
        </w:r>
        <w:r>
          <w:rPr>
            <w:rFonts w:asciiTheme="minorHAnsi" w:eastAsia="Calibri" w:hAnsiTheme="minorHAnsi" w:cs="Calibri"/>
            <w:color w:val="00558C"/>
            <w:spacing w:val="39"/>
            <w:sz w:val="22"/>
            <w:szCs w:val="22"/>
            <w:rPrChange w:id="741" w:author="Jiang" w:date="2024-07-10T19:03:00Z">
              <w:rPr>
                <w:rFonts w:asciiTheme="minorHAnsi" w:eastAsia="Calibri" w:hAnsiTheme="minorHAnsi" w:cs="Calibri"/>
                <w:spacing w:val="39"/>
                <w:sz w:val="22"/>
                <w:szCs w:val="22"/>
              </w:rPr>
            </w:rPrChange>
          </w:rPr>
          <w:delText xml:space="preserve"> </w:delText>
        </w:r>
        <w:r>
          <w:rPr>
            <w:rFonts w:asciiTheme="minorHAnsi" w:eastAsia="Calibri" w:hAnsiTheme="minorHAnsi" w:cs="Calibri"/>
            <w:color w:val="00558C"/>
            <w:spacing w:val="-2"/>
            <w:sz w:val="22"/>
            <w:szCs w:val="22"/>
            <w:rPrChange w:id="742" w:author="Jiang" w:date="2024-07-10T19:03:00Z">
              <w:rPr>
                <w:rFonts w:asciiTheme="minorHAnsi" w:eastAsia="Calibri" w:hAnsiTheme="minorHAnsi" w:cs="Calibri"/>
                <w:spacing w:val="-2"/>
                <w:sz w:val="22"/>
                <w:szCs w:val="22"/>
              </w:rPr>
            </w:rPrChange>
          </w:rPr>
          <w:delText>be</w:delText>
        </w:r>
        <w:r>
          <w:rPr>
            <w:rFonts w:asciiTheme="minorHAnsi" w:eastAsia="Calibri" w:hAnsiTheme="minorHAnsi" w:cs="Calibri"/>
            <w:color w:val="00558C"/>
            <w:spacing w:val="33"/>
            <w:sz w:val="22"/>
            <w:szCs w:val="22"/>
            <w:rPrChange w:id="743"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744" w:author="Jiang" w:date="2024-07-10T19:03:00Z">
              <w:rPr>
                <w:rFonts w:asciiTheme="minorHAnsi" w:eastAsia="Calibri" w:hAnsiTheme="minorHAnsi" w:cs="Calibri"/>
                <w:spacing w:val="-2"/>
                <w:sz w:val="22"/>
                <w:szCs w:val="22"/>
              </w:rPr>
            </w:rPrChange>
          </w:rPr>
          <w:delText>established</w:delText>
        </w:r>
        <w:r>
          <w:rPr>
            <w:rFonts w:asciiTheme="minorHAnsi" w:eastAsia="Calibri" w:hAnsiTheme="minorHAnsi" w:cs="Calibri"/>
            <w:color w:val="00558C"/>
            <w:spacing w:val="38"/>
            <w:sz w:val="22"/>
            <w:szCs w:val="22"/>
            <w:rPrChange w:id="745" w:author="Jiang" w:date="2024-07-10T19:03:00Z">
              <w:rPr>
                <w:rFonts w:asciiTheme="minorHAnsi" w:eastAsia="Calibri" w:hAnsiTheme="minorHAnsi" w:cs="Calibri"/>
                <w:spacing w:val="38"/>
                <w:sz w:val="22"/>
                <w:szCs w:val="22"/>
              </w:rPr>
            </w:rPrChange>
          </w:rPr>
          <w:delText xml:space="preserve"> </w:delText>
        </w:r>
        <w:r>
          <w:rPr>
            <w:rFonts w:asciiTheme="minorHAnsi" w:eastAsia="Calibri" w:hAnsiTheme="minorHAnsi" w:cs="Calibri"/>
            <w:color w:val="00558C"/>
            <w:spacing w:val="-2"/>
            <w:sz w:val="22"/>
            <w:szCs w:val="22"/>
            <w:rPrChange w:id="746" w:author="Jiang" w:date="2024-07-10T19:03:00Z">
              <w:rPr>
                <w:rFonts w:asciiTheme="minorHAnsi" w:eastAsia="Calibri" w:hAnsiTheme="minorHAnsi" w:cs="Calibri"/>
                <w:spacing w:val="-2"/>
                <w:sz w:val="22"/>
                <w:szCs w:val="22"/>
              </w:rPr>
            </w:rPrChange>
          </w:rPr>
          <w:delText>by</w:delText>
        </w:r>
        <w:r>
          <w:rPr>
            <w:rFonts w:asciiTheme="minorHAnsi" w:eastAsia="Calibri" w:hAnsiTheme="minorHAnsi" w:cs="Calibri"/>
            <w:color w:val="00558C"/>
            <w:spacing w:val="33"/>
            <w:sz w:val="22"/>
            <w:szCs w:val="22"/>
            <w:rPrChange w:id="747"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748" w:author="Jiang" w:date="2024-07-10T19:03:00Z">
              <w:rPr>
                <w:rFonts w:asciiTheme="minorHAnsi" w:eastAsia="Calibri" w:hAnsiTheme="minorHAnsi" w:cs="Calibri"/>
                <w:spacing w:val="-2"/>
                <w:sz w:val="22"/>
                <w:szCs w:val="22"/>
              </w:rPr>
            </w:rPrChange>
          </w:rPr>
          <w:delText>agreements</w:delText>
        </w:r>
        <w:r>
          <w:rPr>
            <w:rFonts w:asciiTheme="minorHAnsi" w:eastAsia="Calibri" w:hAnsiTheme="minorHAnsi" w:cs="Calibri"/>
            <w:color w:val="00558C"/>
            <w:spacing w:val="20"/>
            <w:sz w:val="22"/>
            <w:szCs w:val="22"/>
            <w:rPrChange w:id="749" w:author="Jiang" w:date="2024-07-10T19:03:00Z">
              <w:rPr>
                <w:rFonts w:asciiTheme="minorHAnsi" w:eastAsia="Calibri" w:hAnsiTheme="minorHAnsi" w:cs="Calibri"/>
                <w:spacing w:val="20"/>
                <w:sz w:val="22"/>
                <w:szCs w:val="22"/>
              </w:rPr>
            </w:rPrChange>
          </w:rPr>
          <w:delText xml:space="preserve"> </w:delText>
        </w:r>
        <w:r>
          <w:rPr>
            <w:rFonts w:asciiTheme="minorHAnsi" w:eastAsia="Calibri" w:hAnsiTheme="minorHAnsi" w:cs="Calibri"/>
            <w:color w:val="00558C"/>
            <w:spacing w:val="-2"/>
            <w:sz w:val="22"/>
            <w:szCs w:val="22"/>
            <w:rPrChange w:id="750" w:author="Jiang" w:date="2024-07-10T19:03:00Z">
              <w:rPr>
                <w:rFonts w:asciiTheme="minorHAnsi" w:eastAsia="Calibri" w:hAnsiTheme="minorHAnsi" w:cs="Calibri"/>
                <w:spacing w:val="-2"/>
                <w:sz w:val="22"/>
                <w:szCs w:val="22"/>
              </w:rPr>
            </w:rPrChange>
          </w:rPr>
          <w:delText>/</w:delText>
        </w:r>
        <w:r>
          <w:rPr>
            <w:rFonts w:asciiTheme="minorHAnsi" w:eastAsia="Calibri" w:hAnsiTheme="minorHAnsi" w:cs="Calibri"/>
            <w:color w:val="00558C"/>
            <w:spacing w:val="33"/>
            <w:sz w:val="22"/>
            <w:szCs w:val="22"/>
            <w:rPrChange w:id="751"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752" w:author="Jiang" w:date="2024-07-10T19:03:00Z">
              <w:rPr>
                <w:rFonts w:asciiTheme="minorHAnsi" w:eastAsia="Calibri" w:hAnsiTheme="minorHAnsi" w:cs="Calibri"/>
                <w:spacing w:val="-2"/>
                <w:sz w:val="22"/>
                <w:szCs w:val="22"/>
              </w:rPr>
            </w:rPrChange>
          </w:rPr>
          <w:delText>contracts</w:delText>
        </w:r>
        <w:r>
          <w:rPr>
            <w:rFonts w:asciiTheme="minorHAnsi" w:eastAsia="Calibri" w:hAnsiTheme="minorHAnsi" w:cs="Calibri"/>
            <w:color w:val="00558C"/>
            <w:spacing w:val="28"/>
            <w:sz w:val="22"/>
            <w:szCs w:val="22"/>
            <w:rPrChange w:id="753" w:author="Jiang" w:date="2024-07-10T19:03:00Z">
              <w:rPr>
                <w:rFonts w:asciiTheme="minorHAnsi" w:eastAsia="Calibri" w:hAnsiTheme="minorHAnsi" w:cs="Calibri"/>
                <w:spacing w:val="28"/>
                <w:sz w:val="22"/>
                <w:szCs w:val="22"/>
              </w:rPr>
            </w:rPrChange>
          </w:rPr>
          <w:delText xml:space="preserve"> </w:delText>
        </w:r>
        <w:r>
          <w:rPr>
            <w:rFonts w:asciiTheme="minorHAnsi" w:eastAsia="Calibri" w:hAnsiTheme="minorHAnsi" w:cs="Calibri"/>
            <w:color w:val="00558C"/>
            <w:spacing w:val="-2"/>
            <w:sz w:val="22"/>
            <w:szCs w:val="22"/>
            <w:rPrChange w:id="754" w:author="Jiang" w:date="2024-07-10T19:03:00Z">
              <w:rPr>
                <w:rFonts w:asciiTheme="minorHAnsi" w:eastAsia="Calibri" w:hAnsiTheme="minorHAnsi" w:cs="Calibri"/>
                <w:spacing w:val="-2"/>
                <w:sz w:val="22"/>
                <w:szCs w:val="22"/>
              </w:rPr>
            </w:rPrChange>
          </w:rPr>
          <w:delText>which</w:delText>
        </w:r>
        <w:r>
          <w:rPr>
            <w:rFonts w:asciiTheme="minorHAnsi" w:eastAsia="Calibri" w:hAnsiTheme="minorHAnsi" w:cs="Calibri"/>
            <w:color w:val="00558C"/>
            <w:spacing w:val="31"/>
            <w:w w:val="101"/>
            <w:sz w:val="22"/>
            <w:szCs w:val="22"/>
            <w:rPrChange w:id="755" w:author="Jiang" w:date="2024-07-10T19:03:00Z">
              <w:rPr>
                <w:rFonts w:asciiTheme="minorHAnsi" w:eastAsia="Calibri" w:hAnsiTheme="minorHAnsi" w:cs="Calibri"/>
                <w:spacing w:val="31"/>
                <w:w w:val="101"/>
                <w:sz w:val="22"/>
                <w:szCs w:val="22"/>
              </w:rPr>
            </w:rPrChange>
          </w:rPr>
          <w:delText xml:space="preserve"> </w:delText>
        </w:r>
        <w:r>
          <w:rPr>
            <w:rFonts w:asciiTheme="minorHAnsi" w:eastAsia="Calibri" w:hAnsiTheme="minorHAnsi" w:cs="Calibri"/>
            <w:color w:val="00558C"/>
            <w:spacing w:val="-2"/>
            <w:sz w:val="22"/>
            <w:szCs w:val="22"/>
            <w:rPrChange w:id="756" w:author="Jiang" w:date="2024-07-10T19:03:00Z">
              <w:rPr>
                <w:rFonts w:asciiTheme="minorHAnsi" w:eastAsia="Calibri" w:hAnsiTheme="minorHAnsi" w:cs="Calibri"/>
                <w:spacing w:val="-2"/>
                <w:sz w:val="22"/>
                <w:szCs w:val="22"/>
              </w:rPr>
            </w:rPrChange>
          </w:rPr>
          <w:delText>are</w:delText>
        </w:r>
        <w:r>
          <w:rPr>
            <w:rFonts w:asciiTheme="minorHAnsi" w:eastAsia="Calibri" w:hAnsiTheme="minorHAnsi" w:cs="Calibri"/>
            <w:color w:val="00558C"/>
            <w:spacing w:val="39"/>
            <w:sz w:val="22"/>
            <w:szCs w:val="22"/>
            <w:rPrChange w:id="757" w:author="Jiang" w:date="2024-07-10T19:03:00Z">
              <w:rPr>
                <w:rFonts w:asciiTheme="minorHAnsi" w:eastAsia="Calibri" w:hAnsiTheme="minorHAnsi" w:cs="Calibri"/>
                <w:spacing w:val="39"/>
                <w:sz w:val="22"/>
                <w:szCs w:val="22"/>
              </w:rPr>
            </w:rPrChange>
          </w:rPr>
          <w:delText xml:space="preserve"> </w:delText>
        </w:r>
        <w:r>
          <w:rPr>
            <w:rFonts w:asciiTheme="minorHAnsi" w:eastAsia="Calibri" w:hAnsiTheme="minorHAnsi" w:cs="Calibri"/>
            <w:color w:val="00558C"/>
            <w:spacing w:val="-2"/>
            <w:sz w:val="22"/>
            <w:szCs w:val="22"/>
            <w:rPrChange w:id="758" w:author="Jiang" w:date="2024-07-10T19:03:00Z">
              <w:rPr>
                <w:rFonts w:asciiTheme="minorHAnsi" w:eastAsia="Calibri" w:hAnsiTheme="minorHAnsi" w:cs="Calibri"/>
                <w:spacing w:val="-2"/>
                <w:sz w:val="22"/>
                <w:szCs w:val="22"/>
              </w:rPr>
            </w:rPrChange>
          </w:rPr>
          <w:delText>based</w:delText>
        </w:r>
        <w:r>
          <w:rPr>
            <w:rFonts w:asciiTheme="minorHAnsi" w:eastAsia="Calibri" w:hAnsiTheme="minorHAnsi" w:cs="Calibri"/>
            <w:color w:val="00558C"/>
            <w:spacing w:val="31"/>
            <w:w w:val="101"/>
            <w:sz w:val="22"/>
            <w:szCs w:val="22"/>
            <w:rPrChange w:id="759" w:author="Jiang" w:date="2024-07-10T19:03:00Z">
              <w:rPr>
                <w:rFonts w:asciiTheme="minorHAnsi" w:eastAsia="Calibri" w:hAnsiTheme="minorHAnsi" w:cs="Calibri"/>
                <w:spacing w:val="31"/>
                <w:w w:val="101"/>
                <w:sz w:val="22"/>
                <w:szCs w:val="22"/>
              </w:rPr>
            </w:rPrChange>
          </w:rPr>
          <w:delText xml:space="preserve"> </w:delText>
        </w:r>
        <w:r>
          <w:rPr>
            <w:rFonts w:asciiTheme="minorHAnsi" w:eastAsia="Calibri" w:hAnsiTheme="minorHAnsi" w:cs="Calibri"/>
            <w:color w:val="00558C"/>
            <w:spacing w:val="-2"/>
            <w:sz w:val="22"/>
            <w:szCs w:val="22"/>
            <w:rPrChange w:id="760" w:author="Jiang" w:date="2024-07-10T19:03:00Z">
              <w:rPr>
                <w:rFonts w:asciiTheme="minorHAnsi" w:eastAsia="Calibri" w:hAnsiTheme="minorHAnsi" w:cs="Calibri"/>
                <w:spacing w:val="-2"/>
                <w:sz w:val="22"/>
                <w:szCs w:val="22"/>
              </w:rPr>
            </w:rPrChange>
          </w:rPr>
          <w:delText>on</w:delText>
        </w:r>
        <w:r>
          <w:rPr>
            <w:rFonts w:asciiTheme="minorHAnsi" w:eastAsia="Calibri" w:hAnsiTheme="minorHAnsi" w:cs="Calibri"/>
            <w:color w:val="00558C"/>
            <w:spacing w:val="35"/>
            <w:w w:val="101"/>
            <w:sz w:val="22"/>
            <w:szCs w:val="22"/>
            <w:rPrChange w:id="761" w:author="Jiang" w:date="2024-07-10T19:03:00Z">
              <w:rPr>
                <w:rFonts w:asciiTheme="minorHAnsi" w:eastAsia="Calibri" w:hAnsiTheme="minorHAnsi" w:cs="Calibri"/>
                <w:spacing w:val="35"/>
                <w:w w:val="101"/>
                <w:sz w:val="22"/>
                <w:szCs w:val="22"/>
              </w:rPr>
            </w:rPrChange>
          </w:rPr>
          <w:delText xml:space="preserve"> </w:delText>
        </w:r>
        <w:r>
          <w:rPr>
            <w:rFonts w:asciiTheme="minorHAnsi" w:eastAsia="Calibri" w:hAnsiTheme="minorHAnsi" w:cs="Calibri"/>
            <w:color w:val="00558C"/>
            <w:spacing w:val="-2"/>
            <w:sz w:val="22"/>
            <w:szCs w:val="22"/>
            <w:rPrChange w:id="762" w:author="Jiang" w:date="2024-07-10T19:03:00Z">
              <w:rPr>
                <w:rFonts w:asciiTheme="minorHAnsi" w:eastAsia="Calibri" w:hAnsiTheme="minorHAnsi" w:cs="Calibri"/>
                <w:spacing w:val="-2"/>
                <w:sz w:val="22"/>
                <w:szCs w:val="22"/>
              </w:rPr>
            </w:rPrChange>
          </w:rPr>
          <w:delText>legal</w:delText>
        </w:r>
        <w:r>
          <w:rPr>
            <w:rFonts w:asciiTheme="minorHAnsi" w:eastAsia="Calibri" w:hAnsiTheme="minorHAnsi" w:cs="Calibri"/>
            <w:color w:val="00558C"/>
            <w:spacing w:val="38"/>
            <w:w w:val="101"/>
            <w:sz w:val="22"/>
            <w:szCs w:val="22"/>
            <w:rPrChange w:id="763" w:author="Jiang" w:date="2024-07-10T19:03:00Z">
              <w:rPr>
                <w:rFonts w:asciiTheme="minorHAnsi" w:eastAsia="Calibri" w:hAnsiTheme="minorHAnsi" w:cs="Calibri"/>
                <w:spacing w:val="38"/>
                <w:w w:val="101"/>
                <w:sz w:val="22"/>
                <w:szCs w:val="22"/>
              </w:rPr>
            </w:rPrChange>
          </w:rPr>
          <w:delText xml:space="preserve"> </w:delText>
        </w:r>
        <w:r>
          <w:rPr>
            <w:rFonts w:asciiTheme="minorHAnsi" w:eastAsia="Calibri" w:hAnsiTheme="minorHAnsi" w:cs="Calibri"/>
            <w:color w:val="00558C"/>
            <w:spacing w:val="-2"/>
            <w:sz w:val="22"/>
            <w:szCs w:val="22"/>
            <w:rPrChange w:id="764" w:author="Jiang" w:date="2024-07-10T19:03:00Z">
              <w:rPr>
                <w:rFonts w:asciiTheme="minorHAnsi" w:eastAsia="Calibri" w:hAnsiTheme="minorHAnsi" w:cs="Calibri"/>
                <w:spacing w:val="-2"/>
                <w:sz w:val="22"/>
                <w:szCs w:val="22"/>
              </w:rPr>
            </w:rPrChange>
          </w:rPr>
          <w:delText>pre</w:delText>
        </w:r>
        <w:r>
          <w:rPr>
            <w:rFonts w:asciiTheme="minorHAnsi" w:eastAsia="Calibri" w:hAnsiTheme="minorHAnsi" w:cs="Calibri"/>
            <w:color w:val="00558C"/>
            <w:spacing w:val="-3"/>
            <w:sz w:val="22"/>
            <w:szCs w:val="22"/>
            <w:rPrChange w:id="765" w:author="Jiang" w:date="2024-07-10T19:03:00Z">
              <w:rPr>
                <w:rFonts w:asciiTheme="minorHAnsi" w:eastAsia="Calibri" w:hAnsiTheme="minorHAnsi" w:cs="Calibri"/>
                <w:spacing w:val="-3"/>
                <w:sz w:val="22"/>
                <w:szCs w:val="22"/>
              </w:rPr>
            </w:rPrChange>
          </w:rPr>
          <w:delText>mise.</w:delText>
        </w:r>
        <w:r>
          <w:rPr>
            <w:rFonts w:asciiTheme="minorHAnsi" w:eastAsia="Calibri" w:hAnsiTheme="minorHAnsi" w:cs="Calibri"/>
            <w:color w:val="00558C"/>
            <w:spacing w:val="41"/>
            <w:sz w:val="22"/>
            <w:szCs w:val="22"/>
            <w:rPrChange w:id="766" w:author="Jiang" w:date="2024-07-10T19:03:00Z">
              <w:rPr>
                <w:rFonts w:asciiTheme="minorHAnsi" w:eastAsia="Calibri" w:hAnsiTheme="minorHAnsi" w:cs="Calibri"/>
                <w:spacing w:val="41"/>
                <w:sz w:val="22"/>
                <w:szCs w:val="22"/>
              </w:rPr>
            </w:rPrChange>
          </w:rPr>
          <w:delText xml:space="preserve"> </w:delText>
        </w:r>
        <w:r>
          <w:rPr>
            <w:rFonts w:asciiTheme="minorHAnsi" w:eastAsia="Calibri" w:hAnsiTheme="minorHAnsi" w:cs="Calibri"/>
            <w:color w:val="00558C"/>
            <w:spacing w:val="-3"/>
            <w:sz w:val="22"/>
            <w:szCs w:val="22"/>
            <w:rPrChange w:id="767" w:author="Jiang" w:date="2024-07-10T19:03:00Z">
              <w:rPr>
                <w:rFonts w:asciiTheme="minorHAnsi" w:eastAsia="Calibri" w:hAnsiTheme="minorHAnsi" w:cs="Calibri"/>
                <w:spacing w:val="-3"/>
                <w:sz w:val="22"/>
                <w:szCs w:val="22"/>
              </w:rPr>
            </w:rPrChange>
          </w:rPr>
          <w:delText>It</w:delText>
        </w:r>
        <w:r>
          <w:rPr>
            <w:rFonts w:asciiTheme="minorHAnsi" w:eastAsia="Calibri" w:hAnsiTheme="minorHAnsi" w:cs="Calibri"/>
            <w:color w:val="00558C"/>
            <w:spacing w:val="37"/>
            <w:sz w:val="22"/>
            <w:szCs w:val="22"/>
            <w:rPrChange w:id="768" w:author="Jiang" w:date="2024-07-10T19:03:00Z">
              <w:rPr>
                <w:rFonts w:asciiTheme="minorHAnsi" w:eastAsia="Calibri" w:hAnsiTheme="minorHAnsi" w:cs="Calibri"/>
                <w:spacing w:val="37"/>
                <w:sz w:val="22"/>
                <w:szCs w:val="22"/>
              </w:rPr>
            </w:rPrChange>
          </w:rPr>
          <w:delText xml:space="preserve"> </w:delText>
        </w:r>
        <w:r>
          <w:rPr>
            <w:rFonts w:asciiTheme="minorHAnsi" w:eastAsia="Calibri" w:hAnsiTheme="minorHAnsi" w:cs="Calibri"/>
            <w:color w:val="00558C"/>
            <w:spacing w:val="-3"/>
            <w:sz w:val="22"/>
            <w:szCs w:val="22"/>
            <w:rPrChange w:id="769" w:author="Jiang" w:date="2024-07-10T19:03:00Z">
              <w:rPr>
                <w:rFonts w:asciiTheme="minorHAnsi" w:eastAsia="Calibri" w:hAnsiTheme="minorHAnsi" w:cs="Calibri"/>
                <w:spacing w:val="-3"/>
                <w:sz w:val="22"/>
                <w:szCs w:val="22"/>
              </w:rPr>
            </w:rPrChange>
          </w:rPr>
          <w:delText>is</w:delText>
        </w:r>
        <w:r>
          <w:rPr>
            <w:rFonts w:asciiTheme="minorHAnsi" w:eastAsia="Calibri" w:hAnsiTheme="minorHAnsi" w:cs="Calibri"/>
            <w:color w:val="00558C"/>
            <w:spacing w:val="36"/>
            <w:w w:val="101"/>
            <w:sz w:val="22"/>
            <w:szCs w:val="22"/>
            <w:rPrChange w:id="770" w:author="Jiang" w:date="2024-07-10T19:03:00Z">
              <w:rPr>
                <w:rFonts w:asciiTheme="minorHAnsi" w:eastAsia="Calibri" w:hAnsiTheme="minorHAnsi" w:cs="Calibri"/>
                <w:spacing w:val="36"/>
                <w:w w:val="101"/>
                <w:sz w:val="22"/>
                <w:szCs w:val="22"/>
              </w:rPr>
            </w:rPrChange>
          </w:rPr>
          <w:delText xml:space="preserve"> </w:delText>
        </w:r>
        <w:r>
          <w:rPr>
            <w:rFonts w:asciiTheme="minorHAnsi" w:eastAsia="Calibri" w:hAnsiTheme="minorHAnsi" w:cs="Calibri"/>
            <w:color w:val="00558C"/>
            <w:spacing w:val="-3"/>
            <w:sz w:val="22"/>
            <w:szCs w:val="22"/>
            <w:rPrChange w:id="771" w:author="Jiang" w:date="2024-07-10T19:03:00Z">
              <w:rPr>
                <w:rFonts w:asciiTheme="minorHAnsi" w:eastAsia="Calibri" w:hAnsiTheme="minorHAnsi" w:cs="Calibri"/>
                <w:spacing w:val="-3"/>
                <w:sz w:val="22"/>
                <w:szCs w:val="22"/>
              </w:rPr>
            </w:rPrChange>
          </w:rPr>
          <w:delText>important</w:delText>
        </w:r>
        <w:r>
          <w:rPr>
            <w:rFonts w:asciiTheme="minorHAnsi" w:eastAsia="Calibri" w:hAnsiTheme="minorHAnsi" w:cs="Calibri"/>
            <w:color w:val="00558C"/>
            <w:spacing w:val="26"/>
            <w:w w:val="101"/>
            <w:sz w:val="22"/>
            <w:szCs w:val="22"/>
            <w:rPrChange w:id="772" w:author="Jiang" w:date="2024-07-10T19:03:00Z">
              <w:rPr>
                <w:rFonts w:asciiTheme="minorHAnsi" w:eastAsia="Calibri" w:hAnsiTheme="minorHAnsi" w:cs="Calibri"/>
                <w:spacing w:val="26"/>
                <w:w w:val="101"/>
                <w:sz w:val="22"/>
                <w:szCs w:val="22"/>
              </w:rPr>
            </w:rPrChange>
          </w:rPr>
          <w:delText xml:space="preserve"> </w:delText>
        </w:r>
        <w:r>
          <w:rPr>
            <w:rFonts w:asciiTheme="minorHAnsi" w:eastAsia="Calibri" w:hAnsiTheme="minorHAnsi" w:cs="Calibri"/>
            <w:color w:val="00558C"/>
            <w:spacing w:val="-3"/>
            <w:sz w:val="22"/>
            <w:szCs w:val="22"/>
            <w:rPrChange w:id="773" w:author="Jiang" w:date="2024-07-10T19:03:00Z">
              <w:rPr>
                <w:rFonts w:asciiTheme="minorHAnsi" w:eastAsia="Calibri" w:hAnsiTheme="minorHAnsi" w:cs="Calibri"/>
                <w:spacing w:val="-3"/>
                <w:sz w:val="22"/>
                <w:szCs w:val="22"/>
              </w:rPr>
            </w:rPrChange>
          </w:rPr>
          <w:delText>to</w:delText>
        </w:r>
        <w:r>
          <w:rPr>
            <w:rFonts w:asciiTheme="minorHAnsi" w:eastAsia="Calibri" w:hAnsiTheme="minorHAnsi" w:cs="Calibri"/>
            <w:color w:val="00558C"/>
            <w:sz w:val="22"/>
            <w:szCs w:val="22"/>
            <w:rPrChange w:id="774" w:author="Jiang" w:date="2024-07-10T19:03:00Z">
              <w:rPr>
                <w:rFonts w:asciiTheme="minorHAnsi" w:eastAsia="Calibri" w:hAnsiTheme="minorHAnsi" w:cs="Calibri"/>
                <w:sz w:val="22"/>
                <w:szCs w:val="22"/>
              </w:rPr>
            </w:rPrChange>
          </w:rPr>
          <w:delText xml:space="preserve"> </w:delText>
        </w:r>
        <w:r>
          <w:rPr>
            <w:rFonts w:asciiTheme="minorHAnsi" w:eastAsia="Calibri" w:hAnsiTheme="minorHAnsi" w:cs="Calibri"/>
            <w:color w:val="00558C"/>
            <w:spacing w:val="-1"/>
            <w:sz w:val="22"/>
            <w:szCs w:val="22"/>
            <w:rPrChange w:id="775" w:author="Jiang" w:date="2024-07-10T19:03:00Z">
              <w:rPr>
                <w:rFonts w:asciiTheme="minorHAnsi" w:eastAsia="Calibri" w:hAnsiTheme="minorHAnsi" w:cs="Calibri"/>
                <w:spacing w:val="-1"/>
                <w:sz w:val="22"/>
                <w:szCs w:val="22"/>
              </w:rPr>
            </w:rPrChange>
          </w:rPr>
          <w:delText>consider  who</w:delText>
        </w:r>
        <w:r>
          <w:rPr>
            <w:rFonts w:asciiTheme="minorHAnsi" w:eastAsia="Calibri" w:hAnsiTheme="minorHAnsi" w:cs="Calibri"/>
            <w:color w:val="00558C"/>
            <w:spacing w:val="13"/>
            <w:sz w:val="22"/>
            <w:szCs w:val="22"/>
            <w:rPrChange w:id="776" w:author="Jiang" w:date="2024-07-10T19:03:00Z">
              <w:rPr>
                <w:rFonts w:asciiTheme="minorHAnsi" w:eastAsia="Calibri" w:hAnsiTheme="minorHAnsi" w:cs="Calibri"/>
                <w:spacing w:val="13"/>
                <w:sz w:val="22"/>
                <w:szCs w:val="22"/>
              </w:rPr>
            </w:rPrChange>
          </w:rPr>
          <w:delText xml:space="preserve">  </w:delText>
        </w:r>
        <w:r>
          <w:rPr>
            <w:rFonts w:asciiTheme="minorHAnsi" w:eastAsia="Calibri" w:hAnsiTheme="minorHAnsi" w:cs="Calibri"/>
            <w:color w:val="00558C"/>
            <w:spacing w:val="-1"/>
            <w:sz w:val="22"/>
            <w:szCs w:val="22"/>
            <w:rPrChange w:id="777" w:author="Jiang" w:date="2024-07-10T19:03:00Z">
              <w:rPr>
                <w:rFonts w:asciiTheme="minorHAnsi" w:eastAsia="Calibri" w:hAnsiTheme="minorHAnsi" w:cs="Calibri"/>
                <w:spacing w:val="-1"/>
                <w:sz w:val="22"/>
                <w:szCs w:val="22"/>
              </w:rPr>
            </w:rPrChange>
          </w:rPr>
          <w:delText>may</w:delText>
        </w:r>
        <w:r>
          <w:rPr>
            <w:rFonts w:asciiTheme="minorHAnsi" w:eastAsia="Calibri" w:hAnsiTheme="minorHAnsi" w:cs="Calibri"/>
            <w:color w:val="00558C"/>
            <w:spacing w:val="13"/>
            <w:sz w:val="22"/>
            <w:szCs w:val="22"/>
            <w:rPrChange w:id="778" w:author="Jiang" w:date="2024-07-10T19:03:00Z">
              <w:rPr>
                <w:rFonts w:asciiTheme="minorHAnsi" w:eastAsia="Calibri" w:hAnsiTheme="minorHAnsi" w:cs="Calibri"/>
                <w:spacing w:val="13"/>
                <w:sz w:val="22"/>
                <w:szCs w:val="22"/>
              </w:rPr>
            </w:rPrChange>
          </w:rPr>
          <w:delText xml:space="preserve">  </w:delText>
        </w:r>
        <w:r>
          <w:rPr>
            <w:rFonts w:asciiTheme="minorHAnsi" w:eastAsia="Calibri" w:hAnsiTheme="minorHAnsi" w:cs="Calibri"/>
            <w:color w:val="00558C"/>
            <w:spacing w:val="-1"/>
            <w:sz w:val="22"/>
            <w:szCs w:val="22"/>
            <w:rPrChange w:id="779" w:author="Jiang" w:date="2024-07-10T19:03:00Z">
              <w:rPr>
                <w:rFonts w:asciiTheme="minorHAnsi" w:eastAsia="Calibri" w:hAnsiTheme="minorHAnsi" w:cs="Calibri"/>
                <w:spacing w:val="-1"/>
                <w:sz w:val="22"/>
                <w:szCs w:val="22"/>
              </w:rPr>
            </w:rPrChange>
          </w:rPr>
          <w:delText>be  a   party  to</w:delText>
        </w:r>
        <w:r>
          <w:rPr>
            <w:rFonts w:asciiTheme="minorHAnsi" w:eastAsia="Calibri" w:hAnsiTheme="minorHAnsi" w:cs="Calibri"/>
            <w:color w:val="00558C"/>
            <w:spacing w:val="9"/>
            <w:sz w:val="22"/>
            <w:szCs w:val="22"/>
            <w:rPrChange w:id="780" w:author="Jiang" w:date="2024-07-10T19:03:00Z">
              <w:rPr>
                <w:rFonts w:asciiTheme="minorHAnsi" w:eastAsia="Calibri" w:hAnsiTheme="minorHAnsi" w:cs="Calibri"/>
                <w:spacing w:val="9"/>
                <w:sz w:val="22"/>
                <w:szCs w:val="22"/>
              </w:rPr>
            </w:rPrChange>
          </w:rPr>
          <w:delText xml:space="preserve">  </w:delText>
        </w:r>
        <w:r>
          <w:rPr>
            <w:rFonts w:asciiTheme="minorHAnsi" w:eastAsia="Calibri" w:hAnsiTheme="minorHAnsi" w:cs="Calibri"/>
            <w:color w:val="00558C"/>
            <w:spacing w:val="-1"/>
            <w:sz w:val="22"/>
            <w:szCs w:val="22"/>
            <w:rPrChange w:id="781" w:author="Jiang" w:date="2024-07-10T19:03:00Z">
              <w:rPr>
                <w:rFonts w:asciiTheme="minorHAnsi" w:eastAsia="Calibri" w:hAnsiTheme="minorHAnsi" w:cs="Calibri"/>
                <w:spacing w:val="-1"/>
                <w:sz w:val="22"/>
                <w:szCs w:val="22"/>
              </w:rPr>
            </w:rPrChange>
          </w:rPr>
          <w:delText>such  a</w:delText>
        </w:r>
        <w:r>
          <w:rPr>
            <w:rFonts w:asciiTheme="minorHAnsi" w:eastAsia="Calibri" w:hAnsiTheme="minorHAnsi" w:cs="Calibri"/>
            <w:color w:val="00558C"/>
            <w:spacing w:val="9"/>
            <w:sz w:val="22"/>
            <w:szCs w:val="22"/>
            <w:rPrChange w:id="782" w:author="Jiang" w:date="2024-07-10T19:03:00Z">
              <w:rPr>
                <w:rFonts w:asciiTheme="minorHAnsi" w:eastAsia="Calibri" w:hAnsiTheme="minorHAnsi" w:cs="Calibri"/>
                <w:spacing w:val="9"/>
                <w:sz w:val="22"/>
                <w:szCs w:val="22"/>
              </w:rPr>
            </w:rPrChange>
          </w:rPr>
          <w:delText xml:space="preserve">  </w:delText>
        </w:r>
        <w:r>
          <w:rPr>
            <w:rFonts w:asciiTheme="minorHAnsi" w:eastAsia="Calibri" w:hAnsiTheme="minorHAnsi" w:cs="Calibri"/>
            <w:color w:val="00558C"/>
            <w:spacing w:val="-2"/>
            <w:sz w:val="22"/>
            <w:szCs w:val="22"/>
            <w:rPrChange w:id="783" w:author="Jiang" w:date="2024-07-10T19:03:00Z">
              <w:rPr>
                <w:rFonts w:asciiTheme="minorHAnsi" w:eastAsia="Calibri" w:hAnsiTheme="minorHAnsi" w:cs="Calibri"/>
                <w:spacing w:val="-2"/>
                <w:sz w:val="22"/>
                <w:szCs w:val="22"/>
              </w:rPr>
            </w:rPrChange>
          </w:rPr>
          <w:delText>contract,</w:delText>
        </w:r>
        <w:r>
          <w:rPr>
            <w:rFonts w:asciiTheme="minorHAnsi" w:eastAsia="Calibri" w:hAnsiTheme="minorHAnsi" w:cs="Calibri"/>
            <w:color w:val="00558C"/>
            <w:spacing w:val="5"/>
            <w:sz w:val="22"/>
            <w:szCs w:val="22"/>
            <w:rPrChange w:id="784" w:author="Jiang" w:date="2024-07-10T19:03:00Z">
              <w:rPr>
                <w:rFonts w:asciiTheme="minorHAnsi" w:eastAsia="Calibri" w:hAnsiTheme="minorHAnsi" w:cs="Calibri"/>
                <w:spacing w:val="5"/>
                <w:sz w:val="22"/>
                <w:szCs w:val="22"/>
              </w:rPr>
            </w:rPrChange>
          </w:rPr>
          <w:delText xml:space="preserve">  </w:delText>
        </w:r>
        <w:r>
          <w:rPr>
            <w:rFonts w:asciiTheme="minorHAnsi" w:eastAsia="Calibri" w:hAnsiTheme="minorHAnsi" w:cs="Calibri"/>
            <w:color w:val="00558C"/>
            <w:spacing w:val="-2"/>
            <w:sz w:val="22"/>
            <w:szCs w:val="22"/>
            <w:rPrChange w:id="785" w:author="Jiang" w:date="2024-07-10T19:03:00Z">
              <w:rPr>
                <w:rFonts w:asciiTheme="minorHAnsi" w:eastAsia="Calibri" w:hAnsiTheme="minorHAnsi" w:cs="Calibri"/>
                <w:spacing w:val="-2"/>
                <w:sz w:val="22"/>
                <w:szCs w:val="22"/>
              </w:rPr>
            </w:rPrChange>
          </w:rPr>
          <w:delText>the   purpose  for</w:delText>
        </w:r>
        <w:r>
          <w:rPr>
            <w:rFonts w:asciiTheme="minorHAnsi" w:eastAsia="Calibri" w:hAnsiTheme="minorHAnsi" w:cs="Calibri"/>
            <w:color w:val="00558C"/>
            <w:spacing w:val="6"/>
            <w:sz w:val="22"/>
            <w:szCs w:val="22"/>
            <w:rPrChange w:id="786" w:author="Jiang" w:date="2024-07-10T19:03:00Z">
              <w:rPr>
                <w:rFonts w:asciiTheme="minorHAnsi" w:eastAsia="Calibri" w:hAnsiTheme="minorHAnsi" w:cs="Calibri"/>
                <w:spacing w:val="6"/>
                <w:sz w:val="22"/>
                <w:szCs w:val="22"/>
              </w:rPr>
            </w:rPrChange>
          </w:rPr>
          <w:delText xml:space="preserve">  </w:delText>
        </w:r>
        <w:r>
          <w:rPr>
            <w:rFonts w:asciiTheme="minorHAnsi" w:eastAsia="Calibri" w:hAnsiTheme="minorHAnsi" w:cs="Calibri"/>
            <w:color w:val="00558C"/>
            <w:spacing w:val="-2"/>
            <w:sz w:val="22"/>
            <w:szCs w:val="22"/>
            <w:rPrChange w:id="787" w:author="Jiang" w:date="2024-07-10T19:03:00Z">
              <w:rPr>
                <w:rFonts w:asciiTheme="minorHAnsi" w:eastAsia="Calibri" w:hAnsiTheme="minorHAnsi" w:cs="Calibri"/>
                <w:spacing w:val="-2"/>
                <w:sz w:val="22"/>
                <w:szCs w:val="22"/>
              </w:rPr>
            </w:rPrChange>
          </w:rPr>
          <w:delText>the   lease  and</w:delText>
        </w:r>
        <w:r>
          <w:rPr>
            <w:rFonts w:asciiTheme="minorHAnsi" w:eastAsia="Calibri" w:hAnsiTheme="minorHAnsi" w:cs="Calibri"/>
            <w:color w:val="00558C"/>
            <w:spacing w:val="9"/>
            <w:sz w:val="22"/>
            <w:szCs w:val="22"/>
            <w:rPrChange w:id="788" w:author="Jiang" w:date="2024-07-10T19:03:00Z">
              <w:rPr>
                <w:rFonts w:asciiTheme="minorHAnsi" w:eastAsia="Calibri" w:hAnsiTheme="minorHAnsi" w:cs="Calibri"/>
                <w:spacing w:val="9"/>
                <w:sz w:val="22"/>
                <w:szCs w:val="22"/>
              </w:rPr>
            </w:rPrChange>
          </w:rPr>
          <w:delText xml:space="preserve">  </w:delText>
        </w:r>
        <w:r>
          <w:rPr>
            <w:rFonts w:asciiTheme="minorHAnsi" w:eastAsia="Calibri" w:hAnsiTheme="minorHAnsi" w:cs="Calibri"/>
            <w:color w:val="00558C"/>
            <w:spacing w:val="-2"/>
            <w:sz w:val="22"/>
            <w:szCs w:val="22"/>
            <w:rPrChange w:id="789" w:author="Jiang" w:date="2024-07-10T19:03:00Z">
              <w:rPr>
                <w:rFonts w:asciiTheme="minorHAnsi" w:eastAsia="Calibri" w:hAnsiTheme="minorHAnsi" w:cs="Calibri"/>
                <w:spacing w:val="-2"/>
                <w:sz w:val="22"/>
                <w:szCs w:val="22"/>
              </w:rPr>
            </w:rPrChange>
          </w:rPr>
          <w:delText>other   principles  for</w:delText>
        </w:r>
        <w:r>
          <w:rPr>
            <w:rFonts w:asciiTheme="minorHAnsi" w:eastAsia="Calibri" w:hAnsiTheme="minorHAnsi" w:cs="Calibri"/>
            <w:color w:val="00558C"/>
            <w:spacing w:val="5"/>
            <w:sz w:val="22"/>
            <w:szCs w:val="22"/>
            <w:rPrChange w:id="790" w:author="Jiang" w:date="2024-07-10T19:03:00Z">
              <w:rPr>
                <w:rFonts w:asciiTheme="minorHAnsi" w:eastAsia="Calibri" w:hAnsiTheme="minorHAnsi" w:cs="Calibri"/>
                <w:spacing w:val="5"/>
                <w:sz w:val="22"/>
                <w:szCs w:val="22"/>
              </w:rPr>
            </w:rPrChange>
          </w:rPr>
          <w:delText xml:space="preserve">  </w:delText>
        </w:r>
        <w:r>
          <w:rPr>
            <w:rFonts w:asciiTheme="minorHAnsi" w:eastAsia="Calibri" w:hAnsiTheme="minorHAnsi" w:cs="Calibri"/>
            <w:color w:val="00558C"/>
            <w:spacing w:val="-2"/>
            <w:sz w:val="22"/>
            <w:szCs w:val="22"/>
            <w:rPrChange w:id="791"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1"/>
            <w:sz w:val="22"/>
            <w:szCs w:val="22"/>
            <w:rPrChange w:id="792" w:author="Jiang" w:date="2024-07-10T19:03:00Z">
              <w:rPr>
                <w:rFonts w:asciiTheme="minorHAnsi" w:eastAsia="Calibri" w:hAnsiTheme="minorHAnsi" w:cs="Calibri"/>
                <w:spacing w:val="1"/>
                <w:sz w:val="22"/>
                <w:szCs w:val="22"/>
              </w:rPr>
            </w:rPrChange>
          </w:rPr>
          <w:delText xml:space="preserve"> </w:delText>
        </w:r>
        <w:r>
          <w:rPr>
            <w:rFonts w:asciiTheme="minorHAnsi" w:eastAsia="Calibri" w:hAnsiTheme="minorHAnsi" w:cs="Calibri"/>
            <w:color w:val="00558C"/>
            <w:spacing w:val="-1"/>
            <w:sz w:val="22"/>
            <w:szCs w:val="22"/>
            <w:rPrChange w:id="793" w:author="Jiang" w:date="2024-07-10T19:03:00Z">
              <w:rPr>
                <w:rFonts w:asciiTheme="minorHAnsi" w:eastAsia="Calibri" w:hAnsiTheme="minorHAnsi" w:cs="Calibri"/>
                <w:spacing w:val="-1"/>
                <w:sz w:val="22"/>
                <w:szCs w:val="22"/>
              </w:rPr>
            </w:rPrChange>
          </w:rPr>
          <w:delText>agreements/contracts at the</w:delText>
        </w:r>
        <w:r>
          <w:rPr>
            <w:rFonts w:asciiTheme="minorHAnsi" w:eastAsia="Calibri" w:hAnsiTheme="minorHAnsi" w:cs="Calibri"/>
            <w:color w:val="00558C"/>
            <w:spacing w:val="29"/>
            <w:sz w:val="22"/>
            <w:szCs w:val="22"/>
            <w:rPrChange w:id="794" w:author="Jiang" w:date="2024-07-10T19:03:00Z">
              <w:rPr>
                <w:rFonts w:asciiTheme="minorHAnsi" w:eastAsia="Calibri" w:hAnsiTheme="minorHAnsi" w:cs="Calibri"/>
                <w:spacing w:val="29"/>
                <w:sz w:val="22"/>
                <w:szCs w:val="22"/>
              </w:rPr>
            </w:rPrChange>
          </w:rPr>
          <w:delText xml:space="preserve"> </w:delText>
        </w:r>
        <w:r>
          <w:rPr>
            <w:rFonts w:asciiTheme="minorHAnsi" w:eastAsia="Calibri" w:hAnsiTheme="minorHAnsi" w:cs="Calibri"/>
            <w:color w:val="00558C"/>
            <w:spacing w:val="-1"/>
            <w:sz w:val="22"/>
            <w:szCs w:val="22"/>
            <w:rPrChange w:id="795" w:author="Jiang" w:date="2024-07-10T19:03:00Z">
              <w:rPr>
                <w:rFonts w:asciiTheme="minorHAnsi" w:eastAsia="Calibri" w:hAnsiTheme="minorHAnsi" w:cs="Calibri"/>
                <w:spacing w:val="-1"/>
                <w:sz w:val="22"/>
                <w:szCs w:val="22"/>
              </w:rPr>
            </w:rPrChange>
          </w:rPr>
          <w:delText>lighthouses.</w:delText>
        </w:r>
      </w:del>
    </w:p>
    <w:p w14:paraId="06648363" w14:textId="77777777" w:rsidR="000F72C1" w:rsidRPr="000F72C1" w:rsidRDefault="000F72C1">
      <w:pPr>
        <w:pStyle w:val="BodyText"/>
        <w:spacing w:line="298" w:lineRule="auto"/>
        <w:rPr>
          <w:ins w:id="796" w:author="Peter Hill" w:date="2024-04-03T10:08:00Z"/>
          <w:del w:id="797" w:author="Jiang" w:date="2024-07-05T09:44:00Z"/>
          <w:rFonts w:asciiTheme="minorHAnsi" w:hAnsiTheme="minorHAnsi"/>
          <w:color w:val="00558C"/>
          <w:rPrChange w:id="798" w:author="Jiang" w:date="2024-07-10T19:03:00Z">
            <w:rPr>
              <w:ins w:id="799" w:author="Peter Hill" w:date="2024-04-03T10:08:00Z"/>
              <w:del w:id="800" w:author="Jiang" w:date="2024-07-05T09:44:00Z"/>
              <w:rFonts w:asciiTheme="minorHAnsi" w:hAnsiTheme="minorHAnsi"/>
            </w:rPr>
          </w:rPrChange>
        </w:rPr>
      </w:pPr>
    </w:p>
    <w:p w14:paraId="06648364" w14:textId="77777777" w:rsidR="000F72C1" w:rsidRPr="000F72C1" w:rsidRDefault="0020793E">
      <w:pPr>
        <w:numPr>
          <w:ilvl w:val="0"/>
          <w:numId w:val="3"/>
          <w:ins w:id="801" w:author="Jiang" w:date="2024-07-10T19:01:00Z"/>
        </w:numPr>
        <w:spacing w:before="279" w:line="179" w:lineRule="auto"/>
        <w:ind w:left="49"/>
        <w:outlineLvl w:val="0"/>
        <w:rPr>
          <w:ins w:id="802" w:author="liujuan" w:date="2024-04-09T14:06:00Z"/>
          <w:rFonts w:asciiTheme="minorHAnsi" w:eastAsia="Calibri" w:hAnsiTheme="minorHAnsi" w:cs="Calibri"/>
          <w:b/>
          <w:bCs/>
          <w:color w:val="FF0000"/>
          <w:spacing w:val="-2"/>
          <w:sz w:val="28"/>
          <w:szCs w:val="28"/>
          <w:lang w:eastAsia="zh-CN"/>
          <w:rPrChange w:id="803" w:author="Jiang" w:date="2024-07-10T19:01:00Z">
            <w:rPr>
              <w:ins w:id="804" w:author="liujuan" w:date="2024-04-09T14:06:00Z"/>
              <w:rFonts w:ascii="Calibri" w:eastAsia="Calibri" w:hAnsi="Calibri" w:cs="Calibri"/>
              <w:color w:val="FF0000"/>
              <w:spacing w:val="-2"/>
              <w:sz w:val="22"/>
              <w:szCs w:val="22"/>
              <w:lang w:eastAsia="zh-CN"/>
            </w:rPr>
          </w:rPrChange>
        </w:rPr>
        <w:pPrChange w:id="805" w:author="Jiang" w:date="2024-07-10T19:01:00Z">
          <w:pPr>
            <w:spacing w:before="149" w:line="187" w:lineRule="auto"/>
            <w:ind w:left="20"/>
          </w:pPr>
        </w:pPrChange>
      </w:pPr>
      <w:ins w:id="806" w:author="liujuan" w:date="2024-04-09T14:06:00Z">
        <w:del w:id="807" w:author="Jiang" w:date="2024-07-10T19:01:00Z">
          <w:r>
            <w:rPr>
              <w:rFonts w:asciiTheme="minorHAnsi" w:eastAsia="Calibri" w:hAnsiTheme="minorHAnsi" w:cs="Calibri"/>
              <w:b/>
              <w:bCs/>
              <w:color w:val="FF0000"/>
              <w:spacing w:val="-2"/>
              <w:sz w:val="28"/>
              <w:szCs w:val="28"/>
              <w:lang w:eastAsia="zh-CN"/>
              <w:rPrChange w:id="808" w:author="Jiang" w:date="2024-07-10T19:01:00Z">
                <w:rPr>
                  <w:rFonts w:ascii="Calibri" w:eastAsia="Calibri" w:hAnsi="Calibri" w:cs="Calibri"/>
                  <w:color w:val="FF0000"/>
                  <w:spacing w:val="-2"/>
                  <w:sz w:val="22"/>
                  <w:szCs w:val="22"/>
                  <w:lang w:eastAsia="zh-CN"/>
                </w:rPr>
              </w:rPrChange>
            </w:rPr>
            <w:delText>2.</w:delText>
          </w:r>
        </w:del>
      </w:ins>
      <w:ins w:id="809" w:author="Jiang" w:date="2024-07-10T19:01:00Z">
        <w:r>
          <w:rPr>
            <w:rFonts w:asciiTheme="minorHAnsi" w:eastAsia="Calibri" w:hAnsiTheme="minorHAnsi" w:cs="Calibri" w:hint="eastAsia"/>
            <w:b/>
            <w:bCs/>
            <w:color w:val="00558C"/>
            <w:spacing w:val="-2"/>
            <w:sz w:val="28"/>
            <w:szCs w:val="28"/>
            <w:lang w:eastAsia="zh-CN"/>
          </w:rPr>
          <w:t xml:space="preserve">       </w:t>
        </w:r>
      </w:ins>
      <w:ins w:id="810" w:author="liujuan" w:date="2024-04-09T14:06:00Z">
        <w:r>
          <w:rPr>
            <w:rFonts w:asciiTheme="minorHAnsi" w:eastAsia="Calibri" w:hAnsiTheme="minorHAnsi" w:cs="Calibri"/>
            <w:b/>
            <w:bCs/>
            <w:color w:val="FF0000"/>
            <w:spacing w:val="-2"/>
            <w:sz w:val="28"/>
            <w:szCs w:val="28"/>
            <w:lang w:eastAsia="zh-CN"/>
            <w:rPrChange w:id="811" w:author="Jiang" w:date="2024-07-10T19:01:00Z">
              <w:rPr>
                <w:rFonts w:ascii="Calibri" w:eastAsia="Calibri" w:hAnsi="Calibri" w:cs="Calibri"/>
                <w:color w:val="FF0000"/>
                <w:spacing w:val="-2"/>
                <w:sz w:val="22"/>
                <w:szCs w:val="22"/>
                <w:lang w:eastAsia="zh-CN"/>
              </w:rPr>
            </w:rPrChange>
          </w:rPr>
          <w:t>SCOPE</w:t>
        </w:r>
      </w:ins>
    </w:p>
    <w:p w14:paraId="06648365" w14:textId="77777777" w:rsidR="000F72C1" w:rsidRPr="000F72C1" w:rsidRDefault="000F72C1">
      <w:pPr>
        <w:pStyle w:val="BodyText"/>
        <w:spacing w:line="298" w:lineRule="auto"/>
        <w:rPr>
          <w:ins w:id="812" w:author="Jiang" w:date="2024-07-10T19:01:00Z"/>
          <w:rFonts w:ascii="Calibri" w:eastAsia="Calibri" w:hAnsi="Calibri" w:cs="Calibri"/>
          <w:color w:val="FF0000"/>
          <w:spacing w:val="-2"/>
          <w:sz w:val="28"/>
          <w:szCs w:val="28"/>
          <w:lang w:eastAsia="zh-CN"/>
          <w:rPrChange w:id="813" w:author="Jiang" w:date="2024-07-10T20:07:00Z">
            <w:rPr>
              <w:ins w:id="814" w:author="Jiang" w:date="2024-07-10T19:01:00Z"/>
              <w:rFonts w:ascii="Calibri" w:eastAsia="Calibri" w:hAnsi="Calibri" w:cs="Calibri"/>
              <w:color w:val="FF0000"/>
              <w:spacing w:val="-2"/>
              <w:sz w:val="22"/>
              <w:szCs w:val="22"/>
              <w:lang w:eastAsia="zh-CN"/>
            </w:rPr>
          </w:rPrChange>
        </w:rPr>
      </w:pPr>
    </w:p>
    <w:p w14:paraId="06648366" w14:textId="77777777" w:rsidR="000F72C1" w:rsidRDefault="0020793E">
      <w:pPr>
        <w:pStyle w:val="BodyText"/>
        <w:spacing w:line="298" w:lineRule="auto"/>
        <w:rPr>
          <w:ins w:id="815" w:author="liujuan" w:date="2024-04-09T14:06:00Z"/>
          <w:rFonts w:ascii="Calibri" w:eastAsia="Calibri" w:hAnsi="Calibri" w:cs="Calibri"/>
          <w:color w:val="FF0000"/>
          <w:spacing w:val="-2"/>
          <w:sz w:val="22"/>
          <w:szCs w:val="22"/>
          <w:lang w:eastAsia="zh-CN"/>
        </w:rPr>
      </w:pPr>
      <w:ins w:id="816" w:author="liujuan" w:date="2024-04-09T14:06:00Z">
        <w:r>
          <w:rPr>
            <w:rFonts w:ascii="Calibri" w:eastAsia="Calibri" w:hAnsi="Calibri" w:cs="Calibri"/>
            <w:color w:val="FF0000"/>
            <w:spacing w:val="-2"/>
            <w:sz w:val="22"/>
            <w:szCs w:val="22"/>
            <w:lang w:eastAsia="zh-CN"/>
          </w:rPr>
          <w:t>This Guidance document seeks to</w:t>
        </w:r>
        <w:r>
          <w:rPr>
            <w:rFonts w:ascii="Calibri" w:eastAsia="Calibri" w:hAnsi="Calibri" w:cs="Calibri" w:hint="eastAsia"/>
            <w:color w:val="FF0000"/>
            <w:spacing w:val="-2"/>
            <w:sz w:val="22"/>
            <w:szCs w:val="22"/>
            <w:lang w:eastAsia="zh-CN"/>
          </w:rPr>
          <w:t xml:space="preserve"> p</w:t>
        </w:r>
        <w:r>
          <w:rPr>
            <w:rFonts w:ascii="Calibri" w:eastAsia="Calibri" w:hAnsi="Calibri" w:cs="Calibri"/>
            <w:color w:val="FF0000"/>
            <w:spacing w:val="-2"/>
            <w:sz w:val="22"/>
            <w:szCs w:val="22"/>
            <w:lang w:eastAsia="zh-CN"/>
          </w:rPr>
          <w:t xml:space="preserve">rovide general guidance on </w:t>
        </w:r>
        <w:r>
          <w:rPr>
            <w:rFonts w:ascii="Calibri" w:eastAsia="Calibri" w:hAnsi="Calibri" w:cs="Calibri" w:hint="eastAsia"/>
            <w:color w:val="FF0000"/>
            <w:spacing w:val="-2"/>
            <w:sz w:val="22"/>
            <w:szCs w:val="22"/>
            <w:lang w:eastAsia="zh-CN"/>
          </w:rPr>
          <w:t>developing</w:t>
        </w:r>
        <w:r>
          <w:rPr>
            <w:rFonts w:ascii="Calibri" w:eastAsia="Calibri" w:hAnsi="Calibri" w:cs="Calibri"/>
            <w:color w:val="FF0000"/>
            <w:spacing w:val="-2"/>
            <w:sz w:val="22"/>
            <w:szCs w:val="22"/>
            <w:lang w:eastAsia="zh-CN"/>
          </w:rPr>
          <w:t xml:space="preserve"> and </w:t>
        </w:r>
        <w:r>
          <w:rPr>
            <w:rFonts w:ascii="Calibri" w:eastAsia="Calibri" w:hAnsi="Calibri" w:cs="Calibri" w:hint="eastAsia"/>
            <w:color w:val="FF0000"/>
            <w:spacing w:val="-2"/>
            <w:sz w:val="22"/>
            <w:szCs w:val="22"/>
            <w:lang w:eastAsia="zh-CN"/>
          </w:rPr>
          <w:t>completing agreements for complementary use</w:t>
        </w:r>
        <w:r>
          <w:rPr>
            <w:rFonts w:ascii="Calibri" w:eastAsia="Calibri" w:hAnsi="Calibri" w:cs="Calibri"/>
            <w:color w:val="FF0000"/>
            <w:spacing w:val="-2"/>
            <w:sz w:val="22"/>
            <w:szCs w:val="22"/>
            <w:lang w:eastAsia="zh-CN"/>
          </w:rPr>
          <w:t xml:space="preserve"> </w:t>
        </w:r>
        <w:r>
          <w:rPr>
            <w:rFonts w:ascii="Calibri" w:eastAsia="Calibri" w:hAnsi="Calibri" w:cs="Calibri" w:hint="eastAsia"/>
            <w:color w:val="FF0000"/>
            <w:spacing w:val="-2"/>
            <w:sz w:val="22"/>
            <w:szCs w:val="22"/>
            <w:lang w:eastAsia="zh-CN"/>
          </w:rPr>
          <w:t xml:space="preserve">of lighthouse property, </w:t>
        </w:r>
        <w:r>
          <w:rPr>
            <w:rFonts w:ascii="Calibri" w:eastAsia="Calibri" w:hAnsi="Calibri" w:cs="Calibri"/>
            <w:color w:val="FF0000"/>
            <w:spacing w:val="-2"/>
            <w:sz w:val="22"/>
            <w:szCs w:val="22"/>
            <w:lang w:eastAsia="zh-CN"/>
          </w:rPr>
          <w:t>and offers some examples</w:t>
        </w:r>
        <w:r>
          <w:rPr>
            <w:rFonts w:ascii="Calibri" w:eastAsia="Calibri" w:hAnsi="Calibri" w:cs="Calibri" w:hint="eastAsia"/>
            <w:color w:val="FF0000"/>
            <w:spacing w:val="-2"/>
            <w:sz w:val="22"/>
            <w:szCs w:val="22"/>
            <w:lang w:eastAsia="zh-CN"/>
          </w:rPr>
          <w:t xml:space="preserve"> of agreements </w:t>
        </w:r>
        <w:r>
          <w:rPr>
            <w:rFonts w:ascii="Calibri" w:eastAsia="Calibri" w:hAnsi="Calibri" w:cs="Calibri"/>
            <w:color w:val="FF0000"/>
            <w:spacing w:val="-2"/>
            <w:sz w:val="22"/>
            <w:szCs w:val="22"/>
            <w:lang w:eastAsia="zh-CN"/>
          </w:rPr>
          <w:t>from lighthouse authorities around the world</w:t>
        </w:r>
        <w:r>
          <w:rPr>
            <w:rFonts w:ascii="Calibri" w:eastAsia="Calibri" w:hAnsi="Calibri" w:cs="Calibri" w:hint="eastAsia"/>
            <w:color w:val="FF0000"/>
            <w:spacing w:val="-2"/>
            <w:sz w:val="22"/>
            <w:szCs w:val="22"/>
            <w:lang w:eastAsia="zh-CN"/>
          </w:rPr>
          <w:t xml:space="preserve">. The main purpose of this document is to assist the </w:t>
        </w:r>
      </w:ins>
      <w:ins w:id="817" w:author="Jiang" w:date="2024-07-10T19:57:00Z">
        <w:r>
          <w:rPr>
            <w:rFonts w:ascii="Calibri" w:eastAsia="Calibri" w:hAnsi="Calibri" w:cs="Calibri" w:hint="eastAsia"/>
            <w:color w:val="FF0000"/>
            <w:spacing w:val="-2"/>
            <w:sz w:val="22"/>
            <w:szCs w:val="22"/>
            <w:lang w:eastAsia="zh-CN"/>
          </w:rPr>
          <w:t>L</w:t>
        </w:r>
      </w:ins>
      <w:ins w:id="818" w:author="liujuan" w:date="2024-04-09T14:06:00Z">
        <w:del w:id="819" w:author="Jiang" w:date="2024-07-05T09:47:00Z">
          <w:r>
            <w:rPr>
              <w:rFonts w:ascii="Calibri" w:eastAsia="Calibri" w:hAnsi="Calibri" w:cs="Calibri" w:hint="eastAsia"/>
              <w:color w:val="FF0000"/>
              <w:spacing w:val="-2"/>
              <w:sz w:val="22"/>
              <w:szCs w:val="22"/>
              <w:lang w:eastAsia="zh-CN"/>
            </w:rPr>
            <w:delText>L</w:delText>
          </w:r>
        </w:del>
        <w:r>
          <w:rPr>
            <w:rFonts w:ascii="Calibri" w:eastAsia="Calibri" w:hAnsi="Calibri" w:cs="Calibri" w:hint="eastAsia"/>
            <w:color w:val="FF0000"/>
            <w:spacing w:val="-2"/>
            <w:sz w:val="22"/>
            <w:szCs w:val="22"/>
            <w:lang w:eastAsia="zh-CN"/>
          </w:rPr>
          <w:t xml:space="preserve">ighthouse </w:t>
        </w:r>
      </w:ins>
      <w:ins w:id="820" w:author="Jiang" w:date="2024-07-10T19:57:00Z">
        <w:r>
          <w:rPr>
            <w:rFonts w:ascii="Calibri" w:eastAsia="Calibri" w:hAnsi="Calibri" w:cs="Calibri" w:hint="eastAsia"/>
            <w:color w:val="FF0000"/>
            <w:spacing w:val="-2"/>
            <w:sz w:val="22"/>
            <w:szCs w:val="22"/>
            <w:lang w:eastAsia="zh-CN"/>
          </w:rPr>
          <w:t>A</w:t>
        </w:r>
      </w:ins>
      <w:ins w:id="821" w:author="liujuan" w:date="2024-04-09T14:06:00Z">
        <w:del w:id="822" w:author="Jiang" w:date="2024-07-05T09:47:00Z">
          <w:r>
            <w:rPr>
              <w:rFonts w:ascii="Calibri" w:eastAsia="Calibri" w:hAnsi="Calibri" w:cs="Calibri" w:hint="eastAsia"/>
              <w:color w:val="FF0000"/>
              <w:spacing w:val="-2"/>
              <w:sz w:val="22"/>
              <w:szCs w:val="22"/>
              <w:lang w:eastAsia="zh-CN"/>
            </w:rPr>
            <w:delText>A</w:delText>
          </w:r>
        </w:del>
        <w:r>
          <w:rPr>
            <w:rFonts w:ascii="Calibri" w:eastAsia="Calibri" w:hAnsi="Calibri" w:cs="Calibri" w:hint="eastAsia"/>
            <w:color w:val="FF0000"/>
            <w:spacing w:val="-2"/>
            <w:sz w:val="22"/>
            <w:szCs w:val="22"/>
            <w:lang w:eastAsia="zh-CN"/>
          </w:rPr>
          <w:t>uthority in conserving a lighthouse or related structure, exploring a lighthouse structure</w:t>
        </w:r>
        <w:r>
          <w:rPr>
            <w:rFonts w:ascii="Calibri" w:eastAsia="Calibri" w:hAnsi="Calibri" w:cs="Calibri"/>
            <w:color w:val="FF0000"/>
            <w:spacing w:val="-2"/>
            <w:sz w:val="22"/>
            <w:szCs w:val="22"/>
            <w:lang w:eastAsia="zh-CN"/>
          </w:rPr>
          <w:t>’</w:t>
        </w:r>
        <w:r>
          <w:rPr>
            <w:rFonts w:ascii="Calibri" w:eastAsia="Calibri" w:hAnsi="Calibri" w:cs="Calibri" w:hint="eastAsia"/>
            <w:color w:val="FF0000"/>
            <w:spacing w:val="-2"/>
            <w:sz w:val="22"/>
            <w:szCs w:val="22"/>
            <w:lang w:eastAsia="zh-CN"/>
          </w:rPr>
          <w:t>s complementary or alternative uses, and</w:t>
        </w:r>
      </w:ins>
      <w:ins w:id="823" w:author="Jiang" w:date="2024-07-10T20:23:00Z">
        <w:r>
          <w:rPr>
            <w:rFonts w:ascii="Calibri" w:eastAsia="Calibri" w:hAnsi="Calibri" w:cs="Calibri" w:hint="eastAsia"/>
            <w:color w:val="FF0000"/>
            <w:spacing w:val="-2"/>
            <w:sz w:val="22"/>
            <w:szCs w:val="22"/>
            <w:lang w:eastAsia="zh-CN"/>
          </w:rPr>
          <w:t xml:space="preserve"> </w:t>
        </w:r>
      </w:ins>
      <w:ins w:id="824" w:author="liujuan" w:date="2024-04-09T14:06:00Z">
        <w:del w:id="825" w:author="Jiang" w:date="2024-07-10T20:17:00Z">
          <w:r>
            <w:rPr>
              <w:rFonts w:ascii="Calibri" w:eastAsia="Calibri" w:hAnsi="Calibri" w:cs="Calibri" w:hint="eastAsia"/>
              <w:color w:val="FF0000"/>
              <w:spacing w:val="-2"/>
              <w:sz w:val="22"/>
              <w:szCs w:val="22"/>
              <w:lang w:eastAsia="zh-CN"/>
            </w:rPr>
            <w:delText xml:space="preserve"> </w:delText>
          </w:r>
        </w:del>
        <w:r>
          <w:rPr>
            <w:rFonts w:ascii="Calibri" w:eastAsia="Calibri" w:hAnsi="Calibri" w:cs="Calibri" w:hint="eastAsia"/>
            <w:color w:val="FF0000"/>
            <w:spacing w:val="-2"/>
            <w:sz w:val="22"/>
            <w:szCs w:val="22"/>
            <w:lang w:eastAsia="zh-CN"/>
          </w:rPr>
          <w:t>leveraging operational, commercial or reputational benefits from the historical and cultural significance of a property.</w:t>
        </w:r>
      </w:ins>
    </w:p>
    <w:p w14:paraId="06648367" w14:textId="77777777" w:rsidR="000F72C1" w:rsidRDefault="0020793E">
      <w:pPr>
        <w:spacing w:before="149" w:line="298" w:lineRule="auto"/>
        <w:ind w:left="23"/>
        <w:rPr>
          <w:ins w:id="826" w:author="liujuan" w:date="2024-04-09T14:06:00Z"/>
          <w:rFonts w:ascii="Calibri" w:eastAsia="Calibri" w:hAnsi="Calibri" w:cs="Calibri"/>
          <w:color w:val="FF0000"/>
          <w:spacing w:val="-2"/>
          <w:sz w:val="22"/>
          <w:szCs w:val="22"/>
          <w:lang w:eastAsia="zh-CN"/>
        </w:rPr>
        <w:pPrChange w:id="827" w:author="Jiang" w:date="2024-07-10T21:45:00Z">
          <w:pPr>
            <w:spacing w:before="149" w:line="187" w:lineRule="auto"/>
            <w:ind w:left="20"/>
          </w:pPr>
        </w:pPrChange>
      </w:pPr>
      <w:ins w:id="828" w:author="liujuan" w:date="2024-04-09T14:06:00Z">
        <w:r>
          <w:rPr>
            <w:rFonts w:ascii="Calibri" w:eastAsia="Calibri" w:hAnsi="Calibri" w:cs="Calibri"/>
            <w:color w:val="FF0000"/>
            <w:spacing w:val="-2"/>
            <w:sz w:val="22"/>
            <w:szCs w:val="22"/>
            <w:lang w:eastAsia="zh-CN"/>
          </w:rPr>
          <w:t xml:space="preserve">The guidance and examples of </w:t>
        </w:r>
        <w:r>
          <w:rPr>
            <w:rFonts w:ascii="Calibri" w:eastAsia="Calibri" w:hAnsi="Calibri" w:cs="Calibri" w:hint="eastAsia"/>
            <w:color w:val="FF0000"/>
            <w:spacing w:val="-2"/>
            <w:sz w:val="22"/>
            <w:szCs w:val="22"/>
            <w:lang w:eastAsia="zh-CN"/>
          </w:rPr>
          <w:t xml:space="preserve">agreements </w:t>
        </w:r>
        <w:r>
          <w:rPr>
            <w:rFonts w:ascii="Calibri" w:eastAsia="Calibri" w:hAnsi="Calibri" w:cs="Calibri"/>
            <w:color w:val="FF0000"/>
            <w:spacing w:val="-2"/>
            <w:sz w:val="22"/>
            <w:szCs w:val="22"/>
            <w:lang w:eastAsia="zh-CN"/>
          </w:rPr>
          <w:t>in this document are for reference only</w:t>
        </w:r>
        <w:r>
          <w:rPr>
            <w:rFonts w:ascii="Calibri" w:eastAsia="Calibri" w:hAnsi="Calibri" w:cs="Calibri" w:hint="eastAsia"/>
            <w:color w:val="FF0000"/>
            <w:spacing w:val="-2"/>
            <w:sz w:val="22"/>
            <w:szCs w:val="22"/>
            <w:lang w:eastAsia="zh-CN"/>
          </w:rPr>
          <w:t xml:space="preserve">. The </w:t>
        </w:r>
        <w:del w:id="829" w:author="Jiang" w:date="2024-07-05T09:48:00Z">
          <w:r>
            <w:rPr>
              <w:rFonts w:ascii="Calibri" w:eastAsia="Calibri" w:hAnsi="Calibri" w:cs="Calibri"/>
              <w:color w:val="FF0000"/>
              <w:spacing w:val="-2"/>
              <w:sz w:val="22"/>
              <w:szCs w:val="22"/>
              <w:lang w:eastAsia="zh-CN"/>
            </w:rPr>
            <w:delText>L</w:delText>
          </w:r>
        </w:del>
      </w:ins>
      <w:ins w:id="830" w:author="Jiang" w:date="2024-07-10T19:57:00Z">
        <w:r>
          <w:rPr>
            <w:rFonts w:ascii="Calibri" w:eastAsia="Calibri" w:hAnsi="Calibri" w:cs="Calibri" w:hint="eastAsia"/>
            <w:color w:val="FF0000"/>
            <w:spacing w:val="-2"/>
            <w:sz w:val="22"/>
            <w:szCs w:val="22"/>
            <w:lang w:eastAsia="zh-CN"/>
          </w:rPr>
          <w:t>L</w:t>
        </w:r>
      </w:ins>
      <w:ins w:id="831" w:author="liujuan" w:date="2024-04-09T14:06:00Z">
        <w:r>
          <w:rPr>
            <w:rFonts w:ascii="Calibri" w:eastAsia="Calibri" w:hAnsi="Calibri" w:cs="Calibri" w:hint="eastAsia"/>
            <w:color w:val="FF0000"/>
            <w:spacing w:val="-2"/>
            <w:sz w:val="22"/>
            <w:szCs w:val="22"/>
            <w:lang w:eastAsia="zh-CN"/>
          </w:rPr>
          <w:t xml:space="preserve">ighthouse </w:t>
        </w:r>
        <w:del w:id="832" w:author="Jiang" w:date="2024-07-05T09:48:00Z">
          <w:r>
            <w:rPr>
              <w:rFonts w:ascii="Calibri" w:eastAsia="Calibri" w:hAnsi="Calibri" w:cs="Calibri"/>
              <w:color w:val="FF0000"/>
              <w:spacing w:val="-2"/>
              <w:sz w:val="22"/>
              <w:szCs w:val="22"/>
              <w:lang w:eastAsia="zh-CN"/>
            </w:rPr>
            <w:delText>A</w:delText>
          </w:r>
        </w:del>
      </w:ins>
      <w:ins w:id="833" w:author="Jiang" w:date="2024-07-10T19:57:00Z">
        <w:r>
          <w:rPr>
            <w:rFonts w:ascii="Calibri" w:eastAsia="Calibri" w:hAnsi="Calibri" w:cs="Calibri" w:hint="eastAsia"/>
            <w:color w:val="FF0000"/>
            <w:spacing w:val="-2"/>
            <w:sz w:val="22"/>
            <w:szCs w:val="22"/>
            <w:lang w:eastAsia="zh-CN"/>
          </w:rPr>
          <w:t>A</w:t>
        </w:r>
      </w:ins>
      <w:ins w:id="834" w:author="liujuan" w:date="2024-04-09T14:06:00Z">
        <w:r>
          <w:rPr>
            <w:rFonts w:ascii="Calibri" w:eastAsia="Calibri" w:hAnsi="Calibri" w:cs="Calibri" w:hint="eastAsia"/>
            <w:color w:val="FF0000"/>
            <w:spacing w:val="-2"/>
            <w:sz w:val="22"/>
            <w:szCs w:val="22"/>
            <w:lang w:eastAsia="zh-CN"/>
          </w:rPr>
          <w:t xml:space="preserve">uthority may refer to the relevant </w:t>
        </w:r>
        <w:del w:id="835" w:author="Jiang" w:date="2024-07-05T09:49:00Z">
          <w:r>
            <w:rPr>
              <w:rFonts w:ascii="Calibri" w:eastAsia="Calibri" w:hAnsi="Calibri" w:cs="Calibri"/>
              <w:color w:val="FF0000"/>
              <w:spacing w:val="-2"/>
              <w:sz w:val="22"/>
              <w:szCs w:val="22"/>
              <w:lang w:eastAsia="zh-CN"/>
            </w:rPr>
            <w:delText>H</w:delText>
          </w:r>
        </w:del>
      </w:ins>
      <w:ins w:id="836" w:author="Jiang" w:date="2024-07-05T09:49:00Z">
        <w:r>
          <w:rPr>
            <w:rFonts w:ascii="Calibri" w:eastAsia="Calibri" w:hAnsi="Calibri" w:cs="Calibri" w:hint="eastAsia"/>
            <w:color w:val="FF0000"/>
            <w:spacing w:val="-2"/>
            <w:sz w:val="22"/>
            <w:szCs w:val="22"/>
            <w:lang w:eastAsia="zh-CN"/>
          </w:rPr>
          <w:t>h</w:t>
        </w:r>
      </w:ins>
      <w:ins w:id="837" w:author="liujuan" w:date="2024-04-09T14:06:00Z">
        <w:r>
          <w:rPr>
            <w:rFonts w:ascii="Calibri" w:eastAsia="Calibri" w:hAnsi="Calibri" w:cs="Calibri" w:hint="eastAsia"/>
            <w:color w:val="FF0000"/>
            <w:spacing w:val="-2"/>
            <w:sz w:val="22"/>
            <w:szCs w:val="22"/>
            <w:lang w:eastAsia="zh-CN"/>
          </w:rPr>
          <w:t xml:space="preserve">eritage </w:t>
        </w:r>
        <w:del w:id="838" w:author="Jiang" w:date="2024-07-05T09:49:00Z">
          <w:r>
            <w:rPr>
              <w:rFonts w:ascii="Calibri" w:eastAsia="Calibri" w:hAnsi="Calibri" w:cs="Calibri"/>
              <w:color w:val="FF0000"/>
              <w:spacing w:val="-2"/>
              <w:sz w:val="22"/>
              <w:szCs w:val="22"/>
              <w:lang w:eastAsia="zh-CN"/>
            </w:rPr>
            <w:delText>D</w:delText>
          </w:r>
        </w:del>
      </w:ins>
      <w:ins w:id="839" w:author="Jiang" w:date="2024-07-05T09:49:00Z">
        <w:r>
          <w:rPr>
            <w:rFonts w:ascii="Calibri" w:eastAsia="Calibri" w:hAnsi="Calibri" w:cs="Calibri" w:hint="eastAsia"/>
            <w:color w:val="FF0000"/>
            <w:spacing w:val="-2"/>
            <w:sz w:val="22"/>
            <w:szCs w:val="22"/>
            <w:lang w:eastAsia="zh-CN"/>
          </w:rPr>
          <w:t>d</w:t>
        </w:r>
      </w:ins>
      <w:ins w:id="840" w:author="liujuan" w:date="2024-04-09T14:06:00Z">
        <w:r>
          <w:rPr>
            <w:rFonts w:ascii="Calibri" w:eastAsia="Calibri" w:hAnsi="Calibri" w:cs="Calibri" w:hint="eastAsia"/>
            <w:color w:val="FF0000"/>
            <w:spacing w:val="-2"/>
            <w:sz w:val="22"/>
            <w:szCs w:val="22"/>
            <w:lang w:eastAsia="zh-CN"/>
          </w:rPr>
          <w:t>ocuments, with a focus on IALA Complementary Lighthouse Use Manual, when developing and completing agreements for complementary use of lighthouse property.</w:t>
        </w:r>
      </w:ins>
    </w:p>
    <w:p w14:paraId="06648368" w14:textId="77777777" w:rsidR="000F72C1" w:rsidRDefault="000F72C1">
      <w:pPr>
        <w:spacing w:before="149" w:line="187" w:lineRule="auto"/>
        <w:ind w:left="20"/>
        <w:rPr>
          <w:ins w:id="841" w:author="liujuan" w:date="2024-04-09T14:06:00Z"/>
          <w:rFonts w:ascii="Calibri" w:eastAsia="Calibri" w:hAnsi="Calibri" w:cs="Calibri"/>
          <w:color w:val="FF0000"/>
          <w:spacing w:val="-2"/>
          <w:sz w:val="22"/>
          <w:szCs w:val="22"/>
          <w:lang w:eastAsia="zh-CN"/>
        </w:rPr>
      </w:pPr>
    </w:p>
    <w:p w14:paraId="06648369" w14:textId="77777777" w:rsidR="000F72C1" w:rsidRDefault="0020793E">
      <w:pPr>
        <w:pStyle w:val="BodyText"/>
        <w:spacing w:line="298" w:lineRule="auto"/>
        <w:rPr>
          <w:del w:id="842" w:author="liujuan" w:date="2024-04-09T14:06:00Z"/>
          <w:rFonts w:asciiTheme="minorHAnsi" w:hAnsiTheme="minorHAnsi"/>
        </w:rPr>
      </w:pPr>
      <w:commentRangeStart w:id="843"/>
      <w:ins w:id="844" w:author="Peter Hill" w:date="2024-04-03T10:08:00Z">
        <w:del w:id="845" w:author="liujuan" w:date="2024-04-09T14:06:00Z">
          <w:r>
            <w:rPr>
              <w:rFonts w:asciiTheme="minorHAnsi" w:hAnsiTheme="minorHAnsi"/>
            </w:rPr>
            <w:delText>This Guidance document seeks to……</w:delText>
          </w:r>
          <w:commentRangeEnd w:id="843"/>
          <w:r>
            <w:rPr>
              <w:rStyle w:val="CommentReference"/>
            </w:rPr>
            <w:commentReference w:id="843"/>
          </w:r>
        </w:del>
      </w:ins>
    </w:p>
    <w:p w14:paraId="0664836A" w14:textId="77777777" w:rsidR="000F72C1" w:rsidRDefault="0020793E">
      <w:pPr>
        <w:spacing w:before="67" w:line="223" w:lineRule="auto"/>
        <w:ind w:left="38" w:right="770" w:hanging="1"/>
        <w:jc w:val="both"/>
        <w:rPr>
          <w:rFonts w:asciiTheme="minorHAnsi" w:eastAsia="Calibri" w:hAnsiTheme="minorHAnsi" w:cs="Calibri"/>
          <w:sz w:val="22"/>
          <w:szCs w:val="22"/>
        </w:rPr>
      </w:pPr>
      <w:r>
        <w:rPr>
          <w:rFonts w:asciiTheme="minorHAnsi" w:eastAsia="Calibri" w:hAnsiTheme="minorHAnsi" w:cs="Calibri"/>
          <w:i/>
          <w:iCs/>
          <w:spacing w:val="-1"/>
          <w:sz w:val="22"/>
          <w:szCs w:val="22"/>
        </w:rPr>
        <w:t xml:space="preserve">IMPORTANT! </w:t>
      </w:r>
      <w:r>
        <w:rPr>
          <w:rFonts w:asciiTheme="minorHAnsi" w:eastAsia="Calibri" w:hAnsiTheme="minorHAnsi" w:cs="Calibri"/>
          <w:spacing w:val="-1"/>
          <w:sz w:val="22"/>
          <w:szCs w:val="22"/>
        </w:rPr>
        <w:t>The attached examples of agreements in the annexes to this document ar</w:t>
      </w:r>
      <w:r>
        <w:rPr>
          <w:rFonts w:asciiTheme="minorHAnsi" w:eastAsia="Calibri" w:hAnsiTheme="minorHAnsi" w:cs="Calibri"/>
          <w:spacing w:val="-2"/>
          <w:sz w:val="22"/>
          <w:szCs w:val="22"/>
        </w:rPr>
        <w:t>e for guidance only and may</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not</w:t>
      </w:r>
      <w:r>
        <w:rPr>
          <w:rFonts w:asciiTheme="minorHAnsi" w:eastAsia="Calibri" w:hAnsiTheme="minorHAnsi" w:cs="Calibri"/>
          <w:spacing w:val="23"/>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appropriate</w:t>
      </w:r>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21"/>
          <w:sz w:val="22"/>
          <w:szCs w:val="22"/>
        </w:rPr>
        <w:t xml:space="preserve"> </w:t>
      </w:r>
      <w:r>
        <w:rPr>
          <w:rFonts w:asciiTheme="minorHAnsi" w:eastAsia="Calibri" w:hAnsiTheme="minorHAnsi" w:cs="Calibri"/>
          <w:spacing w:val="-2"/>
          <w:sz w:val="22"/>
          <w:szCs w:val="22"/>
        </w:rPr>
        <w:t>use</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under</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local</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or</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national</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laws. There</w:t>
      </w:r>
      <w:r>
        <w:rPr>
          <w:rFonts w:asciiTheme="minorHAnsi" w:eastAsia="Calibri" w:hAnsiTheme="minorHAnsi" w:cs="Calibri"/>
          <w:spacing w:val="22"/>
          <w:w w:val="101"/>
          <w:sz w:val="22"/>
          <w:szCs w:val="22"/>
        </w:rPr>
        <w:t xml:space="preserve"> </w:t>
      </w:r>
      <w:r>
        <w:rPr>
          <w:rFonts w:asciiTheme="minorHAnsi" w:eastAsia="Calibri" w:hAnsiTheme="minorHAnsi" w:cs="Calibri"/>
          <w:spacing w:val="-2"/>
          <w:sz w:val="22"/>
          <w:szCs w:val="22"/>
        </w:rPr>
        <w:t>may</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also</w:t>
      </w:r>
      <w:r>
        <w:rPr>
          <w:rFonts w:asciiTheme="minorHAnsi" w:eastAsia="Calibri" w:hAnsiTheme="minorHAnsi" w:cs="Calibri"/>
          <w:spacing w:val="23"/>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5"/>
          <w:sz w:val="22"/>
          <w:szCs w:val="22"/>
        </w:rPr>
        <w:t xml:space="preserve"> </w:t>
      </w:r>
      <w:r>
        <w:rPr>
          <w:rFonts w:asciiTheme="minorHAnsi" w:eastAsia="Calibri" w:hAnsiTheme="minorHAnsi" w:cs="Calibri"/>
          <w:spacing w:val="-3"/>
          <w:sz w:val="22"/>
          <w:szCs w:val="22"/>
        </w:rPr>
        <w:t>site</w:t>
      </w:r>
      <w:r>
        <w:rPr>
          <w:rFonts w:asciiTheme="minorHAnsi" w:eastAsia="Calibri" w:hAnsiTheme="minorHAnsi" w:cs="Calibri"/>
          <w:spacing w:val="14"/>
          <w:w w:val="101"/>
          <w:sz w:val="22"/>
          <w:szCs w:val="22"/>
        </w:rPr>
        <w:t xml:space="preserve"> </w:t>
      </w:r>
      <w:r>
        <w:rPr>
          <w:rFonts w:asciiTheme="minorHAnsi" w:eastAsia="Calibri" w:hAnsiTheme="minorHAnsi" w:cs="Calibri"/>
          <w:spacing w:val="-3"/>
          <w:sz w:val="22"/>
          <w:szCs w:val="22"/>
        </w:rPr>
        <w:t>specific</w:t>
      </w:r>
      <w:r>
        <w:rPr>
          <w:rFonts w:asciiTheme="minorHAnsi" w:eastAsia="Calibri" w:hAnsiTheme="minorHAnsi" w:cs="Calibri"/>
          <w:spacing w:val="22"/>
          <w:w w:val="101"/>
          <w:sz w:val="22"/>
          <w:szCs w:val="22"/>
        </w:rPr>
        <w:t xml:space="preserve"> </w:t>
      </w:r>
      <w:r>
        <w:rPr>
          <w:rFonts w:asciiTheme="minorHAnsi" w:eastAsia="Calibri" w:hAnsiTheme="minorHAnsi" w:cs="Calibri"/>
          <w:spacing w:val="-3"/>
          <w:sz w:val="22"/>
          <w:szCs w:val="22"/>
        </w:rPr>
        <w:t>issues that</w:t>
      </w:r>
      <w:r>
        <w:rPr>
          <w:rFonts w:asciiTheme="minorHAnsi" w:eastAsia="Calibri" w:hAnsiTheme="minorHAnsi" w:cs="Calibri"/>
          <w:spacing w:val="12"/>
          <w:sz w:val="22"/>
          <w:szCs w:val="22"/>
        </w:rPr>
        <w:t xml:space="preserve"> </w:t>
      </w:r>
      <w:r>
        <w:rPr>
          <w:rFonts w:asciiTheme="minorHAnsi" w:eastAsia="Calibri" w:hAnsiTheme="minorHAnsi" w:cs="Calibri"/>
          <w:spacing w:val="-3"/>
          <w:sz w:val="22"/>
          <w:szCs w:val="22"/>
        </w:rPr>
        <w:t>will</w:t>
      </w:r>
      <w:r>
        <w:rPr>
          <w:rFonts w:asciiTheme="minorHAnsi" w:eastAsia="Calibri" w:hAnsiTheme="minorHAnsi" w:cs="Calibri"/>
          <w:spacing w:val="21"/>
          <w:w w:val="101"/>
          <w:sz w:val="22"/>
          <w:szCs w:val="22"/>
        </w:rPr>
        <w:t xml:space="preserve"> </w:t>
      </w:r>
      <w:r>
        <w:rPr>
          <w:rFonts w:asciiTheme="minorHAnsi" w:eastAsia="Calibri" w:hAnsiTheme="minorHAnsi" w:cs="Calibri"/>
          <w:spacing w:val="-3"/>
          <w:sz w:val="22"/>
          <w:szCs w:val="22"/>
        </w:rPr>
        <w:t>need to</w:t>
      </w:r>
      <w:r>
        <w:rPr>
          <w:rFonts w:asciiTheme="minorHAnsi" w:eastAsia="Calibri" w:hAnsiTheme="minorHAnsi" w:cs="Calibri"/>
          <w:spacing w:val="26"/>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z w:val="22"/>
          <w:szCs w:val="22"/>
        </w:rPr>
        <w:t xml:space="preserve"> considered</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(for example,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heritage or</w:t>
      </w:r>
      <w:r>
        <w:rPr>
          <w:rFonts w:asciiTheme="minorHAnsi" w:eastAsia="Calibri" w:hAnsiTheme="minorHAnsi" w:cs="Calibri"/>
          <w:spacing w:val="-1"/>
          <w:sz w:val="22"/>
          <w:szCs w:val="22"/>
        </w:rPr>
        <w:t xml:space="preserve"> environmental orders).</w:t>
      </w:r>
    </w:p>
    <w:p w14:paraId="0664836B" w14:textId="77777777" w:rsidR="000F72C1" w:rsidRDefault="0020793E">
      <w:pPr>
        <w:spacing w:before="179" w:line="188" w:lineRule="auto"/>
        <w:ind w:left="47"/>
        <w:rPr>
          <w:rFonts w:asciiTheme="minorHAnsi" w:eastAsia="Calibri" w:hAnsiTheme="minorHAnsi" w:cs="Calibri"/>
          <w:sz w:val="22"/>
          <w:szCs w:val="22"/>
        </w:rPr>
      </w:pPr>
      <w:del w:id="846" w:author="Peter Hill" w:date="2024-04-03T18:53:00Z">
        <w:r>
          <w:rPr>
            <w:rFonts w:asciiTheme="minorHAnsi" w:eastAsia="Calibri" w:hAnsiTheme="minorHAnsi" w:cs="Calibri"/>
            <w:spacing w:val="-1"/>
            <w:sz w:val="22"/>
            <w:szCs w:val="22"/>
          </w:rPr>
          <w:delText>National administrations</w:delText>
        </w:r>
      </w:del>
      <w:ins w:id="847" w:author="Peter Hill" w:date="2024-04-03T18:53:00Z">
        <w:r>
          <w:rPr>
            <w:rFonts w:asciiTheme="minorHAnsi" w:eastAsia="Calibri" w:hAnsiTheme="minorHAnsi" w:cs="Calibri"/>
            <w:spacing w:val="-1"/>
            <w:sz w:val="22"/>
            <w:szCs w:val="22"/>
          </w:rPr>
          <w:t xml:space="preserve">Lighthouse </w:t>
        </w:r>
        <w:del w:id="848" w:author="Jiang" w:date="2024-07-05T09:50:00Z">
          <w:r>
            <w:rPr>
              <w:rFonts w:asciiTheme="minorHAnsi" w:eastAsia="Calibri" w:hAnsiTheme="minorHAnsi" w:cs="Calibri"/>
              <w:spacing w:val="-1"/>
              <w:sz w:val="22"/>
              <w:szCs w:val="22"/>
            </w:rPr>
            <w:delText>A</w:delText>
          </w:r>
        </w:del>
      </w:ins>
      <w:ins w:id="849" w:author="Jiang" w:date="2024-07-10T20:51:00Z">
        <w:r>
          <w:rPr>
            <w:rFonts w:asciiTheme="minorHAnsi" w:eastAsia="SimSun" w:hAnsiTheme="minorHAnsi" w:cs="Calibri" w:hint="eastAsia"/>
            <w:spacing w:val="-1"/>
            <w:sz w:val="22"/>
            <w:szCs w:val="22"/>
            <w:lang w:eastAsia="zh-CN"/>
          </w:rPr>
          <w:t>A</w:t>
        </w:r>
      </w:ins>
      <w:ins w:id="850" w:author="Peter Hill" w:date="2024-04-03T18:53:00Z">
        <w:r>
          <w:rPr>
            <w:rFonts w:asciiTheme="minorHAnsi" w:eastAsia="Calibri" w:hAnsiTheme="minorHAnsi" w:cs="Calibri"/>
            <w:spacing w:val="-1"/>
            <w:sz w:val="22"/>
            <w:szCs w:val="22"/>
          </w:rPr>
          <w:t>uthorities</w:t>
        </w:r>
      </w:ins>
      <w:r>
        <w:rPr>
          <w:rFonts w:asciiTheme="minorHAnsi" w:eastAsia="Calibri" w:hAnsiTheme="minorHAnsi" w:cs="Calibri"/>
          <w:spacing w:val="-1"/>
          <w:sz w:val="22"/>
          <w:szCs w:val="22"/>
        </w:rPr>
        <w:t xml:space="preserve"> should seek</w:t>
      </w:r>
      <w:r>
        <w:rPr>
          <w:rFonts w:asciiTheme="minorHAnsi" w:eastAsia="Calibri" w:hAnsiTheme="minorHAnsi" w:cs="Calibri"/>
          <w:spacing w:val="36"/>
          <w:sz w:val="22"/>
          <w:szCs w:val="22"/>
        </w:rPr>
        <w:t xml:space="preserve"> </w:t>
      </w:r>
      <w:r>
        <w:rPr>
          <w:rFonts w:asciiTheme="minorHAnsi" w:eastAsia="Calibri" w:hAnsiTheme="minorHAnsi" w:cs="Calibri"/>
          <w:spacing w:val="-1"/>
          <w:sz w:val="22"/>
          <w:szCs w:val="22"/>
        </w:rPr>
        <w:t>professional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legal advice when</w:t>
      </w:r>
      <w:r>
        <w:rPr>
          <w:rFonts w:asciiTheme="minorHAnsi" w:eastAsia="Calibri" w:hAnsiTheme="minorHAnsi" w:cs="Calibri"/>
          <w:spacing w:val="1"/>
          <w:sz w:val="22"/>
          <w:szCs w:val="22"/>
        </w:rPr>
        <w:t xml:space="preserve"> </w:t>
      </w:r>
      <w:del w:id="851" w:author="Jiang" w:date="2024-07-05T09:50:00Z">
        <w:r>
          <w:rPr>
            <w:rFonts w:asciiTheme="minorHAnsi" w:eastAsia="Calibri" w:hAnsiTheme="minorHAnsi" w:cs="Calibri"/>
            <w:spacing w:val="-1"/>
            <w:sz w:val="22"/>
            <w:szCs w:val="22"/>
          </w:rPr>
          <w:delText>formalising</w:delText>
        </w:r>
      </w:del>
      <w:ins w:id="852" w:author="Jiang" w:date="2024-07-05T09:50:00Z">
        <w:r>
          <w:rPr>
            <w:rFonts w:asciiTheme="minorHAnsi" w:eastAsia="SimSun" w:hAnsiTheme="minorHAnsi" w:cs="Calibri" w:hint="eastAsia"/>
            <w:spacing w:val="-1"/>
            <w:sz w:val="22"/>
            <w:szCs w:val="22"/>
            <w:lang w:eastAsia="zh-CN"/>
          </w:rPr>
          <w:t>formalizing</w:t>
        </w:r>
      </w:ins>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any</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agreements.</w:t>
      </w:r>
    </w:p>
    <w:p w14:paraId="0664836C" w14:textId="77777777" w:rsidR="000F72C1" w:rsidRDefault="0020793E">
      <w:pPr>
        <w:spacing w:before="176" w:line="227" w:lineRule="auto"/>
        <w:ind w:left="45" w:right="1234" w:hanging="6"/>
        <w:rPr>
          <w:rFonts w:asciiTheme="minorHAnsi" w:eastAsia="Calibri" w:hAnsiTheme="minorHAnsi" w:cs="Calibri"/>
          <w:sz w:val="22"/>
          <w:szCs w:val="22"/>
        </w:rPr>
      </w:pPr>
      <w:del w:id="853" w:author="Peter Hill" w:date="2024-04-03T18:53:00Z">
        <w:r>
          <w:rPr>
            <w:rFonts w:asciiTheme="minorHAnsi" w:eastAsia="Calibri" w:hAnsiTheme="minorHAnsi" w:cs="Calibri"/>
            <w:sz w:val="22"/>
            <w:szCs w:val="22"/>
          </w:rPr>
          <w:delText>Contract</w:delText>
        </w:r>
      </w:del>
      <w:ins w:id="854" w:author="Peter Hill" w:date="2024-04-03T18:53:00Z">
        <w:r>
          <w:rPr>
            <w:rFonts w:asciiTheme="minorHAnsi" w:eastAsia="Calibri" w:hAnsiTheme="minorHAnsi" w:cs="Calibri"/>
            <w:sz w:val="22"/>
            <w:szCs w:val="22"/>
          </w:rPr>
          <w:t>Agreement</w:t>
        </w:r>
      </w:ins>
      <w:r>
        <w:rPr>
          <w:rFonts w:asciiTheme="minorHAnsi" w:eastAsia="Calibri" w:hAnsiTheme="minorHAnsi" w:cs="Calibri"/>
          <w:sz w:val="22"/>
          <w:szCs w:val="22"/>
        </w:rPr>
        <w:t xml:space="preserve"> for the Comple</w:t>
      </w:r>
      <w:r>
        <w:rPr>
          <w:rFonts w:asciiTheme="minorHAnsi" w:eastAsia="Calibri" w:hAnsiTheme="minorHAnsi" w:cs="Calibri"/>
          <w:spacing w:val="-1"/>
          <w:sz w:val="22"/>
          <w:szCs w:val="22"/>
        </w:rPr>
        <w:t>mentary</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use of</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Lighthouses – Consider the following</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approach for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preparation</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z w:val="22"/>
          <w:szCs w:val="22"/>
        </w:rPr>
        <w:t xml:space="preserve"> </w:t>
      </w:r>
      <w:del w:id="855" w:author="Jiang" w:date="2024-07-10T19:59:00Z">
        <w:r>
          <w:rPr>
            <w:rFonts w:asciiTheme="minorHAnsi" w:eastAsia="Calibri" w:hAnsiTheme="minorHAnsi" w:cs="Calibri"/>
            <w:spacing w:val="-1"/>
            <w:sz w:val="22"/>
            <w:szCs w:val="22"/>
          </w:rPr>
          <w:delText xml:space="preserve">lease </w:delText>
        </w:r>
      </w:del>
      <w:r>
        <w:rPr>
          <w:rFonts w:asciiTheme="minorHAnsi" w:eastAsia="Calibri" w:hAnsiTheme="minorHAnsi" w:cs="Calibri"/>
          <w:spacing w:val="-1"/>
          <w:sz w:val="22"/>
          <w:szCs w:val="22"/>
        </w:rPr>
        <w:t>agreement</w:t>
      </w:r>
      <w:del w:id="856" w:author="Jiang" w:date="2024-07-10T20:00:00Z">
        <w:r>
          <w:rPr>
            <w:rFonts w:asciiTheme="minorHAnsi" w:eastAsia="Calibri" w:hAnsiTheme="minorHAnsi" w:cs="Calibri"/>
            <w:spacing w:val="-1"/>
            <w:sz w:val="22"/>
            <w:szCs w:val="22"/>
          </w:rPr>
          <w:delText>/contract</w:delText>
        </w:r>
        <w:r>
          <w:rPr>
            <w:rFonts w:asciiTheme="minorHAnsi" w:eastAsia="Calibri" w:hAnsiTheme="minorHAnsi" w:cs="Calibri"/>
            <w:spacing w:val="-21"/>
            <w:sz w:val="22"/>
            <w:szCs w:val="22"/>
          </w:rPr>
          <w:delText xml:space="preserve"> </w:delText>
        </w:r>
      </w:del>
      <w:r>
        <w:rPr>
          <w:rFonts w:asciiTheme="minorHAnsi" w:eastAsia="Calibri" w:hAnsiTheme="minorHAnsi" w:cs="Calibri"/>
          <w:spacing w:val="-1"/>
          <w:sz w:val="22"/>
          <w:szCs w:val="22"/>
        </w:rPr>
        <w:t>:</w:t>
      </w:r>
    </w:p>
    <w:tbl>
      <w:tblPr>
        <w:tblStyle w:val="TableNormal1"/>
        <w:tblpPr w:leftFromText="180" w:rightFromText="180" w:vertAnchor="text" w:horzAnchor="page" w:tblpX="1753" w:tblpY="461"/>
        <w:tblOverlap w:val="never"/>
        <w:tblW w:w="850" w:type="dxa"/>
        <w:tblInd w:w="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50"/>
      </w:tblGrid>
      <w:tr w:rsidR="000F72C1" w14:paraId="0664836E" w14:textId="77777777">
        <w:trPr>
          <w:trHeight w:val="397"/>
        </w:trPr>
        <w:tc>
          <w:tcPr>
            <w:tcW w:w="850" w:type="dxa"/>
          </w:tcPr>
          <w:p w14:paraId="0664836D" w14:textId="77777777" w:rsidR="000F72C1" w:rsidRDefault="0020793E">
            <w:pPr>
              <w:pStyle w:val="TableText"/>
              <w:spacing w:before="131" w:line="179" w:lineRule="auto"/>
              <w:ind w:left="144"/>
              <w:rPr>
                <w:sz w:val="22"/>
                <w:szCs w:val="22"/>
              </w:rPr>
            </w:pPr>
            <w:r>
              <w:rPr>
                <w:spacing w:val="-2"/>
                <w:sz w:val="22"/>
                <w:szCs w:val="22"/>
              </w:rPr>
              <w:t>START</w:t>
            </w:r>
          </w:p>
        </w:tc>
      </w:tr>
    </w:tbl>
    <w:p w14:paraId="0664836F" w14:textId="77777777" w:rsidR="000F72C1" w:rsidRDefault="0020793E">
      <w:pPr>
        <w:spacing w:before="232"/>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668480" behindDoc="0" locked="0" layoutInCell="0" allowOverlap="1" wp14:anchorId="06648B4A" wp14:editId="06648B4B">
                <wp:simplePos x="0" y="0"/>
                <wp:positionH relativeFrom="page">
                  <wp:posOffset>872490</wp:posOffset>
                </wp:positionH>
                <wp:positionV relativeFrom="page">
                  <wp:posOffset>7265670</wp:posOffset>
                </wp:positionV>
                <wp:extent cx="575310" cy="297180"/>
                <wp:effectExtent l="0" t="0" r="0" b="0"/>
                <wp:wrapNone/>
                <wp:docPr id="5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297180"/>
                        </a:xfrm>
                        <a:prstGeom prst="rect">
                          <a:avLst/>
                        </a:prstGeom>
                        <a:noFill/>
                        <a:ln>
                          <a:noFill/>
                        </a:ln>
                      </wps:spPr>
                      <wps:txbx>
                        <w:txbxContent>
                          <w:p w14:paraId="06648D4E" w14:textId="77777777" w:rsidR="000F72C1" w:rsidRDefault="000F72C1">
                            <w:pPr>
                              <w:spacing w:line="20" w:lineRule="exact"/>
                            </w:pPr>
                          </w:p>
                          <w:p w14:paraId="06648D4F" w14:textId="77777777" w:rsidR="000F72C1" w:rsidRDefault="000F72C1">
                            <w:pPr>
                              <w:pStyle w:val="BodyText"/>
                            </w:pPr>
                          </w:p>
                        </w:txbxContent>
                      </wps:txbx>
                      <wps:bodyPr rot="0" vert="horz" wrap="square" lIns="0" tIns="0" rIns="0" bIns="0" anchor="t" anchorCtr="0" upright="1">
                        <a:noAutofit/>
                      </wps:bodyPr>
                    </wps:wsp>
                  </a:graphicData>
                </a:graphic>
              </wp:anchor>
            </w:drawing>
          </mc:Choice>
          <mc:Fallback xmlns:wpsCustomData="http://www.wps.cn/officeDocument/2013/wpsCustomData">
            <w:pict>
              <v:shape id="Text Box 6" o:spid="_x0000_s1026" o:spt="202" type="#_x0000_t202" style="position:absolute;left:0pt;margin-left:68.7pt;margin-top:572.1pt;height:23.4pt;width:45.3pt;mso-position-horizontal-relative:page;mso-position-vertical-relative:page;z-index:251668480;mso-width-relative:page;mso-height-relative:page;" filled="f" stroked="f" coordsize="21600,21600" o:allowincell="f" o:gfxdata="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0UH8otoAAAANAQAADwAAAAAAAAABACAAAAA4AAAAZHJzL2Rv&#10;d25yZXYueG1sUEsBAhQAFAAAAAgAh07iQKwMPGzpAQAAwwMAAA4AAAAAAAAAAQAgAAAAPwEAAGRy&#10;cy9lMm9Eb2MueG1sUEsFBgAAAAAGAAYAWQEAAJoFAAAAAA==&#10;">
                <v:fill on="f" focussize="0,0"/>
                <v:stroke on="f"/>
                <v:imagedata o:title=""/>
                <o:lock v:ext="edit" aspectratio="f"/>
                <v:textbox inset="0mm,0mm,0mm,0mm">
                  <w:txbxContent>
                    <w:p>
                      <w:pPr>
                        <w:spacing w:line="20" w:lineRule="exact"/>
                      </w:pPr>
                    </w:p>
                    <w:p>
                      <w:pPr>
                        <w:pStyle w:val="7"/>
                      </w:pPr>
                    </w:p>
                  </w:txbxContent>
                </v:textbox>
              </v:shape>
            </w:pict>
          </mc:Fallback>
        </mc:AlternateContent>
      </w:r>
    </w:p>
    <w:tbl>
      <w:tblPr>
        <w:tblStyle w:val="TableNormal1"/>
        <w:tblW w:w="3764" w:type="dxa"/>
        <w:tblInd w:w="541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764"/>
      </w:tblGrid>
      <w:tr w:rsidR="000F72C1" w14:paraId="06648371" w14:textId="77777777">
        <w:trPr>
          <w:trHeight w:val="412"/>
        </w:trPr>
        <w:tc>
          <w:tcPr>
            <w:tcW w:w="3764" w:type="dxa"/>
          </w:tcPr>
          <w:p w14:paraId="06648370" w14:textId="77777777" w:rsidR="000F72C1" w:rsidRDefault="0020793E">
            <w:pPr>
              <w:pStyle w:val="TableText"/>
              <w:spacing w:before="131" w:line="185" w:lineRule="auto"/>
              <w:ind w:left="151"/>
              <w:rPr>
                <w:rFonts w:asciiTheme="minorHAnsi" w:hAnsiTheme="minorHAnsi"/>
                <w:sz w:val="22"/>
                <w:szCs w:val="22"/>
              </w:rPr>
            </w:pPr>
            <w:r>
              <w:rPr>
                <w:rFonts w:asciiTheme="minorHAnsi" w:hAnsiTheme="minorHAnsi"/>
                <w:spacing w:val="-3"/>
                <w:sz w:val="22"/>
                <w:szCs w:val="22"/>
              </w:rPr>
              <w:t>WHO</w:t>
            </w:r>
            <w:r>
              <w:rPr>
                <w:rFonts w:asciiTheme="minorHAnsi" w:hAnsiTheme="minorHAnsi"/>
                <w:spacing w:val="24"/>
                <w:sz w:val="22"/>
                <w:szCs w:val="22"/>
              </w:rPr>
              <w:t xml:space="preserve"> </w:t>
            </w:r>
            <w:r>
              <w:rPr>
                <w:rFonts w:asciiTheme="minorHAnsi" w:hAnsiTheme="minorHAnsi"/>
                <w:spacing w:val="-3"/>
                <w:sz w:val="22"/>
                <w:szCs w:val="22"/>
              </w:rPr>
              <w:t>CAN</w:t>
            </w:r>
            <w:r>
              <w:rPr>
                <w:rFonts w:asciiTheme="minorHAnsi" w:hAnsiTheme="minorHAnsi"/>
                <w:spacing w:val="18"/>
                <w:w w:val="101"/>
                <w:sz w:val="22"/>
                <w:szCs w:val="22"/>
              </w:rPr>
              <w:t xml:space="preserve"> </w:t>
            </w:r>
            <w:r>
              <w:rPr>
                <w:rFonts w:asciiTheme="minorHAnsi" w:hAnsiTheme="minorHAnsi"/>
                <w:spacing w:val="-3"/>
                <w:sz w:val="22"/>
                <w:szCs w:val="22"/>
              </w:rPr>
              <w:t>BE THE</w:t>
            </w:r>
            <w:r>
              <w:rPr>
                <w:rFonts w:asciiTheme="minorHAnsi" w:hAnsiTheme="minorHAnsi"/>
                <w:spacing w:val="17"/>
                <w:sz w:val="22"/>
                <w:szCs w:val="22"/>
              </w:rPr>
              <w:t xml:space="preserve"> </w:t>
            </w:r>
            <w:del w:id="857" w:author="Jiang" w:date="2024-07-05T09:52:00Z">
              <w:r>
                <w:rPr>
                  <w:rFonts w:asciiTheme="minorHAnsi" w:hAnsiTheme="minorHAnsi"/>
                  <w:spacing w:val="-3"/>
                  <w:sz w:val="22"/>
                  <w:szCs w:val="22"/>
                </w:rPr>
                <w:delText>LESEE OR</w:delText>
              </w:r>
              <w:r>
                <w:rPr>
                  <w:rFonts w:asciiTheme="minorHAnsi" w:hAnsiTheme="minorHAnsi"/>
                  <w:spacing w:val="19"/>
                  <w:sz w:val="22"/>
                  <w:szCs w:val="22"/>
                </w:rPr>
                <w:delText xml:space="preserve"> </w:delText>
              </w:r>
            </w:del>
            <w:r>
              <w:rPr>
                <w:rFonts w:asciiTheme="minorHAnsi" w:hAnsiTheme="minorHAnsi"/>
                <w:spacing w:val="-3"/>
                <w:sz w:val="22"/>
                <w:szCs w:val="22"/>
              </w:rPr>
              <w:t>PARTNER?</w:t>
            </w:r>
          </w:p>
        </w:tc>
      </w:tr>
    </w:tbl>
    <w:p w14:paraId="06648372" w14:textId="77777777" w:rsidR="000F72C1" w:rsidRDefault="000F72C1">
      <w:pPr>
        <w:spacing w:before="120"/>
        <w:rPr>
          <w:rFonts w:asciiTheme="minorHAnsi" w:hAnsiTheme="minorHAnsi"/>
        </w:rPr>
      </w:pPr>
    </w:p>
    <w:tbl>
      <w:tblPr>
        <w:tblStyle w:val="TableNormal1"/>
        <w:tblW w:w="4466" w:type="dxa"/>
        <w:tblInd w:w="373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466"/>
      </w:tblGrid>
      <w:tr w:rsidR="000F72C1" w14:paraId="06648374" w14:textId="77777777">
        <w:trPr>
          <w:trHeight w:val="412"/>
        </w:trPr>
        <w:tc>
          <w:tcPr>
            <w:tcW w:w="4466" w:type="dxa"/>
          </w:tcPr>
          <w:p w14:paraId="06648373" w14:textId="77777777" w:rsidR="000F72C1" w:rsidRDefault="0020793E">
            <w:pPr>
              <w:pStyle w:val="TableText"/>
              <w:spacing w:before="131" w:line="185" w:lineRule="auto"/>
              <w:ind w:left="151"/>
              <w:rPr>
                <w:rFonts w:asciiTheme="minorHAnsi" w:hAnsiTheme="minorHAnsi"/>
                <w:sz w:val="22"/>
                <w:szCs w:val="22"/>
              </w:rPr>
            </w:pPr>
            <w:r>
              <w:rPr>
                <w:rFonts w:asciiTheme="minorHAnsi" w:hAnsiTheme="minorHAnsi"/>
                <w:spacing w:val="-2"/>
                <w:sz w:val="22"/>
                <w:szCs w:val="22"/>
              </w:rPr>
              <w:t>WHAT</w:t>
            </w:r>
            <w:r>
              <w:rPr>
                <w:rFonts w:asciiTheme="minorHAnsi" w:hAnsiTheme="minorHAnsi"/>
                <w:spacing w:val="32"/>
                <w:w w:val="101"/>
                <w:sz w:val="22"/>
                <w:szCs w:val="22"/>
              </w:rPr>
              <w:t xml:space="preserve"> </w:t>
            </w:r>
            <w:r>
              <w:rPr>
                <w:rFonts w:asciiTheme="minorHAnsi" w:hAnsiTheme="minorHAnsi"/>
                <w:spacing w:val="-2"/>
                <w:sz w:val="22"/>
                <w:szCs w:val="22"/>
              </w:rPr>
              <w:t>KIND</w:t>
            </w:r>
            <w:r>
              <w:rPr>
                <w:rFonts w:asciiTheme="minorHAnsi" w:hAnsiTheme="minorHAnsi"/>
                <w:spacing w:val="12"/>
                <w:sz w:val="22"/>
                <w:szCs w:val="22"/>
              </w:rPr>
              <w:t xml:space="preserve"> </w:t>
            </w:r>
            <w:r>
              <w:rPr>
                <w:rFonts w:asciiTheme="minorHAnsi" w:hAnsiTheme="minorHAnsi"/>
                <w:spacing w:val="-2"/>
                <w:sz w:val="22"/>
                <w:szCs w:val="22"/>
              </w:rPr>
              <w:t>OF AGREEMENT</w:t>
            </w:r>
            <w:r>
              <w:rPr>
                <w:rFonts w:asciiTheme="minorHAnsi" w:hAnsiTheme="minorHAnsi"/>
                <w:spacing w:val="19"/>
                <w:w w:val="101"/>
                <w:sz w:val="22"/>
                <w:szCs w:val="22"/>
              </w:rPr>
              <w:t xml:space="preserve"> </w:t>
            </w:r>
            <w:r>
              <w:rPr>
                <w:rFonts w:asciiTheme="minorHAnsi" w:hAnsiTheme="minorHAnsi"/>
                <w:spacing w:val="-2"/>
                <w:sz w:val="22"/>
                <w:szCs w:val="22"/>
              </w:rPr>
              <w:t>IS APPROPRIATE?</w:t>
            </w:r>
          </w:p>
        </w:tc>
      </w:tr>
    </w:tbl>
    <w:p w14:paraId="06648375" w14:textId="77777777" w:rsidR="000F72C1" w:rsidRDefault="000F72C1">
      <w:pPr>
        <w:spacing w:before="216"/>
        <w:rPr>
          <w:rFonts w:asciiTheme="minorHAnsi" w:hAnsiTheme="minorHAnsi"/>
        </w:rPr>
      </w:pPr>
    </w:p>
    <w:tbl>
      <w:tblPr>
        <w:tblStyle w:val="TableNormal1"/>
        <w:tblW w:w="4242" w:type="dxa"/>
        <w:tblInd w:w="175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242"/>
      </w:tblGrid>
      <w:tr w:rsidR="000F72C1" w14:paraId="06648377" w14:textId="77777777">
        <w:trPr>
          <w:trHeight w:val="397"/>
        </w:trPr>
        <w:tc>
          <w:tcPr>
            <w:tcW w:w="4242" w:type="dxa"/>
          </w:tcPr>
          <w:p w14:paraId="06648376" w14:textId="77777777" w:rsidR="000F72C1" w:rsidRDefault="0020793E">
            <w:pPr>
              <w:pStyle w:val="TableText"/>
              <w:spacing w:before="124" w:line="185" w:lineRule="auto"/>
              <w:ind w:left="144"/>
              <w:rPr>
                <w:rFonts w:asciiTheme="minorHAnsi" w:hAnsiTheme="minorHAnsi"/>
                <w:sz w:val="22"/>
                <w:szCs w:val="22"/>
              </w:rPr>
            </w:pPr>
            <w:r>
              <w:rPr>
                <w:rFonts w:asciiTheme="minorHAnsi" w:hAnsiTheme="minorHAnsi"/>
                <w:sz w:val="22"/>
                <w:szCs w:val="22"/>
              </w:rPr>
              <w:t>WHAT SHOULD THE AGREEMENT CO</w:t>
            </w:r>
            <w:r>
              <w:rPr>
                <w:rFonts w:asciiTheme="minorHAnsi" w:hAnsiTheme="minorHAnsi"/>
                <w:spacing w:val="-1"/>
                <w:sz w:val="22"/>
                <w:szCs w:val="22"/>
              </w:rPr>
              <w:t>NTAIN?</w:t>
            </w:r>
          </w:p>
        </w:tc>
      </w:tr>
    </w:tbl>
    <w:tbl>
      <w:tblPr>
        <w:tblStyle w:val="TableNormal1"/>
        <w:tblpPr w:leftFromText="180" w:rightFromText="180" w:vertAnchor="text" w:horzAnchor="page" w:tblpX="8953" w:tblpY="748"/>
        <w:tblOverlap w:val="never"/>
        <w:tblW w:w="880" w:type="dxa"/>
        <w:tblInd w:w="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80"/>
      </w:tblGrid>
      <w:tr w:rsidR="000F72C1" w14:paraId="06648379" w14:textId="77777777">
        <w:trPr>
          <w:trHeight w:val="397"/>
        </w:trPr>
        <w:tc>
          <w:tcPr>
            <w:tcW w:w="880" w:type="dxa"/>
          </w:tcPr>
          <w:p w14:paraId="06648378" w14:textId="77777777" w:rsidR="000F72C1" w:rsidRDefault="0020793E">
            <w:pPr>
              <w:pStyle w:val="TableText"/>
              <w:spacing w:before="131" w:line="179" w:lineRule="auto"/>
              <w:ind w:left="156"/>
              <w:rPr>
                <w:sz w:val="22"/>
                <w:szCs w:val="22"/>
              </w:rPr>
            </w:pPr>
            <w:r>
              <w:rPr>
                <w:spacing w:val="-4"/>
                <w:sz w:val="22"/>
                <w:szCs w:val="22"/>
              </w:rPr>
              <w:t>FINISH</w:t>
            </w:r>
          </w:p>
        </w:tc>
      </w:tr>
    </w:tbl>
    <w:p w14:paraId="0664837A" w14:textId="77777777" w:rsidR="000F72C1" w:rsidRDefault="0020793E">
      <w:pPr>
        <w:spacing w:before="230"/>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667456" behindDoc="0" locked="0" layoutInCell="0" allowOverlap="1" wp14:anchorId="06648B4C" wp14:editId="06648B4D">
                <wp:simplePos x="0" y="0"/>
                <wp:positionH relativeFrom="page">
                  <wp:posOffset>4012565</wp:posOffset>
                </wp:positionH>
                <wp:positionV relativeFrom="page">
                  <wp:posOffset>2941320</wp:posOffset>
                </wp:positionV>
                <wp:extent cx="594360" cy="297180"/>
                <wp:effectExtent l="2540" t="0" r="3175" b="0"/>
                <wp:wrapNone/>
                <wp:docPr id="5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297180"/>
                        </a:xfrm>
                        <a:prstGeom prst="rect">
                          <a:avLst/>
                        </a:prstGeom>
                        <a:noFill/>
                        <a:ln>
                          <a:noFill/>
                        </a:ln>
                      </wps:spPr>
                      <wps:txbx>
                        <w:txbxContent>
                          <w:p w14:paraId="06648D50" w14:textId="77777777" w:rsidR="000F72C1" w:rsidRDefault="000F72C1">
                            <w:pPr>
                              <w:spacing w:line="20" w:lineRule="exact"/>
                            </w:pPr>
                          </w:p>
                          <w:p w14:paraId="06648D51" w14:textId="77777777" w:rsidR="000F72C1" w:rsidRDefault="000F72C1">
                            <w:pPr>
                              <w:pStyle w:val="BodyText"/>
                            </w:pPr>
                          </w:p>
                        </w:txbxContent>
                      </wps:txbx>
                      <wps:bodyPr rot="0" vert="horz" wrap="square" lIns="0" tIns="0" rIns="0" bIns="0" anchor="t" anchorCtr="0" upright="1">
                        <a:noAutofit/>
                      </wps:bodyPr>
                    </wps:wsp>
                  </a:graphicData>
                </a:graphic>
              </wp:anchor>
            </w:drawing>
          </mc:Choice>
          <mc:Fallback xmlns:wpsCustomData="http://www.wps.cn/officeDocument/2013/wpsCustomData">
            <w:pict>
              <v:shape id="Text Box 8" o:spid="_x0000_s1026" o:spt="202" type="#_x0000_t202" style="position:absolute;left:0pt;margin-left:315.95pt;margin-top:231.6pt;height:23.4pt;width:46.8pt;mso-position-horizontal-relative:page;mso-position-vertical-relative:page;z-index:251667456;mso-width-relative:page;mso-height-relative:page;" filled="f" stroked="f" coordsize="21600,21600" o:allowincell="f" o:gfxdata="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rWZZFNoAAAALAQAADwAAAAAAAAABACAAAAA4AAAAZHJzL2Rv&#10;d25yZXYueG1sUEsBAhQAFAAAAAgAh07iQPlI4cnpAQAAwwMAAA4AAAAAAAAAAQAgAAAAPwEAAGRy&#10;cy9lMm9Eb2MueG1sUEsFBgAAAAAGAAYAWQEAAJoFAAAAAA==&#10;">
                <v:fill on="f" focussize="0,0"/>
                <v:stroke on="f"/>
                <v:imagedata o:title=""/>
                <o:lock v:ext="edit" aspectratio="f"/>
                <v:textbox inset="0mm,0mm,0mm,0mm">
                  <w:txbxContent>
                    <w:p>
                      <w:pPr>
                        <w:spacing w:line="20" w:lineRule="exact"/>
                      </w:pPr>
                    </w:p>
                    <w:p>
                      <w:pPr>
                        <w:pStyle w:val="7"/>
                      </w:pPr>
                    </w:p>
                  </w:txbxContent>
                </v:textbox>
              </v:shape>
            </w:pict>
          </mc:Fallback>
        </mc:AlternateContent>
      </w:r>
    </w:p>
    <w:tbl>
      <w:tblPr>
        <w:tblStyle w:val="TableNormal1"/>
        <w:tblW w:w="3692" w:type="dxa"/>
        <w:tblInd w:w="103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692"/>
      </w:tblGrid>
      <w:tr w:rsidR="000F72C1" w14:paraId="0664837C" w14:textId="77777777">
        <w:trPr>
          <w:trHeight w:val="397"/>
        </w:trPr>
        <w:tc>
          <w:tcPr>
            <w:tcW w:w="3692" w:type="dxa"/>
          </w:tcPr>
          <w:p w14:paraId="0664837B" w14:textId="77777777" w:rsidR="000F72C1" w:rsidRDefault="0020793E">
            <w:pPr>
              <w:pStyle w:val="TableText"/>
              <w:spacing w:before="131" w:line="179" w:lineRule="auto"/>
              <w:ind w:left="156"/>
              <w:rPr>
                <w:rFonts w:asciiTheme="minorHAnsi" w:hAnsiTheme="minorHAnsi"/>
                <w:sz w:val="22"/>
                <w:szCs w:val="22"/>
              </w:rPr>
            </w:pPr>
            <w:r>
              <w:rPr>
                <w:rFonts w:asciiTheme="minorHAnsi" w:hAnsiTheme="minorHAnsi"/>
                <w:spacing w:val="-1"/>
                <w:sz w:val="22"/>
                <w:szCs w:val="22"/>
              </w:rPr>
              <w:t xml:space="preserve">HOW TO ADMINISTER THE </w:t>
            </w:r>
            <w:ins w:id="858" w:author="Jiang" w:date="2024-07-10T19:58:00Z">
              <w:r>
                <w:rPr>
                  <w:rFonts w:asciiTheme="minorHAnsi" w:hAnsiTheme="minorHAnsi"/>
                  <w:sz w:val="22"/>
                  <w:szCs w:val="22"/>
                </w:rPr>
                <w:t xml:space="preserve">AGREEMENT </w:t>
              </w:r>
            </w:ins>
            <w:del w:id="859" w:author="Jiang" w:date="2024-07-10T19:58:00Z">
              <w:r>
                <w:rPr>
                  <w:rFonts w:asciiTheme="minorHAnsi" w:hAnsiTheme="minorHAnsi"/>
                  <w:spacing w:val="-1"/>
                  <w:sz w:val="22"/>
                  <w:szCs w:val="22"/>
                </w:rPr>
                <w:delText>CONTRACT</w:delText>
              </w:r>
            </w:del>
          </w:p>
        </w:tc>
      </w:tr>
    </w:tbl>
    <w:p w14:paraId="0664837D" w14:textId="77777777" w:rsidR="000F72C1" w:rsidRDefault="0020793E">
      <w:pPr>
        <w:spacing w:before="238" w:line="288" w:lineRule="exact"/>
        <w:ind w:left="1612"/>
        <w:rPr>
          <w:rFonts w:asciiTheme="minorHAnsi" w:eastAsia="Calibri" w:hAnsiTheme="minorHAnsi" w:cs="Calibri"/>
          <w:sz w:val="22"/>
          <w:szCs w:val="22"/>
        </w:rPr>
      </w:pPr>
      <w:r>
        <w:rPr>
          <w:rFonts w:asciiTheme="minorHAnsi" w:eastAsia="Calibri" w:hAnsiTheme="minorHAnsi" w:cs="Calibri"/>
          <w:i/>
          <w:iCs/>
          <w:color w:val="575756"/>
          <w:position w:val="3"/>
          <w:sz w:val="22"/>
          <w:szCs w:val="22"/>
        </w:rPr>
        <w:t>Figure</w:t>
      </w:r>
      <w:r>
        <w:rPr>
          <w:rFonts w:asciiTheme="minorHAnsi" w:eastAsia="Calibri" w:hAnsiTheme="minorHAnsi" w:cs="Calibri"/>
          <w:i/>
          <w:iCs/>
          <w:color w:val="575756"/>
          <w:spacing w:val="5"/>
          <w:position w:val="3"/>
          <w:sz w:val="22"/>
          <w:szCs w:val="22"/>
        </w:rPr>
        <w:t xml:space="preserve"> 1     </w:t>
      </w:r>
      <w:r>
        <w:rPr>
          <w:rFonts w:asciiTheme="minorHAnsi" w:eastAsia="Calibri" w:hAnsiTheme="minorHAnsi" w:cs="Calibri"/>
          <w:i/>
          <w:iCs/>
          <w:color w:val="575756"/>
          <w:position w:val="3"/>
          <w:sz w:val="22"/>
          <w:szCs w:val="22"/>
        </w:rPr>
        <w:t>Possible</w:t>
      </w:r>
      <w:r>
        <w:rPr>
          <w:rFonts w:asciiTheme="minorHAnsi" w:eastAsia="Calibri" w:hAnsiTheme="minorHAnsi" w:cs="Calibri"/>
          <w:i/>
          <w:iCs/>
          <w:color w:val="575756"/>
          <w:spacing w:val="5"/>
          <w:position w:val="3"/>
          <w:sz w:val="22"/>
          <w:szCs w:val="22"/>
        </w:rPr>
        <w:t xml:space="preserve"> </w:t>
      </w:r>
      <w:r>
        <w:rPr>
          <w:rFonts w:asciiTheme="minorHAnsi" w:eastAsia="Calibri" w:hAnsiTheme="minorHAnsi" w:cs="Calibri"/>
          <w:i/>
          <w:iCs/>
          <w:color w:val="575756"/>
          <w:position w:val="3"/>
          <w:sz w:val="22"/>
          <w:szCs w:val="22"/>
        </w:rPr>
        <w:t>approach</w:t>
      </w:r>
      <w:r>
        <w:rPr>
          <w:rFonts w:asciiTheme="minorHAnsi" w:eastAsia="Calibri" w:hAnsiTheme="minorHAnsi" w:cs="Calibri"/>
          <w:i/>
          <w:iCs/>
          <w:color w:val="575756"/>
          <w:spacing w:val="-16"/>
          <w:position w:val="3"/>
          <w:sz w:val="22"/>
          <w:szCs w:val="22"/>
        </w:rPr>
        <w:t xml:space="preserve"> </w:t>
      </w:r>
      <w:r>
        <w:rPr>
          <w:rFonts w:asciiTheme="minorHAnsi" w:eastAsia="Calibri" w:hAnsiTheme="minorHAnsi" w:cs="Calibri"/>
          <w:i/>
          <w:iCs/>
          <w:color w:val="575756"/>
          <w:position w:val="3"/>
          <w:sz w:val="22"/>
          <w:szCs w:val="22"/>
        </w:rPr>
        <w:t>for</w:t>
      </w:r>
      <w:r>
        <w:rPr>
          <w:rFonts w:asciiTheme="minorHAnsi" w:eastAsia="Calibri" w:hAnsiTheme="minorHAnsi" w:cs="Calibri"/>
          <w:i/>
          <w:iCs/>
          <w:color w:val="575756"/>
          <w:spacing w:val="5"/>
          <w:position w:val="3"/>
          <w:sz w:val="22"/>
          <w:szCs w:val="22"/>
        </w:rPr>
        <w:t xml:space="preserve"> </w:t>
      </w:r>
      <w:r>
        <w:rPr>
          <w:rFonts w:asciiTheme="minorHAnsi" w:eastAsia="Calibri" w:hAnsiTheme="minorHAnsi" w:cs="Calibri"/>
          <w:i/>
          <w:iCs/>
          <w:color w:val="575756"/>
          <w:position w:val="3"/>
          <w:sz w:val="22"/>
          <w:szCs w:val="22"/>
        </w:rPr>
        <w:t>preparation</w:t>
      </w:r>
      <w:r>
        <w:rPr>
          <w:rFonts w:asciiTheme="minorHAnsi" w:eastAsia="Calibri" w:hAnsiTheme="minorHAnsi" w:cs="Calibri"/>
          <w:i/>
          <w:iCs/>
          <w:color w:val="575756"/>
          <w:spacing w:val="8"/>
          <w:position w:val="3"/>
          <w:sz w:val="22"/>
          <w:szCs w:val="22"/>
        </w:rPr>
        <w:t xml:space="preserve"> </w:t>
      </w:r>
      <w:r>
        <w:rPr>
          <w:rFonts w:asciiTheme="minorHAnsi" w:eastAsia="Calibri" w:hAnsiTheme="minorHAnsi" w:cs="Calibri"/>
          <w:i/>
          <w:iCs/>
          <w:color w:val="575756"/>
          <w:position w:val="3"/>
          <w:sz w:val="22"/>
          <w:szCs w:val="22"/>
        </w:rPr>
        <w:t>of</w:t>
      </w:r>
      <w:r>
        <w:rPr>
          <w:rFonts w:asciiTheme="minorHAnsi" w:eastAsia="Calibri" w:hAnsiTheme="minorHAnsi" w:cs="Calibri"/>
          <w:i/>
          <w:iCs/>
          <w:color w:val="575756"/>
          <w:spacing w:val="-8"/>
          <w:position w:val="3"/>
          <w:sz w:val="22"/>
          <w:szCs w:val="22"/>
        </w:rPr>
        <w:t xml:space="preserve"> </w:t>
      </w:r>
      <w:r>
        <w:rPr>
          <w:rFonts w:asciiTheme="minorHAnsi" w:eastAsia="Calibri" w:hAnsiTheme="minorHAnsi" w:cs="Calibri"/>
          <w:i/>
          <w:iCs/>
          <w:color w:val="575756"/>
          <w:position w:val="3"/>
          <w:sz w:val="22"/>
          <w:szCs w:val="22"/>
        </w:rPr>
        <w:t>the</w:t>
      </w:r>
      <w:r>
        <w:rPr>
          <w:rFonts w:asciiTheme="minorHAnsi" w:eastAsia="Calibri" w:hAnsiTheme="minorHAnsi" w:cs="Calibri"/>
          <w:i/>
          <w:iCs/>
          <w:color w:val="575756"/>
          <w:spacing w:val="5"/>
          <w:position w:val="3"/>
          <w:sz w:val="22"/>
          <w:szCs w:val="22"/>
        </w:rPr>
        <w:t xml:space="preserve"> </w:t>
      </w:r>
      <w:del w:id="860" w:author="Jiang" w:date="2024-07-10T19:59:00Z">
        <w:r>
          <w:rPr>
            <w:rFonts w:asciiTheme="minorHAnsi" w:eastAsia="Calibri" w:hAnsiTheme="minorHAnsi" w:cs="Calibri"/>
            <w:i/>
            <w:iCs/>
            <w:color w:val="575756"/>
            <w:position w:val="3"/>
            <w:sz w:val="22"/>
            <w:szCs w:val="22"/>
          </w:rPr>
          <w:delText>lease</w:delText>
        </w:r>
        <w:r>
          <w:rPr>
            <w:rFonts w:asciiTheme="minorHAnsi" w:eastAsia="Calibri" w:hAnsiTheme="minorHAnsi" w:cs="Calibri"/>
            <w:i/>
            <w:iCs/>
            <w:color w:val="575756"/>
            <w:spacing w:val="10"/>
            <w:position w:val="3"/>
            <w:sz w:val="22"/>
            <w:szCs w:val="22"/>
          </w:rPr>
          <w:delText xml:space="preserve"> </w:delText>
        </w:r>
      </w:del>
      <w:r>
        <w:rPr>
          <w:rFonts w:asciiTheme="minorHAnsi" w:eastAsia="Calibri" w:hAnsiTheme="minorHAnsi" w:cs="Calibri"/>
          <w:i/>
          <w:iCs/>
          <w:color w:val="575756"/>
          <w:position w:val="3"/>
          <w:sz w:val="22"/>
          <w:szCs w:val="22"/>
        </w:rPr>
        <w:t>agreement</w:t>
      </w:r>
      <w:del w:id="861" w:author="Jiang" w:date="2024-07-10T20:00:00Z">
        <w:r>
          <w:rPr>
            <w:rFonts w:asciiTheme="minorHAnsi" w:eastAsia="Calibri" w:hAnsiTheme="minorHAnsi" w:cs="Calibri"/>
            <w:i/>
            <w:iCs/>
            <w:color w:val="575756"/>
            <w:spacing w:val="-19"/>
            <w:position w:val="3"/>
            <w:sz w:val="22"/>
            <w:szCs w:val="22"/>
          </w:rPr>
          <w:delText xml:space="preserve"> </w:delText>
        </w:r>
        <w:r>
          <w:rPr>
            <w:rFonts w:asciiTheme="minorHAnsi" w:eastAsia="Calibri" w:hAnsiTheme="minorHAnsi" w:cs="Calibri"/>
            <w:i/>
            <w:iCs/>
            <w:color w:val="575756"/>
            <w:spacing w:val="5"/>
            <w:position w:val="3"/>
            <w:sz w:val="22"/>
            <w:szCs w:val="22"/>
          </w:rPr>
          <w:delText>/</w:delText>
        </w:r>
        <w:r>
          <w:rPr>
            <w:rFonts w:asciiTheme="minorHAnsi" w:eastAsia="Calibri" w:hAnsiTheme="minorHAnsi" w:cs="Calibri"/>
            <w:i/>
            <w:iCs/>
            <w:color w:val="575756"/>
            <w:spacing w:val="-11"/>
            <w:position w:val="3"/>
            <w:sz w:val="22"/>
            <w:szCs w:val="22"/>
          </w:rPr>
          <w:delText xml:space="preserve"> </w:delText>
        </w:r>
        <w:r>
          <w:rPr>
            <w:rFonts w:asciiTheme="minorHAnsi" w:eastAsia="Calibri" w:hAnsiTheme="minorHAnsi" w:cs="Calibri"/>
            <w:i/>
            <w:iCs/>
            <w:color w:val="575756"/>
            <w:position w:val="3"/>
            <w:sz w:val="22"/>
            <w:szCs w:val="22"/>
          </w:rPr>
          <w:delText>contract</w:delText>
        </w:r>
      </w:del>
    </w:p>
    <w:p w14:paraId="0664837E" w14:textId="77777777" w:rsidR="000F72C1" w:rsidRDefault="000F72C1">
      <w:pPr>
        <w:spacing w:line="288" w:lineRule="exact"/>
        <w:rPr>
          <w:rFonts w:asciiTheme="minorHAnsi" w:eastAsia="Calibri" w:hAnsiTheme="minorHAnsi" w:cs="Calibri"/>
          <w:sz w:val="22"/>
          <w:szCs w:val="22"/>
        </w:rPr>
        <w:sectPr w:rsidR="000F72C1">
          <w:headerReference w:type="default" r:id="rId72"/>
          <w:footerReference w:type="default" r:id="rId73"/>
          <w:pgSz w:w="11907" w:h="16839"/>
          <w:pgMar w:top="1139" w:right="21" w:bottom="1495" w:left="878" w:header="6" w:footer="850" w:gutter="0"/>
          <w:cols w:space="720"/>
        </w:sectPr>
      </w:pPr>
    </w:p>
    <w:p w14:paraId="0664837F" w14:textId="77777777" w:rsidR="000F72C1" w:rsidRDefault="0020793E">
      <w:pPr>
        <w:spacing w:before="29" w:line="186" w:lineRule="auto"/>
        <w:ind w:left="40"/>
        <w:outlineLvl w:val="0"/>
        <w:rPr>
          <w:rFonts w:asciiTheme="minorHAnsi" w:eastAsia="Calibri" w:hAnsiTheme="minorHAnsi" w:cs="Calibri"/>
          <w:sz w:val="28"/>
          <w:szCs w:val="28"/>
        </w:rPr>
      </w:pPr>
      <w:r>
        <w:rPr>
          <w:rFonts w:asciiTheme="minorHAnsi" w:eastAsia="Calibri" w:hAnsiTheme="minorHAnsi" w:cs="Calibri"/>
          <w:b/>
          <w:bCs/>
          <w:noProof/>
          <w:color w:val="00558C"/>
          <w:spacing w:val="-1"/>
          <w:sz w:val="28"/>
          <w:szCs w:val="28"/>
          <w:lang w:eastAsia="en-GB"/>
          <w:rPrChange w:id="866" w:author="liujuan" w:date="2024-04-10T13:35:00Z">
            <w:rPr>
              <w:rFonts w:asciiTheme="minorHAnsi" w:hAnsiTheme="minorHAnsi"/>
              <w:noProof/>
              <w:lang w:eastAsia="en-GB"/>
            </w:rPr>
          </w:rPrChange>
        </w:rPr>
        <w:drawing>
          <wp:anchor distT="0" distB="0" distL="0" distR="0" simplePos="0" relativeHeight="251670528" behindDoc="0" locked="0" layoutInCell="0" allowOverlap="1" wp14:anchorId="06648B4E" wp14:editId="06648B4F">
            <wp:simplePos x="0" y="0"/>
            <wp:positionH relativeFrom="page">
              <wp:posOffset>557530</wp:posOffset>
            </wp:positionH>
            <wp:positionV relativeFrom="page">
              <wp:posOffset>1104900</wp:posOffset>
            </wp:positionV>
            <wp:extent cx="935990" cy="12065"/>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8"/>
                    <a:stretch>
                      <a:fillRect/>
                    </a:stretch>
                  </pic:blipFill>
                  <pic:spPr>
                    <a:xfrm>
                      <a:off x="0" y="0"/>
                      <a:ext cx="935736" cy="12192"/>
                    </a:xfrm>
                    <a:prstGeom prst="rect">
                      <a:avLst/>
                    </a:prstGeom>
                  </pic:spPr>
                </pic:pic>
              </a:graphicData>
            </a:graphic>
          </wp:anchor>
        </w:drawing>
      </w:r>
      <w:bookmarkStart w:id="867" w:name="bookmark7"/>
      <w:bookmarkStart w:id="868" w:name="bookmark4"/>
      <w:bookmarkStart w:id="869" w:name="bookmark6"/>
      <w:bookmarkStart w:id="870" w:name="bookmark5"/>
      <w:bookmarkEnd w:id="867"/>
      <w:bookmarkEnd w:id="868"/>
      <w:bookmarkEnd w:id="869"/>
      <w:bookmarkEnd w:id="870"/>
      <w:del w:id="871" w:author="liujuan" w:date="2024-04-10T13:35:00Z">
        <w:r>
          <w:rPr>
            <w:rFonts w:asciiTheme="minorHAnsi" w:eastAsia="Calibri" w:hAnsiTheme="minorHAnsi" w:cs="Calibri"/>
            <w:b/>
            <w:bCs/>
            <w:color w:val="00558C"/>
            <w:spacing w:val="-1"/>
            <w:sz w:val="28"/>
            <w:szCs w:val="28"/>
          </w:rPr>
          <w:delText>2</w:delText>
        </w:r>
      </w:del>
      <w:ins w:id="872" w:author="liujuan" w:date="2024-04-10T13:35:00Z">
        <w:r>
          <w:rPr>
            <w:rFonts w:asciiTheme="minorHAnsi" w:eastAsia="Calibri" w:hAnsiTheme="minorHAnsi" w:cs="Calibri"/>
            <w:b/>
            <w:bCs/>
            <w:color w:val="00558C"/>
            <w:spacing w:val="-1"/>
            <w:sz w:val="28"/>
            <w:szCs w:val="28"/>
            <w:lang w:eastAsia="zh-CN"/>
            <w:rPrChange w:id="873" w:author="liujuan" w:date="2024-04-10T13:35:00Z">
              <w:rPr>
                <w:rFonts w:asciiTheme="minorHAnsi" w:eastAsia="SimSun" w:hAnsiTheme="minorHAnsi"/>
                <w:lang w:eastAsia="zh-CN"/>
              </w:rPr>
            </w:rPrChange>
          </w:rPr>
          <w:t>3</w:t>
        </w:r>
      </w:ins>
      <w:r>
        <w:rPr>
          <w:rFonts w:asciiTheme="minorHAnsi" w:eastAsia="Calibri" w:hAnsiTheme="minorHAnsi" w:cs="Calibri"/>
          <w:b/>
          <w:bCs/>
          <w:color w:val="00558C"/>
          <w:spacing w:val="-1"/>
          <w:sz w:val="28"/>
          <w:szCs w:val="28"/>
        </w:rPr>
        <w:t>.       WHO</w:t>
      </w:r>
      <w:r>
        <w:rPr>
          <w:rFonts w:asciiTheme="minorHAnsi" w:eastAsia="Calibri" w:hAnsiTheme="minorHAnsi" w:cs="Calibri"/>
          <w:b/>
          <w:bCs/>
          <w:color w:val="00558C"/>
          <w:spacing w:val="9"/>
          <w:sz w:val="28"/>
          <w:szCs w:val="28"/>
        </w:rPr>
        <w:t xml:space="preserve"> </w:t>
      </w:r>
      <w:r>
        <w:rPr>
          <w:rFonts w:asciiTheme="minorHAnsi" w:eastAsia="Calibri" w:hAnsiTheme="minorHAnsi" w:cs="Calibri"/>
          <w:b/>
          <w:bCs/>
          <w:color w:val="00558C"/>
          <w:spacing w:val="-1"/>
          <w:sz w:val="28"/>
          <w:szCs w:val="28"/>
        </w:rPr>
        <w:t>CAN</w:t>
      </w:r>
      <w:r>
        <w:rPr>
          <w:rFonts w:asciiTheme="minorHAnsi" w:eastAsia="Calibri" w:hAnsiTheme="minorHAnsi" w:cs="Calibri"/>
          <w:b/>
          <w:bCs/>
          <w:color w:val="00558C"/>
          <w:spacing w:val="18"/>
          <w:w w:val="101"/>
          <w:sz w:val="28"/>
          <w:szCs w:val="28"/>
        </w:rPr>
        <w:t xml:space="preserve"> </w:t>
      </w:r>
      <w:r>
        <w:rPr>
          <w:rFonts w:asciiTheme="minorHAnsi" w:eastAsia="Calibri" w:hAnsiTheme="minorHAnsi" w:cs="Calibri"/>
          <w:b/>
          <w:bCs/>
          <w:color w:val="00558C"/>
          <w:spacing w:val="-1"/>
          <w:sz w:val="28"/>
          <w:szCs w:val="28"/>
        </w:rPr>
        <w:t>BE</w:t>
      </w:r>
      <w:r>
        <w:rPr>
          <w:rFonts w:asciiTheme="minorHAnsi" w:eastAsia="Calibri" w:hAnsiTheme="minorHAnsi" w:cs="Calibri"/>
          <w:b/>
          <w:bCs/>
          <w:color w:val="00558C"/>
          <w:spacing w:val="2"/>
          <w:sz w:val="28"/>
          <w:szCs w:val="28"/>
        </w:rPr>
        <w:t xml:space="preserve"> </w:t>
      </w:r>
      <w:r>
        <w:rPr>
          <w:rFonts w:asciiTheme="minorHAnsi" w:eastAsia="Calibri" w:hAnsiTheme="minorHAnsi" w:cs="Calibri"/>
          <w:b/>
          <w:bCs/>
          <w:color w:val="00558C"/>
          <w:spacing w:val="-1"/>
          <w:sz w:val="28"/>
          <w:szCs w:val="28"/>
        </w:rPr>
        <w:t>A</w:t>
      </w:r>
      <w:r>
        <w:rPr>
          <w:rFonts w:asciiTheme="minorHAnsi" w:eastAsia="Calibri" w:hAnsiTheme="minorHAnsi" w:cs="Calibri"/>
          <w:b/>
          <w:bCs/>
          <w:color w:val="00558C"/>
          <w:spacing w:val="16"/>
          <w:sz w:val="28"/>
          <w:szCs w:val="28"/>
        </w:rPr>
        <w:t xml:space="preserve"> </w:t>
      </w:r>
      <w:del w:id="874" w:author="Peter Hill" w:date="2024-04-03T10:34:00Z">
        <w:r>
          <w:rPr>
            <w:rFonts w:asciiTheme="minorHAnsi" w:eastAsia="Calibri" w:hAnsiTheme="minorHAnsi" w:cs="Calibri"/>
            <w:b/>
            <w:bCs/>
            <w:color w:val="00558C"/>
            <w:spacing w:val="-1"/>
            <w:sz w:val="28"/>
            <w:szCs w:val="28"/>
          </w:rPr>
          <w:delText>LESSEE</w:delText>
        </w:r>
        <w:r>
          <w:rPr>
            <w:rFonts w:asciiTheme="minorHAnsi" w:eastAsia="Calibri" w:hAnsiTheme="minorHAnsi" w:cs="Calibri"/>
            <w:b/>
            <w:bCs/>
            <w:color w:val="00558C"/>
            <w:spacing w:val="10"/>
            <w:sz w:val="28"/>
            <w:szCs w:val="28"/>
          </w:rPr>
          <w:delText xml:space="preserve"> </w:delText>
        </w:r>
        <w:r>
          <w:rPr>
            <w:rFonts w:asciiTheme="minorHAnsi" w:eastAsia="Calibri" w:hAnsiTheme="minorHAnsi" w:cs="Calibri"/>
            <w:b/>
            <w:bCs/>
            <w:color w:val="00558C"/>
            <w:spacing w:val="-1"/>
            <w:sz w:val="28"/>
            <w:szCs w:val="28"/>
          </w:rPr>
          <w:delText>OR</w:delText>
        </w:r>
        <w:r>
          <w:rPr>
            <w:rFonts w:asciiTheme="minorHAnsi" w:eastAsia="Calibri" w:hAnsiTheme="minorHAnsi" w:cs="Calibri"/>
            <w:b/>
            <w:bCs/>
            <w:color w:val="00558C"/>
            <w:spacing w:val="18"/>
            <w:w w:val="101"/>
            <w:sz w:val="28"/>
            <w:szCs w:val="28"/>
          </w:rPr>
          <w:delText xml:space="preserve"> </w:delText>
        </w:r>
      </w:del>
      <w:commentRangeStart w:id="875"/>
      <w:r>
        <w:rPr>
          <w:rFonts w:asciiTheme="minorHAnsi" w:eastAsia="Calibri" w:hAnsiTheme="minorHAnsi" w:cs="Calibri"/>
          <w:b/>
          <w:bCs/>
          <w:color w:val="00558C"/>
          <w:spacing w:val="-1"/>
          <w:sz w:val="28"/>
          <w:szCs w:val="28"/>
        </w:rPr>
        <w:t>PARTNER</w:t>
      </w:r>
      <w:commentRangeEnd w:id="875"/>
      <w:r>
        <w:rPr>
          <w:rStyle w:val="CommentReference"/>
        </w:rPr>
        <w:commentReference w:id="875"/>
      </w:r>
      <w:r>
        <w:rPr>
          <w:rFonts w:asciiTheme="minorHAnsi" w:eastAsia="Calibri" w:hAnsiTheme="minorHAnsi" w:cs="Calibri"/>
          <w:b/>
          <w:bCs/>
          <w:color w:val="00558C"/>
          <w:spacing w:val="10"/>
          <w:sz w:val="28"/>
          <w:szCs w:val="28"/>
        </w:rPr>
        <w:t xml:space="preserve"> </w:t>
      </w:r>
      <w:r>
        <w:rPr>
          <w:rFonts w:asciiTheme="minorHAnsi" w:eastAsia="Calibri" w:hAnsiTheme="minorHAnsi" w:cs="Calibri"/>
          <w:b/>
          <w:bCs/>
          <w:color w:val="00558C"/>
          <w:spacing w:val="-1"/>
          <w:sz w:val="28"/>
          <w:szCs w:val="28"/>
        </w:rPr>
        <w:t>OF</w:t>
      </w:r>
      <w:r>
        <w:rPr>
          <w:rFonts w:asciiTheme="minorHAnsi" w:eastAsia="Calibri" w:hAnsiTheme="minorHAnsi" w:cs="Calibri"/>
          <w:b/>
          <w:bCs/>
          <w:color w:val="00558C"/>
          <w:spacing w:val="3"/>
          <w:sz w:val="28"/>
          <w:szCs w:val="28"/>
        </w:rPr>
        <w:t xml:space="preserve"> </w:t>
      </w:r>
      <w:r>
        <w:rPr>
          <w:rFonts w:asciiTheme="minorHAnsi" w:eastAsia="Calibri" w:hAnsiTheme="minorHAnsi" w:cs="Calibri"/>
          <w:b/>
          <w:bCs/>
          <w:color w:val="00558C"/>
          <w:spacing w:val="-1"/>
          <w:sz w:val="28"/>
          <w:szCs w:val="28"/>
        </w:rPr>
        <w:t>A</w:t>
      </w:r>
      <w:r>
        <w:rPr>
          <w:rFonts w:asciiTheme="minorHAnsi" w:eastAsia="Calibri" w:hAnsiTheme="minorHAnsi" w:cs="Calibri"/>
          <w:b/>
          <w:bCs/>
          <w:color w:val="00558C"/>
          <w:spacing w:val="16"/>
          <w:w w:val="101"/>
          <w:sz w:val="28"/>
          <w:szCs w:val="28"/>
        </w:rPr>
        <w:t xml:space="preserve"> </w:t>
      </w:r>
      <w:r>
        <w:rPr>
          <w:rFonts w:asciiTheme="minorHAnsi" w:eastAsia="Calibri" w:hAnsiTheme="minorHAnsi" w:cs="Calibri"/>
          <w:b/>
          <w:bCs/>
          <w:color w:val="00558C"/>
          <w:spacing w:val="-1"/>
          <w:sz w:val="28"/>
          <w:szCs w:val="28"/>
        </w:rPr>
        <w:t>LIGHTHOU</w:t>
      </w:r>
      <w:r>
        <w:rPr>
          <w:rFonts w:asciiTheme="minorHAnsi" w:eastAsia="Calibri" w:hAnsiTheme="minorHAnsi" w:cs="Calibri"/>
          <w:b/>
          <w:bCs/>
          <w:color w:val="00558C"/>
          <w:spacing w:val="-2"/>
          <w:sz w:val="28"/>
          <w:szCs w:val="28"/>
        </w:rPr>
        <w:t>SE</w:t>
      </w:r>
      <w:r>
        <w:rPr>
          <w:rFonts w:asciiTheme="minorHAnsi" w:eastAsia="Calibri" w:hAnsiTheme="minorHAnsi" w:cs="Calibri"/>
          <w:b/>
          <w:bCs/>
          <w:color w:val="00558C"/>
          <w:spacing w:val="1"/>
          <w:sz w:val="28"/>
          <w:szCs w:val="28"/>
        </w:rPr>
        <w:t xml:space="preserve"> </w:t>
      </w:r>
      <w:r>
        <w:rPr>
          <w:rFonts w:asciiTheme="minorHAnsi" w:eastAsia="Calibri" w:hAnsiTheme="minorHAnsi" w:cs="Calibri"/>
          <w:b/>
          <w:bCs/>
          <w:color w:val="00558C"/>
          <w:spacing w:val="-2"/>
          <w:sz w:val="28"/>
          <w:szCs w:val="28"/>
        </w:rPr>
        <w:t>AGREEMENT?</w:t>
      </w:r>
    </w:p>
    <w:p w14:paraId="06648380" w14:textId="77777777" w:rsidR="000F72C1" w:rsidRDefault="000F72C1">
      <w:pPr>
        <w:pStyle w:val="BodyText"/>
        <w:spacing w:line="436" w:lineRule="auto"/>
        <w:rPr>
          <w:rFonts w:asciiTheme="minorHAnsi" w:hAnsiTheme="minorHAnsi"/>
        </w:rPr>
      </w:pPr>
    </w:p>
    <w:p w14:paraId="06648381" w14:textId="77777777" w:rsidR="000F72C1" w:rsidRDefault="0020793E">
      <w:pPr>
        <w:spacing w:before="67" w:line="227" w:lineRule="auto"/>
        <w:ind w:left="37" w:right="771" w:hanging="7"/>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20"/>
          <w:w w:val="101"/>
          <w:sz w:val="22"/>
          <w:szCs w:val="22"/>
        </w:rPr>
        <w:t xml:space="preserve"> </w:t>
      </w:r>
      <w:ins w:id="876" w:author="Jiang" w:date="2024-07-10T20:06:00Z">
        <w:r>
          <w:rPr>
            <w:rFonts w:asciiTheme="minorHAnsi" w:eastAsia="SimSun" w:hAnsiTheme="minorHAnsi" w:cs="Calibri" w:hint="eastAsia"/>
            <w:spacing w:val="20"/>
            <w:w w:val="101"/>
            <w:sz w:val="22"/>
            <w:szCs w:val="22"/>
            <w:lang w:eastAsia="zh-CN"/>
          </w:rPr>
          <w:t>L</w:t>
        </w:r>
      </w:ins>
      <w:del w:id="877" w:author="Jiang" w:date="2024-07-10T20:06:00Z">
        <w:r>
          <w:rPr>
            <w:rFonts w:asciiTheme="minorHAnsi" w:eastAsia="Calibri" w:hAnsiTheme="minorHAnsi" w:cs="Calibri"/>
            <w:spacing w:val="-1"/>
            <w:sz w:val="22"/>
            <w:szCs w:val="22"/>
          </w:rPr>
          <w:delText>l</w:delText>
        </w:r>
      </w:del>
      <w:r>
        <w:rPr>
          <w:rFonts w:asciiTheme="minorHAnsi" w:eastAsia="Calibri" w:hAnsiTheme="minorHAnsi" w:cs="Calibri"/>
          <w:spacing w:val="-1"/>
          <w:sz w:val="22"/>
          <w:szCs w:val="22"/>
        </w:rPr>
        <w:t xml:space="preserve">ighthouse </w:t>
      </w:r>
      <w:ins w:id="878" w:author="Jiang" w:date="2024-07-10T20:06:00Z">
        <w:r>
          <w:rPr>
            <w:rFonts w:asciiTheme="minorHAnsi" w:eastAsia="SimSun" w:hAnsiTheme="minorHAnsi" w:cs="Calibri" w:hint="eastAsia"/>
            <w:spacing w:val="-1"/>
            <w:sz w:val="22"/>
            <w:szCs w:val="22"/>
            <w:lang w:eastAsia="zh-CN"/>
          </w:rPr>
          <w:t>A</w:t>
        </w:r>
      </w:ins>
      <w:del w:id="879" w:author="Jiang" w:date="2024-07-10T20:06:00Z">
        <w:r>
          <w:rPr>
            <w:rFonts w:asciiTheme="minorHAnsi" w:eastAsia="Calibri" w:hAnsiTheme="minorHAnsi" w:cs="Calibri"/>
            <w:spacing w:val="-1"/>
            <w:sz w:val="22"/>
            <w:szCs w:val="22"/>
          </w:rPr>
          <w:delText>a</w:delText>
        </w:r>
      </w:del>
      <w:r>
        <w:rPr>
          <w:rFonts w:asciiTheme="minorHAnsi" w:eastAsia="Calibri" w:hAnsiTheme="minorHAnsi" w:cs="Calibri"/>
          <w:spacing w:val="-1"/>
          <w:sz w:val="22"/>
          <w:szCs w:val="22"/>
        </w:rPr>
        <w:t>uthority</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has to consider what</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kind</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5"/>
          <w:w w:val="101"/>
          <w:sz w:val="22"/>
          <w:szCs w:val="22"/>
        </w:rPr>
        <w:t xml:space="preserve"> </w:t>
      </w:r>
      <w:del w:id="880" w:author="Peter Hill" w:date="2024-04-03T10:34:00Z">
        <w:r>
          <w:rPr>
            <w:rFonts w:asciiTheme="minorHAnsi" w:eastAsia="Calibri" w:hAnsiTheme="minorHAnsi" w:cs="Calibri"/>
            <w:spacing w:val="-1"/>
            <w:sz w:val="22"/>
            <w:szCs w:val="22"/>
          </w:rPr>
          <w:delText xml:space="preserve">lessees </w:delText>
        </w:r>
      </w:del>
      <w:ins w:id="881" w:author="Peter Hill" w:date="2024-04-03T10:34: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they</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want</w:t>
      </w:r>
      <w:r>
        <w:rPr>
          <w:rFonts w:asciiTheme="minorHAnsi" w:eastAsia="Calibri" w:hAnsiTheme="minorHAnsi" w:cs="Calibri"/>
          <w:spacing w:val="11"/>
          <w:sz w:val="22"/>
          <w:szCs w:val="22"/>
        </w:rPr>
        <w:t xml:space="preserve"> </w:t>
      </w:r>
      <w:ins w:id="882" w:author="Peter Hill" w:date="2024-04-03T10:35:00Z">
        <w:r>
          <w:rPr>
            <w:rFonts w:asciiTheme="minorHAnsi" w:eastAsia="Calibri" w:hAnsiTheme="minorHAnsi" w:cs="Calibri"/>
            <w:spacing w:val="-1"/>
            <w:sz w:val="22"/>
            <w:szCs w:val="22"/>
          </w:rPr>
          <w:t>and</w:t>
        </w:r>
      </w:ins>
      <w:del w:id="883" w:author="Peter Hill" w:date="2024-04-03T10:35:00Z">
        <w:r>
          <w:rPr>
            <w:rFonts w:asciiTheme="minorHAnsi" w:eastAsia="Calibri" w:hAnsiTheme="minorHAnsi" w:cs="Calibri"/>
            <w:spacing w:val="-1"/>
            <w:sz w:val="22"/>
            <w:szCs w:val="22"/>
          </w:rPr>
          <w:delText>or</w:delText>
        </w:r>
      </w:del>
      <w:r>
        <w:rPr>
          <w:rFonts w:asciiTheme="minorHAnsi" w:eastAsia="Calibri" w:hAnsiTheme="minorHAnsi" w:cs="Calibri"/>
          <w:spacing w:val="-1"/>
          <w:sz w:val="22"/>
          <w:szCs w:val="22"/>
        </w:rPr>
        <w:t xml:space="preserve"> follow</w:t>
      </w:r>
      <w:r>
        <w:rPr>
          <w:rFonts w:asciiTheme="minorHAnsi" w:eastAsia="Calibri" w:hAnsiTheme="minorHAnsi" w:cs="Calibri"/>
          <w:spacing w:val="6"/>
          <w:sz w:val="22"/>
          <w:szCs w:val="22"/>
        </w:rPr>
        <w:t xml:space="preserve"> </w:t>
      </w:r>
      <w:del w:id="884" w:author="Peter Hill" w:date="2024-04-03T10:35:00Z">
        <w:r>
          <w:rPr>
            <w:rFonts w:asciiTheme="minorHAnsi" w:eastAsia="Calibri" w:hAnsiTheme="minorHAnsi" w:cs="Calibri"/>
            <w:spacing w:val="-1"/>
            <w:sz w:val="22"/>
            <w:szCs w:val="22"/>
          </w:rPr>
          <w:delText>what</w:delText>
        </w:r>
      </w:del>
      <w:ins w:id="885" w:author="Peter Hill" w:date="2024-04-03T10:35:00Z">
        <w:r>
          <w:rPr>
            <w:rFonts w:asciiTheme="minorHAnsi" w:eastAsia="Calibri" w:hAnsiTheme="minorHAnsi" w:cs="Calibri"/>
            <w:spacing w:val="-1"/>
            <w:sz w:val="22"/>
            <w:szCs w:val="22"/>
          </w:rPr>
          <w:t>any</w:t>
        </w:r>
      </w:ins>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government</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guidance</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that</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 xml:space="preserve">may </w:t>
      </w:r>
      <w:del w:id="886"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exist.</w:t>
      </w:r>
      <w:ins w:id="887" w:author="Jiang" w:date="2024-07-10T21:55:00Z">
        <w:r>
          <w:rPr>
            <w:rFonts w:asciiTheme="minorHAnsi" w:eastAsia="SimSun" w:hAnsiTheme="minorHAnsi" w:cs="Calibri" w:hint="eastAsia"/>
            <w:spacing w:val="-1"/>
            <w:sz w:val="22"/>
            <w:szCs w:val="22"/>
            <w:lang w:eastAsia="zh-CN"/>
          </w:rPr>
          <w:t xml:space="preserve"> </w:t>
        </w:r>
      </w:ins>
      <w:del w:id="888"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There </w:t>
      </w:r>
      <w:del w:id="889"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can </w:t>
      </w:r>
      <w:del w:id="890"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be</w:t>
      </w:r>
      <w:del w:id="891" w:author="Jiang" w:date="2024-07-10T20:06: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 different </w:t>
      </w:r>
      <w:del w:id="892"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types </w:t>
      </w:r>
      <w:del w:id="893"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of </w:t>
      </w:r>
      <w:del w:id="894"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stakeholders,</w:t>
      </w:r>
      <w:r>
        <w:rPr>
          <w:rFonts w:asciiTheme="minorHAnsi" w:eastAsia="Calibri" w:hAnsiTheme="minorHAnsi" w:cs="Calibri"/>
          <w:spacing w:val="3"/>
          <w:sz w:val="22"/>
          <w:szCs w:val="22"/>
        </w:rPr>
        <w:t xml:space="preserve"> </w:t>
      </w:r>
      <w:del w:id="895" w:author="Jiang" w:date="2024-07-05T09:53:00Z">
        <w:r>
          <w:rPr>
            <w:rFonts w:asciiTheme="minorHAnsi" w:eastAsia="Calibri" w:hAnsiTheme="minorHAnsi" w:cs="Calibri"/>
            <w:spacing w:val="3"/>
            <w:sz w:val="22"/>
            <w:szCs w:val="22"/>
          </w:rPr>
          <w:delText xml:space="preserve"> </w:delText>
        </w:r>
      </w:del>
      <w:r>
        <w:rPr>
          <w:rFonts w:asciiTheme="minorHAnsi" w:eastAsia="Calibri" w:hAnsiTheme="minorHAnsi" w:cs="Calibri"/>
          <w:spacing w:val="-1"/>
          <w:sz w:val="22"/>
          <w:szCs w:val="22"/>
        </w:rPr>
        <w:t>e.g.,</w:t>
      </w:r>
      <w:del w:id="896" w:author="Jiang" w:date="2024-07-10T20:06: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 other</w:t>
      </w:r>
      <w:r>
        <w:rPr>
          <w:rFonts w:asciiTheme="minorHAnsi" w:eastAsia="Calibri" w:hAnsiTheme="minorHAnsi" w:cs="Calibri"/>
          <w:spacing w:val="5"/>
          <w:sz w:val="22"/>
          <w:szCs w:val="22"/>
        </w:rPr>
        <w:t xml:space="preserve"> </w:t>
      </w:r>
      <w:del w:id="897" w:author="Jiang" w:date="2024-07-05T09:53: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1"/>
          <w:sz w:val="22"/>
          <w:szCs w:val="22"/>
        </w:rPr>
        <w:t>public</w:t>
      </w:r>
      <w:r>
        <w:rPr>
          <w:rFonts w:asciiTheme="minorHAnsi" w:eastAsia="Calibri" w:hAnsiTheme="minorHAnsi" w:cs="Calibri"/>
          <w:spacing w:val="3"/>
          <w:sz w:val="22"/>
          <w:szCs w:val="22"/>
        </w:rPr>
        <w:t xml:space="preserve"> </w:t>
      </w:r>
      <w:del w:id="898" w:author="Jiang" w:date="2024-07-05T09:53:00Z">
        <w:r>
          <w:rPr>
            <w:rFonts w:asciiTheme="minorHAnsi" w:eastAsia="Calibri" w:hAnsiTheme="minorHAnsi" w:cs="Calibri"/>
            <w:spacing w:val="3"/>
            <w:sz w:val="22"/>
            <w:szCs w:val="22"/>
          </w:rPr>
          <w:delText xml:space="preserve"> </w:delText>
        </w:r>
      </w:del>
      <w:r>
        <w:rPr>
          <w:rFonts w:asciiTheme="minorHAnsi" w:eastAsia="Calibri" w:hAnsiTheme="minorHAnsi" w:cs="Calibri"/>
          <w:spacing w:val="-1"/>
          <w:sz w:val="22"/>
          <w:szCs w:val="22"/>
        </w:rPr>
        <w:t>authorities</w:t>
      </w:r>
      <w:r>
        <w:rPr>
          <w:rFonts w:asciiTheme="minorHAnsi" w:eastAsia="Calibri" w:hAnsiTheme="minorHAnsi" w:cs="Calibri"/>
          <w:spacing w:val="2"/>
          <w:sz w:val="22"/>
          <w:szCs w:val="22"/>
        </w:rPr>
        <w:t xml:space="preserve"> </w:t>
      </w:r>
      <w:del w:id="899" w:author="Jiang" w:date="2024-07-05T09:53: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1"/>
          <w:sz w:val="22"/>
          <w:szCs w:val="22"/>
        </w:rPr>
        <w:t>or</w:t>
      </w:r>
      <w:del w:id="900" w:author="Jiang" w:date="2024-07-05T09:53: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services,</w:t>
      </w:r>
      <w:r>
        <w:rPr>
          <w:rFonts w:asciiTheme="minorHAnsi" w:eastAsia="Calibri" w:hAnsiTheme="minorHAnsi" w:cs="Calibri"/>
          <w:spacing w:val="5"/>
          <w:sz w:val="22"/>
          <w:szCs w:val="22"/>
        </w:rPr>
        <w:t xml:space="preserve"> </w:t>
      </w:r>
      <w:del w:id="901" w:author="Jiang" w:date="2024-07-10T20:06: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1"/>
          <w:sz w:val="22"/>
          <w:szCs w:val="22"/>
        </w:rPr>
        <w:t>municip</w:t>
      </w:r>
      <w:r>
        <w:rPr>
          <w:rFonts w:asciiTheme="minorHAnsi" w:eastAsia="Calibri" w:hAnsiTheme="minorHAnsi" w:cs="Calibri"/>
          <w:spacing w:val="-2"/>
          <w:sz w:val="22"/>
          <w:szCs w:val="22"/>
        </w:rPr>
        <w:t>al</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authorities,</w:t>
      </w:r>
      <w:r>
        <w:rPr>
          <w:rFonts w:asciiTheme="minorHAnsi" w:eastAsia="Calibri" w:hAnsiTheme="minorHAnsi" w:cs="Calibri"/>
          <w:spacing w:val="34"/>
          <w:w w:val="101"/>
          <w:sz w:val="22"/>
          <w:szCs w:val="22"/>
        </w:rPr>
        <w:t xml:space="preserve"> </w:t>
      </w:r>
      <w:r>
        <w:rPr>
          <w:rFonts w:asciiTheme="minorHAnsi" w:eastAsia="Calibri" w:hAnsiTheme="minorHAnsi" w:cs="Calibri"/>
          <w:spacing w:val="-1"/>
          <w:sz w:val="22"/>
          <w:szCs w:val="22"/>
        </w:rPr>
        <w:t>non-governmental</w:t>
      </w:r>
      <w:r>
        <w:rPr>
          <w:rFonts w:asciiTheme="minorHAnsi" w:eastAsia="Calibri" w:hAnsiTheme="minorHAnsi" w:cs="Calibri"/>
          <w:spacing w:val="27"/>
          <w:sz w:val="22"/>
          <w:szCs w:val="22"/>
        </w:rPr>
        <w:t xml:space="preserve"> </w:t>
      </w:r>
      <w:r>
        <w:rPr>
          <w:rFonts w:asciiTheme="minorHAnsi" w:eastAsia="Calibri" w:hAnsiTheme="minorHAnsi" w:cs="Calibri"/>
          <w:spacing w:val="-1"/>
          <w:sz w:val="22"/>
          <w:szCs w:val="22"/>
        </w:rPr>
        <w:t>organizations,</w:t>
      </w:r>
      <w:r>
        <w:rPr>
          <w:rFonts w:asciiTheme="minorHAnsi" w:eastAsia="Calibri" w:hAnsiTheme="minorHAnsi" w:cs="Calibri"/>
          <w:spacing w:val="33"/>
          <w:w w:val="101"/>
          <w:sz w:val="22"/>
          <w:szCs w:val="22"/>
        </w:rPr>
        <w:t xml:space="preserve"> </w:t>
      </w:r>
      <w:r>
        <w:rPr>
          <w:rFonts w:asciiTheme="minorHAnsi" w:eastAsia="Calibri" w:hAnsiTheme="minorHAnsi" w:cs="Calibri"/>
          <w:spacing w:val="-1"/>
          <w:sz w:val="22"/>
          <w:szCs w:val="22"/>
        </w:rPr>
        <w:t>local</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community</w:t>
      </w:r>
      <w:r>
        <w:rPr>
          <w:rFonts w:asciiTheme="minorHAnsi" w:eastAsia="Calibri" w:hAnsiTheme="minorHAnsi" w:cs="Calibri"/>
          <w:spacing w:val="26"/>
          <w:sz w:val="22"/>
          <w:szCs w:val="22"/>
        </w:rPr>
        <w:t xml:space="preserve"> </w:t>
      </w:r>
      <w:r>
        <w:rPr>
          <w:rFonts w:asciiTheme="minorHAnsi" w:eastAsia="Calibri" w:hAnsiTheme="minorHAnsi" w:cs="Calibri"/>
          <w:spacing w:val="-1"/>
          <w:sz w:val="22"/>
          <w:szCs w:val="22"/>
        </w:rPr>
        <w:t>organiz</w:t>
      </w:r>
      <w:r>
        <w:rPr>
          <w:rFonts w:asciiTheme="minorHAnsi" w:eastAsia="Calibri" w:hAnsiTheme="minorHAnsi" w:cs="Calibri"/>
          <w:spacing w:val="-2"/>
          <w:sz w:val="22"/>
          <w:szCs w:val="22"/>
        </w:rPr>
        <w:t>ations</w:t>
      </w:r>
      <w:r>
        <w:rPr>
          <w:rFonts w:asciiTheme="minorHAnsi" w:eastAsia="Calibri" w:hAnsiTheme="minorHAnsi" w:cs="Calibri"/>
          <w:spacing w:val="25"/>
          <w:sz w:val="22"/>
          <w:szCs w:val="22"/>
        </w:rPr>
        <w:t xml:space="preserve"> </w:t>
      </w:r>
      <w:r>
        <w:rPr>
          <w:rFonts w:asciiTheme="minorHAnsi" w:eastAsia="Calibri" w:hAnsiTheme="minorHAnsi" w:cs="Calibri"/>
          <w:spacing w:val="-2"/>
          <w:sz w:val="22"/>
          <w:szCs w:val="22"/>
        </w:rPr>
        <w:t>or</w:t>
      </w:r>
      <w:r>
        <w:rPr>
          <w:rFonts w:asciiTheme="minorHAnsi" w:eastAsia="Calibri" w:hAnsiTheme="minorHAnsi" w:cs="Calibri"/>
          <w:spacing w:val="31"/>
          <w:sz w:val="22"/>
          <w:szCs w:val="22"/>
        </w:rPr>
        <w:t xml:space="preserve"> </w:t>
      </w:r>
      <w:r>
        <w:rPr>
          <w:rFonts w:asciiTheme="minorHAnsi" w:eastAsia="Calibri" w:hAnsiTheme="minorHAnsi" w:cs="Calibri"/>
          <w:spacing w:val="-2"/>
          <w:sz w:val="22"/>
          <w:szCs w:val="22"/>
        </w:rPr>
        <w:t>private</w:t>
      </w:r>
      <w:r>
        <w:rPr>
          <w:rFonts w:asciiTheme="minorHAnsi" w:eastAsia="Calibri" w:hAnsiTheme="minorHAnsi" w:cs="Calibri"/>
          <w:spacing w:val="25"/>
          <w:w w:val="101"/>
          <w:sz w:val="22"/>
          <w:szCs w:val="22"/>
        </w:rPr>
        <w:t xml:space="preserve"> </w:t>
      </w:r>
      <w:r>
        <w:rPr>
          <w:rFonts w:asciiTheme="minorHAnsi" w:eastAsia="Calibri" w:hAnsiTheme="minorHAnsi" w:cs="Calibri"/>
          <w:spacing w:val="-2"/>
          <w:sz w:val="22"/>
          <w:szCs w:val="22"/>
        </w:rPr>
        <w:t>companies.</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Which</w:t>
      </w:r>
      <w:r>
        <w:rPr>
          <w:rFonts w:asciiTheme="minorHAnsi" w:eastAsia="Calibri" w:hAnsiTheme="minorHAnsi" w:cs="Calibri"/>
          <w:spacing w:val="21"/>
          <w:w w:val="101"/>
          <w:sz w:val="22"/>
          <w:szCs w:val="22"/>
        </w:rPr>
        <w:t xml:space="preserve"> </w:t>
      </w:r>
      <w:r>
        <w:rPr>
          <w:rFonts w:asciiTheme="minorHAnsi" w:eastAsia="Calibri" w:hAnsiTheme="minorHAnsi" w:cs="Calibri"/>
          <w:spacing w:val="-2"/>
          <w:sz w:val="22"/>
          <w:szCs w:val="22"/>
        </w:rPr>
        <w:t>one</w:t>
      </w:r>
      <w:r>
        <w:rPr>
          <w:rFonts w:asciiTheme="minorHAnsi" w:eastAsia="Calibri" w:hAnsiTheme="minorHAnsi" w:cs="Calibri"/>
          <w:spacing w:val="32"/>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chosen, depends on</w:t>
      </w:r>
      <w:r>
        <w:rPr>
          <w:rFonts w:asciiTheme="minorHAnsi" w:eastAsia="Calibri" w:hAnsiTheme="minorHAnsi" w:cs="Calibri"/>
          <w:spacing w:val="22"/>
          <w:w w:val="101"/>
          <w:sz w:val="22"/>
          <w:szCs w:val="22"/>
        </w:rPr>
        <w:t xml:space="preserve"> </w:t>
      </w:r>
      <w:r>
        <w:rPr>
          <w:rFonts w:asciiTheme="minorHAnsi" w:eastAsia="Calibri" w:hAnsiTheme="minorHAnsi" w:cs="Calibri"/>
          <w:spacing w:val="-1"/>
          <w:sz w:val="22"/>
          <w:szCs w:val="22"/>
        </w:rPr>
        <w:t>many aspects – for</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instance:</w:t>
      </w:r>
    </w:p>
    <w:p w14:paraId="06648382"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How are the</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responsibilities allocat</w:t>
      </w:r>
      <w:r>
        <w:rPr>
          <w:rFonts w:asciiTheme="minorHAnsi" w:eastAsia="Calibri" w:hAnsiTheme="minorHAnsi" w:cs="Calibri"/>
          <w:spacing w:val="-1"/>
          <w:sz w:val="22"/>
          <w:szCs w:val="22"/>
        </w:rPr>
        <w:t>ed?</w:t>
      </w:r>
    </w:p>
    <w:p w14:paraId="06648383" w14:textId="77777777" w:rsidR="000F72C1" w:rsidRDefault="0020793E">
      <w:pPr>
        <w:spacing w:before="188"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How accessible</w:t>
      </w:r>
      <w:r>
        <w:rPr>
          <w:rFonts w:asciiTheme="minorHAnsi" w:eastAsia="Calibri" w:hAnsiTheme="minorHAnsi" w:cs="Calibri"/>
          <w:spacing w:val="16"/>
          <w:sz w:val="22"/>
          <w:szCs w:val="22"/>
        </w:rPr>
        <w:t xml:space="preserve"> </w:t>
      </w:r>
      <w:r>
        <w:rPr>
          <w:rFonts w:asciiTheme="minorHAnsi" w:eastAsia="Calibri" w:hAnsiTheme="minorHAnsi" w:cs="Calibri"/>
          <w:sz w:val="22"/>
          <w:szCs w:val="22"/>
        </w:rPr>
        <w:t>is 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lighth</w:t>
      </w:r>
      <w:r>
        <w:rPr>
          <w:rFonts w:asciiTheme="minorHAnsi" w:eastAsia="Calibri" w:hAnsiTheme="minorHAnsi" w:cs="Calibri"/>
          <w:spacing w:val="-1"/>
          <w:sz w:val="22"/>
          <w:szCs w:val="22"/>
        </w:rPr>
        <w:t>ouse?</w:t>
      </w:r>
    </w:p>
    <w:p w14:paraId="06648384"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w:t>
      </w:r>
      <w:r>
        <w:rPr>
          <w:rFonts w:asciiTheme="minorHAnsi" w:eastAsia="Symbol" w:hAnsiTheme="minorHAnsi" w:cs="Symbol"/>
          <w:color w:val="00558C"/>
          <w:spacing w:val="11"/>
          <w:sz w:val="22"/>
          <w:szCs w:val="22"/>
        </w:rPr>
        <w:t xml:space="preserve">     </w:t>
      </w:r>
      <w:r>
        <w:rPr>
          <w:rFonts w:asciiTheme="minorHAnsi" w:eastAsia="Calibri" w:hAnsiTheme="minorHAnsi" w:cs="Calibri"/>
          <w:sz w:val="22"/>
          <w:szCs w:val="22"/>
        </w:rPr>
        <w:t>Are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there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any</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operational</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restrictions</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access</w:t>
      </w:r>
      <w:r>
        <w:rPr>
          <w:rFonts w:asciiTheme="minorHAnsi" w:eastAsia="Calibri" w:hAnsiTheme="minorHAnsi" w:cs="Calibri"/>
          <w:spacing w:val="2"/>
          <w:sz w:val="22"/>
          <w:szCs w:val="22"/>
        </w:rPr>
        <w:t>?</w:t>
      </w:r>
    </w:p>
    <w:p w14:paraId="06648385" w14:textId="77777777" w:rsidR="000F72C1" w:rsidRDefault="0020793E">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What</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potential</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has the site for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new complementary</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use?</w:t>
      </w:r>
    </w:p>
    <w:p w14:paraId="06648386" w14:textId="77777777" w:rsidR="000F72C1" w:rsidRDefault="0020793E">
      <w:pPr>
        <w:spacing w:before="190" w:line="178" w:lineRule="auto"/>
        <w:ind w:left="606"/>
        <w:rPr>
          <w:ins w:id="902" w:author="Jiang" w:date="2023-08-11T10:45:00Z"/>
          <w:rFonts w:asciiTheme="minorHAnsi" w:eastAsia="Calibri" w:hAnsiTheme="minorHAnsi" w:cs="Calibri"/>
          <w:spacing w:val="-1"/>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What type of</w:t>
      </w:r>
      <w:r>
        <w:rPr>
          <w:rFonts w:asciiTheme="minorHAnsi" w:eastAsia="Calibri" w:hAnsiTheme="minorHAnsi" w:cs="Calibri"/>
          <w:spacing w:val="31"/>
          <w:w w:val="101"/>
          <w:sz w:val="22"/>
          <w:szCs w:val="22"/>
        </w:rPr>
        <w:t xml:space="preserve"> </w:t>
      </w:r>
      <w:r>
        <w:rPr>
          <w:rFonts w:asciiTheme="minorHAnsi" w:eastAsia="Calibri" w:hAnsiTheme="minorHAnsi" w:cs="Calibri"/>
          <w:spacing w:val="-1"/>
          <w:sz w:val="22"/>
          <w:szCs w:val="22"/>
        </w:rPr>
        <w:t>new</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 acceptable to 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authority or</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local</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community?</w:t>
      </w:r>
    </w:p>
    <w:p w14:paraId="06648387" w14:textId="77777777" w:rsidR="000F72C1" w:rsidRDefault="0020793E">
      <w:pPr>
        <w:spacing w:before="190" w:line="178" w:lineRule="auto"/>
        <w:ind w:leftChars="288" w:left="1043" w:hangingChars="200" w:hanging="438"/>
        <w:rPr>
          <w:rFonts w:asciiTheme="minorHAnsi" w:eastAsia="SimSun" w:hAnsiTheme="minorHAnsi" w:cs="Calibri"/>
          <w:spacing w:val="-1"/>
          <w:sz w:val="22"/>
          <w:szCs w:val="22"/>
          <w:lang w:eastAsia="zh-CN"/>
        </w:rPr>
        <w:pPrChange w:id="903" w:author="Jiang" w:date="2024-07-10T20:34:00Z">
          <w:pPr>
            <w:spacing w:before="190" w:line="178" w:lineRule="auto"/>
            <w:ind w:left="606"/>
          </w:pPr>
        </w:pPrChange>
      </w:pPr>
      <w:ins w:id="904" w:author="Jiang" w:date="2023-08-11T10:45:00Z">
        <w:r>
          <w:rPr>
            <w:rFonts w:asciiTheme="minorHAnsi" w:eastAsia="Symbol" w:hAnsiTheme="minorHAnsi" w:cs="Symbol"/>
            <w:color w:val="00558C"/>
            <w:spacing w:val="-1"/>
            <w:sz w:val="22"/>
            <w:szCs w:val="22"/>
          </w:rPr>
          <w:t xml:space="preserve">.      </w:t>
        </w:r>
        <w:r>
          <w:rPr>
            <w:rFonts w:asciiTheme="minorHAnsi" w:eastAsia="SimSun" w:hAnsiTheme="minorHAnsi" w:cs="Calibri"/>
            <w:sz w:val="22"/>
            <w:szCs w:val="22"/>
            <w:lang w:eastAsia="zh-CN"/>
          </w:rPr>
          <w:t>Do</w:t>
        </w:r>
      </w:ins>
      <w:ins w:id="905" w:author="Jiang" w:date="2023-09-01T14:41:00Z">
        <w:r>
          <w:rPr>
            <w:rFonts w:asciiTheme="minorHAnsi" w:eastAsia="SimSun" w:hAnsiTheme="minorHAnsi" w:cs="Calibri" w:hint="eastAsia"/>
            <w:sz w:val="22"/>
            <w:szCs w:val="22"/>
            <w:lang w:eastAsia="zh-CN"/>
          </w:rPr>
          <w:t>es</w:t>
        </w:r>
      </w:ins>
      <w:ins w:id="906" w:author="Jiang" w:date="2023-08-11T10:45:00Z">
        <w:r>
          <w:rPr>
            <w:rFonts w:asciiTheme="minorHAnsi" w:eastAsia="Calibri" w:hAnsiTheme="minorHAnsi" w:cs="Calibri"/>
            <w:sz w:val="22"/>
            <w:szCs w:val="22"/>
          </w:rPr>
          <w:t xml:space="preserve"> the renovation and opening of the lighthouse match with local </w:t>
        </w:r>
        <w:del w:id="907" w:author="Peter Hill" w:date="2024-04-03T10:36:00Z">
          <w:r>
            <w:rPr>
              <w:rFonts w:asciiTheme="minorHAnsi" w:eastAsia="Calibri" w:hAnsiTheme="minorHAnsi" w:cs="Calibri"/>
              <w:sz w:val="22"/>
              <w:szCs w:val="22"/>
            </w:rPr>
            <w:delText>planning</w:delText>
          </w:r>
        </w:del>
      </w:ins>
      <w:ins w:id="908" w:author="Peter Hill" w:date="2024-04-03T10:36:00Z">
        <w:r>
          <w:rPr>
            <w:rFonts w:asciiTheme="minorHAnsi" w:eastAsia="Calibri" w:hAnsiTheme="minorHAnsi" w:cs="Calibri"/>
            <w:sz w:val="22"/>
            <w:szCs w:val="22"/>
          </w:rPr>
          <w:t>objectives -</w:t>
        </w:r>
      </w:ins>
      <w:ins w:id="909" w:author="Jiang" w:date="2023-08-11T10:45:00Z">
        <w:r>
          <w:rPr>
            <w:rFonts w:asciiTheme="minorHAnsi" w:eastAsia="Calibri" w:hAnsiTheme="minorHAnsi" w:cs="Calibri"/>
            <w:sz w:val="22"/>
            <w:szCs w:val="22"/>
          </w:rPr>
          <w:t xml:space="preserve"> </w:t>
        </w:r>
      </w:ins>
      <w:ins w:id="910" w:author="Jiang" w:date="2023-09-01T09:39:00Z">
        <w:r>
          <w:rPr>
            <w:rFonts w:asciiTheme="minorHAnsi" w:eastAsia="SimSun" w:hAnsiTheme="minorHAnsi" w:cs="Calibri" w:hint="eastAsia"/>
            <w:sz w:val="22"/>
            <w:szCs w:val="22"/>
            <w:lang w:eastAsia="zh-CN"/>
          </w:rPr>
          <w:t>including</w:t>
        </w:r>
      </w:ins>
      <w:ins w:id="911" w:author="Jiang" w:date="2023-08-11T10:45:00Z">
        <w:r>
          <w:rPr>
            <w:rFonts w:asciiTheme="minorHAnsi" w:eastAsia="Calibri" w:hAnsiTheme="minorHAnsi" w:cs="Calibri"/>
            <w:sz w:val="22"/>
            <w:szCs w:val="22"/>
          </w:rPr>
          <w:t xml:space="preserve"> th</w:t>
        </w:r>
      </w:ins>
      <w:ins w:id="912" w:author="Peter Hill" w:date="2024-04-03T10:36:00Z">
        <w:r>
          <w:rPr>
            <w:rFonts w:asciiTheme="minorHAnsi" w:eastAsia="Calibri" w:hAnsiTheme="minorHAnsi" w:cs="Calibri"/>
            <w:sz w:val="22"/>
            <w:szCs w:val="22"/>
          </w:rPr>
          <w:t>ose of th</w:t>
        </w:r>
      </w:ins>
      <w:ins w:id="913" w:author="liujuan" w:date="2024-04-07T14:34:00Z">
        <w:r>
          <w:rPr>
            <w:rFonts w:asciiTheme="minorHAnsi" w:eastAsia="SimSun" w:hAnsiTheme="minorHAnsi" w:cs="Calibri" w:hint="eastAsia"/>
            <w:sz w:val="22"/>
            <w:szCs w:val="22"/>
            <w:lang w:eastAsia="zh-CN"/>
          </w:rPr>
          <w:t>e</w:t>
        </w:r>
      </w:ins>
      <w:ins w:id="914" w:author="Jiang" w:date="2023-08-11T10:45:00Z">
        <w:del w:id="915" w:author="Peter Hill" w:date="2024-04-03T10:36:00Z">
          <w:r>
            <w:rPr>
              <w:rFonts w:asciiTheme="minorHAnsi" w:eastAsia="Calibri" w:hAnsiTheme="minorHAnsi" w:cs="Calibri"/>
              <w:sz w:val="22"/>
              <w:szCs w:val="22"/>
            </w:rPr>
            <w:delText>e</w:delText>
          </w:r>
        </w:del>
        <w:r>
          <w:rPr>
            <w:rFonts w:asciiTheme="minorHAnsi" w:eastAsia="Calibri" w:hAnsiTheme="minorHAnsi" w:cs="Calibri"/>
            <w:sz w:val="22"/>
            <w:szCs w:val="22"/>
          </w:rPr>
          <w:t xml:space="preserve"> local cultural tourism industry</w:t>
        </w:r>
        <w:r>
          <w:rPr>
            <w:rFonts w:asciiTheme="minorHAnsi" w:eastAsia="SimSun" w:hAnsiTheme="minorHAnsi" w:cs="Calibri"/>
            <w:sz w:val="22"/>
            <w:szCs w:val="22"/>
            <w:lang w:eastAsia="zh-CN"/>
          </w:rPr>
          <w:t>?</w:t>
        </w:r>
      </w:ins>
    </w:p>
    <w:p w14:paraId="06648388"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Is the</w:t>
      </w:r>
      <w:r>
        <w:rPr>
          <w:rFonts w:asciiTheme="minorHAnsi" w:eastAsia="Calibri" w:hAnsiTheme="minorHAnsi" w:cs="Calibri"/>
          <w:spacing w:val="30"/>
          <w:w w:val="101"/>
          <w:sz w:val="22"/>
          <w:szCs w:val="22"/>
        </w:rPr>
        <w:t xml:space="preserve"> </w:t>
      </w:r>
      <w:r>
        <w:rPr>
          <w:rFonts w:asciiTheme="minorHAnsi" w:eastAsia="Calibri" w:hAnsiTheme="minorHAnsi" w:cs="Calibri"/>
          <w:spacing w:val="-1"/>
          <w:sz w:val="22"/>
          <w:szCs w:val="22"/>
        </w:rPr>
        <w:t>lighthouse situated</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 an</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attractive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area,</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are there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other</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tourist</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attractions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nearby?</w:t>
      </w:r>
    </w:p>
    <w:p w14:paraId="06648389" w14:textId="77777777" w:rsidR="000F72C1" w:rsidRDefault="0020793E">
      <w:pPr>
        <w:spacing w:before="189"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Is there another</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lighthou</w:t>
      </w:r>
      <w:r>
        <w:rPr>
          <w:rFonts w:asciiTheme="minorHAnsi" w:eastAsia="Calibri" w:hAnsiTheme="minorHAnsi" w:cs="Calibri"/>
          <w:spacing w:val="-1"/>
          <w:sz w:val="22"/>
          <w:szCs w:val="22"/>
        </w:rPr>
        <w:t>se</w:t>
      </w:r>
      <w:r>
        <w:rPr>
          <w:rFonts w:asciiTheme="minorHAnsi" w:eastAsia="Calibri" w:hAnsiTheme="minorHAnsi" w:cs="Calibri"/>
          <w:spacing w:val="8"/>
          <w:sz w:val="22"/>
          <w:szCs w:val="22"/>
        </w:rPr>
        <w:t xml:space="preserve"> </w:t>
      </w:r>
      <w:ins w:id="916" w:author="Peter Hill" w:date="2024-04-03T10:37:00Z">
        <w:r>
          <w:rPr>
            <w:rFonts w:asciiTheme="minorHAnsi" w:eastAsia="Calibri" w:hAnsiTheme="minorHAnsi" w:cs="Calibri"/>
            <w:spacing w:val="8"/>
            <w:sz w:val="22"/>
            <w:szCs w:val="22"/>
          </w:rPr>
          <w:t xml:space="preserve">or other attraction </w:t>
        </w:r>
      </w:ins>
      <w:r>
        <w:rPr>
          <w:rFonts w:asciiTheme="minorHAnsi" w:eastAsia="Calibri" w:hAnsiTheme="minorHAnsi" w:cs="Calibri"/>
          <w:spacing w:val="-1"/>
          <w:sz w:val="22"/>
          <w:szCs w:val="22"/>
        </w:rPr>
        <w:t>open</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nearby?</w:t>
      </w:r>
    </w:p>
    <w:p w14:paraId="0664838A"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Is the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lighthouse or</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its surroundings</w:t>
      </w:r>
      <w:r>
        <w:rPr>
          <w:rFonts w:asciiTheme="minorHAnsi" w:eastAsia="Calibri" w:hAnsiTheme="minorHAnsi" w:cs="Calibri"/>
          <w:spacing w:val="10"/>
          <w:sz w:val="22"/>
          <w:szCs w:val="22"/>
        </w:rPr>
        <w:t xml:space="preserve"> </w:t>
      </w:r>
      <w:del w:id="917" w:author="Peter Hill" w:date="2024-04-03T10:37:00Z">
        <w:r>
          <w:rPr>
            <w:rFonts w:asciiTheme="minorHAnsi" w:eastAsia="Calibri" w:hAnsiTheme="minorHAnsi" w:cs="Calibri"/>
            <w:spacing w:val="-1"/>
            <w:sz w:val="22"/>
            <w:szCs w:val="22"/>
          </w:rPr>
          <w:delText>controlled</w:delText>
        </w:r>
        <w:r>
          <w:rPr>
            <w:rFonts w:asciiTheme="minorHAnsi" w:eastAsia="Calibri" w:hAnsiTheme="minorHAnsi" w:cs="Calibri"/>
            <w:spacing w:val="17"/>
            <w:sz w:val="22"/>
            <w:szCs w:val="22"/>
          </w:rPr>
          <w:delText xml:space="preserve"> </w:delText>
        </w:r>
        <w:r>
          <w:rPr>
            <w:rFonts w:asciiTheme="minorHAnsi" w:eastAsia="Calibri" w:hAnsiTheme="minorHAnsi" w:cs="Calibri"/>
            <w:spacing w:val="-1"/>
            <w:sz w:val="22"/>
            <w:szCs w:val="22"/>
          </w:rPr>
          <w:delText>by</w:delText>
        </w:r>
      </w:del>
      <w:ins w:id="918" w:author="Peter Hill" w:date="2024-04-03T10:37:00Z">
        <w:r>
          <w:rPr>
            <w:rFonts w:asciiTheme="minorHAnsi" w:eastAsia="Calibri" w:hAnsiTheme="minorHAnsi" w:cs="Calibri"/>
            <w:spacing w:val="-1"/>
            <w:sz w:val="22"/>
            <w:szCs w:val="22"/>
          </w:rPr>
          <w:t>subject to</w:t>
        </w:r>
      </w:ins>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heritage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or</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other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legal</w:t>
      </w:r>
      <w:r>
        <w:rPr>
          <w:rFonts w:asciiTheme="minorHAnsi" w:eastAsia="Calibri" w:hAnsiTheme="minorHAnsi" w:cs="Calibri"/>
          <w:spacing w:val="17"/>
          <w:sz w:val="22"/>
          <w:szCs w:val="22"/>
        </w:rPr>
        <w:t xml:space="preserve"> </w:t>
      </w:r>
      <w:del w:id="919" w:author="Peter Hill" w:date="2024-04-03T10:37:00Z">
        <w:r>
          <w:rPr>
            <w:rFonts w:asciiTheme="minorHAnsi" w:eastAsia="Calibri" w:hAnsiTheme="minorHAnsi" w:cs="Calibri"/>
            <w:spacing w:val="-2"/>
            <w:sz w:val="22"/>
            <w:szCs w:val="22"/>
          </w:rPr>
          <w:delText>regulations</w:delText>
        </w:r>
      </w:del>
      <w:ins w:id="920" w:author="Peter Hill" w:date="2024-04-03T10:37:00Z">
        <w:r>
          <w:rPr>
            <w:rFonts w:asciiTheme="minorHAnsi" w:eastAsia="Calibri" w:hAnsiTheme="minorHAnsi" w:cs="Calibri"/>
            <w:spacing w:val="-2"/>
            <w:sz w:val="22"/>
            <w:szCs w:val="22"/>
          </w:rPr>
          <w:t>restriction</w:t>
        </w:r>
      </w:ins>
      <w:r>
        <w:rPr>
          <w:rFonts w:asciiTheme="minorHAnsi" w:eastAsia="Calibri" w:hAnsiTheme="minorHAnsi" w:cs="Calibri"/>
          <w:spacing w:val="-2"/>
          <w:sz w:val="22"/>
          <w:szCs w:val="22"/>
        </w:rPr>
        <w:t>?</w:t>
      </w:r>
    </w:p>
    <w:p w14:paraId="0664838B"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Can the</w:t>
      </w:r>
      <w:r>
        <w:rPr>
          <w:rFonts w:asciiTheme="minorHAnsi" w:eastAsia="Calibri" w:hAnsiTheme="minorHAnsi" w:cs="Calibri"/>
          <w:spacing w:val="18"/>
          <w:w w:val="101"/>
          <w:sz w:val="22"/>
          <w:szCs w:val="22"/>
        </w:rPr>
        <w:t xml:space="preserve"> </w:t>
      </w:r>
      <w:del w:id="921" w:author="Peter Hill" w:date="2024-04-03T10:37:00Z">
        <w:r>
          <w:rPr>
            <w:rFonts w:asciiTheme="minorHAnsi" w:eastAsia="Calibri" w:hAnsiTheme="minorHAnsi" w:cs="Calibri"/>
            <w:sz w:val="22"/>
            <w:szCs w:val="22"/>
          </w:rPr>
          <w:delText>lessee</w:delText>
        </w:r>
        <w:r>
          <w:rPr>
            <w:rFonts w:asciiTheme="minorHAnsi" w:eastAsia="Calibri" w:hAnsiTheme="minorHAnsi" w:cs="Calibri"/>
            <w:spacing w:val="17"/>
            <w:w w:val="101"/>
            <w:sz w:val="22"/>
            <w:szCs w:val="22"/>
          </w:rPr>
          <w:delText xml:space="preserve"> </w:delText>
        </w:r>
      </w:del>
      <w:ins w:id="922" w:author="Peter Hill" w:date="2024-04-03T10:37:00Z">
        <w:r>
          <w:rPr>
            <w:rFonts w:asciiTheme="minorHAnsi" w:eastAsia="Calibri" w:hAnsiTheme="minorHAnsi" w:cs="Calibri"/>
            <w:sz w:val="22"/>
            <w:szCs w:val="22"/>
          </w:rPr>
          <w:t>partner</w:t>
        </w:r>
        <w:r>
          <w:rPr>
            <w:rFonts w:asciiTheme="minorHAnsi" w:eastAsia="Calibri" w:hAnsiTheme="minorHAnsi" w:cs="Calibri"/>
            <w:spacing w:val="17"/>
            <w:w w:val="101"/>
            <w:sz w:val="22"/>
            <w:szCs w:val="22"/>
          </w:rPr>
          <w:t xml:space="preserve"> </w:t>
        </w:r>
      </w:ins>
      <w:r>
        <w:rPr>
          <w:rFonts w:asciiTheme="minorHAnsi" w:eastAsia="Calibri" w:hAnsiTheme="minorHAnsi" w:cs="Calibri"/>
          <w:sz w:val="22"/>
          <w:szCs w:val="22"/>
        </w:rPr>
        <w:t xml:space="preserve">be </w:t>
      </w:r>
      <w:r>
        <w:rPr>
          <w:rFonts w:asciiTheme="minorHAnsi" w:eastAsia="Calibri" w:hAnsiTheme="minorHAnsi" w:cs="Calibri"/>
          <w:spacing w:val="-1"/>
          <w:sz w:val="22"/>
          <w:szCs w:val="22"/>
        </w:rPr>
        <w:t>a joint venture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partner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 other aspects?</w:t>
      </w:r>
    </w:p>
    <w:p w14:paraId="0664838C" w14:textId="77777777" w:rsidR="000F72C1" w:rsidRDefault="0020793E">
      <w:pPr>
        <w:spacing w:before="192"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Can the</w:t>
      </w:r>
      <w:r>
        <w:rPr>
          <w:rFonts w:asciiTheme="minorHAnsi" w:eastAsia="Calibri" w:hAnsiTheme="minorHAnsi" w:cs="Calibri"/>
          <w:spacing w:val="18"/>
          <w:sz w:val="22"/>
          <w:szCs w:val="22"/>
        </w:rPr>
        <w:t xml:space="preserve"> </w:t>
      </w:r>
      <w:del w:id="923" w:author="Peter Hill" w:date="2024-04-03T10:37:00Z">
        <w:r>
          <w:rPr>
            <w:rFonts w:asciiTheme="minorHAnsi" w:eastAsia="Calibri" w:hAnsiTheme="minorHAnsi" w:cs="Calibri"/>
            <w:sz w:val="22"/>
            <w:szCs w:val="22"/>
          </w:rPr>
          <w:delText>lessee</w:delText>
        </w:r>
        <w:r>
          <w:rPr>
            <w:rFonts w:asciiTheme="minorHAnsi" w:eastAsia="Calibri" w:hAnsiTheme="minorHAnsi" w:cs="Calibri"/>
            <w:spacing w:val="17"/>
            <w:sz w:val="22"/>
            <w:szCs w:val="22"/>
          </w:rPr>
          <w:delText xml:space="preserve"> </w:delText>
        </w:r>
      </w:del>
      <w:ins w:id="924" w:author="Peter Hill" w:date="2024-04-03T10:37:00Z">
        <w:r>
          <w:rPr>
            <w:rFonts w:asciiTheme="minorHAnsi" w:eastAsia="Calibri" w:hAnsiTheme="minorHAnsi" w:cs="Calibri"/>
            <w:sz w:val="22"/>
            <w:szCs w:val="22"/>
          </w:rPr>
          <w:t>partner</w:t>
        </w:r>
        <w:r>
          <w:rPr>
            <w:rFonts w:asciiTheme="minorHAnsi" w:eastAsia="Calibri" w:hAnsiTheme="minorHAnsi" w:cs="Calibri"/>
            <w:spacing w:val="17"/>
            <w:sz w:val="22"/>
            <w:szCs w:val="22"/>
          </w:rPr>
          <w:t xml:space="preserve"> </w:t>
        </w:r>
      </w:ins>
      <w:r>
        <w:rPr>
          <w:rFonts w:asciiTheme="minorHAnsi" w:eastAsia="Calibri" w:hAnsiTheme="minorHAnsi" w:cs="Calibri"/>
          <w:sz w:val="22"/>
          <w:szCs w:val="22"/>
        </w:rPr>
        <w:t>undertake</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marketing w</w:t>
      </w:r>
      <w:r>
        <w:rPr>
          <w:rFonts w:asciiTheme="minorHAnsi" w:eastAsia="Calibri" w:hAnsiTheme="minorHAnsi" w:cs="Calibri"/>
          <w:spacing w:val="-1"/>
          <w:sz w:val="22"/>
          <w:szCs w:val="22"/>
        </w:rPr>
        <w:t>ithin the agreement?</w:t>
      </w:r>
    </w:p>
    <w:p w14:paraId="0664838D" w14:textId="77777777" w:rsidR="000F72C1" w:rsidRDefault="000F72C1">
      <w:pPr>
        <w:pStyle w:val="BodyText"/>
        <w:spacing w:line="241" w:lineRule="auto"/>
        <w:rPr>
          <w:rFonts w:asciiTheme="minorHAnsi" w:hAnsiTheme="minorHAnsi"/>
        </w:rPr>
      </w:pPr>
    </w:p>
    <w:p w14:paraId="0664838E" w14:textId="77777777" w:rsidR="000F72C1" w:rsidRDefault="0020793E">
      <w:pPr>
        <w:spacing w:before="85" w:line="179" w:lineRule="auto"/>
        <w:ind w:left="40"/>
        <w:outlineLvl w:val="0"/>
        <w:rPr>
          <w:rFonts w:asciiTheme="minorHAnsi" w:eastAsia="Calibri" w:hAnsiTheme="minorHAnsi" w:cs="Calibri"/>
          <w:sz w:val="28"/>
          <w:szCs w:val="28"/>
        </w:rPr>
      </w:pPr>
      <w:del w:id="925" w:author="liujuan" w:date="2024-04-10T13:35:00Z">
        <w:r>
          <w:rPr>
            <w:rFonts w:asciiTheme="minorHAnsi" w:eastAsia="Calibri" w:hAnsiTheme="minorHAnsi" w:cs="Calibri"/>
            <w:b/>
            <w:bCs/>
            <w:color w:val="00558C"/>
            <w:spacing w:val="-1"/>
            <w:sz w:val="28"/>
            <w:szCs w:val="28"/>
          </w:rPr>
          <w:delText>3</w:delText>
        </w:r>
      </w:del>
      <w:ins w:id="926" w:author="liujuan" w:date="2024-04-10T13:35:00Z">
        <w:r>
          <w:rPr>
            <w:rFonts w:asciiTheme="minorHAnsi" w:eastAsia="SimSun" w:hAnsiTheme="minorHAnsi" w:cs="Calibri" w:hint="eastAsia"/>
            <w:b/>
            <w:bCs/>
            <w:color w:val="00558C"/>
            <w:spacing w:val="-1"/>
            <w:sz w:val="28"/>
            <w:szCs w:val="28"/>
            <w:lang w:eastAsia="zh-CN"/>
          </w:rPr>
          <w:t>4</w:t>
        </w:r>
      </w:ins>
      <w:r>
        <w:rPr>
          <w:rFonts w:asciiTheme="minorHAnsi" w:eastAsia="Calibri" w:hAnsiTheme="minorHAnsi" w:cs="Calibri"/>
          <w:b/>
          <w:bCs/>
          <w:color w:val="00558C"/>
          <w:spacing w:val="-1"/>
          <w:sz w:val="28"/>
          <w:szCs w:val="28"/>
        </w:rPr>
        <w:t>.</w:t>
      </w:r>
      <w:r>
        <w:rPr>
          <w:rFonts w:asciiTheme="minorHAnsi" w:eastAsia="Calibri" w:hAnsiTheme="minorHAnsi" w:cs="Calibri"/>
          <w:b/>
          <w:bCs/>
          <w:color w:val="00558C"/>
          <w:spacing w:val="8"/>
          <w:sz w:val="28"/>
          <w:szCs w:val="28"/>
        </w:rPr>
        <w:t xml:space="preserve">       </w:t>
      </w:r>
      <w:r>
        <w:rPr>
          <w:rFonts w:asciiTheme="minorHAnsi" w:eastAsia="Calibri" w:hAnsiTheme="minorHAnsi" w:cs="Calibri"/>
          <w:b/>
          <w:bCs/>
          <w:color w:val="00558C"/>
          <w:spacing w:val="-1"/>
          <w:sz w:val="28"/>
          <w:szCs w:val="28"/>
        </w:rPr>
        <w:t>TYPE OF AGREEMENTS</w:t>
      </w:r>
    </w:p>
    <w:p w14:paraId="0664838F" w14:textId="77777777" w:rsidR="000F72C1" w:rsidRDefault="0020793E">
      <w:pPr>
        <w:pStyle w:val="BodyText"/>
        <w:spacing w:line="435" w:lineRule="auto"/>
        <w:rPr>
          <w:rFonts w:asciiTheme="minorHAnsi" w:hAnsiTheme="minorHAnsi"/>
        </w:rPr>
      </w:pPr>
      <w:r>
        <w:rPr>
          <w:rFonts w:asciiTheme="minorHAnsi" w:hAnsiTheme="minorHAnsi"/>
          <w:noProof/>
          <w:lang w:val="en-GB" w:eastAsia="en-GB"/>
        </w:rPr>
        <w:drawing>
          <wp:anchor distT="0" distB="0" distL="0" distR="0" simplePos="0" relativeHeight="251671552" behindDoc="0" locked="0" layoutInCell="0" allowOverlap="1" wp14:anchorId="06648B50" wp14:editId="06648B51">
            <wp:simplePos x="0" y="0"/>
            <wp:positionH relativeFrom="page">
              <wp:posOffset>557530</wp:posOffset>
            </wp:positionH>
            <wp:positionV relativeFrom="page">
              <wp:posOffset>5312410</wp:posOffset>
            </wp:positionV>
            <wp:extent cx="935990" cy="1206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68"/>
                    <a:stretch>
                      <a:fillRect/>
                    </a:stretch>
                  </pic:blipFill>
                  <pic:spPr>
                    <a:xfrm>
                      <a:off x="0" y="0"/>
                      <a:ext cx="935736" cy="12191"/>
                    </a:xfrm>
                    <a:prstGeom prst="rect">
                      <a:avLst/>
                    </a:prstGeom>
                  </pic:spPr>
                </pic:pic>
              </a:graphicData>
            </a:graphic>
          </wp:anchor>
        </w:drawing>
      </w:r>
    </w:p>
    <w:p w14:paraId="06648390" w14:textId="77777777" w:rsidR="000F72C1" w:rsidRDefault="0020793E">
      <w:pPr>
        <w:spacing w:before="68" w:line="223" w:lineRule="auto"/>
        <w:ind w:left="38" w:right="769" w:hanging="8"/>
        <w:jc w:val="both"/>
        <w:rPr>
          <w:rFonts w:asciiTheme="minorHAnsi" w:eastAsia="Calibri" w:hAnsiTheme="minorHAnsi" w:cs="Calibri"/>
          <w:sz w:val="22"/>
          <w:szCs w:val="22"/>
        </w:rPr>
      </w:pPr>
      <w:r>
        <w:rPr>
          <w:rFonts w:asciiTheme="minorHAnsi" w:eastAsia="Calibri" w:hAnsiTheme="minorHAnsi" w:cs="Calibri"/>
          <w:spacing w:val="-1"/>
          <w:sz w:val="22"/>
          <w:szCs w:val="22"/>
        </w:rPr>
        <w:t xml:space="preserve">The </w:t>
      </w:r>
      <w:del w:id="927"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type </w:t>
      </w:r>
      <w:del w:id="928"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of </w:t>
      </w:r>
      <w:del w:id="929"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the </w:t>
      </w:r>
      <w:del w:id="930"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agreement </w:t>
      </w:r>
      <w:del w:id="931"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will</w:t>
      </w:r>
      <w:del w:id="932" w:author="Jiang" w:date="2024-07-10T20:08: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depend</w:t>
      </w:r>
      <w:r>
        <w:rPr>
          <w:rFonts w:asciiTheme="minorHAnsi" w:eastAsia="Calibri" w:hAnsiTheme="minorHAnsi" w:cs="Calibri"/>
          <w:spacing w:val="4"/>
          <w:sz w:val="22"/>
          <w:szCs w:val="22"/>
        </w:rPr>
        <w:t xml:space="preserve"> </w:t>
      </w:r>
      <w:del w:id="933" w:author="Jiang" w:date="2024-07-10T20:08:00Z">
        <w:r>
          <w:rPr>
            <w:rFonts w:asciiTheme="minorHAnsi" w:eastAsia="Calibri" w:hAnsiTheme="minorHAnsi" w:cs="Calibri"/>
            <w:spacing w:val="4"/>
            <w:sz w:val="22"/>
            <w:szCs w:val="22"/>
          </w:rPr>
          <w:delText xml:space="preserve"> </w:delText>
        </w:r>
      </w:del>
      <w:r>
        <w:rPr>
          <w:rFonts w:asciiTheme="minorHAnsi" w:eastAsia="Calibri" w:hAnsiTheme="minorHAnsi" w:cs="Calibri"/>
          <w:spacing w:val="-1"/>
          <w:sz w:val="22"/>
          <w:szCs w:val="22"/>
        </w:rPr>
        <w:t xml:space="preserve">on </w:t>
      </w:r>
      <w:del w:id="934"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the</w:t>
      </w:r>
      <w:r>
        <w:rPr>
          <w:rFonts w:asciiTheme="minorHAnsi" w:eastAsia="Calibri" w:hAnsiTheme="minorHAnsi" w:cs="Calibri"/>
          <w:spacing w:val="8"/>
          <w:sz w:val="22"/>
          <w:szCs w:val="22"/>
        </w:rPr>
        <w:t xml:space="preserve"> </w:t>
      </w:r>
      <w:del w:id="935" w:author="Jiang" w:date="2024-07-10T20:08:00Z">
        <w:r>
          <w:rPr>
            <w:rFonts w:asciiTheme="minorHAnsi" w:eastAsia="Calibri" w:hAnsiTheme="minorHAnsi" w:cs="Calibri"/>
            <w:spacing w:val="8"/>
            <w:sz w:val="22"/>
            <w:szCs w:val="22"/>
          </w:rPr>
          <w:delText xml:space="preserve"> </w:delText>
        </w:r>
      </w:del>
      <w:r>
        <w:rPr>
          <w:rFonts w:asciiTheme="minorHAnsi" w:eastAsia="Calibri" w:hAnsiTheme="minorHAnsi" w:cs="Calibri"/>
          <w:spacing w:val="-1"/>
          <w:sz w:val="22"/>
          <w:szCs w:val="22"/>
        </w:rPr>
        <w:t>proposed</w:t>
      </w:r>
      <w:r>
        <w:rPr>
          <w:rFonts w:asciiTheme="minorHAnsi" w:eastAsia="Calibri" w:hAnsiTheme="minorHAnsi" w:cs="Calibri"/>
          <w:spacing w:val="9"/>
          <w:sz w:val="22"/>
          <w:szCs w:val="22"/>
        </w:rPr>
        <w:t xml:space="preserve"> </w:t>
      </w:r>
      <w:del w:id="936" w:author="Jiang" w:date="2024-07-10T20:08:00Z">
        <w:r>
          <w:rPr>
            <w:rFonts w:asciiTheme="minorHAnsi" w:eastAsia="Calibri" w:hAnsiTheme="minorHAnsi" w:cs="Calibri"/>
            <w:spacing w:val="9"/>
            <w:sz w:val="22"/>
            <w:szCs w:val="22"/>
          </w:rPr>
          <w:delText xml:space="preserve"> </w:delText>
        </w:r>
      </w:del>
      <w:r>
        <w:rPr>
          <w:rFonts w:asciiTheme="minorHAnsi" w:eastAsia="Calibri" w:hAnsiTheme="minorHAnsi" w:cs="Calibri"/>
          <w:spacing w:val="-1"/>
          <w:sz w:val="22"/>
          <w:szCs w:val="22"/>
        </w:rPr>
        <w:t>use</w:t>
      </w:r>
      <w:r>
        <w:rPr>
          <w:rFonts w:asciiTheme="minorHAnsi" w:eastAsia="Calibri" w:hAnsiTheme="minorHAnsi" w:cs="Calibri"/>
          <w:spacing w:val="4"/>
          <w:sz w:val="22"/>
          <w:szCs w:val="22"/>
        </w:rPr>
        <w:t xml:space="preserve"> </w:t>
      </w:r>
      <w:del w:id="937" w:author="Jiang" w:date="2024-07-10T20:08:00Z">
        <w:r>
          <w:rPr>
            <w:rFonts w:asciiTheme="minorHAnsi" w:eastAsia="Calibri" w:hAnsiTheme="minorHAnsi" w:cs="Calibri"/>
            <w:spacing w:val="4"/>
            <w:sz w:val="22"/>
            <w:szCs w:val="22"/>
          </w:rPr>
          <w:delText xml:space="preserve"> </w:delText>
        </w:r>
      </w:del>
      <w:r>
        <w:rPr>
          <w:rFonts w:asciiTheme="minorHAnsi" w:eastAsia="Calibri" w:hAnsiTheme="minorHAnsi" w:cs="Calibri"/>
          <w:spacing w:val="-1"/>
          <w:sz w:val="22"/>
          <w:szCs w:val="22"/>
        </w:rPr>
        <w:t>and</w:t>
      </w:r>
      <w:del w:id="938" w:author="Jiang" w:date="2024-07-10T20:08:00Z">
        <w:r>
          <w:rPr>
            <w:rFonts w:asciiTheme="minorHAnsi" w:eastAsia="Calibri" w:hAnsiTheme="minorHAnsi" w:cs="Calibri"/>
            <w:spacing w:val="9"/>
            <w:sz w:val="22"/>
            <w:szCs w:val="22"/>
          </w:rPr>
          <w:delText xml:space="preserve"> </w:delText>
        </w:r>
      </w:del>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particular</w:t>
      </w:r>
      <w:del w:id="939" w:author="Jiang" w:date="2024-07-10T20:08: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site</w:t>
      </w:r>
      <w:r>
        <w:rPr>
          <w:rFonts w:asciiTheme="minorHAnsi" w:eastAsia="Calibri" w:hAnsiTheme="minorHAnsi" w:cs="Calibri"/>
          <w:spacing w:val="4"/>
          <w:sz w:val="22"/>
          <w:szCs w:val="22"/>
        </w:rPr>
        <w:t xml:space="preserve"> </w:t>
      </w:r>
      <w:del w:id="940" w:author="Jiang" w:date="2024-07-10T20:08:00Z">
        <w:r>
          <w:rPr>
            <w:rFonts w:asciiTheme="minorHAnsi" w:eastAsia="Calibri" w:hAnsiTheme="minorHAnsi" w:cs="Calibri"/>
            <w:spacing w:val="4"/>
            <w:sz w:val="22"/>
            <w:szCs w:val="22"/>
          </w:rPr>
          <w:delText xml:space="preserve"> </w:delText>
        </w:r>
      </w:del>
      <w:r>
        <w:rPr>
          <w:rFonts w:asciiTheme="minorHAnsi" w:eastAsia="Calibri" w:hAnsiTheme="minorHAnsi" w:cs="Calibri"/>
          <w:spacing w:val="-2"/>
          <w:sz w:val="22"/>
          <w:szCs w:val="22"/>
        </w:rPr>
        <w:t>specific</w:t>
      </w:r>
      <w:del w:id="941" w:author="Jiang" w:date="2024-07-10T20:08:00Z">
        <w:r>
          <w:rPr>
            <w:rFonts w:asciiTheme="minorHAnsi" w:eastAsia="Calibri" w:hAnsiTheme="minorHAnsi" w:cs="Calibri"/>
            <w:spacing w:val="9"/>
            <w:sz w:val="22"/>
            <w:szCs w:val="22"/>
          </w:rPr>
          <w:delText xml:space="preserve"> </w:delText>
        </w:r>
      </w:del>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requirements</w:t>
      </w:r>
      <w:del w:id="942" w:author="Jiang" w:date="2024-07-10T20:08:00Z">
        <w:r>
          <w:rPr>
            <w:rFonts w:asciiTheme="minorHAnsi" w:eastAsia="Calibri" w:hAnsiTheme="minorHAnsi" w:cs="Calibri"/>
            <w:spacing w:val="6"/>
            <w:sz w:val="22"/>
            <w:szCs w:val="22"/>
          </w:rPr>
          <w:delText xml:space="preserve"> </w:delText>
        </w:r>
      </w:del>
      <w:r>
        <w:rPr>
          <w:rFonts w:asciiTheme="minorHAnsi" w:eastAsia="Calibri" w:hAnsiTheme="minorHAnsi" w:cs="Calibri"/>
          <w:spacing w:val="6"/>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restrictions.</w:t>
      </w:r>
      <w:r>
        <w:rPr>
          <w:rFonts w:asciiTheme="minorHAnsi" w:eastAsia="Calibri" w:hAnsiTheme="minorHAnsi" w:cs="Calibri"/>
          <w:spacing w:val="38"/>
          <w:sz w:val="22"/>
          <w:szCs w:val="22"/>
        </w:rPr>
        <w:t xml:space="preserve"> </w:t>
      </w:r>
      <w:commentRangeStart w:id="943"/>
      <w:del w:id="944" w:author="Peter Hill" w:date="2024-04-03T10:40:00Z">
        <w:r>
          <w:rPr>
            <w:rFonts w:asciiTheme="minorHAnsi" w:eastAsia="Calibri" w:hAnsiTheme="minorHAnsi" w:cs="Calibri"/>
            <w:spacing w:val="-1"/>
            <w:sz w:val="22"/>
            <w:szCs w:val="22"/>
          </w:rPr>
          <w:delText>These</w:delText>
        </w:r>
        <w:r>
          <w:rPr>
            <w:rFonts w:asciiTheme="minorHAnsi" w:eastAsia="Calibri" w:hAnsiTheme="minorHAnsi" w:cs="Calibri"/>
            <w:spacing w:val="47"/>
            <w:sz w:val="22"/>
            <w:szCs w:val="22"/>
          </w:rPr>
          <w:delText xml:space="preserve"> </w:delText>
        </w:r>
        <w:r>
          <w:rPr>
            <w:rFonts w:asciiTheme="minorHAnsi" w:eastAsia="Calibri" w:hAnsiTheme="minorHAnsi" w:cs="Calibri"/>
            <w:spacing w:val="-1"/>
            <w:sz w:val="22"/>
            <w:szCs w:val="22"/>
          </w:rPr>
          <w:delText>agreements</w:delText>
        </w:r>
        <w:r>
          <w:rPr>
            <w:rFonts w:asciiTheme="minorHAnsi" w:eastAsia="Calibri" w:hAnsiTheme="minorHAnsi" w:cs="Calibri"/>
            <w:spacing w:val="46"/>
            <w:w w:val="101"/>
            <w:sz w:val="22"/>
            <w:szCs w:val="22"/>
          </w:rPr>
          <w:delText xml:space="preserve"> </w:delText>
        </w:r>
        <w:r>
          <w:rPr>
            <w:rFonts w:asciiTheme="minorHAnsi" w:eastAsia="Calibri" w:hAnsiTheme="minorHAnsi" w:cs="Calibri"/>
            <w:spacing w:val="-1"/>
            <w:sz w:val="22"/>
            <w:szCs w:val="22"/>
          </w:rPr>
          <w:delText>are</w:delText>
        </w:r>
        <w:r>
          <w:rPr>
            <w:rFonts w:asciiTheme="minorHAnsi" w:eastAsia="Calibri" w:hAnsiTheme="minorHAnsi" w:cs="Calibri"/>
            <w:spacing w:val="43"/>
            <w:sz w:val="22"/>
            <w:szCs w:val="22"/>
          </w:rPr>
          <w:delText xml:space="preserve"> </w:delText>
        </w:r>
        <w:r>
          <w:rPr>
            <w:rFonts w:asciiTheme="minorHAnsi" w:eastAsia="Calibri" w:hAnsiTheme="minorHAnsi" w:cs="Calibri"/>
            <w:spacing w:val="-1"/>
            <w:sz w:val="22"/>
            <w:szCs w:val="22"/>
          </w:rPr>
          <w:delText>generally  used</w:delText>
        </w:r>
        <w:r>
          <w:rPr>
            <w:rFonts w:asciiTheme="minorHAnsi" w:eastAsia="Calibri" w:hAnsiTheme="minorHAnsi" w:cs="Calibri"/>
            <w:spacing w:val="41"/>
            <w:w w:val="101"/>
            <w:sz w:val="22"/>
            <w:szCs w:val="22"/>
          </w:rPr>
          <w:delText xml:space="preserve"> </w:delText>
        </w:r>
        <w:r>
          <w:rPr>
            <w:rFonts w:asciiTheme="minorHAnsi" w:eastAsia="Calibri" w:hAnsiTheme="minorHAnsi" w:cs="Calibri"/>
            <w:spacing w:val="-1"/>
            <w:sz w:val="22"/>
            <w:szCs w:val="22"/>
          </w:rPr>
          <w:delText>when</w:delText>
        </w:r>
        <w:r>
          <w:rPr>
            <w:rFonts w:asciiTheme="minorHAnsi" w:eastAsia="Calibri" w:hAnsiTheme="minorHAnsi" w:cs="Calibri"/>
            <w:spacing w:val="39"/>
            <w:w w:val="101"/>
            <w:sz w:val="22"/>
            <w:szCs w:val="22"/>
          </w:rPr>
          <w:delText xml:space="preserve"> </w:delText>
        </w:r>
        <w:r>
          <w:rPr>
            <w:rFonts w:asciiTheme="minorHAnsi" w:eastAsia="Calibri" w:hAnsiTheme="minorHAnsi" w:cs="Calibri"/>
            <w:spacing w:val="-1"/>
            <w:sz w:val="22"/>
            <w:szCs w:val="22"/>
          </w:rPr>
          <w:delText>the  lighthouse  is  still</w:delText>
        </w:r>
        <w:r>
          <w:rPr>
            <w:rFonts w:asciiTheme="minorHAnsi" w:eastAsia="Calibri" w:hAnsiTheme="minorHAnsi" w:cs="Calibri"/>
            <w:spacing w:val="-2"/>
            <w:sz w:val="22"/>
            <w:szCs w:val="22"/>
          </w:rPr>
          <w:delText xml:space="preserve">  operational  as  most  lighthouse</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authorities are</w:delText>
        </w:r>
        <w:r>
          <w:rPr>
            <w:rFonts w:asciiTheme="minorHAnsi" w:eastAsia="Calibri" w:hAnsiTheme="minorHAnsi" w:cs="Calibri"/>
            <w:spacing w:val="15"/>
            <w:sz w:val="22"/>
            <w:szCs w:val="22"/>
          </w:rPr>
          <w:delText xml:space="preserve"> </w:delText>
        </w:r>
        <w:r>
          <w:rPr>
            <w:rFonts w:asciiTheme="minorHAnsi" w:eastAsia="Calibri" w:hAnsiTheme="minorHAnsi" w:cs="Calibri"/>
            <w:spacing w:val="-1"/>
            <w:sz w:val="22"/>
            <w:szCs w:val="22"/>
          </w:rPr>
          <w:delText>unlikely to</w:delText>
        </w:r>
        <w:r>
          <w:rPr>
            <w:rFonts w:asciiTheme="minorHAnsi" w:eastAsia="Calibri" w:hAnsiTheme="minorHAnsi" w:cs="Calibri"/>
            <w:spacing w:val="18"/>
            <w:w w:val="101"/>
            <w:sz w:val="22"/>
            <w:szCs w:val="22"/>
          </w:rPr>
          <w:delText xml:space="preserve"> </w:delText>
        </w:r>
        <w:r>
          <w:rPr>
            <w:rFonts w:asciiTheme="minorHAnsi" w:eastAsia="Calibri" w:hAnsiTheme="minorHAnsi" w:cs="Calibri"/>
            <w:spacing w:val="-1"/>
            <w:sz w:val="22"/>
            <w:szCs w:val="22"/>
          </w:rPr>
          <w:delText>retain sites where there</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is</w:delText>
        </w:r>
        <w:r>
          <w:rPr>
            <w:rFonts w:asciiTheme="minorHAnsi" w:eastAsia="Calibri" w:hAnsiTheme="minorHAnsi" w:cs="Calibri"/>
            <w:spacing w:val="17"/>
            <w:w w:val="101"/>
            <w:sz w:val="22"/>
            <w:szCs w:val="22"/>
          </w:rPr>
          <w:delText xml:space="preserve"> </w:delText>
        </w:r>
        <w:r>
          <w:rPr>
            <w:rFonts w:asciiTheme="minorHAnsi" w:eastAsia="Calibri" w:hAnsiTheme="minorHAnsi" w:cs="Calibri"/>
            <w:spacing w:val="-1"/>
            <w:sz w:val="22"/>
            <w:szCs w:val="22"/>
          </w:rPr>
          <w:delText>no operational</w:delText>
        </w:r>
        <w:r>
          <w:rPr>
            <w:rFonts w:asciiTheme="minorHAnsi" w:eastAsia="Calibri" w:hAnsiTheme="minorHAnsi" w:cs="Calibri"/>
            <w:spacing w:val="16"/>
            <w:w w:val="101"/>
            <w:sz w:val="22"/>
            <w:szCs w:val="22"/>
          </w:rPr>
          <w:delText xml:space="preserve"> </w:delText>
        </w:r>
        <w:r>
          <w:rPr>
            <w:rFonts w:asciiTheme="minorHAnsi" w:eastAsia="Calibri" w:hAnsiTheme="minorHAnsi" w:cs="Calibri"/>
            <w:spacing w:val="-1"/>
            <w:sz w:val="22"/>
            <w:szCs w:val="22"/>
          </w:rPr>
          <w:delText>M</w:delText>
        </w:r>
        <w:r>
          <w:rPr>
            <w:rFonts w:asciiTheme="minorHAnsi" w:eastAsia="Calibri" w:hAnsiTheme="minorHAnsi" w:cs="Calibri"/>
            <w:spacing w:val="-2"/>
            <w:sz w:val="22"/>
            <w:szCs w:val="22"/>
          </w:rPr>
          <w:delText>arine Aid</w:delText>
        </w:r>
        <w:r>
          <w:rPr>
            <w:rFonts w:asciiTheme="minorHAnsi" w:eastAsia="Calibri" w:hAnsiTheme="minorHAnsi" w:cs="Calibri"/>
            <w:sz w:val="22"/>
            <w:szCs w:val="22"/>
          </w:rPr>
          <w:delText xml:space="preserve"> </w:delText>
        </w:r>
        <w:r>
          <w:rPr>
            <w:rFonts w:asciiTheme="minorHAnsi" w:eastAsia="Calibri" w:hAnsiTheme="minorHAnsi" w:cs="Calibri"/>
            <w:spacing w:val="-2"/>
            <w:sz w:val="22"/>
            <w:szCs w:val="22"/>
          </w:rPr>
          <w:delText>to</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Navigation.</w:delText>
        </w:r>
      </w:del>
      <w:commentRangeEnd w:id="943"/>
      <w:r>
        <w:rPr>
          <w:rStyle w:val="CommentReference"/>
        </w:rPr>
        <w:commentReference w:id="943"/>
      </w:r>
    </w:p>
    <w:p w14:paraId="06648391"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3"/>
          <w:sz w:val="22"/>
          <w:szCs w:val="22"/>
        </w:rPr>
        <w:t xml:space="preserve">.      </w:t>
      </w:r>
      <w:r>
        <w:rPr>
          <w:rFonts w:asciiTheme="minorHAnsi" w:eastAsia="Calibri" w:hAnsiTheme="minorHAnsi" w:cs="Calibri"/>
          <w:sz w:val="22"/>
          <w:szCs w:val="22"/>
        </w:rPr>
        <w:t>Partnership</w:t>
      </w:r>
      <w:r>
        <w:rPr>
          <w:rFonts w:asciiTheme="minorHAnsi" w:eastAsia="Calibri" w:hAnsiTheme="minorHAnsi" w:cs="Calibri"/>
          <w:spacing w:val="3"/>
          <w:sz w:val="22"/>
          <w:szCs w:val="22"/>
        </w:rPr>
        <w:t xml:space="preserve"> </w:t>
      </w:r>
      <w:r>
        <w:rPr>
          <w:rFonts w:asciiTheme="minorHAnsi" w:eastAsia="Calibri" w:hAnsiTheme="minorHAnsi" w:cs="Calibri"/>
          <w:sz w:val="22"/>
          <w:szCs w:val="22"/>
        </w:rPr>
        <w:t>agreement</w:t>
      </w:r>
    </w:p>
    <w:p w14:paraId="06648392" w14:textId="77777777" w:rsidR="000F72C1" w:rsidRDefault="0020793E">
      <w:pPr>
        <w:spacing w:before="191" w:line="176"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Full</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lease</w:t>
      </w:r>
    </w:p>
    <w:p w14:paraId="06648393" w14:textId="77777777" w:rsidR="000F72C1" w:rsidRDefault="0020793E">
      <w:pPr>
        <w:spacing w:before="192" w:line="176"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Shared</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lease</w:t>
      </w:r>
    </w:p>
    <w:p w14:paraId="06648394" w14:textId="77777777" w:rsidR="000F72C1" w:rsidRDefault="0020793E">
      <w:pPr>
        <w:spacing w:before="190"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License agreement for</w:t>
      </w:r>
      <w:r>
        <w:rPr>
          <w:rFonts w:asciiTheme="minorHAnsi" w:eastAsia="Calibri" w:hAnsiTheme="minorHAnsi" w:cs="Calibri"/>
          <w:spacing w:val="19"/>
          <w:w w:val="101"/>
          <w:sz w:val="22"/>
          <w:szCs w:val="22"/>
        </w:rPr>
        <w:t xml:space="preserve"> </w:t>
      </w:r>
      <w:r>
        <w:rPr>
          <w:rFonts w:asciiTheme="minorHAnsi" w:eastAsia="Calibri" w:hAnsiTheme="minorHAnsi" w:cs="Calibri"/>
          <w:sz w:val="22"/>
          <w:szCs w:val="22"/>
        </w:rPr>
        <w:t>public</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access</w:t>
      </w:r>
    </w:p>
    <w:p w14:paraId="06648395" w14:textId="77777777" w:rsidR="000F72C1" w:rsidRDefault="0020793E">
      <w:pPr>
        <w:spacing w:before="192" w:line="177" w:lineRule="auto"/>
        <w:ind w:left="606"/>
        <w:rPr>
          <w:ins w:id="945" w:author="Jiang" w:date="2024-07-05T10:01:00Z"/>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Management agreements for</w:t>
      </w:r>
      <w:r>
        <w:rPr>
          <w:rFonts w:asciiTheme="minorHAnsi" w:eastAsia="Calibri" w:hAnsiTheme="minorHAnsi" w:cs="Calibri"/>
          <w:spacing w:val="19"/>
          <w:sz w:val="22"/>
          <w:szCs w:val="22"/>
        </w:rPr>
        <w:t xml:space="preserve"> </w:t>
      </w:r>
      <w:r>
        <w:rPr>
          <w:rFonts w:asciiTheme="minorHAnsi" w:eastAsia="Calibri" w:hAnsiTheme="minorHAnsi" w:cs="Calibri"/>
          <w:sz w:val="22"/>
          <w:szCs w:val="22"/>
        </w:rPr>
        <w:t>public</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access</w:t>
      </w:r>
    </w:p>
    <w:p w14:paraId="06648396" w14:textId="77777777" w:rsidR="000F72C1" w:rsidRDefault="000F72C1">
      <w:pPr>
        <w:spacing w:before="192" w:line="177" w:lineRule="auto"/>
        <w:ind w:left="606"/>
        <w:rPr>
          <w:rFonts w:asciiTheme="minorHAnsi" w:eastAsia="Calibri" w:hAnsiTheme="minorHAnsi" w:cs="Calibri"/>
          <w:sz w:val="22"/>
          <w:szCs w:val="22"/>
        </w:rPr>
      </w:pPr>
    </w:p>
    <w:p w14:paraId="06648397" w14:textId="77777777" w:rsidR="000F72C1" w:rsidRDefault="0020793E">
      <w:pPr>
        <w:spacing w:before="320" w:line="186" w:lineRule="auto"/>
        <w:ind w:left="33"/>
        <w:outlineLvl w:val="0"/>
        <w:rPr>
          <w:rFonts w:asciiTheme="minorHAnsi" w:eastAsia="Calibri" w:hAnsiTheme="minorHAnsi" w:cs="Calibri"/>
          <w:sz w:val="28"/>
          <w:szCs w:val="28"/>
        </w:rPr>
      </w:pPr>
      <w:bookmarkStart w:id="946" w:name="bookmark37"/>
      <w:bookmarkEnd w:id="946"/>
      <w:commentRangeStart w:id="947"/>
      <w:del w:id="948" w:author="liujuan" w:date="2024-04-10T13:36:00Z">
        <w:r>
          <w:rPr>
            <w:rFonts w:asciiTheme="minorHAnsi" w:eastAsia="Calibri" w:hAnsiTheme="minorHAnsi" w:cs="Calibri"/>
            <w:b/>
            <w:bCs/>
            <w:color w:val="00558C"/>
            <w:sz w:val="28"/>
            <w:szCs w:val="28"/>
          </w:rPr>
          <w:delText>4</w:delText>
        </w:r>
      </w:del>
      <w:ins w:id="949" w:author="liujuan" w:date="2024-04-10T13:36:00Z">
        <w:r>
          <w:rPr>
            <w:rFonts w:asciiTheme="minorHAnsi" w:eastAsia="SimSun" w:hAnsiTheme="minorHAnsi" w:cs="Calibri" w:hint="eastAsia"/>
            <w:b/>
            <w:bCs/>
            <w:color w:val="00558C"/>
            <w:sz w:val="28"/>
            <w:szCs w:val="28"/>
            <w:lang w:eastAsia="zh-CN"/>
          </w:rPr>
          <w:t>5</w:t>
        </w:r>
      </w:ins>
      <w:r>
        <w:rPr>
          <w:rFonts w:asciiTheme="minorHAnsi" w:eastAsia="Calibri" w:hAnsiTheme="minorHAnsi" w:cs="Calibri"/>
          <w:b/>
          <w:bCs/>
          <w:color w:val="00558C"/>
          <w:sz w:val="28"/>
          <w:szCs w:val="28"/>
        </w:rPr>
        <w:t>.</w:t>
      </w:r>
      <w:r>
        <w:rPr>
          <w:rFonts w:asciiTheme="minorHAnsi" w:eastAsia="Calibri" w:hAnsiTheme="minorHAnsi" w:cs="Calibri"/>
          <w:b/>
          <w:bCs/>
          <w:color w:val="00558C"/>
          <w:spacing w:val="7"/>
          <w:sz w:val="28"/>
          <w:szCs w:val="28"/>
        </w:rPr>
        <w:t xml:space="preserve">       </w:t>
      </w:r>
      <w:r>
        <w:rPr>
          <w:rFonts w:asciiTheme="minorHAnsi" w:eastAsia="Calibri" w:hAnsiTheme="minorHAnsi" w:cs="Calibri"/>
          <w:b/>
          <w:bCs/>
          <w:color w:val="00558C"/>
          <w:sz w:val="28"/>
          <w:szCs w:val="28"/>
        </w:rPr>
        <w:t>WHAT SHOULD THE AGREEME</w:t>
      </w:r>
      <w:r>
        <w:rPr>
          <w:rFonts w:asciiTheme="minorHAnsi" w:eastAsia="Calibri" w:hAnsiTheme="minorHAnsi" w:cs="Calibri"/>
          <w:b/>
          <w:bCs/>
          <w:color w:val="00558C"/>
          <w:spacing w:val="-1"/>
          <w:sz w:val="28"/>
          <w:szCs w:val="28"/>
        </w:rPr>
        <w:t>NT CONTAIN?</w:t>
      </w:r>
    </w:p>
    <w:p w14:paraId="06648398" w14:textId="77777777" w:rsidR="000F72C1" w:rsidRDefault="0020793E">
      <w:pPr>
        <w:pStyle w:val="BodyText"/>
        <w:spacing w:line="361" w:lineRule="auto"/>
        <w:rPr>
          <w:rFonts w:asciiTheme="minorHAnsi" w:hAnsiTheme="minorHAnsi"/>
        </w:rPr>
      </w:pPr>
      <w:r>
        <w:rPr>
          <w:rFonts w:asciiTheme="minorHAnsi" w:hAnsiTheme="minorHAnsi"/>
          <w:noProof/>
          <w:lang w:val="en-GB" w:eastAsia="en-GB"/>
        </w:rPr>
        <w:drawing>
          <wp:anchor distT="0" distB="0" distL="0" distR="0" simplePos="0" relativeHeight="251661312" behindDoc="0" locked="0" layoutInCell="0" allowOverlap="1" wp14:anchorId="06648B52" wp14:editId="06648B53">
            <wp:simplePos x="0" y="0"/>
            <wp:positionH relativeFrom="page">
              <wp:posOffset>557530</wp:posOffset>
            </wp:positionH>
            <wp:positionV relativeFrom="page">
              <wp:posOffset>7793355</wp:posOffset>
            </wp:positionV>
            <wp:extent cx="935990" cy="12065"/>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68"/>
                    <a:stretch>
                      <a:fillRect/>
                    </a:stretch>
                  </pic:blipFill>
                  <pic:spPr>
                    <a:xfrm>
                      <a:off x="0" y="0"/>
                      <a:ext cx="935736" cy="12179"/>
                    </a:xfrm>
                    <a:prstGeom prst="rect">
                      <a:avLst/>
                    </a:prstGeom>
                  </pic:spPr>
                </pic:pic>
              </a:graphicData>
            </a:graphic>
          </wp:anchor>
        </w:drawing>
      </w:r>
    </w:p>
    <w:p w14:paraId="06648399" w14:textId="77777777" w:rsidR="000F72C1" w:rsidRDefault="0020793E">
      <w:pPr>
        <w:spacing w:before="67" w:line="296" w:lineRule="exact"/>
        <w:ind w:left="47"/>
        <w:rPr>
          <w:del w:id="950" w:author="Peter Hill" w:date="2024-04-03T10:44:00Z"/>
          <w:rFonts w:asciiTheme="minorHAnsi" w:eastAsia="Calibri" w:hAnsiTheme="minorHAnsi" w:cs="Calibri"/>
          <w:sz w:val="22"/>
          <w:szCs w:val="22"/>
        </w:rPr>
      </w:pPr>
      <w:commentRangeStart w:id="951"/>
      <w:del w:id="952" w:author="Peter Hill" w:date="2024-04-03T10:44:00Z">
        <w:r>
          <w:rPr>
            <w:rFonts w:asciiTheme="minorHAnsi" w:eastAsia="Calibri" w:hAnsiTheme="minorHAnsi" w:cs="Calibri"/>
            <w:spacing w:val="-1"/>
            <w:position w:val="3"/>
            <w:sz w:val="22"/>
            <w:szCs w:val="22"/>
          </w:rPr>
          <w:delText>Lease agreement/contract for</w:delText>
        </w:r>
        <w:r>
          <w:rPr>
            <w:rFonts w:asciiTheme="minorHAnsi" w:eastAsia="Calibri" w:hAnsiTheme="minorHAnsi" w:cs="Calibri"/>
            <w:spacing w:val="14"/>
            <w:w w:val="101"/>
            <w:position w:val="3"/>
            <w:sz w:val="22"/>
            <w:szCs w:val="22"/>
          </w:rPr>
          <w:delText xml:space="preserve"> </w:delText>
        </w:r>
        <w:r>
          <w:rPr>
            <w:rFonts w:asciiTheme="minorHAnsi" w:eastAsia="Calibri" w:hAnsiTheme="minorHAnsi" w:cs="Calibri"/>
            <w:spacing w:val="-1"/>
            <w:position w:val="3"/>
            <w:sz w:val="22"/>
            <w:szCs w:val="22"/>
          </w:rPr>
          <w:delText>management of a</w:delText>
        </w:r>
        <w:r>
          <w:rPr>
            <w:rFonts w:asciiTheme="minorHAnsi" w:eastAsia="Calibri" w:hAnsiTheme="minorHAnsi" w:cs="Calibri"/>
            <w:spacing w:val="17"/>
            <w:position w:val="3"/>
            <w:sz w:val="22"/>
            <w:szCs w:val="22"/>
          </w:rPr>
          <w:delText xml:space="preserve"> </w:delText>
        </w:r>
        <w:r>
          <w:rPr>
            <w:rFonts w:asciiTheme="minorHAnsi" w:eastAsia="Calibri" w:hAnsiTheme="minorHAnsi" w:cs="Calibri"/>
            <w:spacing w:val="-1"/>
            <w:position w:val="3"/>
            <w:sz w:val="22"/>
            <w:szCs w:val="22"/>
          </w:rPr>
          <w:delText>lighthouse or</w:delText>
        </w:r>
        <w:r>
          <w:rPr>
            <w:rFonts w:asciiTheme="minorHAnsi" w:eastAsia="Calibri" w:hAnsiTheme="minorHAnsi" w:cs="Calibri"/>
            <w:spacing w:val="17"/>
            <w:position w:val="3"/>
            <w:sz w:val="22"/>
            <w:szCs w:val="22"/>
          </w:rPr>
          <w:delText xml:space="preserve"> </w:delText>
        </w:r>
        <w:r>
          <w:rPr>
            <w:rFonts w:asciiTheme="minorHAnsi" w:eastAsia="Calibri" w:hAnsiTheme="minorHAnsi" w:cs="Calibri"/>
            <w:spacing w:val="-1"/>
            <w:position w:val="3"/>
            <w:sz w:val="22"/>
            <w:szCs w:val="22"/>
          </w:rPr>
          <w:delText>part</w:delText>
        </w:r>
        <w:r>
          <w:rPr>
            <w:rFonts w:asciiTheme="minorHAnsi" w:eastAsia="Calibri" w:hAnsiTheme="minorHAnsi" w:cs="Calibri"/>
            <w:spacing w:val="11"/>
            <w:position w:val="3"/>
            <w:sz w:val="22"/>
            <w:szCs w:val="22"/>
          </w:rPr>
          <w:delText xml:space="preserve"> </w:delText>
        </w:r>
        <w:r>
          <w:rPr>
            <w:rFonts w:asciiTheme="minorHAnsi" w:eastAsia="Calibri" w:hAnsiTheme="minorHAnsi" w:cs="Calibri"/>
            <w:spacing w:val="-1"/>
            <w:position w:val="3"/>
            <w:sz w:val="22"/>
            <w:szCs w:val="22"/>
          </w:rPr>
          <w:delText>of</w:delText>
        </w:r>
        <w:r>
          <w:rPr>
            <w:rFonts w:asciiTheme="minorHAnsi" w:eastAsia="Calibri" w:hAnsiTheme="minorHAnsi" w:cs="Calibri"/>
            <w:spacing w:val="-2"/>
            <w:position w:val="3"/>
            <w:sz w:val="22"/>
            <w:szCs w:val="22"/>
          </w:rPr>
          <w:delText xml:space="preserve"> a</w:delText>
        </w:r>
        <w:r>
          <w:rPr>
            <w:rFonts w:asciiTheme="minorHAnsi" w:eastAsia="Calibri" w:hAnsiTheme="minorHAnsi" w:cs="Calibri"/>
            <w:spacing w:val="17"/>
            <w:position w:val="3"/>
            <w:sz w:val="22"/>
            <w:szCs w:val="22"/>
          </w:rPr>
          <w:delText xml:space="preserve"> </w:delText>
        </w:r>
        <w:r>
          <w:rPr>
            <w:rFonts w:asciiTheme="minorHAnsi" w:eastAsia="Calibri" w:hAnsiTheme="minorHAnsi" w:cs="Calibri"/>
            <w:spacing w:val="-2"/>
            <w:position w:val="3"/>
            <w:sz w:val="22"/>
            <w:szCs w:val="22"/>
          </w:rPr>
          <w:delText>lighthouse</w:delText>
        </w:r>
        <w:r>
          <w:rPr>
            <w:rFonts w:asciiTheme="minorHAnsi" w:eastAsia="Calibri" w:hAnsiTheme="minorHAnsi" w:cs="Calibri"/>
            <w:spacing w:val="9"/>
            <w:position w:val="3"/>
            <w:sz w:val="22"/>
            <w:szCs w:val="22"/>
          </w:rPr>
          <w:delText xml:space="preserve"> </w:delText>
        </w:r>
        <w:r>
          <w:rPr>
            <w:rFonts w:asciiTheme="minorHAnsi" w:eastAsia="Calibri" w:hAnsiTheme="minorHAnsi" w:cs="Calibri"/>
            <w:spacing w:val="-2"/>
            <w:position w:val="3"/>
            <w:sz w:val="22"/>
            <w:szCs w:val="22"/>
          </w:rPr>
          <w:delText>station.</w:delText>
        </w:r>
      </w:del>
      <w:commentRangeEnd w:id="951"/>
      <w:r>
        <w:rPr>
          <w:rStyle w:val="CommentReference"/>
        </w:rPr>
        <w:commentReference w:id="951"/>
      </w:r>
    </w:p>
    <w:p w14:paraId="0664839A" w14:textId="77777777" w:rsidR="000F72C1" w:rsidRDefault="0020793E">
      <w:pPr>
        <w:spacing w:before="304" w:line="179" w:lineRule="auto"/>
        <w:ind w:left="33"/>
        <w:outlineLvl w:val="1"/>
        <w:rPr>
          <w:ins w:id="953" w:author="Jiang" w:date="2024-07-10T21:18:00Z"/>
          <w:rFonts w:asciiTheme="minorHAnsi" w:eastAsia="SimSun" w:hAnsiTheme="minorHAnsi" w:cs="Calibri"/>
          <w:b/>
          <w:bCs/>
          <w:color w:val="00558C"/>
          <w:spacing w:val="-1"/>
          <w:sz w:val="24"/>
          <w:szCs w:val="24"/>
          <w:lang w:eastAsia="zh-CN"/>
        </w:rPr>
      </w:pPr>
      <w:del w:id="954" w:author="liujuan" w:date="2024-04-10T13:36:00Z">
        <w:r>
          <w:rPr>
            <w:rFonts w:asciiTheme="minorHAnsi" w:eastAsia="Calibri" w:hAnsiTheme="minorHAnsi" w:cs="Calibri"/>
            <w:b/>
            <w:bCs/>
            <w:color w:val="00558C"/>
            <w:spacing w:val="-1"/>
            <w:sz w:val="24"/>
            <w:szCs w:val="24"/>
          </w:rPr>
          <w:delText>4</w:delText>
        </w:r>
      </w:del>
      <w:ins w:id="955" w:author="liujuan" w:date="2024-04-10T13:36:00Z">
        <w:r>
          <w:rPr>
            <w:rFonts w:asciiTheme="minorHAnsi" w:eastAsia="SimSun" w:hAnsiTheme="minorHAnsi" w:cs="Calibri" w:hint="eastAsia"/>
            <w:b/>
            <w:bCs/>
            <w:color w:val="00558C"/>
            <w:spacing w:val="-1"/>
            <w:sz w:val="24"/>
            <w:szCs w:val="24"/>
            <w:lang w:eastAsia="zh-CN"/>
          </w:rPr>
          <w:t>5</w:t>
        </w:r>
      </w:ins>
      <w:r>
        <w:rPr>
          <w:rFonts w:asciiTheme="minorHAnsi" w:eastAsia="Calibri" w:hAnsiTheme="minorHAnsi" w:cs="Calibri"/>
          <w:b/>
          <w:bCs/>
          <w:color w:val="00558C"/>
          <w:spacing w:val="-1"/>
          <w:sz w:val="24"/>
          <w:szCs w:val="24"/>
        </w:rPr>
        <w:t xml:space="preserve">.1.         </w:t>
      </w:r>
      <w:ins w:id="956" w:author="Jiang" w:date="2024-07-10T21:19:00Z">
        <w:r>
          <w:rPr>
            <w:rFonts w:asciiTheme="minorHAnsi" w:eastAsia="SimSun" w:hAnsiTheme="minorHAnsi" w:cs="Calibri" w:hint="eastAsia"/>
            <w:b/>
            <w:bCs/>
            <w:color w:val="00558C"/>
            <w:spacing w:val="-1"/>
            <w:sz w:val="24"/>
            <w:szCs w:val="24"/>
            <w:lang w:eastAsia="zh-CN"/>
          </w:rPr>
          <w:t>RIGHTS AND DUTIES</w:t>
        </w:r>
      </w:ins>
    </w:p>
    <w:p w14:paraId="0664839B" w14:textId="77777777" w:rsidR="000F72C1" w:rsidRDefault="0020793E">
      <w:pPr>
        <w:spacing w:before="304" w:line="179" w:lineRule="auto"/>
        <w:ind w:left="33"/>
        <w:outlineLvl w:val="1"/>
        <w:rPr>
          <w:del w:id="957" w:author="Jiang" w:date="2024-07-10T20:16:00Z"/>
          <w:rFonts w:asciiTheme="minorHAnsi" w:eastAsia="Calibri" w:hAnsiTheme="minorHAnsi" w:cs="Calibri"/>
          <w:sz w:val="24"/>
          <w:szCs w:val="24"/>
        </w:rPr>
      </w:pPr>
      <w:ins w:id="958" w:author="liujuan" w:date="2024-04-06T15:02:00Z">
        <w:del w:id="959" w:author="Jiang" w:date="2024-07-10T20:16:00Z">
          <w:r>
            <w:rPr>
              <w:rFonts w:asciiTheme="minorHAnsi" w:eastAsia="SimSun" w:hAnsiTheme="minorHAnsi" w:cs="Calibri" w:hint="eastAsia"/>
              <w:spacing w:val="17"/>
              <w:w w:val="101"/>
              <w:sz w:val="22"/>
              <w:szCs w:val="22"/>
              <w:lang w:eastAsia="zh-CN"/>
            </w:rPr>
            <w:delText>R</w:delText>
          </w:r>
          <w:r>
            <w:rPr>
              <w:rFonts w:asciiTheme="minorHAnsi" w:eastAsia="Calibri" w:hAnsiTheme="minorHAnsi" w:cs="Calibri"/>
              <w:spacing w:val="-1"/>
              <w:sz w:val="22"/>
              <w:szCs w:val="22"/>
            </w:rPr>
            <w:delText xml:space="preserve">ights and </w:delText>
          </w:r>
        </w:del>
      </w:ins>
      <w:ins w:id="960" w:author="liujuan" w:date="2024-04-06T15:03:00Z">
        <w:del w:id="961" w:author="Jiang" w:date="2024-07-10T20:16:00Z">
          <w:r>
            <w:rPr>
              <w:rFonts w:asciiTheme="minorHAnsi" w:eastAsia="SimSun" w:hAnsiTheme="minorHAnsi" w:cs="Calibri" w:hint="eastAsia"/>
              <w:spacing w:val="-1"/>
              <w:sz w:val="22"/>
              <w:szCs w:val="22"/>
              <w:lang w:eastAsia="zh-CN"/>
            </w:rPr>
            <w:delText>D</w:delText>
          </w:r>
        </w:del>
      </w:ins>
      <w:ins w:id="962" w:author="liujuan" w:date="2024-04-06T15:02:00Z">
        <w:del w:id="963" w:author="Jiang" w:date="2024-07-10T20:16:00Z">
          <w:r>
            <w:rPr>
              <w:rFonts w:asciiTheme="minorHAnsi" w:eastAsia="Calibri" w:hAnsiTheme="minorHAnsi" w:cs="Calibri"/>
              <w:spacing w:val="-1"/>
              <w:sz w:val="22"/>
              <w:szCs w:val="22"/>
            </w:rPr>
            <w:delText>uties</w:delText>
          </w:r>
        </w:del>
      </w:ins>
      <w:del w:id="964" w:author="liujuan" w:date="2024-04-06T15:02:00Z">
        <w:r>
          <w:rPr>
            <w:rFonts w:asciiTheme="minorHAnsi" w:eastAsia="Calibri" w:hAnsiTheme="minorHAnsi" w:cs="Calibri"/>
            <w:b/>
            <w:bCs/>
            <w:color w:val="00558C"/>
            <w:spacing w:val="-1"/>
            <w:sz w:val="24"/>
            <w:szCs w:val="24"/>
          </w:rPr>
          <w:delText>WHAT SHOULD</w:delText>
        </w:r>
        <w:r>
          <w:rPr>
            <w:rFonts w:asciiTheme="minorHAnsi" w:eastAsia="Calibri" w:hAnsiTheme="minorHAnsi" w:cs="Calibri"/>
            <w:b/>
            <w:bCs/>
            <w:color w:val="00558C"/>
            <w:spacing w:val="17"/>
            <w:sz w:val="24"/>
            <w:szCs w:val="24"/>
          </w:rPr>
          <w:delText xml:space="preserve"> </w:delText>
        </w:r>
        <w:r>
          <w:rPr>
            <w:rFonts w:asciiTheme="minorHAnsi" w:eastAsia="Calibri" w:hAnsiTheme="minorHAnsi" w:cs="Calibri"/>
            <w:b/>
            <w:bCs/>
            <w:color w:val="00558C"/>
            <w:spacing w:val="-1"/>
            <w:sz w:val="24"/>
            <w:szCs w:val="24"/>
          </w:rPr>
          <w:delText>BE</w:delText>
        </w:r>
        <w:r>
          <w:rPr>
            <w:rFonts w:asciiTheme="minorHAnsi" w:eastAsia="Calibri" w:hAnsiTheme="minorHAnsi" w:cs="Calibri"/>
            <w:b/>
            <w:bCs/>
            <w:color w:val="00558C"/>
            <w:spacing w:val="18"/>
            <w:sz w:val="24"/>
            <w:szCs w:val="24"/>
          </w:rPr>
          <w:delText xml:space="preserve"> </w:delText>
        </w:r>
        <w:r>
          <w:rPr>
            <w:rFonts w:asciiTheme="minorHAnsi" w:eastAsia="Calibri" w:hAnsiTheme="minorHAnsi" w:cs="Calibri"/>
            <w:b/>
            <w:bCs/>
            <w:color w:val="00558C"/>
            <w:spacing w:val="-1"/>
            <w:sz w:val="24"/>
            <w:szCs w:val="24"/>
          </w:rPr>
          <w:delText>INCLUDED</w:delText>
        </w:r>
        <w:r>
          <w:rPr>
            <w:rFonts w:asciiTheme="minorHAnsi" w:eastAsia="Calibri" w:hAnsiTheme="minorHAnsi" w:cs="Calibri"/>
            <w:b/>
            <w:bCs/>
            <w:color w:val="00558C"/>
            <w:spacing w:val="18"/>
            <w:sz w:val="24"/>
            <w:szCs w:val="24"/>
          </w:rPr>
          <w:delText xml:space="preserve"> </w:delText>
        </w:r>
        <w:r>
          <w:rPr>
            <w:rFonts w:asciiTheme="minorHAnsi" w:eastAsia="Calibri" w:hAnsiTheme="minorHAnsi" w:cs="Calibri"/>
            <w:b/>
            <w:bCs/>
            <w:color w:val="00558C"/>
            <w:spacing w:val="-1"/>
            <w:sz w:val="24"/>
            <w:szCs w:val="24"/>
          </w:rPr>
          <w:delText>IN AN AGREEMENT OR A CONTRAC</w:delText>
        </w:r>
      </w:del>
      <w:del w:id="965" w:author="Jiang" w:date="2024-07-10T20:16:00Z">
        <w:r>
          <w:rPr>
            <w:rFonts w:asciiTheme="minorHAnsi" w:eastAsia="Calibri" w:hAnsiTheme="minorHAnsi" w:cs="Calibri"/>
            <w:b/>
            <w:bCs/>
            <w:color w:val="00558C"/>
            <w:spacing w:val="-1"/>
            <w:sz w:val="24"/>
            <w:szCs w:val="24"/>
          </w:rPr>
          <w:delText>T</w:delText>
        </w:r>
        <w:commentRangeEnd w:id="947"/>
        <w:r>
          <w:rPr>
            <w:rStyle w:val="CommentReference"/>
          </w:rPr>
          <w:commentReference w:id="947"/>
        </w:r>
      </w:del>
    </w:p>
    <w:p w14:paraId="0664839C" w14:textId="77777777" w:rsidR="000F72C1" w:rsidRDefault="0020793E">
      <w:pPr>
        <w:spacing w:before="304" w:line="179" w:lineRule="auto"/>
        <w:ind w:left="33"/>
        <w:outlineLvl w:val="1"/>
        <w:rPr>
          <w:del w:id="966" w:author="Jiang" w:date="2024-07-10T20:16:00Z"/>
          <w:rFonts w:asciiTheme="minorHAnsi" w:hAnsiTheme="minorHAnsi"/>
        </w:rPr>
        <w:pPrChange w:id="967" w:author="Jiang" w:date="2024-07-10T20:16:00Z">
          <w:pPr>
            <w:pStyle w:val="BodyText"/>
            <w:spacing w:line="399" w:lineRule="auto"/>
          </w:pPr>
        </w:pPrChange>
      </w:pPr>
      <w:r>
        <w:rPr>
          <w:rFonts w:asciiTheme="minorHAnsi" w:hAnsiTheme="minorHAnsi"/>
          <w:noProof/>
          <w:lang w:val="en-GB" w:eastAsia="en-GB"/>
        </w:rPr>
        <w:drawing>
          <wp:anchor distT="0" distB="0" distL="0" distR="0" simplePos="0" relativeHeight="251672576" behindDoc="0" locked="0" layoutInCell="0" allowOverlap="1" wp14:anchorId="06648B54" wp14:editId="06648B55">
            <wp:simplePos x="0" y="0"/>
            <wp:positionH relativeFrom="page">
              <wp:posOffset>557530</wp:posOffset>
            </wp:positionH>
            <wp:positionV relativeFrom="page">
              <wp:posOffset>8600440</wp:posOffset>
            </wp:positionV>
            <wp:extent cx="937260" cy="6350"/>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74"/>
                    <a:stretch>
                      <a:fillRect/>
                    </a:stretch>
                  </pic:blipFill>
                  <pic:spPr>
                    <a:xfrm>
                      <a:off x="0" y="0"/>
                      <a:ext cx="937260" cy="6350"/>
                    </a:xfrm>
                    <a:prstGeom prst="rect">
                      <a:avLst/>
                    </a:prstGeom>
                  </pic:spPr>
                </pic:pic>
              </a:graphicData>
            </a:graphic>
          </wp:anchor>
        </w:drawing>
      </w:r>
    </w:p>
    <w:p w14:paraId="0664839D" w14:textId="77777777" w:rsidR="000F72C1" w:rsidRDefault="0020793E">
      <w:pPr>
        <w:spacing w:before="304" w:line="179" w:lineRule="auto"/>
        <w:ind w:left="33"/>
        <w:outlineLvl w:val="1"/>
        <w:rPr>
          <w:rFonts w:asciiTheme="minorHAnsi" w:eastAsia="SimSun" w:hAnsiTheme="minorHAnsi" w:cs="Calibri"/>
          <w:sz w:val="22"/>
          <w:szCs w:val="22"/>
          <w:lang w:eastAsia="zh-CN"/>
        </w:rPr>
        <w:pPrChange w:id="968" w:author="Jiang" w:date="2024-07-10T20:16:00Z">
          <w:pPr>
            <w:spacing w:before="68" w:line="177" w:lineRule="auto"/>
            <w:ind w:left="606"/>
          </w:pPr>
        </w:pPrChange>
      </w:pPr>
      <w:del w:id="969" w:author="Jiang" w:date="2024-07-10T20:16:00Z">
        <w:r>
          <w:rPr>
            <w:rFonts w:asciiTheme="minorHAnsi" w:eastAsia="Symbol" w:hAnsiTheme="minorHAnsi" w:cs="Symbol"/>
            <w:color w:val="00558C"/>
            <w:spacing w:val="-1"/>
            <w:sz w:val="22"/>
            <w:szCs w:val="22"/>
          </w:rPr>
          <w:delText xml:space="preserve">.      </w:delText>
        </w:r>
      </w:del>
      <w:r>
        <w:rPr>
          <w:rFonts w:asciiTheme="minorHAnsi" w:eastAsia="Calibri" w:hAnsiTheme="minorHAnsi" w:cs="Calibri"/>
          <w:spacing w:val="-1"/>
          <w:sz w:val="22"/>
          <w:szCs w:val="22"/>
        </w:rPr>
        <w:t>Both</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parties’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rights and duties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have to</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clearly</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describ</w:t>
      </w:r>
      <w:r>
        <w:rPr>
          <w:rFonts w:asciiTheme="minorHAnsi" w:eastAsia="Calibri" w:hAnsiTheme="minorHAnsi" w:cs="Calibri"/>
          <w:spacing w:val="-2"/>
          <w:sz w:val="22"/>
          <w:szCs w:val="22"/>
        </w:rPr>
        <w:t>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defined</w:t>
      </w:r>
      <w:del w:id="970" w:author="liujuan" w:date="2024-04-06T15:03:00Z">
        <w:r>
          <w:rPr>
            <w:rFonts w:asciiTheme="minorHAnsi" w:eastAsia="Calibri" w:hAnsiTheme="minorHAnsi" w:cs="Calibri"/>
            <w:spacing w:val="-2"/>
            <w:sz w:val="22"/>
            <w:szCs w:val="22"/>
          </w:rPr>
          <w:delText>;</w:delText>
        </w:r>
        <w:r>
          <w:rPr>
            <w:rFonts w:asciiTheme="minorHAnsi" w:eastAsia="Calibri" w:hAnsiTheme="minorHAnsi" w:cs="Calibri"/>
            <w:spacing w:val="11"/>
            <w:sz w:val="22"/>
            <w:szCs w:val="22"/>
          </w:rPr>
          <w:delText xml:space="preserve"> </w:delText>
        </w:r>
        <w:r>
          <w:rPr>
            <w:rFonts w:asciiTheme="minorHAnsi" w:eastAsia="Calibri" w:hAnsiTheme="minorHAnsi" w:cs="Calibri"/>
            <w:spacing w:val="-2"/>
            <w:sz w:val="22"/>
            <w:szCs w:val="22"/>
          </w:rPr>
          <w:delText>and</w:delText>
        </w:r>
      </w:del>
      <w:ins w:id="971" w:author="liujuan" w:date="2024-04-06T15:03:00Z">
        <w:r>
          <w:rPr>
            <w:rFonts w:asciiTheme="minorHAnsi" w:eastAsia="SimSun" w:hAnsiTheme="minorHAnsi" w:cs="Calibri" w:hint="eastAsia"/>
            <w:spacing w:val="-2"/>
            <w:sz w:val="22"/>
            <w:szCs w:val="22"/>
            <w:lang w:eastAsia="zh-CN"/>
          </w:rPr>
          <w:t>.</w:t>
        </w:r>
      </w:ins>
    </w:p>
    <w:p w14:paraId="0664839E" w14:textId="77777777" w:rsidR="000F72C1" w:rsidRDefault="0020793E">
      <w:pPr>
        <w:spacing w:before="190" w:line="209" w:lineRule="auto"/>
        <w:ind w:right="784"/>
        <w:rPr>
          <w:ins w:id="972" w:author="Jiang" w:date="2024-07-10T21:18:00Z"/>
          <w:rFonts w:asciiTheme="minorHAnsi" w:eastAsia="SimSun" w:hAnsiTheme="minorHAnsi" w:cs="Symbol"/>
          <w:color w:val="00558C"/>
          <w:spacing w:val="-1"/>
          <w:sz w:val="22"/>
          <w:szCs w:val="22"/>
          <w:lang w:eastAsia="zh-CN"/>
        </w:rPr>
        <w:pPrChange w:id="973" w:author="liujuan" w:date="2024-04-06T15:03:00Z">
          <w:pPr>
            <w:spacing w:before="190" w:line="209" w:lineRule="auto"/>
            <w:ind w:left="1033" w:right="784" w:hanging="427"/>
          </w:pPr>
        </w:pPrChange>
      </w:pPr>
      <w:del w:id="974" w:author="liujuan" w:date="2024-04-10T13:36:00Z">
        <w:r>
          <w:rPr>
            <w:rFonts w:asciiTheme="minorHAnsi" w:eastAsia="Calibri" w:hAnsiTheme="minorHAnsi" w:cs="Calibri"/>
            <w:b/>
            <w:bCs/>
            <w:color w:val="00558C"/>
            <w:sz w:val="24"/>
            <w:szCs w:val="24"/>
            <w:rPrChange w:id="975" w:author="Jiang" w:date="2024-07-10T20:10:00Z">
              <w:rPr>
                <w:rFonts w:asciiTheme="minorHAnsi" w:eastAsia="Symbol" w:hAnsiTheme="minorHAnsi" w:cs="Symbol"/>
                <w:color w:val="00558C"/>
                <w:spacing w:val="-1"/>
                <w:sz w:val="22"/>
                <w:szCs w:val="22"/>
              </w:rPr>
            </w:rPrChange>
          </w:rPr>
          <w:delText xml:space="preserve">.     </w:delText>
        </w:r>
      </w:del>
      <w:ins w:id="976" w:author="liujuan" w:date="2024-04-10T13:36:00Z">
        <w:r>
          <w:rPr>
            <w:rFonts w:asciiTheme="minorHAnsi" w:eastAsia="Calibri" w:hAnsiTheme="minorHAnsi" w:cs="Calibri"/>
            <w:b/>
            <w:bCs/>
            <w:color w:val="00558C"/>
            <w:sz w:val="24"/>
            <w:szCs w:val="24"/>
            <w:lang w:eastAsia="zh-CN"/>
            <w:rPrChange w:id="977" w:author="Jiang" w:date="2024-07-10T20:10:00Z">
              <w:rPr>
                <w:rFonts w:asciiTheme="minorHAnsi" w:eastAsia="SimSun" w:hAnsiTheme="minorHAnsi" w:cs="Symbol"/>
                <w:color w:val="00558C"/>
                <w:spacing w:val="-1"/>
                <w:sz w:val="22"/>
                <w:szCs w:val="22"/>
                <w:lang w:eastAsia="zh-CN"/>
              </w:rPr>
            </w:rPrChange>
          </w:rPr>
          <w:t>5</w:t>
        </w:r>
      </w:ins>
      <w:ins w:id="978" w:author="liujuan" w:date="2024-04-06T15:03:00Z">
        <w:r>
          <w:rPr>
            <w:rFonts w:asciiTheme="minorHAnsi" w:eastAsia="Calibri" w:hAnsiTheme="minorHAnsi" w:cs="Calibri"/>
            <w:b/>
            <w:bCs/>
            <w:color w:val="00558C"/>
            <w:sz w:val="24"/>
            <w:szCs w:val="24"/>
            <w:lang w:eastAsia="zh-CN"/>
            <w:rPrChange w:id="979" w:author="Jiang" w:date="2024-07-10T20:10:00Z">
              <w:rPr>
                <w:rFonts w:asciiTheme="minorHAnsi" w:eastAsia="SimSun" w:hAnsiTheme="minorHAnsi" w:cs="Symbol"/>
                <w:color w:val="00558C"/>
                <w:spacing w:val="-1"/>
                <w:sz w:val="22"/>
                <w:szCs w:val="22"/>
                <w:lang w:eastAsia="zh-CN"/>
              </w:rPr>
            </w:rPrChange>
          </w:rPr>
          <w:t>.2</w:t>
        </w:r>
      </w:ins>
      <w:ins w:id="980" w:author="Jiang" w:date="2024-07-10T20:09:00Z">
        <w:r>
          <w:rPr>
            <w:rFonts w:asciiTheme="minorHAnsi" w:eastAsia="Calibri" w:hAnsiTheme="minorHAnsi" w:cs="Calibri"/>
            <w:b/>
            <w:bCs/>
            <w:sz w:val="24"/>
            <w:szCs w:val="24"/>
            <w:lang w:eastAsia="zh-CN"/>
            <w:rPrChange w:id="981" w:author="Jiang" w:date="2024-07-10T20:10:00Z">
              <w:rPr>
                <w:rFonts w:asciiTheme="minorHAnsi" w:eastAsia="Calibri" w:hAnsiTheme="minorHAnsi" w:cs="Calibri"/>
                <w:sz w:val="22"/>
                <w:szCs w:val="22"/>
                <w:lang w:eastAsia="zh-CN"/>
              </w:rPr>
            </w:rPrChange>
          </w:rPr>
          <w:t>.</w:t>
        </w:r>
      </w:ins>
      <w:ins w:id="982" w:author="liujuan" w:date="2024-04-06T15:03:00Z">
        <w:r>
          <w:rPr>
            <w:rFonts w:asciiTheme="minorHAnsi" w:eastAsia="Calibri" w:hAnsiTheme="minorHAnsi" w:cs="Calibri"/>
            <w:color w:val="00558C"/>
            <w:sz w:val="22"/>
            <w:szCs w:val="22"/>
            <w:lang w:eastAsia="zh-CN"/>
            <w:rPrChange w:id="983" w:author="Jiang" w:date="2024-07-10T20:09:00Z">
              <w:rPr>
                <w:rFonts w:asciiTheme="minorHAnsi" w:eastAsia="SimSun" w:hAnsiTheme="minorHAnsi" w:cs="Symbol"/>
                <w:color w:val="00558C"/>
                <w:spacing w:val="-1"/>
                <w:sz w:val="22"/>
                <w:szCs w:val="22"/>
                <w:lang w:eastAsia="zh-CN"/>
              </w:rPr>
            </w:rPrChange>
          </w:rPr>
          <w:t xml:space="preserve"> </w:t>
        </w:r>
        <w:r>
          <w:rPr>
            <w:rFonts w:asciiTheme="minorHAnsi" w:eastAsia="SimSun" w:hAnsiTheme="minorHAnsi" w:cs="Symbol" w:hint="eastAsia"/>
            <w:color w:val="00558C"/>
            <w:spacing w:val="-1"/>
            <w:sz w:val="22"/>
            <w:szCs w:val="22"/>
            <w:lang w:eastAsia="zh-CN"/>
          </w:rPr>
          <w:t xml:space="preserve">         </w:t>
        </w:r>
      </w:ins>
      <w:ins w:id="984" w:author="Jiang" w:date="2024-07-10T21:19:00Z">
        <w:r>
          <w:rPr>
            <w:rFonts w:asciiTheme="minorHAnsi" w:eastAsia="SimSun" w:hAnsiTheme="minorHAnsi" w:cs="Symbol" w:hint="eastAsia"/>
            <w:color w:val="00558C"/>
            <w:spacing w:val="-1"/>
            <w:sz w:val="22"/>
            <w:szCs w:val="22"/>
            <w:lang w:eastAsia="zh-CN"/>
          </w:rPr>
          <w:t>OTHER RELATING POINTS</w:t>
        </w:r>
      </w:ins>
    </w:p>
    <w:p w14:paraId="0664839F" w14:textId="77777777" w:rsidR="000F72C1" w:rsidRDefault="0020793E">
      <w:pPr>
        <w:spacing w:before="190" w:line="209" w:lineRule="auto"/>
        <w:ind w:right="784"/>
        <w:rPr>
          <w:rFonts w:asciiTheme="minorHAnsi" w:eastAsia="Calibri" w:hAnsiTheme="minorHAnsi" w:cs="Calibri"/>
          <w:sz w:val="22"/>
          <w:szCs w:val="22"/>
        </w:rPr>
        <w:pPrChange w:id="985" w:author="liujuan" w:date="2024-04-06T15:03:00Z">
          <w:pPr>
            <w:spacing w:before="190" w:line="209" w:lineRule="auto"/>
            <w:ind w:left="1033" w:right="784" w:hanging="427"/>
          </w:pPr>
        </w:pPrChange>
      </w:pPr>
      <w:ins w:id="986" w:author="liujuan" w:date="2024-04-06T15:03:00Z">
        <w:del w:id="987" w:author="Jiang" w:date="2024-07-10T20:10:00Z">
          <w:r>
            <w:rPr>
              <w:rFonts w:asciiTheme="minorHAnsi" w:eastAsia="SimSun" w:hAnsiTheme="minorHAnsi" w:cs="Symbol" w:hint="eastAsia"/>
              <w:color w:val="00558C"/>
              <w:spacing w:val="-1"/>
              <w:sz w:val="22"/>
              <w:szCs w:val="22"/>
              <w:lang w:eastAsia="zh-CN"/>
            </w:rPr>
            <w:delText xml:space="preserve"> </w:delText>
          </w:r>
        </w:del>
      </w:ins>
      <w:del w:id="988" w:author="Jiang" w:date="2024-07-10T20:09:00Z">
        <w:r>
          <w:rPr>
            <w:rFonts w:asciiTheme="minorHAnsi" w:eastAsia="Symbol" w:hAnsiTheme="minorHAnsi" w:cs="Symbol"/>
            <w:color w:val="00558C"/>
            <w:spacing w:val="-1"/>
            <w:sz w:val="22"/>
            <w:szCs w:val="22"/>
          </w:rPr>
          <w:delText xml:space="preserve"> </w:delText>
        </w:r>
      </w:del>
      <w:del w:id="989" w:author="liujuan" w:date="2024-04-06T15:04:00Z">
        <w:r>
          <w:rPr>
            <w:rFonts w:asciiTheme="minorHAnsi" w:eastAsia="Calibri" w:hAnsiTheme="minorHAnsi" w:cs="Calibri"/>
            <w:spacing w:val="-1"/>
            <w:sz w:val="22"/>
            <w:szCs w:val="22"/>
          </w:rPr>
          <w:delText>some of the following</w:delText>
        </w:r>
      </w:del>
      <w:ins w:id="990" w:author="liujuan" w:date="2024-04-06T15:04:00Z">
        <w:r>
          <w:rPr>
            <w:rFonts w:asciiTheme="minorHAnsi" w:eastAsia="SimSun" w:hAnsiTheme="minorHAnsi" w:cs="Calibri" w:hint="eastAsia"/>
            <w:spacing w:val="-1"/>
            <w:sz w:val="22"/>
            <w:szCs w:val="22"/>
            <w:lang w:eastAsia="zh-CN"/>
          </w:rPr>
          <w:t>Other relating</w:t>
        </w:r>
      </w:ins>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points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have to</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included</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 a</w:t>
      </w:r>
      <w:ins w:id="991" w:author="Jiang" w:date="2024-07-10T20:14:00Z">
        <w:r>
          <w:rPr>
            <w:rFonts w:asciiTheme="minorHAnsi" w:eastAsia="SimSun" w:hAnsiTheme="minorHAnsi" w:cs="Calibri" w:hint="eastAsia"/>
            <w:spacing w:val="-1"/>
            <w:sz w:val="22"/>
            <w:szCs w:val="22"/>
            <w:lang w:eastAsia="zh-CN"/>
          </w:rPr>
          <w:t>n</w:t>
        </w:r>
      </w:ins>
      <w:r>
        <w:rPr>
          <w:rFonts w:asciiTheme="minorHAnsi" w:eastAsia="Calibri" w:hAnsiTheme="minorHAnsi" w:cs="Calibri"/>
          <w:spacing w:val="8"/>
          <w:sz w:val="22"/>
          <w:szCs w:val="22"/>
        </w:rPr>
        <w:t xml:space="preserve"> </w:t>
      </w:r>
      <w:del w:id="992" w:author="Peter Hill" w:date="2024-04-03T15:00:00Z">
        <w:r>
          <w:rPr>
            <w:rFonts w:asciiTheme="minorHAnsi" w:eastAsia="Calibri" w:hAnsiTheme="minorHAnsi" w:cs="Calibri"/>
            <w:spacing w:val="-1"/>
            <w:sz w:val="22"/>
            <w:szCs w:val="22"/>
          </w:rPr>
          <w:delText>contr</w:delText>
        </w:r>
        <w:r>
          <w:rPr>
            <w:rFonts w:asciiTheme="minorHAnsi" w:eastAsia="Calibri" w:hAnsiTheme="minorHAnsi" w:cs="Calibri"/>
            <w:spacing w:val="-2"/>
            <w:sz w:val="22"/>
            <w:szCs w:val="22"/>
          </w:rPr>
          <w:delText>act</w:delText>
        </w:r>
      </w:del>
      <w:ins w:id="993" w:author="Peter Hill" w:date="2024-04-03T15:00:00Z">
        <w:r>
          <w:rPr>
            <w:rFonts w:asciiTheme="minorHAnsi" w:eastAsia="Calibri" w:hAnsiTheme="minorHAnsi" w:cs="Calibri"/>
            <w:spacing w:val="-1"/>
            <w:sz w:val="22"/>
            <w:szCs w:val="22"/>
          </w:rPr>
          <w:t>agreement</w:t>
        </w:r>
      </w:ins>
      <w:r>
        <w:rPr>
          <w:rFonts w:asciiTheme="minorHAnsi" w:eastAsia="Calibri" w:hAnsiTheme="minorHAnsi" w:cs="Calibri"/>
          <w:spacing w:val="-2"/>
          <w:sz w:val="22"/>
          <w:szCs w:val="22"/>
        </w:rPr>
        <w: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all</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at</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least</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considered for</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inclusion.</w:t>
      </w:r>
    </w:p>
    <w:p w14:paraId="066483A0" w14:textId="77777777" w:rsidR="000F72C1" w:rsidRDefault="000F72C1">
      <w:pPr>
        <w:spacing w:line="209" w:lineRule="auto"/>
        <w:rPr>
          <w:rFonts w:asciiTheme="minorHAnsi" w:eastAsia="Calibri" w:hAnsiTheme="minorHAnsi" w:cs="Calibri"/>
          <w:sz w:val="22"/>
          <w:szCs w:val="22"/>
        </w:rPr>
        <w:sectPr w:rsidR="000F72C1">
          <w:footerReference w:type="default" r:id="rId75"/>
          <w:pgSz w:w="11907" w:h="16839"/>
          <w:pgMar w:top="1139" w:right="21" w:bottom="1495" w:left="878" w:header="6" w:footer="850" w:gutter="0"/>
          <w:cols w:space="720"/>
        </w:sectPr>
      </w:pPr>
    </w:p>
    <w:p w14:paraId="066483A1" w14:textId="77777777" w:rsidR="000F72C1" w:rsidRDefault="000F72C1">
      <w:pPr>
        <w:spacing w:line="26" w:lineRule="exact"/>
        <w:rPr>
          <w:rFonts w:asciiTheme="minorHAnsi" w:hAnsiTheme="minorHAnsi"/>
        </w:rPr>
      </w:pPr>
    </w:p>
    <w:tbl>
      <w:tblPr>
        <w:tblStyle w:val="TableNormal1"/>
        <w:tblW w:w="8343" w:type="dxa"/>
        <w:tblInd w:w="3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Change w:id="998" w:author="Jiang" w:date="2024-07-10T20:11:00Z">
          <w:tblPr>
            <w:tblStyle w:val="TableNormal1"/>
            <w:tblW w:w="8343" w:type="dxa"/>
            <w:tblInd w:w="3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PrChange>
      </w:tblPr>
      <w:tblGrid>
        <w:gridCol w:w="888"/>
        <w:gridCol w:w="3616"/>
        <w:gridCol w:w="3839"/>
        <w:tblGridChange w:id="999">
          <w:tblGrid>
            <w:gridCol w:w="888"/>
            <w:gridCol w:w="3616"/>
            <w:gridCol w:w="3839"/>
          </w:tblGrid>
        </w:tblGridChange>
      </w:tblGrid>
      <w:tr w:rsidR="000F72C1" w14:paraId="066483A5" w14:textId="77777777" w:rsidTr="000F72C1">
        <w:trPr>
          <w:trHeight w:val="274"/>
        </w:trPr>
        <w:tc>
          <w:tcPr>
            <w:tcW w:w="888" w:type="dxa"/>
            <w:vAlign w:val="center"/>
            <w:tcPrChange w:id="1000" w:author="Jiang" w:date="2024-07-10T20:11:00Z">
              <w:tcPr>
                <w:tcW w:w="888" w:type="dxa"/>
              </w:tcPr>
            </w:tcPrChange>
          </w:tcPr>
          <w:p w14:paraId="066483A2" w14:textId="77777777" w:rsidR="000F72C1" w:rsidRDefault="0020793E">
            <w:pPr>
              <w:pStyle w:val="TableText"/>
              <w:spacing w:before="11" w:line="178" w:lineRule="auto"/>
              <w:jc w:val="both"/>
              <w:rPr>
                <w:rFonts w:asciiTheme="minorHAnsi" w:hAnsiTheme="minorHAnsi"/>
                <w:sz w:val="22"/>
                <w:szCs w:val="22"/>
              </w:rPr>
              <w:pPrChange w:id="1001" w:author="Jiang" w:date="2024-07-10T20:11:00Z">
                <w:pPr>
                  <w:pStyle w:val="TableText"/>
                  <w:spacing w:before="11" w:line="178" w:lineRule="auto"/>
                </w:pPr>
              </w:pPrChange>
            </w:pPr>
            <w:bookmarkStart w:id="1002" w:name="bookmark38"/>
            <w:bookmarkStart w:id="1003" w:name="bookmark9"/>
            <w:bookmarkStart w:id="1004" w:name="bookmark11"/>
            <w:bookmarkStart w:id="1005" w:name="bookmark10"/>
            <w:bookmarkStart w:id="1006" w:name="bookmark8"/>
            <w:bookmarkEnd w:id="1002"/>
            <w:bookmarkEnd w:id="1003"/>
            <w:bookmarkEnd w:id="1004"/>
            <w:bookmarkEnd w:id="1005"/>
            <w:bookmarkEnd w:id="1006"/>
            <w:ins w:id="1007" w:author="liujuan" w:date="2024-04-10T13:36:00Z">
              <w:r>
                <w:rPr>
                  <w:rFonts w:asciiTheme="minorHAnsi" w:eastAsia="SimSun" w:hAnsiTheme="minorHAnsi" w:hint="eastAsia"/>
                  <w:b/>
                  <w:bCs/>
                  <w:color w:val="00558C"/>
                  <w:spacing w:val="-1"/>
                  <w:sz w:val="22"/>
                  <w:szCs w:val="22"/>
                  <w:lang w:eastAsia="zh-CN"/>
                </w:rPr>
                <w:t>5</w:t>
              </w:r>
            </w:ins>
            <w:del w:id="1008" w:author="liujuan" w:date="2024-04-10T13:36:00Z">
              <w:r>
                <w:rPr>
                  <w:rFonts w:asciiTheme="minorHAnsi" w:hAnsiTheme="minorHAnsi"/>
                  <w:b/>
                  <w:bCs/>
                  <w:color w:val="00558C"/>
                  <w:spacing w:val="-1"/>
                  <w:sz w:val="22"/>
                  <w:szCs w:val="22"/>
                </w:rPr>
                <w:delText>4</w:delText>
              </w:r>
            </w:del>
            <w:r>
              <w:rPr>
                <w:rFonts w:asciiTheme="minorHAnsi" w:hAnsiTheme="minorHAnsi"/>
                <w:b/>
                <w:bCs/>
                <w:color w:val="00558C"/>
                <w:spacing w:val="-1"/>
                <w:sz w:val="22"/>
                <w:szCs w:val="22"/>
              </w:rPr>
              <w:t>.</w:t>
            </w:r>
            <w:del w:id="1009" w:author="liujuan" w:date="2024-04-06T15:05:00Z">
              <w:r>
                <w:rPr>
                  <w:rFonts w:asciiTheme="minorHAnsi" w:hAnsiTheme="minorHAnsi"/>
                  <w:b/>
                  <w:bCs/>
                  <w:color w:val="00558C"/>
                  <w:spacing w:val="-1"/>
                  <w:sz w:val="22"/>
                  <w:szCs w:val="22"/>
                </w:rPr>
                <w:delText>1</w:delText>
              </w:r>
            </w:del>
            <w:ins w:id="1010" w:author="liujuan" w:date="2024-04-06T15:05:00Z">
              <w:r>
                <w:rPr>
                  <w:rFonts w:asciiTheme="minorHAnsi" w:eastAsia="SimSun" w:hAnsiTheme="minorHAnsi" w:hint="eastAsia"/>
                  <w:b/>
                  <w:bCs/>
                  <w:color w:val="00558C"/>
                  <w:spacing w:val="-1"/>
                  <w:sz w:val="22"/>
                  <w:szCs w:val="22"/>
                  <w:lang w:eastAsia="zh-CN"/>
                </w:rPr>
                <w:t>2</w:t>
              </w:r>
            </w:ins>
            <w:r>
              <w:rPr>
                <w:rFonts w:asciiTheme="minorHAnsi" w:hAnsiTheme="minorHAnsi"/>
                <w:b/>
                <w:bCs/>
                <w:color w:val="00558C"/>
                <w:spacing w:val="-1"/>
                <w:sz w:val="22"/>
                <w:szCs w:val="22"/>
              </w:rPr>
              <w:t>.1.</w:t>
            </w:r>
          </w:p>
        </w:tc>
        <w:tc>
          <w:tcPr>
            <w:tcW w:w="3616" w:type="dxa"/>
            <w:vAlign w:val="center"/>
            <w:tcPrChange w:id="1011" w:author="Jiang" w:date="2024-07-10T20:11:00Z">
              <w:tcPr>
                <w:tcW w:w="3616" w:type="dxa"/>
              </w:tcPr>
            </w:tcPrChange>
          </w:tcPr>
          <w:p w14:paraId="066483A3" w14:textId="77777777" w:rsidR="000F72C1" w:rsidRDefault="0020793E">
            <w:pPr>
              <w:pStyle w:val="TableText"/>
              <w:spacing w:before="1" w:line="176" w:lineRule="auto"/>
              <w:ind w:left="116"/>
              <w:jc w:val="both"/>
              <w:outlineLvl w:val="2"/>
              <w:rPr>
                <w:rFonts w:asciiTheme="minorHAnsi" w:hAnsiTheme="minorHAnsi"/>
                <w:sz w:val="18"/>
                <w:szCs w:val="18"/>
              </w:rPr>
              <w:pPrChange w:id="1012" w:author="Jiang" w:date="2024-07-10T20:11:00Z">
                <w:pPr>
                  <w:pStyle w:val="TableText"/>
                  <w:spacing w:before="1" w:line="176" w:lineRule="auto"/>
                  <w:ind w:left="116"/>
                  <w:outlineLvl w:val="2"/>
                </w:pPr>
              </w:pPrChange>
            </w:pPr>
            <w:r>
              <w:rPr>
                <w:rFonts w:asciiTheme="minorHAnsi" w:hAnsiTheme="minorHAnsi"/>
                <w:b/>
                <w:bCs/>
                <w:color w:val="00558C"/>
                <w:spacing w:val="4"/>
                <w:sz w:val="24"/>
                <w:szCs w:val="24"/>
              </w:rPr>
              <w:t>P</w:t>
            </w:r>
            <w:r>
              <w:rPr>
                <w:rFonts w:asciiTheme="minorHAnsi" w:hAnsiTheme="minorHAnsi"/>
                <w:b/>
                <w:bCs/>
                <w:color w:val="00558C"/>
                <w:spacing w:val="4"/>
                <w:sz w:val="18"/>
                <w:szCs w:val="18"/>
              </w:rPr>
              <w:t>ARTIES TO THE AGREEMENT</w:t>
            </w:r>
          </w:p>
        </w:tc>
        <w:tc>
          <w:tcPr>
            <w:tcW w:w="3839" w:type="dxa"/>
            <w:vAlign w:val="center"/>
            <w:tcPrChange w:id="1013" w:author="Jiang" w:date="2024-07-10T20:11:00Z">
              <w:tcPr>
                <w:tcW w:w="3839" w:type="dxa"/>
              </w:tcPr>
            </w:tcPrChange>
          </w:tcPr>
          <w:p w14:paraId="066483A4" w14:textId="77777777" w:rsidR="000F72C1" w:rsidRDefault="000F72C1">
            <w:pPr>
              <w:jc w:val="both"/>
              <w:rPr>
                <w:rFonts w:asciiTheme="minorHAnsi" w:hAnsiTheme="minorHAnsi"/>
              </w:rPr>
              <w:pPrChange w:id="1014" w:author="Jiang" w:date="2024-07-10T20:11:00Z">
                <w:pPr/>
              </w:pPrChange>
            </w:pPr>
          </w:p>
        </w:tc>
      </w:tr>
      <w:tr w:rsidR="000F72C1" w14:paraId="066483A9" w14:textId="77777777">
        <w:trPr>
          <w:trHeight w:val="410"/>
        </w:trPr>
        <w:tc>
          <w:tcPr>
            <w:tcW w:w="888" w:type="dxa"/>
          </w:tcPr>
          <w:p w14:paraId="066483A6" w14:textId="77777777" w:rsidR="000F72C1" w:rsidRDefault="0020793E">
            <w:pPr>
              <w:pStyle w:val="TableText"/>
              <w:spacing w:before="130" w:line="178" w:lineRule="auto"/>
              <w:ind w:left="15"/>
              <w:rPr>
                <w:rFonts w:asciiTheme="minorHAnsi" w:hAnsiTheme="minorHAnsi"/>
                <w:sz w:val="22"/>
                <w:szCs w:val="22"/>
              </w:rPr>
            </w:pPr>
            <w:del w:id="1015" w:author="Peter Hill" w:date="2024-04-03T15:03:00Z">
              <w:r>
                <w:rPr>
                  <w:rFonts w:asciiTheme="minorHAnsi" w:hAnsiTheme="minorHAnsi"/>
                  <w:spacing w:val="-3"/>
                  <w:sz w:val="22"/>
                  <w:szCs w:val="22"/>
                </w:rPr>
                <w:delText>Lessor:</w:delText>
              </w:r>
            </w:del>
          </w:p>
        </w:tc>
        <w:tc>
          <w:tcPr>
            <w:tcW w:w="3616" w:type="dxa"/>
          </w:tcPr>
          <w:p w14:paraId="066483A7" w14:textId="77777777" w:rsidR="000F72C1" w:rsidRDefault="0020793E">
            <w:pPr>
              <w:pStyle w:val="TableText"/>
              <w:spacing w:before="132" w:line="177" w:lineRule="auto"/>
              <w:ind w:left="259"/>
              <w:rPr>
                <w:rFonts w:asciiTheme="minorHAnsi" w:hAnsiTheme="minorHAnsi"/>
                <w:sz w:val="22"/>
                <w:szCs w:val="22"/>
              </w:rPr>
            </w:pPr>
            <w:r>
              <w:rPr>
                <w:rFonts w:asciiTheme="minorHAnsi" w:hAnsiTheme="minorHAnsi"/>
                <w:spacing w:val="-4"/>
                <w:sz w:val="22"/>
                <w:szCs w:val="22"/>
              </w:rPr>
              <w:t>Name</w:t>
            </w:r>
            <w:ins w:id="1016" w:author="Peter Hill" w:date="2024-04-03T15:04:00Z">
              <w:r>
                <w:rPr>
                  <w:rFonts w:asciiTheme="minorHAnsi" w:hAnsiTheme="minorHAnsi"/>
                  <w:spacing w:val="-4"/>
                  <w:sz w:val="22"/>
                  <w:szCs w:val="22"/>
                </w:rPr>
                <w:t xml:space="preserve"> of organisations party to the agreement</w:t>
              </w:r>
            </w:ins>
            <w:del w:id="1017" w:author="Peter Hill" w:date="2024-04-03T15:03:00Z">
              <w:r>
                <w:rPr>
                  <w:rFonts w:asciiTheme="minorHAnsi" w:hAnsiTheme="minorHAnsi"/>
                  <w:spacing w:val="-4"/>
                  <w:sz w:val="22"/>
                  <w:szCs w:val="22"/>
                </w:rPr>
                <w:delText>:</w:delText>
              </w:r>
            </w:del>
            <w:ins w:id="1018" w:author="Peter Hill" w:date="2024-04-03T15:03:00Z">
              <w:r>
                <w:rPr>
                  <w:rFonts w:asciiTheme="minorHAnsi" w:hAnsiTheme="minorHAnsi"/>
                  <w:spacing w:val="-4"/>
                  <w:sz w:val="22"/>
                  <w:szCs w:val="22"/>
                </w:rPr>
                <w:t>s</w:t>
              </w:r>
            </w:ins>
          </w:p>
        </w:tc>
        <w:tc>
          <w:tcPr>
            <w:tcW w:w="3839" w:type="dxa"/>
          </w:tcPr>
          <w:p w14:paraId="066483A8" w14:textId="77777777" w:rsidR="000F72C1" w:rsidRDefault="0020793E">
            <w:pPr>
              <w:pStyle w:val="TableText"/>
              <w:spacing w:before="120" w:line="187" w:lineRule="auto"/>
              <w:ind w:left="1174"/>
              <w:rPr>
                <w:rFonts w:asciiTheme="minorHAnsi" w:hAnsiTheme="minorHAnsi"/>
                <w:sz w:val="22"/>
                <w:szCs w:val="22"/>
              </w:rPr>
            </w:pPr>
            <w:del w:id="1019" w:author="Peter Hill" w:date="2024-04-03T15:04:00Z">
              <w:r>
                <w:rPr>
                  <w:rFonts w:asciiTheme="minorHAnsi" w:hAnsiTheme="minorHAnsi"/>
                  <w:spacing w:val="-2"/>
                  <w:sz w:val="22"/>
                  <w:szCs w:val="22"/>
                </w:rPr>
                <w:delText>Organization</w:delText>
              </w:r>
              <w:r>
                <w:rPr>
                  <w:rFonts w:asciiTheme="minorHAnsi" w:hAnsiTheme="minorHAnsi"/>
                  <w:spacing w:val="28"/>
                  <w:sz w:val="22"/>
                  <w:szCs w:val="22"/>
                </w:rPr>
                <w:delText xml:space="preserve"> </w:delText>
              </w:r>
            </w:del>
            <w:del w:id="1020" w:author="Peter Hill" w:date="2024-04-03T15:03:00Z">
              <w:r>
                <w:rPr>
                  <w:rFonts w:asciiTheme="minorHAnsi" w:hAnsiTheme="minorHAnsi"/>
                  <w:spacing w:val="-2"/>
                  <w:sz w:val="22"/>
                  <w:szCs w:val="22"/>
                </w:rPr>
                <w:delText>number:</w:delText>
              </w:r>
            </w:del>
          </w:p>
        </w:tc>
      </w:tr>
      <w:tr w:rsidR="000F72C1" w14:paraId="066483AE" w14:textId="77777777">
        <w:trPr>
          <w:trHeight w:val="777"/>
        </w:trPr>
        <w:tc>
          <w:tcPr>
            <w:tcW w:w="888" w:type="dxa"/>
          </w:tcPr>
          <w:p w14:paraId="066483AA" w14:textId="77777777" w:rsidR="000F72C1" w:rsidRDefault="0020793E">
            <w:pPr>
              <w:pStyle w:val="TableText"/>
              <w:spacing w:before="100" w:line="186" w:lineRule="auto"/>
              <w:rPr>
                <w:rFonts w:asciiTheme="minorHAnsi" w:hAnsiTheme="minorHAnsi"/>
                <w:sz w:val="22"/>
                <w:szCs w:val="22"/>
              </w:rPr>
            </w:pPr>
            <w:del w:id="1021" w:author="Peter Hill" w:date="2024-04-03T15:03:00Z">
              <w:r>
                <w:rPr>
                  <w:rFonts w:asciiTheme="minorHAnsi" w:hAnsiTheme="minorHAnsi"/>
                  <w:spacing w:val="-1"/>
                  <w:sz w:val="22"/>
                  <w:szCs w:val="22"/>
                </w:rPr>
                <w:delText>Address:</w:delText>
              </w:r>
            </w:del>
          </w:p>
        </w:tc>
        <w:tc>
          <w:tcPr>
            <w:tcW w:w="3616" w:type="dxa"/>
          </w:tcPr>
          <w:p w14:paraId="066483AB" w14:textId="77777777" w:rsidR="000F72C1" w:rsidRDefault="0020793E">
            <w:pPr>
              <w:pStyle w:val="TableText"/>
              <w:spacing w:before="99" w:line="389" w:lineRule="exact"/>
              <w:ind w:left="259"/>
              <w:rPr>
                <w:rFonts w:asciiTheme="minorHAnsi" w:hAnsiTheme="minorHAnsi"/>
                <w:sz w:val="22"/>
                <w:szCs w:val="22"/>
              </w:rPr>
            </w:pPr>
            <w:del w:id="1022" w:author="Peter Hill" w:date="2024-04-03T15:03:00Z">
              <w:r>
                <w:rPr>
                  <w:rFonts w:asciiTheme="minorHAnsi" w:hAnsiTheme="minorHAnsi"/>
                  <w:spacing w:val="-2"/>
                  <w:position w:val="16"/>
                  <w:sz w:val="22"/>
                  <w:szCs w:val="22"/>
                </w:rPr>
                <w:delText xml:space="preserve">Postal </w:delText>
              </w:r>
            </w:del>
            <w:ins w:id="1023" w:author="Peter Hill" w:date="2024-04-03T15:03:00Z">
              <w:r>
                <w:rPr>
                  <w:rFonts w:asciiTheme="minorHAnsi" w:hAnsiTheme="minorHAnsi"/>
                  <w:spacing w:val="-2"/>
                  <w:position w:val="16"/>
                  <w:sz w:val="22"/>
                  <w:szCs w:val="22"/>
                </w:rPr>
                <w:t xml:space="preserve">Registered </w:t>
              </w:r>
            </w:ins>
            <w:r>
              <w:rPr>
                <w:rFonts w:asciiTheme="minorHAnsi" w:hAnsiTheme="minorHAnsi"/>
                <w:spacing w:val="-2"/>
                <w:position w:val="16"/>
                <w:sz w:val="22"/>
                <w:szCs w:val="22"/>
              </w:rPr>
              <w:t>address</w:t>
            </w:r>
            <w:ins w:id="1024" w:author="Peter Hill" w:date="2024-04-03T15:04:00Z">
              <w:r>
                <w:rPr>
                  <w:rFonts w:asciiTheme="minorHAnsi" w:hAnsiTheme="minorHAnsi"/>
                  <w:spacing w:val="-2"/>
                  <w:position w:val="16"/>
                  <w:sz w:val="22"/>
                  <w:szCs w:val="22"/>
                </w:rPr>
                <w:t>es</w:t>
              </w:r>
            </w:ins>
            <w:r>
              <w:rPr>
                <w:rFonts w:asciiTheme="minorHAnsi" w:hAnsiTheme="minorHAnsi"/>
                <w:spacing w:val="-2"/>
                <w:position w:val="16"/>
                <w:sz w:val="22"/>
                <w:szCs w:val="22"/>
              </w:rPr>
              <w:t>:</w:t>
            </w:r>
          </w:p>
          <w:p w14:paraId="066483AC" w14:textId="77777777" w:rsidR="000F72C1" w:rsidRDefault="0020793E">
            <w:pPr>
              <w:pStyle w:val="TableText"/>
              <w:spacing w:before="1" w:line="186" w:lineRule="auto"/>
              <w:ind w:left="242"/>
              <w:rPr>
                <w:rFonts w:asciiTheme="minorHAnsi" w:hAnsiTheme="minorHAnsi"/>
                <w:sz w:val="22"/>
                <w:szCs w:val="22"/>
              </w:rPr>
            </w:pPr>
            <w:commentRangeStart w:id="1025"/>
            <w:del w:id="1026" w:author="Peter Hill" w:date="2024-04-03T15:20:00Z">
              <w:r>
                <w:rPr>
                  <w:rFonts w:asciiTheme="minorHAnsi" w:hAnsiTheme="minorHAnsi"/>
                  <w:sz w:val="22"/>
                  <w:szCs w:val="22"/>
                </w:rPr>
                <w:delText>Telephone:</w:delText>
              </w:r>
            </w:del>
            <w:commentRangeEnd w:id="1025"/>
            <w:r>
              <w:rPr>
                <w:rStyle w:val="CommentReference"/>
                <w:rFonts w:ascii="Arial" w:eastAsia="Arial" w:hAnsi="Arial" w:cs="Arial"/>
              </w:rPr>
              <w:commentReference w:id="1025"/>
            </w:r>
            <w:ins w:id="1027" w:author="Jiang" w:date="2024-07-05T10:09:00Z">
              <w:r>
                <w:rPr>
                  <w:rFonts w:asciiTheme="minorHAnsi" w:hAnsiTheme="minorHAnsi"/>
                  <w:sz w:val="22"/>
                  <w:szCs w:val="22"/>
                </w:rPr>
                <w:t>Telephone:</w:t>
              </w:r>
            </w:ins>
          </w:p>
        </w:tc>
        <w:tc>
          <w:tcPr>
            <w:tcW w:w="3839" w:type="dxa"/>
          </w:tcPr>
          <w:p w14:paraId="066483AD" w14:textId="77777777" w:rsidR="000F72C1" w:rsidRDefault="000F72C1">
            <w:pPr>
              <w:rPr>
                <w:rFonts w:asciiTheme="minorHAnsi" w:hAnsiTheme="minorHAnsi"/>
              </w:rPr>
            </w:pPr>
          </w:p>
        </w:tc>
      </w:tr>
      <w:tr w:rsidR="000F72C1" w14:paraId="066483B3" w14:textId="77777777">
        <w:trPr>
          <w:trHeight w:val="759"/>
        </w:trPr>
        <w:tc>
          <w:tcPr>
            <w:tcW w:w="888" w:type="dxa"/>
          </w:tcPr>
          <w:p w14:paraId="066483AF" w14:textId="77777777" w:rsidR="000F72C1" w:rsidRDefault="000F72C1">
            <w:pPr>
              <w:rPr>
                <w:rFonts w:asciiTheme="minorHAnsi" w:hAnsiTheme="minorHAnsi"/>
              </w:rPr>
            </w:pPr>
          </w:p>
        </w:tc>
        <w:tc>
          <w:tcPr>
            <w:tcW w:w="3616" w:type="dxa"/>
          </w:tcPr>
          <w:p w14:paraId="066483B0" w14:textId="77777777" w:rsidR="000F72C1" w:rsidRDefault="0020793E">
            <w:pPr>
              <w:pStyle w:val="TableText"/>
              <w:spacing w:before="99" w:line="390" w:lineRule="exact"/>
              <w:ind w:left="242"/>
              <w:rPr>
                <w:del w:id="1028" w:author="Peter Hill" w:date="2024-04-03T15:01:00Z"/>
                <w:rFonts w:asciiTheme="minorHAnsi" w:hAnsiTheme="minorHAnsi"/>
                <w:sz w:val="22"/>
                <w:szCs w:val="22"/>
              </w:rPr>
            </w:pPr>
            <w:del w:id="1029" w:author="Peter Hill" w:date="2024-04-03T15:01:00Z">
              <w:r>
                <w:rPr>
                  <w:rFonts w:asciiTheme="minorHAnsi" w:hAnsiTheme="minorHAnsi"/>
                  <w:position w:val="16"/>
                  <w:sz w:val="22"/>
                  <w:szCs w:val="22"/>
                </w:rPr>
                <w:delText>Telefax</w:delText>
              </w:r>
              <w:r>
                <w:rPr>
                  <w:rFonts w:asciiTheme="minorHAnsi" w:hAnsiTheme="minorHAnsi"/>
                  <w:spacing w:val="1"/>
                  <w:position w:val="16"/>
                  <w:sz w:val="22"/>
                  <w:szCs w:val="22"/>
                </w:rPr>
                <w:delText>:</w:delText>
              </w:r>
            </w:del>
          </w:p>
          <w:p w14:paraId="066483B1" w14:textId="77777777" w:rsidR="000F72C1" w:rsidRDefault="0020793E">
            <w:pPr>
              <w:pStyle w:val="TableText"/>
              <w:spacing w:line="186" w:lineRule="auto"/>
              <w:ind w:left="259"/>
              <w:rPr>
                <w:rFonts w:asciiTheme="minorHAnsi" w:hAnsiTheme="minorHAnsi"/>
                <w:sz w:val="22"/>
                <w:szCs w:val="22"/>
              </w:rPr>
            </w:pPr>
            <w:r>
              <w:rPr>
                <w:rFonts w:asciiTheme="minorHAnsi" w:hAnsiTheme="minorHAnsi"/>
                <w:spacing w:val="-3"/>
                <w:sz w:val="22"/>
                <w:szCs w:val="22"/>
              </w:rPr>
              <w:t>E-mail:</w:t>
            </w:r>
          </w:p>
        </w:tc>
        <w:tc>
          <w:tcPr>
            <w:tcW w:w="3839" w:type="dxa"/>
          </w:tcPr>
          <w:p w14:paraId="066483B2" w14:textId="77777777" w:rsidR="000F72C1" w:rsidRDefault="0020793E">
            <w:pPr>
              <w:pStyle w:val="TableText"/>
              <w:spacing w:before="109" w:line="179" w:lineRule="auto"/>
              <w:ind w:left="1174"/>
              <w:rPr>
                <w:rFonts w:asciiTheme="minorHAnsi" w:hAnsiTheme="minorHAnsi"/>
                <w:sz w:val="22"/>
                <w:szCs w:val="22"/>
              </w:rPr>
            </w:pPr>
            <w:r>
              <w:rPr>
                <w:rFonts w:asciiTheme="minorHAnsi" w:hAnsiTheme="minorHAnsi"/>
                <w:spacing w:val="-2"/>
                <w:sz w:val="22"/>
                <w:szCs w:val="22"/>
              </w:rPr>
              <w:t>Contact</w:t>
            </w:r>
            <w:r>
              <w:rPr>
                <w:rFonts w:asciiTheme="minorHAnsi" w:hAnsiTheme="minorHAnsi"/>
                <w:spacing w:val="19"/>
                <w:sz w:val="22"/>
                <w:szCs w:val="22"/>
              </w:rPr>
              <w:t xml:space="preserve"> </w:t>
            </w:r>
            <w:r>
              <w:rPr>
                <w:rFonts w:asciiTheme="minorHAnsi" w:hAnsiTheme="minorHAnsi"/>
                <w:spacing w:val="-2"/>
                <w:sz w:val="22"/>
                <w:szCs w:val="22"/>
              </w:rPr>
              <w:t>person:</w:t>
            </w:r>
          </w:p>
        </w:tc>
      </w:tr>
      <w:tr w:rsidR="000F72C1" w14:paraId="066483BA" w14:textId="77777777">
        <w:trPr>
          <w:trHeight w:val="1184"/>
        </w:trPr>
        <w:tc>
          <w:tcPr>
            <w:tcW w:w="888" w:type="dxa"/>
          </w:tcPr>
          <w:p w14:paraId="066483B4" w14:textId="77777777" w:rsidR="000F72C1" w:rsidRDefault="000F72C1">
            <w:pPr>
              <w:rPr>
                <w:rFonts w:asciiTheme="minorHAnsi" w:hAnsiTheme="minorHAnsi"/>
              </w:rPr>
            </w:pPr>
          </w:p>
        </w:tc>
        <w:tc>
          <w:tcPr>
            <w:tcW w:w="3616" w:type="dxa"/>
          </w:tcPr>
          <w:p w14:paraId="066483B5" w14:textId="77777777" w:rsidR="000F72C1" w:rsidRDefault="0020793E">
            <w:pPr>
              <w:pStyle w:val="TableText"/>
              <w:spacing w:before="129" w:line="178" w:lineRule="auto"/>
              <w:ind w:left="259"/>
              <w:rPr>
                <w:rFonts w:asciiTheme="minorHAnsi" w:hAnsiTheme="minorHAnsi"/>
                <w:sz w:val="22"/>
                <w:szCs w:val="22"/>
              </w:rPr>
            </w:pPr>
            <w:ins w:id="1030" w:author="Jiang" w:date="2024-07-10T20:53:00Z">
              <w:r>
                <w:rPr>
                  <w:rFonts w:asciiTheme="minorHAnsi" w:eastAsia="SimSun" w:hAnsiTheme="minorHAnsi" w:hint="eastAsia"/>
                  <w:spacing w:val="-3"/>
                  <w:sz w:val="22"/>
                  <w:szCs w:val="22"/>
                  <w:lang w:eastAsia="zh-CN"/>
                </w:rPr>
                <w:t xml:space="preserve">Name of the </w:t>
              </w:r>
            </w:ins>
            <w:del w:id="1031" w:author="Jiang" w:date="2024-07-05T10:09:00Z">
              <w:r>
                <w:rPr>
                  <w:rFonts w:asciiTheme="minorHAnsi" w:hAnsiTheme="minorHAnsi"/>
                  <w:spacing w:val="-3"/>
                  <w:sz w:val="22"/>
                  <w:szCs w:val="22"/>
                </w:rPr>
                <w:delText>Lessee</w:delText>
              </w:r>
            </w:del>
            <w:ins w:id="1032" w:author="Jiang" w:date="2024-07-10T20:53:00Z">
              <w:r>
                <w:rPr>
                  <w:rFonts w:asciiTheme="minorHAnsi" w:eastAsia="SimSun" w:hAnsiTheme="minorHAnsi" w:hint="eastAsia"/>
                  <w:spacing w:val="-3"/>
                  <w:sz w:val="22"/>
                  <w:szCs w:val="22"/>
                  <w:lang w:eastAsia="zh-CN"/>
                </w:rPr>
                <w:t>p</w:t>
              </w:r>
            </w:ins>
            <w:ins w:id="1033" w:author="Jiang" w:date="2024-07-05T10:10:00Z">
              <w:r>
                <w:rPr>
                  <w:rFonts w:asciiTheme="minorHAnsi" w:eastAsia="SimSun" w:hAnsiTheme="minorHAnsi" w:hint="eastAsia"/>
                  <w:spacing w:val="-3"/>
                  <w:sz w:val="22"/>
                  <w:szCs w:val="22"/>
                  <w:lang w:eastAsia="zh-CN"/>
                </w:rPr>
                <w:t>artner</w:t>
              </w:r>
            </w:ins>
            <w:ins w:id="1034" w:author="Jiang" w:date="2024-07-10T20:53:00Z">
              <w:r>
                <w:rPr>
                  <w:rFonts w:asciiTheme="minorHAnsi" w:eastAsia="SimSun" w:hAnsiTheme="minorHAnsi" w:hint="eastAsia"/>
                  <w:spacing w:val="-3"/>
                  <w:sz w:val="22"/>
                  <w:szCs w:val="22"/>
                  <w:lang w:eastAsia="zh-CN"/>
                </w:rPr>
                <w:t xml:space="preserve"> to the agreements</w:t>
              </w:r>
            </w:ins>
            <w:r>
              <w:rPr>
                <w:rFonts w:asciiTheme="minorHAnsi" w:hAnsiTheme="minorHAnsi"/>
                <w:spacing w:val="-3"/>
                <w:sz w:val="22"/>
                <w:szCs w:val="22"/>
              </w:rPr>
              <w:t>:</w:t>
            </w:r>
          </w:p>
          <w:p w14:paraId="066483B6" w14:textId="77777777" w:rsidR="000F72C1" w:rsidRDefault="0020793E">
            <w:pPr>
              <w:pStyle w:val="TableText"/>
              <w:spacing w:before="180" w:line="186" w:lineRule="auto"/>
              <w:ind w:left="245"/>
              <w:rPr>
                <w:rFonts w:asciiTheme="minorHAnsi" w:hAnsiTheme="minorHAnsi"/>
                <w:sz w:val="22"/>
                <w:szCs w:val="22"/>
              </w:rPr>
            </w:pPr>
            <w:ins w:id="1035" w:author="Jiang" w:date="2024-07-10T20:53:00Z">
              <w:r>
                <w:rPr>
                  <w:rFonts w:asciiTheme="minorHAnsi" w:hAnsiTheme="minorHAnsi" w:hint="eastAsia"/>
                  <w:spacing w:val="-1"/>
                  <w:sz w:val="22"/>
                  <w:szCs w:val="22"/>
                </w:rPr>
                <w:t>Registered addresses</w:t>
              </w:r>
            </w:ins>
            <w:r>
              <w:rPr>
                <w:rFonts w:asciiTheme="minorHAnsi" w:hAnsiTheme="minorHAnsi"/>
                <w:spacing w:val="-1"/>
                <w:sz w:val="22"/>
                <w:szCs w:val="22"/>
              </w:rPr>
              <w:t>:</w:t>
            </w:r>
          </w:p>
          <w:p w14:paraId="066483B7" w14:textId="77777777" w:rsidR="000F72C1" w:rsidRDefault="0020793E">
            <w:pPr>
              <w:pStyle w:val="TableText"/>
              <w:spacing w:before="179" w:line="187" w:lineRule="auto"/>
              <w:ind w:left="242"/>
              <w:rPr>
                <w:rFonts w:asciiTheme="minorHAnsi" w:hAnsiTheme="minorHAnsi"/>
                <w:sz w:val="22"/>
                <w:szCs w:val="22"/>
              </w:rPr>
            </w:pPr>
            <w:r>
              <w:rPr>
                <w:rFonts w:asciiTheme="minorHAnsi" w:hAnsiTheme="minorHAnsi"/>
                <w:sz w:val="22"/>
                <w:szCs w:val="22"/>
              </w:rPr>
              <w:t>Telephone:</w:t>
            </w:r>
          </w:p>
        </w:tc>
        <w:tc>
          <w:tcPr>
            <w:tcW w:w="3839" w:type="dxa"/>
          </w:tcPr>
          <w:p w14:paraId="066483B8" w14:textId="77777777" w:rsidR="000F72C1" w:rsidRDefault="0020793E">
            <w:pPr>
              <w:pStyle w:val="TableText"/>
              <w:spacing w:before="119" w:line="389" w:lineRule="exact"/>
              <w:jc w:val="right"/>
              <w:rPr>
                <w:del w:id="1036" w:author="Peter Hill" w:date="2024-04-03T15:03:00Z"/>
                <w:rFonts w:asciiTheme="minorHAnsi" w:hAnsiTheme="minorHAnsi"/>
                <w:sz w:val="22"/>
                <w:szCs w:val="22"/>
              </w:rPr>
            </w:pPr>
            <w:del w:id="1037" w:author="Peter Hill" w:date="2024-04-03T15:03:00Z">
              <w:r>
                <w:rPr>
                  <w:rFonts w:asciiTheme="minorHAnsi" w:hAnsiTheme="minorHAnsi"/>
                  <w:spacing w:val="-2"/>
                  <w:position w:val="16"/>
                  <w:sz w:val="22"/>
                  <w:szCs w:val="22"/>
                </w:rPr>
                <w:delText>Name:</w:delText>
              </w:r>
              <w:r>
                <w:rPr>
                  <w:rFonts w:asciiTheme="minorHAnsi" w:hAnsiTheme="minorHAnsi"/>
                  <w:spacing w:val="16"/>
                  <w:w w:val="101"/>
                  <w:position w:val="16"/>
                  <w:sz w:val="22"/>
                  <w:szCs w:val="22"/>
                </w:rPr>
                <w:delText xml:space="preserve">  </w:delText>
              </w:r>
              <w:r>
                <w:rPr>
                  <w:rFonts w:asciiTheme="minorHAnsi" w:hAnsiTheme="minorHAnsi"/>
                  <w:spacing w:val="-2"/>
                  <w:position w:val="16"/>
                  <w:sz w:val="22"/>
                  <w:szCs w:val="22"/>
                </w:rPr>
                <w:delText>Organization</w:delText>
              </w:r>
              <w:r>
                <w:rPr>
                  <w:rFonts w:asciiTheme="minorHAnsi" w:hAnsiTheme="minorHAnsi"/>
                  <w:spacing w:val="16"/>
                  <w:w w:val="101"/>
                  <w:position w:val="16"/>
                  <w:sz w:val="22"/>
                  <w:szCs w:val="22"/>
                </w:rPr>
                <w:delText xml:space="preserve"> </w:delText>
              </w:r>
              <w:r>
                <w:rPr>
                  <w:rFonts w:asciiTheme="minorHAnsi" w:hAnsiTheme="minorHAnsi"/>
                  <w:spacing w:val="-2"/>
                  <w:position w:val="16"/>
                  <w:sz w:val="22"/>
                  <w:szCs w:val="22"/>
                </w:rPr>
                <w:delText>number:</w:delText>
              </w:r>
            </w:del>
          </w:p>
          <w:p w14:paraId="066483B9" w14:textId="77777777" w:rsidR="000F72C1" w:rsidRDefault="0020793E">
            <w:pPr>
              <w:pStyle w:val="TableText"/>
              <w:spacing w:line="186" w:lineRule="auto"/>
              <w:ind w:left="1182"/>
              <w:rPr>
                <w:rFonts w:asciiTheme="minorHAnsi" w:hAnsiTheme="minorHAnsi"/>
                <w:sz w:val="22"/>
                <w:szCs w:val="22"/>
              </w:rPr>
            </w:pPr>
            <w:del w:id="1038" w:author="Peter Hill" w:date="2024-04-03T15:03:00Z">
              <w:r>
                <w:rPr>
                  <w:rFonts w:asciiTheme="minorHAnsi" w:hAnsiTheme="minorHAnsi"/>
                  <w:spacing w:val="-2"/>
                  <w:sz w:val="22"/>
                  <w:szCs w:val="22"/>
                </w:rPr>
                <w:delText>Postal address:</w:delText>
              </w:r>
            </w:del>
          </w:p>
        </w:tc>
      </w:tr>
      <w:tr w:rsidR="000F72C1" w14:paraId="066483C0" w14:textId="77777777">
        <w:trPr>
          <w:trHeight w:val="640"/>
        </w:trPr>
        <w:tc>
          <w:tcPr>
            <w:tcW w:w="888" w:type="dxa"/>
          </w:tcPr>
          <w:p w14:paraId="066483BB" w14:textId="77777777" w:rsidR="000F72C1" w:rsidRDefault="000F72C1">
            <w:pPr>
              <w:rPr>
                <w:rFonts w:asciiTheme="minorHAnsi" w:hAnsiTheme="minorHAnsi"/>
              </w:rPr>
            </w:pPr>
          </w:p>
        </w:tc>
        <w:tc>
          <w:tcPr>
            <w:tcW w:w="3616" w:type="dxa"/>
          </w:tcPr>
          <w:p w14:paraId="066483BC" w14:textId="77777777" w:rsidR="000F72C1" w:rsidRDefault="0020793E">
            <w:pPr>
              <w:pStyle w:val="TableText"/>
              <w:spacing w:before="98" w:line="382" w:lineRule="exact"/>
              <w:ind w:left="242"/>
              <w:rPr>
                <w:del w:id="1039" w:author="Peter Hill" w:date="2024-04-03T15:00:00Z"/>
                <w:rFonts w:asciiTheme="minorHAnsi" w:hAnsiTheme="minorHAnsi"/>
                <w:sz w:val="22"/>
                <w:szCs w:val="22"/>
              </w:rPr>
            </w:pPr>
            <w:commentRangeStart w:id="1040"/>
            <w:del w:id="1041" w:author="Peter Hill" w:date="2024-04-03T15:00:00Z">
              <w:r>
                <w:rPr>
                  <w:rFonts w:asciiTheme="minorHAnsi" w:hAnsiTheme="minorHAnsi"/>
                  <w:position w:val="16"/>
                  <w:sz w:val="22"/>
                  <w:szCs w:val="22"/>
                </w:rPr>
                <w:delText>Telefax</w:delText>
              </w:r>
              <w:r>
                <w:rPr>
                  <w:rFonts w:asciiTheme="minorHAnsi" w:hAnsiTheme="minorHAnsi"/>
                  <w:spacing w:val="1"/>
                  <w:position w:val="16"/>
                  <w:sz w:val="22"/>
                  <w:szCs w:val="22"/>
                </w:rPr>
                <w:delText>:</w:delText>
              </w:r>
            </w:del>
            <w:commentRangeEnd w:id="1040"/>
            <w:r>
              <w:rPr>
                <w:rStyle w:val="CommentReference"/>
                <w:rFonts w:ascii="Arial" w:eastAsia="Arial" w:hAnsi="Arial" w:cs="Arial"/>
              </w:rPr>
              <w:commentReference w:id="1040"/>
            </w:r>
          </w:p>
          <w:p w14:paraId="066483BD" w14:textId="77777777" w:rsidR="000F72C1" w:rsidRDefault="0020793E">
            <w:pPr>
              <w:pStyle w:val="TableText"/>
              <w:numPr>
                <w:ilvl w:val="0"/>
                <w:numId w:val="4"/>
                <w:ins w:id="1042" w:author="liujuan" w:date="2024-04-07T14:38:00Z"/>
              </w:numPr>
              <w:spacing w:line="149" w:lineRule="exact"/>
              <w:ind w:left="259"/>
              <w:rPr>
                <w:ins w:id="1043" w:author="liujuan" w:date="2024-04-07T14:38:00Z"/>
                <w:rFonts w:asciiTheme="minorHAnsi" w:hAnsiTheme="minorHAnsi"/>
                <w:spacing w:val="-3"/>
                <w:position w:val="-3"/>
                <w:sz w:val="22"/>
                <w:szCs w:val="22"/>
              </w:rPr>
              <w:pPrChange w:id="1044" w:author="liujuan" w:date="2024-04-07T14:38:00Z">
                <w:pPr>
                  <w:pStyle w:val="TableText"/>
                  <w:spacing w:line="149" w:lineRule="exact"/>
                  <w:ind w:left="259"/>
                </w:pPr>
              </w:pPrChange>
            </w:pPr>
            <w:del w:id="1045" w:author="liujuan" w:date="2024-04-07T14:38:00Z">
              <w:r>
                <w:rPr>
                  <w:rFonts w:asciiTheme="minorHAnsi" w:hAnsiTheme="minorHAnsi"/>
                  <w:spacing w:val="-3"/>
                  <w:position w:val="-3"/>
                  <w:sz w:val="22"/>
                  <w:szCs w:val="22"/>
                </w:rPr>
                <w:delText>E-</w:delText>
              </w:r>
            </w:del>
            <w:r>
              <w:rPr>
                <w:rFonts w:asciiTheme="minorHAnsi" w:hAnsiTheme="minorHAnsi"/>
                <w:spacing w:val="-3"/>
                <w:position w:val="-3"/>
                <w:sz w:val="22"/>
                <w:szCs w:val="22"/>
              </w:rPr>
              <w:t>mail:</w:t>
            </w:r>
          </w:p>
          <w:p w14:paraId="066483BE" w14:textId="77777777" w:rsidR="000F72C1" w:rsidRDefault="000F72C1">
            <w:pPr>
              <w:pStyle w:val="TableText"/>
              <w:numPr>
                <w:ilvl w:val="255"/>
                <w:numId w:val="0"/>
              </w:numPr>
              <w:spacing w:line="149" w:lineRule="exact"/>
              <w:rPr>
                <w:rFonts w:asciiTheme="minorHAnsi" w:hAnsiTheme="minorHAnsi"/>
                <w:spacing w:val="-3"/>
                <w:position w:val="-3"/>
                <w:sz w:val="22"/>
                <w:szCs w:val="22"/>
              </w:rPr>
              <w:pPrChange w:id="1046" w:author="liujuan" w:date="2024-04-07T14:38:00Z">
                <w:pPr>
                  <w:pStyle w:val="TableText"/>
                  <w:spacing w:line="149" w:lineRule="exact"/>
                  <w:ind w:left="259"/>
                </w:pPr>
              </w:pPrChange>
            </w:pPr>
          </w:p>
        </w:tc>
        <w:tc>
          <w:tcPr>
            <w:tcW w:w="3839" w:type="dxa"/>
          </w:tcPr>
          <w:p w14:paraId="066483BF" w14:textId="77777777" w:rsidR="000F72C1" w:rsidRDefault="0020793E">
            <w:pPr>
              <w:pStyle w:val="TableText"/>
              <w:spacing w:before="108" w:line="179" w:lineRule="auto"/>
              <w:ind w:left="1174"/>
              <w:rPr>
                <w:rFonts w:asciiTheme="minorHAnsi" w:hAnsiTheme="minorHAnsi"/>
                <w:sz w:val="22"/>
                <w:szCs w:val="22"/>
              </w:rPr>
            </w:pPr>
            <w:commentRangeStart w:id="1047"/>
            <w:del w:id="1048" w:author="Peter Hill" w:date="2024-04-03T15:01:00Z">
              <w:r>
                <w:rPr>
                  <w:rFonts w:asciiTheme="minorHAnsi" w:hAnsiTheme="minorHAnsi"/>
                  <w:spacing w:val="-2"/>
                  <w:sz w:val="22"/>
                  <w:szCs w:val="22"/>
                </w:rPr>
                <w:delText>Contact</w:delText>
              </w:r>
            </w:del>
            <w:commentRangeEnd w:id="1047"/>
            <w:r>
              <w:rPr>
                <w:rStyle w:val="CommentReference"/>
                <w:rFonts w:ascii="Arial" w:eastAsia="Arial" w:hAnsi="Arial" w:cs="Arial"/>
              </w:rPr>
              <w:commentReference w:id="1047"/>
            </w:r>
            <w:ins w:id="1049" w:author="liujuan" w:date="2024-04-07T14:39:00Z">
              <w:r>
                <w:rPr>
                  <w:rFonts w:asciiTheme="minorHAnsi" w:hAnsiTheme="minorHAnsi"/>
                  <w:spacing w:val="-2"/>
                  <w:sz w:val="22"/>
                  <w:szCs w:val="22"/>
                </w:rPr>
                <w:t>Contact</w:t>
              </w:r>
              <w:r>
                <w:rPr>
                  <w:rFonts w:asciiTheme="minorHAnsi" w:hAnsiTheme="minorHAnsi"/>
                  <w:spacing w:val="19"/>
                  <w:sz w:val="22"/>
                  <w:szCs w:val="22"/>
                </w:rPr>
                <w:t xml:space="preserve"> </w:t>
              </w:r>
              <w:r>
                <w:rPr>
                  <w:rFonts w:asciiTheme="minorHAnsi" w:hAnsiTheme="minorHAnsi"/>
                  <w:spacing w:val="-2"/>
                  <w:sz w:val="22"/>
                  <w:szCs w:val="22"/>
                </w:rPr>
                <w:t>person:</w:t>
              </w:r>
            </w:ins>
            <w:del w:id="1050" w:author="Peter Hill" w:date="2024-04-03T15:01:00Z">
              <w:r>
                <w:rPr>
                  <w:rFonts w:asciiTheme="minorHAnsi" w:hAnsiTheme="minorHAnsi"/>
                  <w:spacing w:val="19"/>
                  <w:sz w:val="22"/>
                  <w:szCs w:val="22"/>
                </w:rPr>
                <w:delText xml:space="preserve"> </w:delText>
              </w:r>
              <w:r>
                <w:rPr>
                  <w:rFonts w:asciiTheme="minorHAnsi" w:hAnsiTheme="minorHAnsi"/>
                  <w:spacing w:val="-2"/>
                  <w:sz w:val="22"/>
                  <w:szCs w:val="22"/>
                </w:rPr>
                <w:delText>person:</w:delText>
              </w:r>
            </w:del>
          </w:p>
        </w:tc>
      </w:tr>
    </w:tbl>
    <w:p w14:paraId="066483C1" w14:textId="77777777" w:rsidR="000F72C1" w:rsidRDefault="0020793E">
      <w:pPr>
        <w:spacing w:before="235" w:line="214" w:lineRule="auto"/>
        <w:ind w:left="38" w:right="772" w:firstLine="8"/>
        <w:rPr>
          <w:rFonts w:asciiTheme="minorHAnsi" w:eastAsia="Calibri" w:hAnsiTheme="minorHAnsi" w:cs="Calibri"/>
          <w:sz w:val="22"/>
          <w:szCs w:val="22"/>
        </w:rPr>
      </w:pPr>
      <w:commentRangeStart w:id="1051"/>
      <w:r>
        <w:rPr>
          <w:rFonts w:asciiTheme="minorHAnsi" w:eastAsia="Calibri" w:hAnsiTheme="minorHAnsi" w:cs="Calibri"/>
          <w:spacing w:val="-2"/>
          <w:sz w:val="22"/>
          <w:szCs w:val="22"/>
        </w:rPr>
        <w:t>Each</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party shall designate a contact</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person who</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can</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contacted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when</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need</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arises.</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Each</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party</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shall</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at</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all times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keep the other</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informed of the</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identity of</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 xml:space="preserve">its </w:t>
      </w:r>
      <w:r>
        <w:rPr>
          <w:rFonts w:asciiTheme="minorHAnsi" w:eastAsia="Calibri" w:hAnsiTheme="minorHAnsi" w:cs="Calibri"/>
          <w:spacing w:val="-2"/>
          <w:sz w:val="22"/>
          <w:szCs w:val="22"/>
        </w:rPr>
        <w:t>contact</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person.</w:t>
      </w:r>
      <w:commentRangeEnd w:id="1051"/>
      <w:r>
        <w:rPr>
          <w:rStyle w:val="CommentReference"/>
        </w:rPr>
        <w:commentReference w:id="1051"/>
      </w:r>
    </w:p>
    <w:p w14:paraId="066483C2" w14:textId="77777777" w:rsidR="000F72C1" w:rsidRDefault="0020793E">
      <w:pPr>
        <w:spacing w:before="195" w:line="178" w:lineRule="auto"/>
        <w:ind w:left="32"/>
        <w:outlineLvl w:val="2"/>
        <w:rPr>
          <w:rFonts w:asciiTheme="minorHAnsi" w:eastAsia="Calibri" w:hAnsiTheme="minorHAnsi" w:cs="Calibri"/>
          <w:sz w:val="18"/>
          <w:szCs w:val="18"/>
        </w:rPr>
      </w:pPr>
      <w:ins w:id="1052" w:author="liujuan" w:date="2024-04-10T13:36:00Z">
        <w:r>
          <w:rPr>
            <w:rFonts w:asciiTheme="minorHAnsi" w:eastAsia="SimSun" w:hAnsiTheme="minorHAnsi" w:cs="Calibri" w:hint="eastAsia"/>
            <w:b/>
            <w:bCs/>
            <w:color w:val="00558C"/>
            <w:spacing w:val="7"/>
            <w:sz w:val="22"/>
            <w:szCs w:val="22"/>
            <w:lang w:eastAsia="zh-CN"/>
          </w:rPr>
          <w:t>5</w:t>
        </w:r>
      </w:ins>
      <w:del w:id="1053" w:author="liujuan" w:date="2024-04-10T13:36:00Z">
        <w:r>
          <w:rPr>
            <w:rFonts w:asciiTheme="minorHAnsi" w:eastAsia="Calibri" w:hAnsiTheme="minorHAnsi" w:cs="Calibri"/>
            <w:b/>
            <w:bCs/>
            <w:color w:val="00558C"/>
            <w:spacing w:val="7"/>
            <w:sz w:val="22"/>
            <w:szCs w:val="22"/>
          </w:rPr>
          <w:delText>4</w:delText>
        </w:r>
      </w:del>
      <w:r>
        <w:rPr>
          <w:rFonts w:asciiTheme="minorHAnsi" w:eastAsia="Calibri" w:hAnsiTheme="minorHAnsi" w:cs="Calibri"/>
          <w:b/>
          <w:bCs/>
          <w:color w:val="00558C"/>
          <w:spacing w:val="7"/>
          <w:sz w:val="22"/>
          <w:szCs w:val="22"/>
        </w:rPr>
        <w:t>.</w:t>
      </w:r>
      <w:del w:id="1054" w:author="liujuan" w:date="2024-04-06T15:05:00Z">
        <w:r>
          <w:rPr>
            <w:rFonts w:asciiTheme="minorHAnsi" w:eastAsia="Calibri" w:hAnsiTheme="minorHAnsi" w:cs="Calibri"/>
            <w:b/>
            <w:bCs/>
            <w:color w:val="00558C"/>
            <w:spacing w:val="7"/>
            <w:sz w:val="22"/>
            <w:szCs w:val="22"/>
          </w:rPr>
          <w:delText>1</w:delText>
        </w:r>
      </w:del>
      <w:ins w:id="1055" w:author="liujuan" w:date="2024-04-06T15:05:00Z">
        <w:r>
          <w:rPr>
            <w:rFonts w:asciiTheme="minorHAnsi" w:eastAsia="SimSun" w:hAnsiTheme="minorHAnsi" w:cs="Calibri" w:hint="eastAsia"/>
            <w:b/>
            <w:bCs/>
            <w:color w:val="00558C"/>
            <w:spacing w:val="7"/>
            <w:sz w:val="22"/>
            <w:szCs w:val="22"/>
            <w:lang w:eastAsia="zh-CN"/>
          </w:rPr>
          <w:t>2</w:t>
        </w:r>
      </w:ins>
      <w:r>
        <w:rPr>
          <w:rFonts w:asciiTheme="minorHAnsi" w:eastAsia="Calibri" w:hAnsiTheme="minorHAnsi" w:cs="Calibri"/>
          <w:b/>
          <w:bCs/>
          <w:color w:val="00558C"/>
          <w:spacing w:val="7"/>
          <w:sz w:val="22"/>
          <w:szCs w:val="22"/>
        </w:rPr>
        <w:t xml:space="preserve">.2.         </w:t>
      </w:r>
      <w:r>
        <w:rPr>
          <w:rFonts w:asciiTheme="minorHAnsi" w:eastAsia="Calibri" w:hAnsiTheme="minorHAnsi" w:cs="Calibri"/>
          <w:b/>
          <w:bCs/>
          <w:color w:val="00558C"/>
          <w:sz w:val="24"/>
          <w:szCs w:val="24"/>
        </w:rPr>
        <w:t>A</w:t>
      </w:r>
      <w:r>
        <w:rPr>
          <w:rFonts w:asciiTheme="minorHAnsi" w:eastAsia="Calibri" w:hAnsiTheme="minorHAnsi" w:cs="Calibri"/>
          <w:b/>
          <w:bCs/>
          <w:color w:val="00558C"/>
          <w:sz w:val="18"/>
          <w:szCs w:val="18"/>
        </w:rPr>
        <w:t>GREEMENT</w:t>
      </w:r>
      <w:r>
        <w:rPr>
          <w:rFonts w:asciiTheme="minorHAnsi" w:eastAsia="Calibri" w:hAnsiTheme="minorHAnsi" w:cs="Calibri"/>
          <w:b/>
          <w:bCs/>
          <w:color w:val="00558C"/>
          <w:spacing w:val="28"/>
          <w:w w:val="102"/>
          <w:sz w:val="18"/>
          <w:szCs w:val="18"/>
        </w:rPr>
        <w:t xml:space="preserve"> </w:t>
      </w:r>
      <w:r>
        <w:rPr>
          <w:rFonts w:asciiTheme="minorHAnsi" w:eastAsia="Calibri" w:hAnsiTheme="minorHAnsi" w:cs="Calibri"/>
          <w:b/>
          <w:bCs/>
          <w:color w:val="00558C"/>
          <w:sz w:val="18"/>
          <w:szCs w:val="18"/>
        </w:rPr>
        <w:t>DOCUMENTS</w:t>
      </w:r>
    </w:p>
    <w:p w14:paraId="066483C3" w14:textId="77777777" w:rsidR="000F72C1" w:rsidRDefault="0020793E">
      <w:pPr>
        <w:spacing w:before="178" w:line="214" w:lineRule="auto"/>
        <w:ind w:left="38" w:right="772" w:hanging="8"/>
        <w:rPr>
          <w:rFonts w:asciiTheme="minorHAnsi" w:eastAsia="Calibri" w:hAnsiTheme="minorHAnsi" w:cs="Calibri"/>
          <w:sz w:val="22"/>
          <w:szCs w:val="22"/>
        </w:rPr>
      </w:pPr>
      <w:r>
        <w:rPr>
          <w:rFonts w:asciiTheme="minorHAnsi" w:eastAsia="Calibri" w:hAnsiTheme="minorHAnsi" w:cs="Calibri"/>
          <w:spacing w:val="-2"/>
          <w:sz w:val="22"/>
          <w:szCs w:val="22"/>
        </w:rPr>
        <w:t>There</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must</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be a</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list of all</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relevant documents and</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annexes that</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are to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included</w:t>
      </w:r>
      <w:r>
        <w:rPr>
          <w:rFonts w:asciiTheme="minorHAnsi" w:eastAsia="Calibri" w:hAnsiTheme="minorHAnsi" w:cs="Calibri"/>
          <w:spacing w:val="12"/>
          <w:sz w:val="22"/>
          <w:szCs w:val="22"/>
        </w:rPr>
        <w:t xml:space="preserve"> </w:t>
      </w:r>
      <w:r>
        <w:rPr>
          <w:rFonts w:asciiTheme="minorHAnsi" w:eastAsia="Calibri" w:hAnsiTheme="minorHAnsi" w:cs="Calibri"/>
          <w:spacing w:val="-2"/>
          <w:sz w:val="22"/>
          <w:szCs w:val="22"/>
        </w:rPr>
        <w:t>in the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agreement,</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well</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contract document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itself, such</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2"/>
          <w:sz w:val="22"/>
          <w:szCs w:val="22"/>
        </w:rPr>
        <w:t>s:</w:t>
      </w:r>
    </w:p>
    <w:p w14:paraId="066483C4" w14:textId="77777777" w:rsidR="000F72C1" w:rsidRDefault="0020793E">
      <w:pPr>
        <w:spacing w:before="199" w:line="170" w:lineRule="auto"/>
        <w:ind w:left="606"/>
        <w:rPr>
          <w:rFonts w:asciiTheme="minorHAnsi" w:eastAsia="Calibri" w:hAnsiTheme="minorHAnsi" w:cs="Calibri"/>
          <w:sz w:val="22"/>
          <w:szCs w:val="22"/>
        </w:rPr>
      </w:pPr>
      <w:r>
        <w:rPr>
          <w:rFonts w:asciiTheme="minorHAnsi" w:eastAsia="Symbol" w:hAnsiTheme="minorHAnsi" w:cs="Symbol"/>
          <w:color w:val="00558C"/>
          <w:spacing w:val="9"/>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A</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site</w:t>
      </w:r>
      <w:r>
        <w:rPr>
          <w:rFonts w:asciiTheme="minorHAnsi" w:eastAsia="Calibri" w:hAnsiTheme="minorHAnsi" w:cs="Calibri"/>
          <w:spacing w:val="17"/>
          <w:sz w:val="22"/>
          <w:szCs w:val="22"/>
        </w:rPr>
        <w:t xml:space="preserve"> </w:t>
      </w:r>
      <w:del w:id="1056" w:author="Peter Hill" w:date="2024-04-03T15:21:00Z">
        <w:r>
          <w:rPr>
            <w:rFonts w:asciiTheme="minorHAnsi" w:eastAsia="Calibri" w:hAnsiTheme="minorHAnsi" w:cs="Calibri"/>
            <w:sz w:val="22"/>
            <w:szCs w:val="22"/>
          </w:rPr>
          <w:delText>map</w:delText>
        </w:r>
      </w:del>
      <w:ins w:id="1057" w:author="Peter Hill" w:date="2024-04-03T15:21:00Z">
        <w:r>
          <w:rPr>
            <w:rFonts w:asciiTheme="minorHAnsi" w:eastAsia="Calibri" w:hAnsiTheme="minorHAnsi" w:cs="Calibri"/>
            <w:sz w:val="22"/>
            <w:szCs w:val="22"/>
          </w:rPr>
          <w:t>plan defining the area included in the agreement</w:t>
        </w:r>
      </w:ins>
    </w:p>
    <w:p w14:paraId="066483C5" w14:textId="77777777" w:rsidR="000F72C1" w:rsidRDefault="0020793E">
      <w:pPr>
        <w:spacing w:before="193" w:line="176"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 xml:space="preserve">.      </w:t>
      </w:r>
      <w:r>
        <w:rPr>
          <w:rFonts w:asciiTheme="minorHAnsi" w:eastAsia="Calibri" w:hAnsiTheme="minorHAnsi" w:cs="Calibri"/>
          <w:sz w:val="22"/>
          <w:szCs w:val="22"/>
        </w:rPr>
        <w:t>Heritage</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designation</w:t>
      </w:r>
      <w:ins w:id="1058" w:author="Peter Hill" w:date="2024-04-03T15:22:00Z">
        <w:r>
          <w:rPr>
            <w:rFonts w:asciiTheme="minorHAnsi" w:eastAsia="Calibri" w:hAnsiTheme="minorHAnsi" w:cs="Calibri"/>
            <w:sz w:val="22"/>
            <w:szCs w:val="22"/>
          </w:rPr>
          <w:t xml:space="preserve"> details</w:t>
        </w:r>
      </w:ins>
    </w:p>
    <w:p w14:paraId="066483C6" w14:textId="77777777" w:rsidR="000F72C1" w:rsidRDefault="0020793E">
      <w:pPr>
        <w:spacing w:before="188" w:line="177" w:lineRule="auto"/>
        <w:ind w:left="606"/>
        <w:rPr>
          <w:rFonts w:asciiTheme="minorHAnsi" w:eastAsia="Calibri" w:hAnsiTheme="minorHAnsi" w:cs="Calibri"/>
          <w:sz w:val="22"/>
          <w:szCs w:val="22"/>
        </w:rPr>
      </w:pPr>
      <w:r>
        <w:rPr>
          <w:rFonts w:asciiTheme="minorHAnsi" w:eastAsia="Symbol" w:hAnsiTheme="minorHAnsi" w:cs="Symbol"/>
          <w:color w:val="00558C"/>
          <w:spacing w:val="3"/>
          <w:sz w:val="22"/>
          <w:szCs w:val="22"/>
        </w:rPr>
        <w:t xml:space="preserve">.      </w:t>
      </w:r>
      <w:r>
        <w:rPr>
          <w:rFonts w:asciiTheme="minorHAnsi" w:eastAsia="Calibri" w:hAnsiTheme="minorHAnsi" w:cs="Calibri"/>
          <w:sz w:val="22"/>
          <w:szCs w:val="22"/>
        </w:rPr>
        <w:t>Environmental</w:t>
      </w:r>
      <w:r>
        <w:rPr>
          <w:rFonts w:asciiTheme="minorHAnsi" w:eastAsia="Calibri" w:hAnsiTheme="minorHAnsi" w:cs="Calibri"/>
          <w:spacing w:val="3"/>
          <w:sz w:val="22"/>
          <w:szCs w:val="22"/>
        </w:rPr>
        <w:t xml:space="preserve"> </w:t>
      </w:r>
      <w:r>
        <w:rPr>
          <w:rFonts w:asciiTheme="minorHAnsi" w:eastAsia="Calibri" w:hAnsiTheme="minorHAnsi" w:cs="Calibri"/>
          <w:sz w:val="22"/>
          <w:szCs w:val="22"/>
        </w:rPr>
        <w:t>designation</w:t>
      </w:r>
    </w:p>
    <w:p w14:paraId="066483C7" w14:textId="77777777" w:rsidR="000F72C1" w:rsidRDefault="0020793E">
      <w:pPr>
        <w:spacing w:before="192"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Building or</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planning</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restricti</w:t>
      </w:r>
      <w:r>
        <w:rPr>
          <w:rFonts w:asciiTheme="minorHAnsi" w:eastAsia="Calibri" w:hAnsiTheme="minorHAnsi" w:cs="Calibri"/>
          <w:spacing w:val="-1"/>
          <w:sz w:val="22"/>
          <w:szCs w:val="22"/>
        </w:rPr>
        <w:t>ons</w:t>
      </w:r>
    </w:p>
    <w:p w14:paraId="066483C8"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5"/>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Work</w:t>
      </w:r>
      <w:r>
        <w:rPr>
          <w:rFonts w:asciiTheme="minorHAnsi" w:eastAsia="Calibri" w:hAnsiTheme="minorHAnsi" w:cs="Calibri"/>
          <w:spacing w:val="19"/>
          <w:w w:val="101"/>
          <w:sz w:val="22"/>
          <w:szCs w:val="22"/>
        </w:rPr>
        <w:t xml:space="preserve"> </w:t>
      </w:r>
      <w:r>
        <w:rPr>
          <w:rFonts w:asciiTheme="minorHAnsi" w:eastAsia="Calibri" w:hAnsiTheme="minorHAnsi" w:cs="Calibri"/>
          <w:sz w:val="22"/>
          <w:szCs w:val="22"/>
        </w:rPr>
        <w:t>programme</w:t>
      </w:r>
      <w:ins w:id="1059" w:author="Peter Hill" w:date="2024-04-03T15:22:00Z">
        <w:r>
          <w:rPr>
            <w:rFonts w:asciiTheme="minorHAnsi" w:eastAsia="Calibri" w:hAnsiTheme="minorHAnsi" w:cs="Calibri"/>
            <w:sz w:val="22"/>
            <w:szCs w:val="22"/>
          </w:rPr>
          <w:t xml:space="preserve"> (if works are being agreed as part of the agreement)</w:t>
        </w:r>
      </w:ins>
    </w:p>
    <w:p w14:paraId="066483C9"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z w:val="22"/>
          <w:szCs w:val="22"/>
        </w:rPr>
        <w:t>Insurance</w:t>
      </w:r>
      <w:r>
        <w:rPr>
          <w:rFonts w:asciiTheme="minorHAnsi" w:eastAsia="Calibri" w:hAnsiTheme="minorHAnsi" w:cs="Calibri"/>
          <w:spacing w:val="22"/>
          <w:w w:val="101"/>
          <w:sz w:val="22"/>
          <w:szCs w:val="22"/>
        </w:rPr>
        <w:t xml:space="preserve"> </w:t>
      </w:r>
      <w:del w:id="1060" w:author="Peter Hill" w:date="2024-04-03T15:22:00Z">
        <w:r>
          <w:rPr>
            <w:rFonts w:asciiTheme="minorHAnsi" w:eastAsia="Calibri" w:hAnsiTheme="minorHAnsi" w:cs="Calibri"/>
            <w:sz w:val="22"/>
            <w:szCs w:val="22"/>
          </w:rPr>
          <w:delText>responsibilities</w:delText>
        </w:r>
      </w:del>
      <w:ins w:id="1061" w:author="Peter Hill" w:date="2024-04-03T15:22:00Z">
        <w:r>
          <w:rPr>
            <w:rFonts w:asciiTheme="minorHAnsi" w:eastAsia="Calibri" w:hAnsiTheme="minorHAnsi" w:cs="Calibri"/>
            <w:sz w:val="22"/>
            <w:szCs w:val="22"/>
          </w:rPr>
          <w:t>certificates</w:t>
        </w:r>
      </w:ins>
    </w:p>
    <w:p w14:paraId="066483CA" w14:textId="77777777" w:rsidR="000F72C1" w:rsidRDefault="0020793E">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Health and</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safety</w:t>
      </w:r>
      <w:r>
        <w:rPr>
          <w:rFonts w:asciiTheme="minorHAnsi" w:eastAsia="Calibri" w:hAnsiTheme="minorHAnsi" w:cs="Calibri"/>
          <w:spacing w:val="16"/>
          <w:sz w:val="22"/>
          <w:szCs w:val="22"/>
        </w:rPr>
        <w:t xml:space="preserve"> </w:t>
      </w:r>
      <w:r>
        <w:rPr>
          <w:rFonts w:asciiTheme="minorHAnsi" w:eastAsia="Calibri" w:hAnsiTheme="minorHAnsi" w:cs="Calibri"/>
          <w:sz w:val="22"/>
          <w:szCs w:val="22"/>
        </w:rPr>
        <w:t>risk</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asses</w:t>
      </w:r>
      <w:r>
        <w:rPr>
          <w:rFonts w:asciiTheme="minorHAnsi" w:eastAsia="Calibri" w:hAnsiTheme="minorHAnsi" w:cs="Calibri"/>
          <w:spacing w:val="-1"/>
          <w:sz w:val="22"/>
          <w:szCs w:val="22"/>
        </w:rPr>
        <w:t>sment</w:t>
      </w:r>
    </w:p>
    <w:p w14:paraId="066483CB" w14:textId="77777777" w:rsidR="000F72C1" w:rsidRDefault="0020793E">
      <w:pPr>
        <w:spacing w:before="195" w:line="177" w:lineRule="auto"/>
        <w:ind w:left="32"/>
        <w:outlineLvl w:val="2"/>
        <w:rPr>
          <w:rFonts w:asciiTheme="minorHAnsi" w:eastAsia="Calibri" w:hAnsiTheme="minorHAnsi" w:cs="Calibri"/>
          <w:sz w:val="18"/>
          <w:szCs w:val="18"/>
        </w:rPr>
      </w:pPr>
      <w:ins w:id="1062" w:author="liujuan" w:date="2024-04-10T13:36:00Z">
        <w:r>
          <w:rPr>
            <w:rFonts w:asciiTheme="minorHAnsi" w:eastAsia="SimSun" w:hAnsiTheme="minorHAnsi" w:cs="Calibri" w:hint="eastAsia"/>
            <w:b/>
            <w:bCs/>
            <w:color w:val="00558C"/>
            <w:spacing w:val="5"/>
            <w:sz w:val="22"/>
            <w:szCs w:val="22"/>
            <w:lang w:eastAsia="zh-CN"/>
          </w:rPr>
          <w:t>5</w:t>
        </w:r>
      </w:ins>
      <w:del w:id="1063" w:author="liujuan" w:date="2024-04-10T13:36:00Z">
        <w:r>
          <w:rPr>
            <w:rFonts w:asciiTheme="minorHAnsi" w:eastAsia="Calibri" w:hAnsiTheme="minorHAnsi" w:cs="Calibri"/>
            <w:b/>
            <w:bCs/>
            <w:color w:val="00558C"/>
            <w:spacing w:val="5"/>
            <w:sz w:val="22"/>
            <w:szCs w:val="22"/>
          </w:rPr>
          <w:delText>4</w:delText>
        </w:r>
      </w:del>
      <w:r>
        <w:rPr>
          <w:rFonts w:asciiTheme="minorHAnsi" w:eastAsia="Calibri" w:hAnsiTheme="minorHAnsi" w:cs="Calibri"/>
          <w:b/>
          <w:bCs/>
          <w:color w:val="00558C"/>
          <w:spacing w:val="5"/>
          <w:sz w:val="22"/>
          <w:szCs w:val="22"/>
        </w:rPr>
        <w:t>.</w:t>
      </w:r>
      <w:del w:id="1064" w:author="liujuan" w:date="2024-04-06T15:05:00Z">
        <w:r>
          <w:rPr>
            <w:rFonts w:asciiTheme="minorHAnsi" w:eastAsia="Calibri" w:hAnsiTheme="minorHAnsi" w:cs="Calibri"/>
            <w:b/>
            <w:bCs/>
            <w:color w:val="00558C"/>
            <w:spacing w:val="5"/>
            <w:sz w:val="22"/>
            <w:szCs w:val="22"/>
          </w:rPr>
          <w:delText>1</w:delText>
        </w:r>
      </w:del>
      <w:ins w:id="1065" w:author="liujuan" w:date="2024-04-06T15:05:00Z">
        <w:r>
          <w:rPr>
            <w:rFonts w:asciiTheme="minorHAnsi" w:eastAsia="SimSun" w:hAnsiTheme="minorHAnsi" w:cs="Calibri" w:hint="eastAsia"/>
            <w:b/>
            <w:bCs/>
            <w:color w:val="00558C"/>
            <w:spacing w:val="5"/>
            <w:sz w:val="22"/>
            <w:szCs w:val="22"/>
            <w:lang w:eastAsia="zh-CN"/>
          </w:rPr>
          <w:t>2</w:t>
        </w:r>
      </w:ins>
      <w:r>
        <w:rPr>
          <w:rFonts w:asciiTheme="minorHAnsi" w:eastAsia="Calibri" w:hAnsiTheme="minorHAnsi" w:cs="Calibri"/>
          <w:b/>
          <w:bCs/>
          <w:color w:val="00558C"/>
          <w:spacing w:val="5"/>
          <w:sz w:val="22"/>
          <w:szCs w:val="22"/>
        </w:rPr>
        <w:t xml:space="preserve">.3.         </w:t>
      </w:r>
      <w:del w:id="1066" w:author="Peter Hill" w:date="2024-04-03T15:23:00Z">
        <w:r>
          <w:rPr>
            <w:rFonts w:asciiTheme="minorHAnsi" w:eastAsia="Calibri" w:hAnsiTheme="minorHAnsi" w:cs="Calibri"/>
            <w:b/>
            <w:bCs/>
            <w:color w:val="00558C"/>
            <w:sz w:val="24"/>
            <w:szCs w:val="24"/>
          </w:rPr>
          <w:delText>L</w:delText>
        </w:r>
        <w:r>
          <w:rPr>
            <w:rFonts w:asciiTheme="minorHAnsi" w:eastAsia="Calibri" w:hAnsiTheme="minorHAnsi" w:cs="Calibri"/>
            <w:b/>
            <w:bCs/>
            <w:color w:val="00558C"/>
            <w:sz w:val="24"/>
            <w:szCs w:val="24"/>
            <w:rPrChange w:id="1067" w:author="Jiang" w:date="2024-07-10T20:12:00Z">
              <w:rPr>
                <w:rFonts w:asciiTheme="minorHAnsi" w:eastAsia="Calibri" w:hAnsiTheme="minorHAnsi" w:cs="Calibri"/>
                <w:b/>
                <w:bCs/>
                <w:color w:val="00558C"/>
                <w:sz w:val="18"/>
                <w:szCs w:val="18"/>
              </w:rPr>
            </w:rPrChange>
          </w:rPr>
          <w:delText>EASE</w:delText>
        </w:r>
        <w:r>
          <w:rPr>
            <w:rFonts w:asciiTheme="minorHAnsi" w:eastAsia="Calibri" w:hAnsiTheme="minorHAnsi" w:cs="Calibri"/>
            <w:b/>
            <w:bCs/>
            <w:color w:val="00558C"/>
            <w:spacing w:val="20"/>
            <w:sz w:val="24"/>
            <w:szCs w:val="24"/>
            <w:rPrChange w:id="1068" w:author="Jiang" w:date="2024-07-10T20:12:00Z">
              <w:rPr>
                <w:rFonts w:asciiTheme="minorHAnsi" w:eastAsia="Calibri" w:hAnsiTheme="minorHAnsi" w:cs="Calibri"/>
                <w:b/>
                <w:bCs/>
                <w:color w:val="00558C"/>
                <w:spacing w:val="20"/>
                <w:sz w:val="18"/>
                <w:szCs w:val="18"/>
              </w:rPr>
            </w:rPrChange>
          </w:rPr>
          <w:delText xml:space="preserve"> </w:delText>
        </w:r>
      </w:del>
      <w:r>
        <w:rPr>
          <w:rFonts w:asciiTheme="minorHAnsi" w:eastAsia="Calibri" w:hAnsiTheme="minorHAnsi" w:cs="Calibri"/>
          <w:b/>
          <w:bCs/>
          <w:color w:val="00558C"/>
          <w:sz w:val="24"/>
          <w:szCs w:val="24"/>
          <w:rPrChange w:id="1069" w:author="Jiang" w:date="2024-07-10T20:12:00Z">
            <w:rPr>
              <w:rFonts w:asciiTheme="minorHAnsi" w:eastAsia="Calibri" w:hAnsiTheme="minorHAnsi" w:cs="Calibri"/>
              <w:b/>
              <w:bCs/>
              <w:color w:val="00558C"/>
              <w:sz w:val="18"/>
              <w:szCs w:val="18"/>
            </w:rPr>
          </w:rPrChange>
        </w:rPr>
        <w:t>P</w:t>
      </w:r>
      <w:r>
        <w:rPr>
          <w:rFonts w:asciiTheme="minorHAnsi" w:eastAsia="Calibri" w:hAnsiTheme="minorHAnsi" w:cs="Calibri"/>
          <w:b/>
          <w:bCs/>
          <w:color w:val="00558C"/>
          <w:sz w:val="18"/>
          <w:szCs w:val="18"/>
        </w:rPr>
        <w:t>ROPERTY</w:t>
      </w:r>
      <w:ins w:id="1070" w:author="Peter Hill" w:date="2024-04-03T15:23:00Z">
        <w:r>
          <w:rPr>
            <w:rFonts w:asciiTheme="minorHAnsi" w:eastAsia="Calibri" w:hAnsiTheme="minorHAnsi" w:cs="Calibri"/>
            <w:b/>
            <w:bCs/>
            <w:color w:val="00558C"/>
            <w:sz w:val="18"/>
            <w:szCs w:val="18"/>
          </w:rPr>
          <w:t xml:space="preserve"> SUBJECT TO THE AGREEMENT</w:t>
        </w:r>
      </w:ins>
    </w:p>
    <w:p w14:paraId="066483CC" w14:textId="77777777" w:rsidR="000F72C1" w:rsidRDefault="0020793E">
      <w:pPr>
        <w:spacing w:before="176" w:line="215" w:lineRule="auto"/>
        <w:ind w:left="45" w:right="771" w:hanging="15"/>
        <w:rPr>
          <w:rFonts w:asciiTheme="minorHAnsi" w:eastAsia="Calibri" w:hAnsiTheme="minorHAnsi" w:cs="Calibri"/>
          <w:sz w:val="22"/>
          <w:szCs w:val="22"/>
        </w:rPr>
      </w:pPr>
      <w:r>
        <w:rPr>
          <w:rFonts w:asciiTheme="minorHAnsi" w:eastAsia="Calibri" w:hAnsiTheme="minorHAnsi" w:cs="Calibri"/>
          <w:spacing w:val="-2"/>
          <w:sz w:val="22"/>
          <w:szCs w:val="22"/>
        </w:rPr>
        <w:t>The</w:t>
      </w:r>
      <w:r>
        <w:rPr>
          <w:rFonts w:asciiTheme="minorHAnsi" w:eastAsia="Calibri" w:hAnsiTheme="minorHAnsi" w:cs="Calibri"/>
          <w:spacing w:val="50"/>
          <w:sz w:val="22"/>
          <w:szCs w:val="22"/>
        </w:rPr>
        <w:t xml:space="preserve"> </w:t>
      </w:r>
      <w:ins w:id="1071" w:author="Jiang" w:date="2024-07-10T21:47:00Z">
        <w:r>
          <w:rPr>
            <w:rFonts w:asciiTheme="minorHAnsi" w:eastAsia="SimSun" w:hAnsiTheme="minorHAnsi" w:cs="Calibri" w:hint="eastAsia"/>
            <w:spacing w:val="50"/>
            <w:sz w:val="22"/>
            <w:szCs w:val="22"/>
            <w:lang w:eastAsia="zh-CN"/>
          </w:rPr>
          <w:t>A</w:t>
        </w:r>
      </w:ins>
      <w:del w:id="1072" w:author="Jiang" w:date="2024-07-10T21:47:00Z">
        <w:r>
          <w:rPr>
            <w:rFonts w:asciiTheme="minorHAnsi" w:eastAsia="Calibri" w:hAnsiTheme="minorHAnsi" w:cs="Calibri"/>
            <w:spacing w:val="-2"/>
            <w:sz w:val="22"/>
            <w:szCs w:val="22"/>
          </w:rPr>
          <w:delText>a</w:delText>
        </w:r>
      </w:del>
      <w:r>
        <w:rPr>
          <w:rFonts w:asciiTheme="minorHAnsi" w:eastAsia="Calibri" w:hAnsiTheme="minorHAnsi" w:cs="Calibri"/>
          <w:spacing w:val="-2"/>
          <w:sz w:val="22"/>
          <w:szCs w:val="22"/>
        </w:rPr>
        <w:t>greement</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32"/>
          <w:sz w:val="22"/>
          <w:szCs w:val="22"/>
        </w:rPr>
        <w:t xml:space="preserve"> </w:t>
      </w:r>
      <w:r>
        <w:rPr>
          <w:rFonts w:asciiTheme="minorHAnsi" w:eastAsia="Calibri" w:hAnsiTheme="minorHAnsi" w:cs="Calibri"/>
          <w:spacing w:val="-2"/>
          <w:sz w:val="22"/>
          <w:szCs w:val="22"/>
        </w:rPr>
        <w:t>describe</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exactly</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what</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33"/>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areas</w:t>
      </w:r>
      <w:r>
        <w:rPr>
          <w:rFonts w:asciiTheme="minorHAnsi" w:eastAsia="Calibri" w:hAnsiTheme="minorHAnsi" w:cs="Calibri"/>
          <w:spacing w:val="34"/>
          <w:w w:val="101"/>
          <w:sz w:val="22"/>
          <w:szCs w:val="22"/>
        </w:rPr>
        <w:t xml:space="preserve"> </w:t>
      </w:r>
      <w:r>
        <w:rPr>
          <w:rFonts w:asciiTheme="minorHAnsi" w:eastAsia="Calibri" w:hAnsiTheme="minorHAnsi" w:cs="Calibri"/>
          <w:spacing w:val="-2"/>
          <w:sz w:val="22"/>
          <w:szCs w:val="22"/>
        </w:rPr>
        <w:t>it</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relates</w:t>
      </w:r>
      <w:r>
        <w:rPr>
          <w:rFonts w:asciiTheme="minorHAnsi" w:eastAsia="Calibri" w:hAnsiTheme="minorHAnsi" w:cs="Calibri"/>
          <w:spacing w:val="23"/>
          <w:w w:val="101"/>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33"/>
          <w:w w:val="101"/>
          <w:sz w:val="22"/>
          <w:szCs w:val="22"/>
        </w:rPr>
        <w:t xml:space="preserve"> </w:t>
      </w:r>
      <w:r>
        <w:rPr>
          <w:rFonts w:asciiTheme="minorHAnsi" w:eastAsia="Calibri" w:hAnsiTheme="minorHAnsi" w:cs="Calibri"/>
          <w:spacing w:val="-2"/>
          <w:sz w:val="22"/>
          <w:szCs w:val="22"/>
        </w:rPr>
        <w:t>e.g.,</w:t>
      </w:r>
      <w:r>
        <w:rPr>
          <w:rFonts w:asciiTheme="minorHAnsi" w:eastAsia="Calibri" w:hAnsiTheme="minorHAnsi" w:cs="Calibri"/>
          <w:spacing w:val="33"/>
          <w:sz w:val="22"/>
          <w:szCs w:val="22"/>
        </w:rPr>
        <w:t xml:space="preserve"> </w:t>
      </w:r>
      <w:r>
        <w:rPr>
          <w:rFonts w:asciiTheme="minorHAnsi" w:eastAsia="Calibri" w:hAnsiTheme="minorHAnsi" w:cs="Calibri"/>
          <w:spacing w:val="-2"/>
          <w:sz w:val="22"/>
          <w:szCs w:val="22"/>
        </w:rPr>
        <w:t>Cadastral</w:t>
      </w:r>
      <w:r>
        <w:rPr>
          <w:rFonts w:asciiTheme="minorHAnsi" w:eastAsia="Calibri" w:hAnsiTheme="minorHAnsi" w:cs="Calibri"/>
          <w:spacing w:val="38"/>
          <w:w w:val="101"/>
          <w:sz w:val="22"/>
          <w:szCs w:val="22"/>
        </w:rPr>
        <w:t xml:space="preserve"> </w:t>
      </w:r>
      <w:r>
        <w:rPr>
          <w:rFonts w:asciiTheme="minorHAnsi" w:eastAsia="Calibri" w:hAnsiTheme="minorHAnsi" w:cs="Calibri"/>
          <w:spacing w:val="-2"/>
          <w:sz w:val="22"/>
          <w:szCs w:val="22"/>
        </w:rPr>
        <w:t>numbers</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registration</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numbers) or other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means of</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identi</w:t>
      </w:r>
      <w:r>
        <w:rPr>
          <w:rFonts w:asciiTheme="minorHAnsi" w:eastAsia="Calibri" w:hAnsiTheme="minorHAnsi" w:cs="Calibri"/>
          <w:spacing w:val="-2"/>
          <w:sz w:val="22"/>
          <w:szCs w:val="22"/>
        </w:rPr>
        <w:t>fying the areas to</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leased.</w:t>
      </w:r>
    </w:p>
    <w:p w14:paraId="066483CD" w14:textId="77777777" w:rsidR="000F72C1" w:rsidRDefault="0020793E">
      <w:pPr>
        <w:spacing w:before="179" w:line="214" w:lineRule="auto"/>
        <w:ind w:left="45" w:right="768" w:hanging="15"/>
        <w:rPr>
          <w:rFonts w:asciiTheme="minorHAnsi" w:eastAsia="Calibri" w:hAnsiTheme="minorHAnsi" w:cs="Calibri"/>
          <w:sz w:val="22"/>
          <w:szCs w:val="22"/>
        </w:rPr>
      </w:pPr>
      <w:del w:id="1073" w:author="Peter Hill" w:date="2024-04-03T15:23:00Z">
        <w:r>
          <w:rPr>
            <w:rFonts w:asciiTheme="minorHAnsi" w:eastAsia="Calibri" w:hAnsiTheme="minorHAnsi" w:cs="Calibri"/>
            <w:spacing w:val="-2"/>
            <w:sz w:val="22"/>
            <w:szCs w:val="22"/>
          </w:rPr>
          <w:delText>The</w:delText>
        </w:r>
        <w:r>
          <w:rPr>
            <w:rFonts w:asciiTheme="minorHAnsi" w:eastAsia="Calibri" w:hAnsiTheme="minorHAnsi" w:cs="Calibri"/>
            <w:spacing w:val="30"/>
            <w:sz w:val="22"/>
            <w:szCs w:val="22"/>
          </w:rPr>
          <w:delText xml:space="preserve"> </w:delText>
        </w:r>
        <w:r>
          <w:rPr>
            <w:rFonts w:asciiTheme="minorHAnsi" w:eastAsia="Calibri" w:hAnsiTheme="minorHAnsi" w:cs="Calibri"/>
            <w:spacing w:val="-2"/>
            <w:sz w:val="22"/>
            <w:szCs w:val="22"/>
          </w:rPr>
          <w:delText>lessee</w:delText>
        </w:r>
      </w:del>
      <w:ins w:id="1074" w:author="Peter Hill" w:date="2024-04-03T15:23:00Z">
        <w:r>
          <w:rPr>
            <w:rFonts w:asciiTheme="minorHAnsi" w:eastAsia="Calibri" w:hAnsiTheme="minorHAnsi" w:cs="Calibri"/>
            <w:spacing w:val="-2"/>
            <w:sz w:val="22"/>
            <w:szCs w:val="22"/>
          </w:rPr>
          <w:t>Agreement Partners</w:t>
        </w:r>
      </w:ins>
      <w:r>
        <w:rPr>
          <w:rFonts w:asciiTheme="minorHAnsi" w:eastAsia="Calibri" w:hAnsiTheme="minorHAnsi" w:cs="Calibri"/>
          <w:spacing w:val="25"/>
          <w:sz w:val="22"/>
          <w:szCs w:val="22"/>
        </w:rPr>
        <w:t xml:space="preserve"> </w:t>
      </w:r>
      <w:r>
        <w:rPr>
          <w:rFonts w:asciiTheme="minorHAnsi" w:eastAsia="Calibri" w:hAnsiTheme="minorHAnsi" w:cs="Calibri"/>
          <w:spacing w:val="-2"/>
          <w:sz w:val="22"/>
          <w:szCs w:val="22"/>
        </w:rPr>
        <w:t>must</w:t>
      </w:r>
      <w:r>
        <w:rPr>
          <w:rFonts w:asciiTheme="minorHAnsi" w:eastAsia="Calibri" w:hAnsiTheme="minorHAnsi" w:cs="Calibri"/>
          <w:spacing w:val="30"/>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informed</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if</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there</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are</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other</w:t>
      </w:r>
      <w:r>
        <w:rPr>
          <w:rFonts w:asciiTheme="minorHAnsi" w:eastAsia="Calibri" w:hAnsiTheme="minorHAnsi" w:cs="Calibri"/>
          <w:spacing w:val="29"/>
          <w:sz w:val="22"/>
          <w:szCs w:val="22"/>
        </w:rPr>
        <w:t xml:space="preserve"> </w:t>
      </w:r>
      <w:del w:id="1075" w:author="Peter Hill" w:date="2024-04-03T15:24:00Z">
        <w:r>
          <w:rPr>
            <w:rFonts w:asciiTheme="minorHAnsi" w:eastAsia="Calibri" w:hAnsiTheme="minorHAnsi" w:cs="Calibri"/>
            <w:spacing w:val="-2"/>
            <w:sz w:val="22"/>
            <w:szCs w:val="22"/>
          </w:rPr>
          <w:delText>lessees</w:delText>
        </w:r>
        <w:r>
          <w:rPr>
            <w:rFonts w:asciiTheme="minorHAnsi" w:eastAsia="Calibri" w:hAnsiTheme="minorHAnsi" w:cs="Calibri"/>
            <w:spacing w:val="20"/>
            <w:sz w:val="22"/>
            <w:szCs w:val="22"/>
          </w:rPr>
          <w:delText xml:space="preserve"> </w:delText>
        </w:r>
      </w:del>
      <w:ins w:id="1076" w:author="Peter Hill" w:date="2024-04-03T15:24:00Z">
        <w:r>
          <w:rPr>
            <w:rFonts w:asciiTheme="minorHAnsi" w:eastAsia="Calibri" w:hAnsiTheme="minorHAnsi" w:cs="Calibri"/>
            <w:spacing w:val="-2"/>
            <w:sz w:val="22"/>
            <w:szCs w:val="22"/>
          </w:rPr>
          <w:t>legal agreements affecting</w:t>
        </w:r>
      </w:ins>
      <w:del w:id="1077" w:author="Peter Hill" w:date="2024-04-03T15:24:00Z">
        <w:r>
          <w:rPr>
            <w:rFonts w:asciiTheme="minorHAnsi" w:eastAsia="Calibri" w:hAnsiTheme="minorHAnsi" w:cs="Calibri"/>
            <w:spacing w:val="-2"/>
            <w:sz w:val="22"/>
            <w:szCs w:val="22"/>
          </w:rPr>
          <w:delText>on</w:delText>
        </w:r>
      </w:del>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22"/>
          <w:w w:val="101"/>
          <w:sz w:val="22"/>
          <w:szCs w:val="22"/>
        </w:rPr>
        <w:t xml:space="preserve"> </w:t>
      </w:r>
      <w:r>
        <w:rPr>
          <w:rFonts w:asciiTheme="minorHAnsi" w:eastAsia="Calibri" w:hAnsiTheme="minorHAnsi" w:cs="Calibri"/>
          <w:spacing w:val="-2"/>
          <w:sz w:val="22"/>
          <w:szCs w:val="22"/>
        </w:rPr>
        <w:t>and</w:t>
      </w:r>
      <w:ins w:id="1078" w:author="Jiang" w:date="2024-07-05T10:23:00Z">
        <w:r>
          <w:rPr>
            <w:rFonts w:asciiTheme="minorHAnsi" w:eastAsia="SimSun" w:hAnsiTheme="minorHAnsi" w:cs="Calibri" w:hint="eastAsia"/>
            <w:spacing w:val="-2"/>
            <w:sz w:val="22"/>
            <w:szCs w:val="22"/>
            <w:lang w:eastAsia="zh-CN"/>
          </w:rPr>
          <w:t xml:space="preserve"> </w:t>
        </w:r>
      </w:ins>
      <w:del w:id="1079" w:author="Jiang" w:date="2024-07-05T10:23:00Z">
        <w:r>
          <w:rPr>
            <w:rFonts w:asciiTheme="minorHAnsi" w:eastAsia="Calibri" w:hAnsiTheme="minorHAnsi" w:cs="Calibri"/>
            <w:spacing w:val="22"/>
            <w:sz w:val="22"/>
            <w:szCs w:val="22"/>
          </w:rPr>
          <w:delText xml:space="preserve"> </w:delText>
        </w:r>
      </w:del>
      <w:ins w:id="1080" w:author="Peter Hill" w:date="2024-04-03T15:24:00Z">
        <w:r>
          <w:rPr>
            <w:rFonts w:asciiTheme="minorHAnsi" w:eastAsia="Calibri" w:hAnsiTheme="minorHAnsi" w:cs="Calibri"/>
            <w:spacing w:val="22"/>
            <w:sz w:val="22"/>
            <w:szCs w:val="22"/>
          </w:rPr>
          <w:t xml:space="preserve">provided with </w:t>
        </w:r>
      </w:ins>
      <w:del w:id="1081" w:author="Peter Hill" w:date="2024-04-03T15:24:00Z">
        <w:r>
          <w:rPr>
            <w:rFonts w:asciiTheme="minorHAnsi" w:eastAsia="Calibri" w:hAnsiTheme="minorHAnsi" w:cs="Calibri"/>
            <w:spacing w:val="-2"/>
            <w:sz w:val="22"/>
            <w:szCs w:val="22"/>
          </w:rPr>
          <w:delText>a</w:delText>
        </w:r>
        <w:r>
          <w:rPr>
            <w:rFonts w:asciiTheme="minorHAnsi" w:eastAsia="Calibri" w:hAnsiTheme="minorHAnsi" w:cs="Calibri"/>
            <w:spacing w:val="16"/>
            <w:w w:val="101"/>
            <w:sz w:val="22"/>
            <w:szCs w:val="22"/>
          </w:rPr>
          <w:delText xml:space="preserve"> </w:delText>
        </w:r>
        <w:r>
          <w:rPr>
            <w:rFonts w:asciiTheme="minorHAnsi" w:eastAsia="Calibri" w:hAnsiTheme="minorHAnsi" w:cs="Calibri"/>
            <w:spacing w:val="-2"/>
            <w:sz w:val="22"/>
            <w:szCs w:val="22"/>
          </w:rPr>
          <w:delText>summary</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of</w:delText>
        </w:r>
        <w:r>
          <w:rPr>
            <w:rFonts w:asciiTheme="minorHAnsi" w:eastAsia="Calibri" w:hAnsiTheme="minorHAnsi" w:cs="Calibri"/>
            <w:spacing w:val="11"/>
            <w:sz w:val="22"/>
            <w:szCs w:val="22"/>
          </w:rPr>
          <w:delText xml:space="preserve"> </w:delText>
        </w:r>
        <w:r>
          <w:rPr>
            <w:rFonts w:asciiTheme="minorHAnsi" w:eastAsia="Calibri" w:hAnsiTheme="minorHAnsi" w:cs="Calibri"/>
            <w:spacing w:val="-2"/>
            <w:sz w:val="22"/>
            <w:szCs w:val="22"/>
          </w:rPr>
          <w:delText>th</w:delText>
        </w:r>
        <w:r>
          <w:rPr>
            <w:rFonts w:asciiTheme="minorHAnsi" w:eastAsia="Calibri" w:hAnsiTheme="minorHAnsi" w:cs="Calibri"/>
            <w:spacing w:val="-3"/>
            <w:sz w:val="22"/>
            <w:szCs w:val="22"/>
          </w:rPr>
          <w:delText>eir</w:delText>
        </w:r>
        <w:r>
          <w:rPr>
            <w:rFonts w:asciiTheme="minorHAnsi" w:eastAsia="Calibri" w:hAnsiTheme="minorHAnsi" w:cs="Calibri"/>
            <w:spacing w:val="20"/>
            <w:w w:val="101"/>
            <w:sz w:val="22"/>
            <w:szCs w:val="22"/>
          </w:rPr>
          <w:delText xml:space="preserve"> </w:delText>
        </w:r>
        <w:r>
          <w:rPr>
            <w:rFonts w:asciiTheme="minorHAnsi" w:eastAsia="Calibri" w:hAnsiTheme="minorHAnsi" w:cs="Calibri"/>
            <w:spacing w:val="-3"/>
            <w:sz w:val="22"/>
            <w:szCs w:val="22"/>
          </w:rPr>
          <w:delText>agreement</w:delText>
        </w:r>
        <w:r>
          <w:rPr>
            <w:rFonts w:asciiTheme="minorHAnsi" w:eastAsia="Calibri" w:hAnsiTheme="minorHAnsi" w:cs="Calibri"/>
            <w:spacing w:val="19"/>
            <w:sz w:val="22"/>
            <w:szCs w:val="22"/>
          </w:rPr>
          <w:delText xml:space="preserve"> </w:delText>
        </w:r>
      </w:del>
      <w:ins w:id="1082" w:author="Peter Hill" w:date="2024-04-03T15:24:00Z">
        <w:r>
          <w:rPr>
            <w:rFonts w:asciiTheme="minorHAnsi" w:eastAsia="Calibri" w:hAnsiTheme="minorHAnsi" w:cs="Calibri"/>
            <w:spacing w:val="-2"/>
            <w:sz w:val="22"/>
            <w:szCs w:val="22"/>
          </w:rPr>
          <w:t>of what the</w:t>
        </w:r>
      </w:ins>
      <w:del w:id="1083" w:author="Peter Hill" w:date="2024-04-03T15:24:00Z">
        <w:r>
          <w:rPr>
            <w:rFonts w:asciiTheme="minorHAnsi" w:eastAsia="Calibri" w:hAnsiTheme="minorHAnsi" w:cs="Calibri"/>
            <w:spacing w:val="-3"/>
            <w:sz w:val="22"/>
            <w:szCs w:val="22"/>
          </w:rPr>
          <w:delText>with</w:delText>
        </w:r>
      </w:del>
      <w:r>
        <w:rPr>
          <w:rFonts w:asciiTheme="minorHAnsi" w:eastAsia="Calibri" w:hAnsiTheme="minorHAnsi" w:cs="Calibri"/>
          <w:sz w:val="22"/>
          <w:szCs w:val="22"/>
        </w:rPr>
        <w:t xml:space="preserve"> </w:t>
      </w:r>
      <w:r>
        <w:rPr>
          <w:rFonts w:asciiTheme="minorHAnsi" w:eastAsia="Calibri" w:hAnsiTheme="minorHAnsi" w:cs="Calibri"/>
          <w:spacing w:val="-2"/>
          <w:sz w:val="22"/>
          <w:szCs w:val="22"/>
        </w:rPr>
        <w:t>rights and</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restrictions</w:t>
      </w:r>
      <w:ins w:id="1084" w:author="Peter Hill" w:date="2024-04-03T15:25:00Z">
        <w:r>
          <w:rPr>
            <w:rFonts w:asciiTheme="minorHAnsi" w:eastAsia="Calibri" w:hAnsiTheme="minorHAnsi" w:cs="Calibri"/>
            <w:spacing w:val="-2"/>
            <w:sz w:val="22"/>
            <w:szCs w:val="22"/>
          </w:rPr>
          <w:t xml:space="preserve"> of such other agreements are</w:t>
        </w:r>
      </w:ins>
      <w:r>
        <w:rPr>
          <w:rFonts w:asciiTheme="minorHAnsi" w:eastAsia="Calibri" w:hAnsiTheme="minorHAnsi" w:cs="Calibri"/>
          <w:spacing w:val="-2"/>
          <w:sz w:val="22"/>
          <w:szCs w:val="22"/>
        </w:rPr>
        <w:t>.</w:t>
      </w:r>
    </w:p>
    <w:p w14:paraId="066483CE" w14:textId="77777777" w:rsidR="000F72C1" w:rsidRDefault="0020793E">
      <w:pPr>
        <w:spacing w:before="196" w:line="178" w:lineRule="auto"/>
        <w:ind w:left="32"/>
        <w:outlineLvl w:val="2"/>
        <w:rPr>
          <w:rFonts w:asciiTheme="minorHAnsi" w:eastAsia="Calibri" w:hAnsiTheme="minorHAnsi" w:cs="Calibri"/>
          <w:sz w:val="18"/>
          <w:szCs w:val="18"/>
        </w:rPr>
      </w:pPr>
      <w:ins w:id="1085" w:author="liujuan" w:date="2024-04-10T13:36:00Z">
        <w:r>
          <w:rPr>
            <w:rFonts w:asciiTheme="minorHAnsi" w:eastAsia="SimSun" w:hAnsiTheme="minorHAnsi" w:cs="Calibri" w:hint="eastAsia"/>
            <w:b/>
            <w:bCs/>
            <w:color w:val="00558C"/>
            <w:spacing w:val="9"/>
            <w:sz w:val="22"/>
            <w:szCs w:val="22"/>
            <w:lang w:eastAsia="zh-CN"/>
          </w:rPr>
          <w:t>5</w:t>
        </w:r>
      </w:ins>
      <w:del w:id="1086" w:author="liujuan" w:date="2024-04-10T13:36:00Z">
        <w:r>
          <w:rPr>
            <w:rFonts w:asciiTheme="minorHAnsi" w:eastAsia="Calibri" w:hAnsiTheme="minorHAnsi" w:cs="Calibri"/>
            <w:b/>
            <w:bCs/>
            <w:color w:val="00558C"/>
            <w:spacing w:val="9"/>
            <w:sz w:val="22"/>
            <w:szCs w:val="22"/>
          </w:rPr>
          <w:delText>4</w:delText>
        </w:r>
      </w:del>
      <w:r>
        <w:rPr>
          <w:rFonts w:asciiTheme="minorHAnsi" w:eastAsia="Calibri" w:hAnsiTheme="minorHAnsi" w:cs="Calibri"/>
          <w:b/>
          <w:bCs/>
          <w:color w:val="00558C"/>
          <w:spacing w:val="9"/>
          <w:sz w:val="22"/>
          <w:szCs w:val="22"/>
        </w:rPr>
        <w:t>.</w:t>
      </w:r>
      <w:del w:id="1087" w:author="liujuan" w:date="2024-04-06T15:05:00Z">
        <w:r>
          <w:rPr>
            <w:rFonts w:asciiTheme="minorHAnsi" w:eastAsia="Calibri" w:hAnsiTheme="minorHAnsi" w:cs="Calibri"/>
            <w:b/>
            <w:bCs/>
            <w:color w:val="00558C"/>
            <w:spacing w:val="9"/>
            <w:sz w:val="22"/>
            <w:szCs w:val="22"/>
          </w:rPr>
          <w:delText>1</w:delText>
        </w:r>
      </w:del>
      <w:ins w:id="1088" w:author="liujuan" w:date="2024-04-06T15:05:00Z">
        <w:r>
          <w:rPr>
            <w:rFonts w:asciiTheme="minorHAnsi" w:eastAsia="SimSun" w:hAnsiTheme="minorHAnsi" w:cs="Calibri" w:hint="eastAsia"/>
            <w:b/>
            <w:bCs/>
            <w:color w:val="00558C"/>
            <w:spacing w:val="9"/>
            <w:sz w:val="22"/>
            <w:szCs w:val="22"/>
            <w:lang w:eastAsia="zh-CN"/>
          </w:rPr>
          <w:t>2</w:t>
        </w:r>
      </w:ins>
      <w:r>
        <w:rPr>
          <w:rFonts w:asciiTheme="minorHAnsi" w:eastAsia="Calibri" w:hAnsiTheme="minorHAnsi" w:cs="Calibri"/>
          <w:b/>
          <w:bCs/>
          <w:color w:val="00558C"/>
          <w:spacing w:val="9"/>
          <w:sz w:val="22"/>
          <w:szCs w:val="22"/>
        </w:rPr>
        <w:t>.4.</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z w:val="24"/>
          <w:szCs w:val="24"/>
        </w:rPr>
        <w:t>H</w:t>
      </w:r>
      <w:r>
        <w:rPr>
          <w:rFonts w:asciiTheme="minorHAnsi" w:eastAsia="Calibri" w:hAnsiTheme="minorHAnsi" w:cs="Calibri"/>
          <w:b/>
          <w:bCs/>
          <w:color w:val="00558C"/>
          <w:sz w:val="18"/>
          <w:szCs w:val="18"/>
        </w:rPr>
        <w:t>ERITAGE</w:t>
      </w:r>
      <w:r>
        <w:rPr>
          <w:rFonts w:asciiTheme="minorHAnsi" w:eastAsia="Calibri" w:hAnsiTheme="minorHAnsi" w:cs="Calibri"/>
          <w:b/>
          <w:bCs/>
          <w:color w:val="00558C"/>
          <w:spacing w:val="19"/>
          <w:w w:val="101"/>
          <w:sz w:val="18"/>
          <w:szCs w:val="18"/>
        </w:rPr>
        <w:t xml:space="preserve"> </w:t>
      </w:r>
      <w:r>
        <w:rPr>
          <w:rFonts w:asciiTheme="minorHAnsi" w:eastAsia="Calibri" w:hAnsiTheme="minorHAnsi" w:cs="Calibri"/>
          <w:b/>
          <w:bCs/>
          <w:color w:val="00558C"/>
          <w:sz w:val="18"/>
          <w:szCs w:val="18"/>
        </w:rPr>
        <w:t>PROTECTION</w:t>
      </w:r>
    </w:p>
    <w:p w14:paraId="066483CF" w14:textId="77777777" w:rsidR="000F72C1" w:rsidRDefault="0020793E">
      <w:pPr>
        <w:spacing w:before="178" w:line="214" w:lineRule="auto"/>
        <w:ind w:left="32" w:right="767" w:firstLine="14"/>
        <w:rPr>
          <w:rFonts w:asciiTheme="minorHAnsi" w:eastAsia="Calibri" w:hAnsiTheme="minorHAnsi" w:cs="Calibri"/>
          <w:sz w:val="22"/>
          <w:szCs w:val="22"/>
        </w:rPr>
      </w:pPr>
      <w:r>
        <w:rPr>
          <w:rFonts w:asciiTheme="minorHAnsi" w:eastAsia="Calibri" w:hAnsiTheme="minorHAnsi" w:cs="Calibri"/>
          <w:spacing w:val="-1"/>
          <w:sz w:val="22"/>
          <w:szCs w:val="22"/>
        </w:rPr>
        <w:t>If the lighthouse is listed or protected unde</w:t>
      </w:r>
      <w:r>
        <w:rPr>
          <w:rFonts w:asciiTheme="minorHAnsi" w:eastAsia="Calibri" w:hAnsiTheme="minorHAnsi" w:cs="Calibri"/>
          <w:spacing w:val="-2"/>
          <w:sz w:val="22"/>
          <w:szCs w:val="22"/>
        </w:rPr>
        <w:t>r a heritage designation, then the following information is to be provided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that:</w:t>
      </w:r>
    </w:p>
    <w:p w14:paraId="066483D0" w14:textId="77777777" w:rsidR="000F72C1" w:rsidRDefault="0020793E">
      <w:pPr>
        <w:spacing w:before="193" w:line="208" w:lineRule="auto"/>
        <w:ind w:left="1029" w:right="1107"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heritage designa</w:t>
      </w:r>
      <w:r>
        <w:rPr>
          <w:rFonts w:asciiTheme="minorHAnsi" w:eastAsia="Calibri" w:hAnsiTheme="minorHAnsi" w:cs="Calibri"/>
          <w:spacing w:val="-1"/>
          <w:sz w:val="22"/>
          <w:szCs w:val="22"/>
        </w:rPr>
        <w:t>tion shall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 annexed to the</w:t>
      </w:r>
      <w:r>
        <w:rPr>
          <w:rFonts w:asciiTheme="minorHAnsi" w:eastAsia="Calibri" w:hAnsiTheme="minorHAnsi" w:cs="Calibri"/>
          <w:spacing w:val="8"/>
          <w:sz w:val="22"/>
          <w:szCs w:val="22"/>
        </w:rPr>
        <w:t xml:space="preserve"> </w:t>
      </w:r>
      <w:del w:id="1089" w:author="Peter Hill" w:date="2024-04-03T16:29:00Z">
        <w:r>
          <w:rPr>
            <w:rFonts w:asciiTheme="minorHAnsi" w:eastAsia="Calibri" w:hAnsiTheme="minorHAnsi" w:cs="Calibri"/>
            <w:spacing w:val="-1"/>
            <w:sz w:val="22"/>
            <w:szCs w:val="22"/>
          </w:rPr>
          <w:delText>contract</w:delText>
        </w:r>
        <w:r>
          <w:rPr>
            <w:rFonts w:asciiTheme="minorHAnsi" w:eastAsia="Calibri" w:hAnsiTheme="minorHAnsi" w:cs="Calibri"/>
            <w:spacing w:val="11"/>
            <w:sz w:val="22"/>
            <w:szCs w:val="22"/>
          </w:rPr>
          <w:delText xml:space="preserve"> </w:delText>
        </w:r>
      </w:del>
      <w:ins w:id="1090" w:author="Jiang" w:date="2024-07-10T21:47:00Z">
        <w:r>
          <w:rPr>
            <w:rFonts w:asciiTheme="minorHAnsi" w:eastAsia="SimSun" w:hAnsiTheme="minorHAnsi" w:cs="Calibri" w:hint="eastAsia"/>
            <w:spacing w:val="11"/>
            <w:sz w:val="22"/>
            <w:szCs w:val="22"/>
            <w:lang w:eastAsia="zh-CN"/>
          </w:rPr>
          <w:t>A</w:t>
        </w:r>
      </w:ins>
      <w:ins w:id="1091" w:author="Peter Hill" w:date="2024-04-03T16:29:00Z">
        <w:del w:id="1092" w:author="Jiang" w:date="2024-07-10T21:47:00Z">
          <w:r>
            <w:rPr>
              <w:rFonts w:asciiTheme="minorHAnsi" w:eastAsia="Calibri" w:hAnsiTheme="minorHAnsi" w:cs="Calibri"/>
              <w:spacing w:val="-1"/>
              <w:sz w:val="22"/>
              <w:szCs w:val="22"/>
            </w:rPr>
            <w:delText>a</w:delText>
          </w:r>
        </w:del>
        <w:r>
          <w:rPr>
            <w:rFonts w:asciiTheme="minorHAnsi" w:eastAsia="Calibri" w:hAnsiTheme="minorHAnsi" w:cs="Calibri"/>
            <w:spacing w:val="-1"/>
            <w:sz w:val="22"/>
            <w:szCs w:val="22"/>
          </w:rPr>
          <w:t>greement</w:t>
        </w:r>
        <w:r>
          <w:rPr>
            <w:rFonts w:asciiTheme="minorHAnsi" w:eastAsia="Calibri" w:hAnsiTheme="minorHAnsi" w:cs="Calibri"/>
            <w:spacing w:val="11"/>
            <w:sz w:val="22"/>
            <w:szCs w:val="22"/>
          </w:rPr>
          <w:t xml:space="preserve"> </w:t>
        </w:r>
      </w:ins>
      <w:r>
        <w:rPr>
          <w:rFonts w:asciiTheme="minorHAnsi" w:eastAsia="Calibri" w:hAnsiTheme="minorHAnsi" w:cs="Calibri"/>
          <w:spacing w:val="-1"/>
          <w:sz w:val="22"/>
          <w:szCs w:val="22"/>
        </w:rPr>
        <w:t>as</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included</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in 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agreement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documents;</w:t>
      </w:r>
      <w:r>
        <w:rPr>
          <w:rFonts w:asciiTheme="minorHAnsi" w:eastAsia="Calibri" w:hAnsiTheme="minorHAnsi" w:cs="Calibri"/>
          <w:sz w:val="22"/>
          <w:szCs w:val="22"/>
        </w:rPr>
        <w:t xml:space="preserve"> </w:t>
      </w:r>
      <w:r>
        <w:rPr>
          <w:rFonts w:asciiTheme="minorHAnsi" w:eastAsia="Calibri" w:hAnsiTheme="minorHAnsi" w:cs="Calibri"/>
          <w:spacing w:val="-4"/>
          <w:sz w:val="22"/>
          <w:szCs w:val="22"/>
        </w:rPr>
        <w:t>and</w:t>
      </w:r>
    </w:p>
    <w:p w14:paraId="066483D1" w14:textId="77777777" w:rsidR="000F72C1" w:rsidRDefault="0020793E">
      <w:pPr>
        <w:spacing w:before="187" w:line="209" w:lineRule="auto"/>
        <w:ind w:left="1029" w:right="919"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it</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must</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defined whether</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 the</w:t>
      </w:r>
      <w:r>
        <w:rPr>
          <w:rFonts w:asciiTheme="minorHAnsi" w:eastAsia="Calibri" w:hAnsiTheme="minorHAnsi" w:cs="Calibri"/>
          <w:spacing w:val="18"/>
          <w:sz w:val="22"/>
          <w:szCs w:val="22"/>
        </w:rPr>
        <w:t xml:space="preserve"> </w:t>
      </w:r>
      <w:del w:id="1093" w:author="Jiang" w:date="2024-07-05T10:25:00Z">
        <w:r>
          <w:rPr>
            <w:rFonts w:asciiTheme="minorHAnsi" w:eastAsia="Calibri" w:hAnsiTheme="minorHAnsi" w:cs="Calibri"/>
            <w:spacing w:val="-1"/>
            <w:sz w:val="22"/>
            <w:szCs w:val="22"/>
          </w:rPr>
          <w:delText>lessor or the</w:delText>
        </w:r>
        <w:r>
          <w:rPr>
            <w:rFonts w:asciiTheme="minorHAnsi" w:eastAsia="Calibri" w:hAnsiTheme="minorHAnsi" w:cs="Calibri"/>
            <w:spacing w:val="17"/>
            <w:w w:val="101"/>
            <w:sz w:val="22"/>
            <w:szCs w:val="22"/>
          </w:rPr>
          <w:delText xml:space="preserve"> </w:delText>
        </w:r>
        <w:r>
          <w:rPr>
            <w:rFonts w:asciiTheme="minorHAnsi" w:eastAsia="Calibri" w:hAnsiTheme="minorHAnsi" w:cs="Calibri"/>
            <w:spacing w:val="-1"/>
            <w:sz w:val="22"/>
            <w:szCs w:val="22"/>
          </w:rPr>
          <w:delText>l</w:delText>
        </w:r>
        <w:r>
          <w:rPr>
            <w:rFonts w:asciiTheme="minorHAnsi" w:eastAsia="Calibri" w:hAnsiTheme="minorHAnsi" w:cs="Calibri"/>
            <w:spacing w:val="-2"/>
            <w:sz w:val="22"/>
            <w:szCs w:val="22"/>
          </w:rPr>
          <w:delText>essee</w:delText>
        </w:r>
      </w:del>
      <w:ins w:id="1094" w:author="Jiang" w:date="2024-07-10T21:46:00Z">
        <w:r>
          <w:rPr>
            <w:rFonts w:asciiTheme="minorHAnsi" w:eastAsia="SimSun" w:hAnsiTheme="minorHAnsi" w:cs="Calibri" w:hint="eastAsia"/>
            <w:spacing w:val="-2"/>
            <w:sz w:val="22"/>
            <w:szCs w:val="22"/>
            <w:lang w:eastAsia="zh-CN"/>
          </w:rPr>
          <w:t>L</w:t>
        </w:r>
      </w:ins>
      <w:ins w:id="1095" w:author="Jiang" w:date="2024-07-05T10:25:00Z">
        <w:r>
          <w:rPr>
            <w:rFonts w:asciiTheme="minorHAnsi" w:eastAsia="SimSun" w:hAnsiTheme="minorHAnsi" w:cs="Calibri" w:hint="eastAsia"/>
            <w:spacing w:val="-1"/>
            <w:sz w:val="22"/>
            <w:szCs w:val="22"/>
            <w:lang w:eastAsia="zh-CN"/>
          </w:rPr>
          <w:t xml:space="preserve">ighthouse </w:t>
        </w:r>
      </w:ins>
      <w:ins w:id="1096" w:author="Jiang" w:date="2024-07-10T21:46:00Z">
        <w:r>
          <w:rPr>
            <w:rFonts w:asciiTheme="minorHAnsi" w:eastAsia="SimSun" w:hAnsiTheme="minorHAnsi" w:cs="Calibri" w:hint="eastAsia"/>
            <w:spacing w:val="-1"/>
            <w:sz w:val="22"/>
            <w:szCs w:val="22"/>
            <w:lang w:eastAsia="zh-CN"/>
          </w:rPr>
          <w:t>A</w:t>
        </w:r>
      </w:ins>
      <w:ins w:id="1097" w:author="Jiang" w:date="2024-07-05T10:25:00Z">
        <w:r>
          <w:rPr>
            <w:rFonts w:asciiTheme="minorHAnsi" w:eastAsia="SimSun" w:hAnsiTheme="minorHAnsi" w:cs="Calibri" w:hint="eastAsia"/>
            <w:spacing w:val="-1"/>
            <w:sz w:val="22"/>
            <w:szCs w:val="22"/>
            <w:lang w:eastAsia="zh-CN"/>
          </w:rPr>
          <w:t>uth</w:t>
        </w:r>
      </w:ins>
      <w:ins w:id="1098" w:author="Jiang" w:date="2024-07-05T10:26:00Z">
        <w:r>
          <w:rPr>
            <w:rFonts w:asciiTheme="minorHAnsi" w:eastAsia="SimSun" w:hAnsiTheme="minorHAnsi" w:cs="Calibri" w:hint="eastAsia"/>
            <w:spacing w:val="-1"/>
            <w:sz w:val="22"/>
            <w:szCs w:val="22"/>
            <w:lang w:eastAsia="zh-CN"/>
          </w:rPr>
          <w:t>o</w:t>
        </w:r>
      </w:ins>
      <w:ins w:id="1099" w:author="Jiang" w:date="2024-07-05T10:25:00Z">
        <w:r>
          <w:rPr>
            <w:rFonts w:asciiTheme="minorHAnsi" w:eastAsia="SimSun" w:hAnsiTheme="minorHAnsi" w:cs="Calibri" w:hint="eastAsia"/>
            <w:spacing w:val="-1"/>
            <w:sz w:val="22"/>
            <w:szCs w:val="22"/>
            <w:lang w:eastAsia="zh-CN"/>
          </w:rPr>
          <w:t>r</w:t>
        </w:r>
      </w:ins>
      <w:ins w:id="1100" w:author="Jiang" w:date="2024-07-05T10:26:00Z">
        <w:r>
          <w:rPr>
            <w:rFonts w:asciiTheme="minorHAnsi" w:eastAsia="SimSun" w:hAnsiTheme="minorHAnsi" w:cs="Calibri" w:hint="eastAsia"/>
            <w:spacing w:val="-1"/>
            <w:sz w:val="22"/>
            <w:szCs w:val="22"/>
            <w:lang w:eastAsia="zh-CN"/>
          </w:rPr>
          <w:t>ity</w:t>
        </w:r>
      </w:ins>
      <w:r>
        <w:rPr>
          <w:rFonts w:asciiTheme="minorHAnsi" w:eastAsia="Calibri" w:hAnsiTheme="minorHAnsi" w:cs="Calibri"/>
          <w:spacing w:val="-2"/>
          <w:sz w:val="22"/>
          <w:szCs w:val="22"/>
        </w:rPr>
        <w:t xml:space="preserve"> </w:t>
      </w:r>
      <w:ins w:id="1101" w:author="Jiang" w:date="2024-07-05T10:26:00Z">
        <w:r>
          <w:rPr>
            <w:rFonts w:asciiTheme="minorHAnsi" w:eastAsia="SimSun" w:hAnsiTheme="minorHAnsi" w:cs="Calibri" w:hint="eastAsia"/>
            <w:spacing w:val="-2"/>
            <w:sz w:val="22"/>
            <w:szCs w:val="22"/>
            <w:lang w:eastAsia="zh-CN"/>
          </w:rPr>
          <w:t xml:space="preserve">or the </w:t>
        </w:r>
      </w:ins>
      <w:ins w:id="1102" w:author="Jiang" w:date="2024-07-10T21:46:00Z">
        <w:r>
          <w:rPr>
            <w:rFonts w:asciiTheme="minorHAnsi" w:eastAsia="SimSun" w:hAnsiTheme="minorHAnsi" w:cs="Calibri" w:hint="eastAsia"/>
            <w:spacing w:val="-2"/>
            <w:sz w:val="22"/>
            <w:szCs w:val="22"/>
            <w:lang w:eastAsia="zh-CN"/>
          </w:rPr>
          <w:t>P</w:t>
        </w:r>
      </w:ins>
      <w:ins w:id="1103" w:author="Jiang" w:date="2024-07-05T10:26:00Z">
        <w:r>
          <w:rPr>
            <w:rFonts w:asciiTheme="minorHAnsi" w:eastAsia="SimSun" w:hAnsiTheme="minorHAnsi" w:cs="Calibri" w:hint="eastAsia"/>
            <w:spacing w:val="-2"/>
            <w:sz w:val="22"/>
            <w:szCs w:val="22"/>
            <w:lang w:eastAsia="zh-CN"/>
          </w:rPr>
          <w:t xml:space="preserve">artner </w:t>
        </w:r>
      </w:ins>
      <w:r>
        <w:rPr>
          <w:rFonts w:asciiTheme="minorHAnsi" w:eastAsia="Calibri" w:hAnsiTheme="minorHAnsi" w:cs="Calibri"/>
          <w:spacing w:val="-2"/>
          <w:sz w:val="22"/>
          <w:szCs w:val="22"/>
        </w:rPr>
        <w:t>who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responsible</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contacting</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heritage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authority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in cases where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permissions ar</w:t>
      </w:r>
      <w:r>
        <w:rPr>
          <w:rFonts w:asciiTheme="minorHAnsi" w:eastAsia="Calibri" w:hAnsiTheme="minorHAnsi" w:cs="Calibri"/>
          <w:spacing w:val="-2"/>
          <w:sz w:val="22"/>
          <w:szCs w:val="22"/>
        </w:rPr>
        <w:t>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required.</w:t>
      </w:r>
    </w:p>
    <w:p w14:paraId="066483D2" w14:textId="77777777" w:rsidR="000F72C1" w:rsidRDefault="0020793E">
      <w:pPr>
        <w:spacing w:before="179" w:line="188" w:lineRule="auto"/>
        <w:ind w:left="1021"/>
        <w:rPr>
          <w:rFonts w:asciiTheme="minorHAnsi" w:eastAsia="Calibri" w:hAnsiTheme="minorHAnsi" w:cs="Calibri"/>
          <w:sz w:val="22"/>
          <w:szCs w:val="22"/>
        </w:rPr>
      </w:pPr>
      <w:r>
        <w:rPr>
          <w:rFonts w:asciiTheme="minorHAnsi" w:eastAsia="Calibri" w:hAnsiTheme="minorHAnsi" w:cs="Calibri"/>
          <w:spacing w:val="-1"/>
          <w:sz w:val="22"/>
          <w:szCs w:val="22"/>
        </w:rPr>
        <w:t>This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is often</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not transferable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w:t>
      </w:r>
      <w:r>
        <w:rPr>
          <w:rFonts w:asciiTheme="minorHAnsi" w:eastAsia="Calibri" w:hAnsiTheme="minorHAnsi" w:cs="Calibri"/>
          <w:spacing w:val="-2"/>
          <w:sz w:val="22"/>
          <w:szCs w:val="22"/>
        </w:rPr>
        <w:t>y the owner.</w:t>
      </w:r>
    </w:p>
    <w:p w14:paraId="066483D3" w14:textId="77777777" w:rsidR="000F72C1" w:rsidRDefault="000F72C1">
      <w:pPr>
        <w:spacing w:line="188" w:lineRule="auto"/>
        <w:rPr>
          <w:rFonts w:asciiTheme="minorHAnsi" w:eastAsia="Calibri" w:hAnsiTheme="minorHAnsi" w:cs="Calibri"/>
          <w:sz w:val="22"/>
          <w:szCs w:val="22"/>
        </w:rPr>
        <w:sectPr w:rsidR="000F72C1">
          <w:footerReference w:type="default" r:id="rId76"/>
          <w:pgSz w:w="11907" w:h="16839"/>
          <w:pgMar w:top="1139" w:right="21" w:bottom="1495" w:left="878" w:header="6" w:footer="850" w:gutter="0"/>
          <w:cols w:space="720"/>
        </w:sectPr>
      </w:pPr>
    </w:p>
    <w:p w14:paraId="066483D4" w14:textId="77777777" w:rsidR="000F72C1" w:rsidRDefault="0020793E">
      <w:pPr>
        <w:spacing w:before="26" w:line="177" w:lineRule="auto"/>
        <w:ind w:left="32"/>
        <w:outlineLvl w:val="2"/>
        <w:rPr>
          <w:rFonts w:asciiTheme="minorHAnsi" w:eastAsia="Calibri" w:hAnsiTheme="minorHAnsi" w:cs="Calibri"/>
          <w:sz w:val="18"/>
          <w:szCs w:val="18"/>
        </w:rPr>
      </w:pPr>
      <w:bookmarkStart w:id="1108" w:name="bookmark13"/>
      <w:bookmarkStart w:id="1109" w:name="bookmark15"/>
      <w:bookmarkStart w:id="1110" w:name="bookmark14"/>
      <w:bookmarkStart w:id="1111" w:name="bookmark39"/>
      <w:bookmarkStart w:id="1112" w:name="bookmark12"/>
      <w:bookmarkEnd w:id="1108"/>
      <w:bookmarkEnd w:id="1109"/>
      <w:bookmarkEnd w:id="1110"/>
      <w:bookmarkEnd w:id="1111"/>
      <w:bookmarkEnd w:id="1112"/>
      <w:ins w:id="1113" w:author="liujuan" w:date="2024-04-10T13:36:00Z">
        <w:r>
          <w:rPr>
            <w:rFonts w:asciiTheme="minorHAnsi" w:eastAsia="SimSun" w:hAnsiTheme="minorHAnsi" w:cs="Calibri" w:hint="eastAsia"/>
            <w:b/>
            <w:bCs/>
            <w:color w:val="00558C"/>
            <w:spacing w:val="11"/>
            <w:sz w:val="22"/>
            <w:szCs w:val="22"/>
            <w:lang w:eastAsia="zh-CN"/>
          </w:rPr>
          <w:t>5</w:t>
        </w:r>
      </w:ins>
      <w:del w:id="1114" w:author="liujuan" w:date="2024-04-10T13:36:00Z">
        <w:r>
          <w:rPr>
            <w:rFonts w:asciiTheme="minorHAnsi" w:eastAsia="Calibri" w:hAnsiTheme="minorHAnsi" w:cs="Calibri"/>
            <w:b/>
            <w:bCs/>
            <w:color w:val="00558C"/>
            <w:spacing w:val="11"/>
            <w:sz w:val="22"/>
            <w:szCs w:val="22"/>
          </w:rPr>
          <w:delText>4</w:delText>
        </w:r>
      </w:del>
      <w:r>
        <w:rPr>
          <w:rFonts w:asciiTheme="minorHAnsi" w:eastAsia="Calibri" w:hAnsiTheme="minorHAnsi" w:cs="Calibri"/>
          <w:b/>
          <w:bCs/>
          <w:color w:val="00558C"/>
          <w:spacing w:val="11"/>
          <w:sz w:val="22"/>
          <w:szCs w:val="22"/>
        </w:rPr>
        <w:t>.</w:t>
      </w:r>
      <w:del w:id="1115" w:author="liujuan" w:date="2024-04-06T15:06:00Z">
        <w:r>
          <w:rPr>
            <w:rFonts w:asciiTheme="minorHAnsi" w:eastAsia="Calibri" w:hAnsiTheme="minorHAnsi" w:cs="Calibri"/>
            <w:b/>
            <w:bCs/>
            <w:color w:val="00558C"/>
            <w:spacing w:val="11"/>
            <w:sz w:val="22"/>
            <w:szCs w:val="22"/>
          </w:rPr>
          <w:delText>1</w:delText>
        </w:r>
      </w:del>
      <w:ins w:id="1116" w:author="liujuan" w:date="2024-04-06T15:06:00Z">
        <w:r>
          <w:rPr>
            <w:rFonts w:asciiTheme="minorHAnsi" w:eastAsia="SimSun" w:hAnsiTheme="minorHAnsi" w:cs="Calibri" w:hint="eastAsia"/>
            <w:b/>
            <w:bCs/>
            <w:color w:val="00558C"/>
            <w:spacing w:val="11"/>
            <w:sz w:val="22"/>
            <w:szCs w:val="22"/>
            <w:lang w:eastAsia="zh-CN"/>
          </w:rPr>
          <w:t>2</w:t>
        </w:r>
      </w:ins>
      <w:r>
        <w:rPr>
          <w:rFonts w:asciiTheme="minorHAnsi" w:eastAsia="Calibri" w:hAnsiTheme="minorHAnsi" w:cs="Calibri"/>
          <w:b/>
          <w:bCs/>
          <w:color w:val="00558C"/>
          <w:spacing w:val="11"/>
          <w:sz w:val="22"/>
          <w:szCs w:val="22"/>
        </w:rPr>
        <w:t>.5.</w:t>
      </w:r>
      <w:ins w:id="1117" w:author="Jiang" w:date="2024-07-10T20:34:00Z">
        <w:r>
          <w:rPr>
            <w:rFonts w:asciiTheme="minorHAnsi" w:eastAsia="Calibri" w:hAnsiTheme="minorHAnsi" w:cs="Calibri"/>
            <w:b/>
            <w:bCs/>
            <w:color w:val="00558C"/>
            <w:spacing w:val="5"/>
            <w:sz w:val="22"/>
            <w:szCs w:val="22"/>
          </w:rPr>
          <w:t xml:space="preserve">         </w:t>
        </w:r>
      </w:ins>
      <w:del w:id="1118" w:author="Jiang" w:date="2024-07-10T20:34:00Z">
        <w:r>
          <w:rPr>
            <w:rFonts w:asciiTheme="minorHAnsi" w:eastAsia="Calibri" w:hAnsiTheme="minorHAnsi" w:cs="Calibri"/>
            <w:b/>
            <w:bCs/>
            <w:color w:val="00558C"/>
            <w:spacing w:val="11"/>
            <w:sz w:val="24"/>
            <w:szCs w:val="24"/>
            <w:rPrChange w:id="1119" w:author="Jiang" w:date="2024-07-10T20:35:00Z">
              <w:rPr>
                <w:rFonts w:asciiTheme="minorHAnsi" w:eastAsia="Calibri" w:hAnsiTheme="minorHAnsi" w:cs="Calibri"/>
                <w:b/>
                <w:bCs/>
                <w:color w:val="00558C"/>
                <w:spacing w:val="11"/>
                <w:sz w:val="22"/>
                <w:szCs w:val="22"/>
              </w:rPr>
            </w:rPrChange>
          </w:rPr>
          <w:delText xml:space="preserve">       </w:delText>
        </w:r>
        <w:r>
          <w:rPr>
            <w:rFonts w:asciiTheme="minorHAnsi" w:eastAsia="Calibri" w:hAnsiTheme="minorHAnsi" w:cs="Calibri"/>
            <w:b/>
            <w:bCs/>
            <w:color w:val="00558C"/>
            <w:sz w:val="24"/>
            <w:szCs w:val="24"/>
            <w:rPrChange w:id="1120" w:author="Jiang" w:date="2024-07-10T20:35:00Z">
              <w:rPr>
                <w:rFonts w:asciiTheme="minorHAnsi" w:eastAsia="Calibri" w:hAnsiTheme="minorHAnsi" w:cs="Calibri"/>
                <w:b/>
                <w:bCs/>
                <w:color w:val="00558C"/>
                <w:spacing w:val="11"/>
                <w:sz w:val="22"/>
                <w:szCs w:val="22"/>
              </w:rPr>
            </w:rPrChange>
          </w:rPr>
          <w:delText xml:space="preserve">  </w:delText>
        </w:r>
      </w:del>
      <w:del w:id="1121" w:author="Jiang" w:date="2024-07-05T10:29:00Z">
        <w:r>
          <w:rPr>
            <w:rFonts w:asciiTheme="minorHAnsi" w:eastAsia="Calibri" w:hAnsiTheme="minorHAnsi" w:cs="Calibri"/>
            <w:b/>
            <w:bCs/>
            <w:color w:val="00558C"/>
            <w:sz w:val="24"/>
            <w:szCs w:val="24"/>
          </w:rPr>
          <w:delText>P</w:delText>
        </w:r>
        <w:r>
          <w:rPr>
            <w:rFonts w:asciiTheme="minorHAnsi" w:eastAsia="Calibri" w:hAnsiTheme="minorHAnsi" w:cs="Calibri"/>
            <w:b/>
            <w:bCs/>
            <w:color w:val="00558C"/>
            <w:sz w:val="24"/>
            <w:szCs w:val="24"/>
            <w:rPrChange w:id="1122" w:author="Jiang" w:date="2024-07-10T20:35:00Z">
              <w:rPr>
                <w:rFonts w:asciiTheme="minorHAnsi" w:eastAsia="Calibri" w:hAnsiTheme="minorHAnsi" w:cs="Calibri"/>
                <w:b/>
                <w:bCs/>
                <w:color w:val="00558C"/>
                <w:sz w:val="18"/>
                <w:szCs w:val="18"/>
              </w:rPr>
            </w:rPrChange>
          </w:rPr>
          <w:delText>URPOSE</w:delText>
        </w:r>
        <w:r>
          <w:rPr>
            <w:rFonts w:asciiTheme="minorHAnsi" w:eastAsia="Calibri" w:hAnsiTheme="minorHAnsi" w:cs="Calibri"/>
            <w:b/>
            <w:bCs/>
            <w:color w:val="00558C"/>
            <w:sz w:val="24"/>
            <w:szCs w:val="24"/>
            <w:rPrChange w:id="1123" w:author="Jiang" w:date="2024-07-10T20:35:00Z">
              <w:rPr>
                <w:rFonts w:asciiTheme="minorHAnsi" w:eastAsia="Calibri" w:hAnsiTheme="minorHAnsi" w:cs="Calibri"/>
                <w:b/>
                <w:bCs/>
                <w:color w:val="00558C"/>
                <w:spacing w:val="11"/>
                <w:sz w:val="18"/>
                <w:szCs w:val="18"/>
              </w:rPr>
            </w:rPrChange>
          </w:rPr>
          <w:delText xml:space="preserve"> </w:delText>
        </w:r>
      </w:del>
      <w:ins w:id="1124" w:author="Peter Hill" w:date="2024-04-03T16:34:00Z">
        <w:del w:id="1125" w:author="Jiang" w:date="2024-07-05T10:29:00Z">
          <w:r>
            <w:rPr>
              <w:rFonts w:asciiTheme="minorHAnsi" w:eastAsia="Calibri" w:hAnsiTheme="minorHAnsi" w:cs="Calibri"/>
              <w:b/>
              <w:bCs/>
              <w:color w:val="00558C"/>
              <w:sz w:val="24"/>
              <w:szCs w:val="24"/>
            </w:rPr>
            <w:delText>USE</w:delText>
          </w:r>
        </w:del>
      </w:ins>
      <w:ins w:id="1126" w:author="Jiang" w:date="2024-07-05T10:30:00Z">
        <w:r>
          <w:rPr>
            <w:rFonts w:asciiTheme="minorHAnsi" w:eastAsia="Calibri" w:hAnsiTheme="minorHAnsi" w:cs="Calibri"/>
            <w:b/>
            <w:bCs/>
            <w:color w:val="00558C"/>
            <w:sz w:val="24"/>
            <w:szCs w:val="24"/>
            <w:lang w:eastAsia="zh-CN"/>
            <w:rPrChange w:id="1127" w:author="Jiang" w:date="2024-07-10T20:35:00Z">
              <w:rPr>
                <w:rFonts w:asciiTheme="minorHAnsi" w:eastAsia="SimSun" w:hAnsiTheme="minorHAnsi" w:cs="Calibri"/>
                <w:b/>
                <w:bCs/>
                <w:color w:val="00558C"/>
                <w:sz w:val="24"/>
                <w:szCs w:val="24"/>
                <w:lang w:eastAsia="zh-CN"/>
              </w:rPr>
            </w:rPrChange>
          </w:rPr>
          <w:t>U</w:t>
        </w:r>
        <w:r>
          <w:rPr>
            <w:rFonts w:asciiTheme="minorHAnsi" w:eastAsia="Calibri" w:hAnsiTheme="minorHAnsi" w:cs="Calibri"/>
            <w:b/>
            <w:bCs/>
            <w:color w:val="00558C"/>
            <w:sz w:val="18"/>
            <w:szCs w:val="18"/>
            <w:lang w:eastAsia="zh-CN"/>
            <w:rPrChange w:id="1128" w:author="Jiang" w:date="2024-07-05T10:30:00Z">
              <w:rPr>
                <w:rFonts w:asciiTheme="minorHAnsi" w:eastAsia="SimSun" w:hAnsiTheme="minorHAnsi" w:cs="Calibri"/>
                <w:b/>
                <w:bCs/>
                <w:color w:val="00558C"/>
                <w:sz w:val="24"/>
                <w:szCs w:val="24"/>
                <w:lang w:eastAsia="zh-CN"/>
              </w:rPr>
            </w:rPrChange>
          </w:rPr>
          <w:t>SE</w:t>
        </w:r>
      </w:ins>
      <w:ins w:id="1129" w:author="Jiang" w:date="2024-07-05T10:29:00Z">
        <w:r>
          <w:rPr>
            <w:rFonts w:asciiTheme="minorHAnsi" w:eastAsia="SimSun" w:hAnsiTheme="minorHAnsi" w:cs="Calibri" w:hint="eastAsia"/>
            <w:b/>
            <w:bCs/>
            <w:color w:val="00558C"/>
            <w:sz w:val="24"/>
            <w:szCs w:val="24"/>
            <w:lang w:eastAsia="zh-CN"/>
          </w:rPr>
          <w:t xml:space="preserve"> </w:t>
        </w:r>
      </w:ins>
      <w:r>
        <w:rPr>
          <w:rFonts w:asciiTheme="minorHAnsi" w:eastAsia="Calibri" w:hAnsiTheme="minorHAnsi" w:cs="Calibri"/>
          <w:b/>
          <w:bCs/>
          <w:color w:val="00558C"/>
          <w:sz w:val="18"/>
          <w:szCs w:val="18"/>
        </w:rPr>
        <w:t>AND</w:t>
      </w:r>
      <w:r>
        <w:rPr>
          <w:rFonts w:asciiTheme="minorHAnsi" w:eastAsia="Calibri" w:hAnsiTheme="minorHAnsi" w:cs="Calibri"/>
          <w:b/>
          <w:bCs/>
          <w:color w:val="00558C"/>
          <w:spacing w:val="24"/>
          <w:w w:val="102"/>
          <w:sz w:val="18"/>
          <w:szCs w:val="18"/>
        </w:rPr>
        <w:t xml:space="preserve"> </w:t>
      </w:r>
      <w:r>
        <w:rPr>
          <w:rFonts w:asciiTheme="minorHAnsi" w:eastAsia="Calibri" w:hAnsiTheme="minorHAnsi" w:cs="Calibri"/>
          <w:b/>
          <w:bCs/>
          <w:color w:val="00558C"/>
          <w:sz w:val="18"/>
          <w:szCs w:val="18"/>
        </w:rPr>
        <w:t>CONDITIONS</w:t>
      </w:r>
      <w:r>
        <w:rPr>
          <w:rFonts w:asciiTheme="minorHAnsi" w:eastAsia="Calibri" w:hAnsiTheme="minorHAnsi" w:cs="Calibri"/>
          <w:b/>
          <w:bCs/>
          <w:color w:val="00558C"/>
          <w:spacing w:val="11"/>
          <w:w w:val="101"/>
          <w:sz w:val="18"/>
          <w:szCs w:val="18"/>
        </w:rPr>
        <w:t xml:space="preserve"> </w:t>
      </w:r>
      <w:r>
        <w:rPr>
          <w:rFonts w:asciiTheme="minorHAnsi" w:eastAsia="Calibri" w:hAnsiTheme="minorHAnsi" w:cs="Calibri"/>
          <w:b/>
          <w:bCs/>
          <w:color w:val="00558C"/>
          <w:sz w:val="18"/>
          <w:szCs w:val="18"/>
        </w:rPr>
        <w:t>OF</w:t>
      </w:r>
      <w:r>
        <w:rPr>
          <w:rFonts w:asciiTheme="minorHAnsi" w:eastAsia="Calibri" w:hAnsiTheme="minorHAnsi" w:cs="Calibri"/>
          <w:b/>
          <w:bCs/>
          <w:color w:val="00558C"/>
          <w:spacing w:val="11"/>
          <w:sz w:val="18"/>
          <w:szCs w:val="18"/>
        </w:rPr>
        <w:t xml:space="preserve"> </w:t>
      </w:r>
      <w:r>
        <w:rPr>
          <w:rFonts w:asciiTheme="minorHAnsi" w:eastAsia="Calibri" w:hAnsiTheme="minorHAnsi" w:cs="Calibri"/>
          <w:b/>
          <w:bCs/>
          <w:color w:val="00558C"/>
          <w:sz w:val="18"/>
          <w:szCs w:val="18"/>
        </w:rPr>
        <w:t>THE</w:t>
      </w:r>
      <w:r>
        <w:rPr>
          <w:rFonts w:asciiTheme="minorHAnsi" w:eastAsia="Calibri" w:hAnsiTheme="minorHAnsi" w:cs="Calibri"/>
          <w:b/>
          <w:bCs/>
          <w:color w:val="00558C"/>
          <w:spacing w:val="5"/>
          <w:sz w:val="18"/>
          <w:szCs w:val="18"/>
        </w:rPr>
        <w:t xml:space="preserve"> </w:t>
      </w:r>
      <w:r>
        <w:rPr>
          <w:rFonts w:asciiTheme="minorHAnsi" w:eastAsia="Calibri" w:hAnsiTheme="minorHAnsi" w:cs="Calibri"/>
          <w:b/>
          <w:bCs/>
          <w:color w:val="00558C"/>
          <w:sz w:val="18"/>
          <w:szCs w:val="18"/>
        </w:rPr>
        <w:t>AGREEMENT</w:t>
      </w:r>
    </w:p>
    <w:p w14:paraId="066483D5" w14:textId="77777777" w:rsidR="000F72C1" w:rsidRDefault="0020793E">
      <w:pPr>
        <w:spacing w:before="177"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 xml:space="preserve">The </w:t>
      </w:r>
      <w:ins w:id="1130" w:author="Peter Hill" w:date="2024-04-03T16:33:00Z">
        <w:r>
          <w:rPr>
            <w:rFonts w:asciiTheme="minorHAnsi" w:eastAsia="Calibri" w:hAnsiTheme="minorHAnsi" w:cs="Calibri"/>
            <w:spacing w:val="-1"/>
            <w:sz w:val="22"/>
            <w:szCs w:val="22"/>
          </w:rPr>
          <w:t xml:space="preserve">following terms </w:t>
        </w:r>
      </w:ins>
      <w:ins w:id="1131" w:author="Peter Hill" w:date="2024-04-03T16:34:00Z">
        <w:r>
          <w:rPr>
            <w:rFonts w:asciiTheme="minorHAnsi" w:eastAsia="Calibri" w:hAnsiTheme="minorHAnsi" w:cs="Calibri"/>
            <w:spacing w:val="-1"/>
            <w:sz w:val="22"/>
            <w:szCs w:val="22"/>
          </w:rPr>
          <w:t xml:space="preserve">relating to the use </w:t>
        </w:r>
      </w:ins>
      <w:ins w:id="1132" w:author="Peter Hill" w:date="2024-04-03T16:33:00Z">
        <w:r>
          <w:rPr>
            <w:rFonts w:asciiTheme="minorHAnsi" w:eastAsia="Calibri" w:hAnsiTheme="minorHAnsi" w:cs="Calibri"/>
            <w:spacing w:val="-1"/>
            <w:sz w:val="22"/>
            <w:szCs w:val="22"/>
          </w:rPr>
          <w:t xml:space="preserve">should be considered for inclusion in the </w:t>
        </w:r>
      </w:ins>
      <w:del w:id="1133" w:author="Jiang" w:date="2024-07-05T10:30:00Z">
        <w:r>
          <w:rPr>
            <w:rFonts w:asciiTheme="minorHAnsi" w:eastAsia="Calibri" w:hAnsiTheme="minorHAnsi" w:cs="Calibri"/>
            <w:spacing w:val="-1"/>
            <w:sz w:val="22"/>
            <w:szCs w:val="22"/>
          </w:rPr>
          <w:delText>a</w:delText>
        </w:r>
      </w:del>
      <w:ins w:id="1134" w:author="Peter Hill" w:date="2024-04-03T16:33:00Z">
        <w:del w:id="1135" w:author="Jiang" w:date="2024-07-05T10:30:00Z">
          <w:r>
            <w:rPr>
              <w:rFonts w:asciiTheme="minorHAnsi" w:eastAsia="Calibri" w:hAnsiTheme="minorHAnsi" w:cs="Calibri"/>
              <w:spacing w:val="-1"/>
              <w:sz w:val="22"/>
              <w:szCs w:val="22"/>
            </w:rPr>
            <w:delText>A</w:delText>
          </w:r>
        </w:del>
      </w:ins>
      <w:ins w:id="1136" w:author="Jiang" w:date="2024-07-05T10:30:00Z">
        <w:r>
          <w:rPr>
            <w:rFonts w:asciiTheme="minorHAnsi" w:eastAsia="SimSun" w:hAnsiTheme="minorHAnsi" w:cs="Calibri" w:hint="eastAsia"/>
            <w:spacing w:val="-1"/>
            <w:sz w:val="22"/>
            <w:szCs w:val="22"/>
            <w:lang w:eastAsia="zh-CN"/>
          </w:rPr>
          <w:t>A</w:t>
        </w:r>
      </w:ins>
      <w:r>
        <w:rPr>
          <w:rFonts w:asciiTheme="minorHAnsi" w:eastAsia="Calibri" w:hAnsiTheme="minorHAnsi" w:cs="Calibri"/>
          <w:spacing w:val="-1"/>
          <w:sz w:val="22"/>
          <w:szCs w:val="22"/>
        </w:rPr>
        <w:t>greement</w:t>
      </w:r>
      <w:r>
        <w:rPr>
          <w:rFonts w:asciiTheme="minorHAnsi" w:eastAsia="Calibri" w:hAnsiTheme="minorHAnsi" w:cs="Calibri"/>
          <w:spacing w:val="15"/>
          <w:w w:val="101"/>
          <w:sz w:val="22"/>
          <w:szCs w:val="22"/>
        </w:rPr>
        <w:t xml:space="preserve"> </w:t>
      </w:r>
      <w:del w:id="1137" w:author="Peter Hill" w:date="2024-04-03T16:33:00Z">
        <w:r>
          <w:rPr>
            <w:rFonts w:asciiTheme="minorHAnsi" w:eastAsia="Calibri" w:hAnsiTheme="minorHAnsi" w:cs="Calibri"/>
            <w:spacing w:val="-1"/>
            <w:sz w:val="22"/>
            <w:szCs w:val="22"/>
          </w:rPr>
          <w:delText>may</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pacing w:val="-1"/>
            <w:sz w:val="22"/>
            <w:szCs w:val="22"/>
          </w:rPr>
          <w:delText>be entered</w:delText>
        </w:r>
        <w:r>
          <w:rPr>
            <w:rFonts w:asciiTheme="minorHAnsi" w:eastAsia="Calibri" w:hAnsiTheme="minorHAnsi" w:cs="Calibri"/>
            <w:spacing w:val="14"/>
            <w:w w:val="101"/>
            <w:sz w:val="22"/>
            <w:szCs w:val="22"/>
          </w:rPr>
          <w:delText xml:space="preserve"> </w:delText>
        </w:r>
        <w:r>
          <w:rPr>
            <w:rFonts w:asciiTheme="minorHAnsi" w:eastAsia="Calibri" w:hAnsiTheme="minorHAnsi" w:cs="Calibri"/>
            <w:spacing w:val="-1"/>
            <w:sz w:val="22"/>
            <w:szCs w:val="22"/>
          </w:rPr>
          <w:delText>into for the following</w:delText>
        </w:r>
        <w:r>
          <w:rPr>
            <w:rFonts w:asciiTheme="minorHAnsi" w:eastAsia="Calibri" w:hAnsiTheme="minorHAnsi" w:cs="Calibri"/>
            <w:spacing w:val="14"/>
            <w:sz w:val="22"/>
            <w:szCs w:val="22"/>
          </w:rPr>
          <w:delText xml:space="preserve"> </w:delText>
        </w:r>
        <w:r>
          <w:rPr>
            <w:rFonts w:asciiTheme="minorHAnsi" w:eastAsia="Calibri" w:hAnsiTheme="minorHAnsi" w:cs="Calibri"/>
            <w:spacing w:val="-1"/>
            <w:sz w:val="22"/>
            <w:szCs w:val="22"/>
          </w:rPr>
          <w:delText>purposes and</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pacing w:val="-1"/>
            <w:sz w:val="22"/>
            <w:szCs w:val="22"/>
          </w:rPr>
          <w:delText>under</w:delText>
        </w:r>
        <w:r>
          <w:rPr>
            <w:rFonts w:asciiTheme="minorHAnsi" w:eastAsia="Calibri" w:hAnsiTheme="minorHAnsi" w:cs="Calibri"/>
            <w:spacing w:val="1"/>
            <w:sz w:val="22"/>
            <w:szCs w:val="22"/>
          </w:rPr>
          <w:delText xml:space="preserve"> </w:delText>
        </w:r>
        <w:r>
          <w:rPr>
            <w:rFonts w:asciiTheme="minorHAnsi" w:eastAsia="Calibri" w:hAnsiTheme="minorHAnsi" w:cs="Calibri"/>
            <w:spacing w:val="-1"/>
            <w:sz w:val="22"/>
            <w:szCs w:val="22"/>
          </w:rPr>
          <w:delText>the</w:delText>
        </w:r>
        <w:r>
          <w:rPr>
            <w:rFonts w:asciiTheme="minorHAnsi" w:eastAsia="Calibri" w:hAnsiTheme="minorHAnsi" w:cs="Calibri"/>
            <w:spacing w:val="5"/>
            <w:sz w:val="22"/>
            <w:szCs w:val="22"/>
          </w:rPr>
          <w:delText xml:space="preserve"> </w:delText>
        </w:r>
        <w:r>
          <w:rPr>
            <w:rFonts w:asciiTheme="minorHAnsi" w:eastAsia="Calibri" w:hAnsiTheme="minorHAnsi" w:cs="Calibri"/>
            <w:spacing w:val="-1"/>
            <w:sz w:val="22"/>
            <w:szCs w:val="22"/>
          </w:rPr>
          <w:delText>following</w:delText>
        </w:r>
        <w:r>
          <w:rPr>
            <w:rFonts w:asciiTheme="minorHAnsi" w:eastAsia="Calibri" w:hAnsiTheme="minorHAnsi" w:cs="Calibri"/>
            <w:spacing w:val="10"/>
            <w:sz w:val="22"/>
            <w:szCs w:val="22"/>
          </w:rPr>
          <w:delText xml:space="preserve"> </w:delText>
        </w:r>
        <w:r>
          <w:rPr>
            <w:rFonts w:asciiTheme="minorHAnsi" w:eastAsia="Calibri" w:hAnsiTheme="minorHAnsi" w:cs="Calibri"/>
            <w:spacing w:val="-1"/>
            <w:sz w:val="22"/>
            <w:szCs w:val="22"/>
          </w:rPr>
          <w:delText>conditio</w:delText>
        </w:r>
        <w:r>
          <w:rPr>
            <w:rFonts w:asciiTheme="minorHAnsi" w:eastAsia="Calibri" w:hAnsiTheme="minorHAnsi" w:cs="Calibri"/>
            <w:spacing w:val="-2"/>
            <w:sz w:val="22"/>
            <w:szCs w:val="22"/>
          </w:rPr>
          <w:delText>ns:</w:delText>
        </w:r>
      </w:del>
    </w:p>
    <w:p w14:paraId="066483D6" w14:textId="77777777" w:rsidR="000F72C1" w:rsidRDefault="0020793E">
      <w:pPr>
        <w:autoSpaceDE/>
        <w:autoSpaceDN/>
        <w:spacing w:before="191" w:line="209" w:lineRule="auto"/>
        <w:ind w:leftChars="288" w:left="1045" w:hangingChars="200" w:hanging="440"/>
        <w:rPr>
          <w:rFonts w:asciiTheme="minorHAnsi" w:eastAsia="Calibri" w:hAnsiTheme="minorHAnsi" w:cs="Calibri"/>
          <w:sz w:val="22"/>
          <w:szCs w:val="22"/>
        </w:rPr>
        <w:pPrChange w:id="1138" w:author="Jiang" w:date="2024-07-10T22:11:00Z">
          <w:pPr>
            <w:spacing w:before="191" w:line="177" w:lineRule="auto"/>
            <w:ind w:left="606"/>
          </w:pPr>
        </w:pPrChange>
      </w:pPr>
      <w:r>
        <w:rPr>
          <w:rFonts w:asciiTheme="minorHAnsi" w:eastAsia="Symbol" w:hAnsiTheme="minorHAnsi" w:cs="Symbol"/>
          <w:color w:val="00558C"/>
          <w:sz w:val="22"/>
          <w:szCs w:val="22"/>
        </w:rPr>
        <w:t xml:space="preserve">.    </w:t>
      </w:r>
      <w:ins w:id="1139" w:author="Jiang" w:date="2024-07-10T20:49:00Z">
        <w:r>
          <w:rPr>
            <w:rFonts w:asciiTheme="minorHAnsi" w:eastAsia="SimSun" w:hAnsiTheme="minorHAnsi" w:cs="Symbol" w:hint="eastAsia"/>
            <w:color w:val="00558C"/>
            <w:sz w:val="22"/>
            <w:szCs w:val="22"/>
            <w:lang w:eastAsia="zh-CN"/>
          </w:rPr>
          <w:t xml:space="preserve">  </w:t>
        </w:r>
      </w:ins>
      <w:ins w:id="1140" w:author="liujuan" w:date="2024-04-06T15:07:00Z">
        <w:r>
          <w:rPr>
            <w:rFonts w:asciiTheme="minorHAnsi" w:eastAsia="SimSun" w:hAnsiTheme="minorHAnsi" w:cs="Symbol" w:hint="eastAsia"/>
            <w:color w:val="00558C"/>
            <w:sz w:val="22"/>
            <w:szCs w:val="22"/>
            <w:lang w:eastAsia="zh-CN"/>
          </w:rPr>
          <w:t>T</w:t>
        </w:r>
        <w:r>
          <w:t xml:space="preserve">he </w:t>
        </w:r>
        <w:del w:id="1141" w:author="Jiang" w:date="2024-07-05T10:31:00Z">
          <w:r>
            <w:delText>l</w:delText>
          </w:r>
        </w:del>
      </w:ins>
      <w:ins w:id="1142" w:author="Jiang" w:date="2024-07-05T10:31:00Z">
        <w:r>
          <w:rPr>
            <w:rFonts w:eastAsia="SimSun" w:hint="eastAsia"/>
            <w:lang w:eastAsia="zh-CN"/>
          </w:rPr>
          <w:t>Li</w:t>
        </w:r>
      </w:ins>
      <w:ins w:id="1143" w:author="liujuan" w:date="2024-04-06T15:07:00Z">
        <w:del w:id="1144" w:author="Jiang" w:date="2024-07-05T10:31:00Z">
          <w:r>
            <w:delText>i</w:delText>
          </w:r>
        </w:del>
        <w:r>
          <w:t xml:space="preserve">ghthouse </w:t>
        </w:r>
      </w:ins>
      <w:ins w:id="1145" w:author="Jiang" w:date="2024-07-05T10:31:00Z">
        <w:r>
          <w:rPr>
            <w:rFonts w:eastAsia="SimSun" w:hint="eastAsia"/>
            <w:lang w:eastAsia="zh-CN"/>
          </w:rPr>
          <w:t>A</w:t>
        </w:r>
      </w:ins>
      <w:ins w:id="1146" w:author="liujuan" w:date="2024-04-06T15:07:00Z">
        <w:del w:id="1147" w:author="Jiang" w:date="2024-07-05T10:31:00Z">
          <w:r>
            <w:delText>a</w:delText>
          </w:r>
        </w:del>
        <w:r>
          <w:t>uthority may wish to consider</w:t>
        </w:r>
      </w:ins>
      <w:r>
        <w:rPr>
          <w:rFonts w:asciiTheme="minorHAnsi" w:eastAsia="Symbol" w:hAnsiTheme="minorHAnsi" w:cs="Symbol"/>
          <w:color w:val="00558C"/>
          <w:sz w:val="22"/>
          <w:szCs w:val="22"/>
        </w:rPr>
        <w:t xml:space="preserve"> </w:t>
      </w:r>
      <w:del w:id="1148" w:author="liujuan" w:date="2024-04-06T15:07:00Z">
        <w:r>
          <w:rPr>
            <w:rFonts w:asciiTheme="minorHAnsi" w:eastAsia="Calibri" w:hAnsiTheme="minorHAnsi" w:cs="Calibri"/>
            <w:sz w:val="22"/>
            <w:szCs w:val="22"/>
          </w:rPr>
          <w:delText>T</w:delText>
        </w:r>
      </w:del>
      <w:ins w:id="1149" w:author="liujuan" w:date="2024-04-06T15:07:00Z">
        <w:r>
          <w:rPr>
            <w:rFonts w:asciiTheme="minorHAnsi" w:eastAsia="SimSun" w:hAnsiTheme="minorHAnsi" w:cs="Calibri" w:hint="eastAsia"/>
            <w:sz w:val="22"/>
            <w:szCs w:val="22"/>
            <w:lang w:eastAsia="zh-CN"/>
          </w:rPr>
          <w:t>t</w:t>
        </w:r>
      </w:ins>
      <w:r>
        <w:rPr>
          <w:rFonts w:asciiTheme="minorHAnsi" w:eastAsia="Calibri" w:hAnsiTheme="minorHAnsi" w:cs="Calibri"/>
          <w:sz w:val="22"/>
          <w:szCs w:val="22"/>
        </w:rPr>
        <w: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property</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shall</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be</w:t>
      </w:r>
      <w:r>
        <w:rPr>
          <w:rFonts w:asciiTheme="minorHAnsi" w:eastAsia="Calibri" w:hAnsiTheme="minorHAnsi" w:cs="Calibri"/>
          <w:spacing w:val="17"/>
          <w:w w:val="101"/>
          <w:sz w:val="22"/>
          <w:szCs w:val="22"/>
        </w:rPr>
        <w:t xml:space="preserve"> </w:t>
      </w:r>
      <w:del w:id="1150" w:author="Peter Hill" w:date="2024-04-03T16:30:00Z">
        <w:r>
          <w:rPr>
            <w:rFonts w:asciiTheme="minorHAnsi" w:eastAsia="Calibri" w:hAnsiTheme="minorHAnsi" w:cs="Calibri"/>
            <w:sz w:val="22"/>
            <w:szCs w:val="22"/>
          </w:rPr>
          <w:delText>preserved</w:delText>
        </w:r>
        <w:r>
          <w:rPr>
            <w:rFonts w:asciiTheme="minorHAnsi" w:eastAsia="Calibri" w:hAnsiTheme="minorHAnsi" w:cs="Calibri"/>
            <w:spacing w:val="14"/>
            <w:sz w:val="22"/>
            <w:szCs w:val="22"/>
          </w:rPr>
          <w:delText xml:space="preserve"> </w:delText>
        </w:r>
      </w:del>
      <w:ins w:id="1151" w:author="Peter Hill" w:date="2024-04-03T16:30:00Z">
        <w:r>
          <w:rPr>
            <w:rFonts w:asciiTheme="minorHAnsi" w:eastAsia="Calibri" w:hAnsiTheme="minorHAnsi" w:cs="Calibri"/>
            <w:sz w:val="22"/>
            <w:szCs w:val="22"/>
          </w:rPr>
          <w:t>conserved</w:t>
        </w:r>
        <w:r>
          <w:rPr>
            <w:rFonts w:asciiTheme="minorHAnsi" w:eastAsia="Calibri" w:hAnsiTheme="minorHAnsi" w:cs="Calibri"/>
            <w:spacing w:val="14"/>
            <w:sz w:val="22"/>
            <w:szCs w:val="22"/>
          </w:rPr>
          <w:t xml:space="preserve"> </w:t>
        </w:r>
      </w:ins>
      <w:r>
        <w:rPr>
          <w:rFonts w:asciiTheme="minorHAnsi" w:eastAsia="Calibri" w:hAnsiTheme="minorHAnsi" w:cs="Calibri"/>
          <w:sz w:val="22"/>
          <w:szCs w:val="22"/>
        </w:rPr>
        <w:t>in</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w:t>
      </w:r>
      <w:r>
        <w:rPr>
          <w:rFonts w:asciiTheme="minorHAnsi" w:eastAsia="Calibri" w:hAnsiTheme="minorHAnsi" w:cs="Calibri"/>
          <w:spacing w:val="-1"/>
          <w:sz w:val="22"/>
          <w:szCs w:val="22"/>
        </w:rPr>
        <w:t>ccordance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heritage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designation.</w:t>
      </w:r>
    </w:p>
    <w:p w14:paraId="066483D7" w14:textId="77777777" w:rsidR="000F72C1" w:rsidRDefault="0020793E">
      <w:pPr>
        <w:spacing w:before="190" w:line="209" w:lineRule="auto"/>
        <w:ind w:left="1029" w:right="1553"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ins w:id="1152" w:author="liujuan" w:date="2024-04-06T15:08:00Z">
        <w:r>
          <w:rPr>
            <w:rFonts w:asciiTheme="minorHAnsi" w:eastAsia="SimSun" w:hAnsiTheme="minorHAnsi" w:cs="Symbol" w:hint="eastAsia"/>
            <w:color w:val="00558C"/>
            <w:spacing w:val="-1"/>
            <w:sz w:val="22"/>
            <w:szCs w:val="22"/>
            <w:lang w:eastAsia="zh-CN"/>
          </w:rPr>
          <w:t>I</w:t>
        </w:r>
        <w:r>
          <w:t>t may be advisable to</w:t>
        </w:r>
      </w:ins>
      <w:del w:id="1153" w:author="liujuan" w:date="2024-04-06T15:08:00Z">
        <w:r>
          <w:rPr>
            <w:rFonts w:asciiTheme="minorHAnsi" w:eastAsia="Calibri" w:hAnsiTheme="minorHAnsi" w:cs="Calibri"/>
            <w:spacing w:val="-1"/>
            <w:sz w:val="22"/>
            <w:szCs w:val="22"/>
          </w:rPr>
          <w:delText>The</w:delText>
        </w:r>
        <w:r>
          <w:rPr>
            <w:rFonts w:asciiTheme="minorHAnsi" w:eastAsia="Calibri" w:hAnsiTheme="minorHAnsi" w:cs="Calibri"/>
            <w:spacing w:val="18"/>
            <w:sz w:val="22"/>
            <w:szCs w:val="22"/>
          </w:rPr>
          <w:delText xml:space="preserve"> </w:delText>
        </w:r>
        <w:r>
          <w:rPr>
            <w:rFonts w:asciiTheme="minorHAnsi" w:eastAsia="Calibri" w:hAnsiTheme="minorHAnsi" w:cs="Calibri"/>
            <w:spacing w:val="-1"/>
            <w:sz w:val="22"/>
            <w:szCs w:val="22"/>
          </w:rPr>
          <w:delText xml:space="preserve">lessee </w:delText>
        </w:r>
      </w:del>
      <w:ins w:id="1154" w:author="Peter Hill" w:date="2024-04-03T16:31:00Z">
        <w:del w:id="1155" w:author="liujuan" w:date="2024-04-06T15:08:00Z">
          <w:r>
            <w:rPr>
              <w:rFonts w:asciiTheme="minorHAnsi" w:eastAsia="Calibri" w:hAnsiTheme="minorHAnsi" w:cs="Calibri"/>
              <w:spacing w:val="-1"/>
              <w:sz w:val="22"/>
              <w:szCs w:val="22"/>
            </w:rPr>
            <w:delText xml:space="preserve">Partner </w:delText>
          </w:r>
        </w:del>
      </w:ins>
      <w:del w:id="1156" w:author="liujuan" w:date="2024-04-06T15:08:00Z">
        <w:r>
          <w:rPr>
            <w:rFonts w:asciiTheme="minorHAnsi" w:eastAsia="Calibri" w:hAnsiTheme="minorHAnsi" w:cs="Calibri"/>
            <w:spacing w:val="-1"/>
            <w:sz w:val="22"/>
            <w:szCs w:val="22"/>
          </w:rPr>
          <w:delText>shall</w:delText>
        </w:r>
      </w:del>
      <w:r>
        <w:rPr>
          <w:rFonts w:asciiTheme="minorHAnsi" w:eastAsia="Calibri" w:hAnsiTheme="minorHAnsi" w:cs="Calibri"/>
          <w:spacing w:val="-1"/>
          <w:sz w:val="22"/>
          <w:szCs w:val="22"/>
        </w:rPr>
        <w:t xml:space="preserve"> ensure that existing</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public access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rights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are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affected</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by</w:t>
      </w:r>
      <w:ins w:id="1157" w:author="Jiang" w:date="2024-07-10T20:55:00Z">
        <w:r>
          <w:rPr>
            <w:rFonts w:asciiTheme="minorHAnsi" w:eastAsia="SimSun" w:hAnsiTheme="minorHAnsi" w:cs="Calibri" w:hint="eastAsia"/>
            <w:spacing w:val="-1"/>
            <w:sz w:val="22"/>
            <w:szCs w:val="22"/>
            <w:lang w:eastAsia="zh-CN"/>
          </w:rPr>
          <w:t xml:space="preserve"> </w:t>
        </w:r>
      </w:ins>
      <w:del w:id="1158" w:author="Jiang" w:date="2024-07-10T20:54: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1"/>
          <w:sz w:val="22"/>
          <w:szCs w:val="22"/>
        </w:rPr>
        <w:t>their</w:t>
      </w:r>
      <w:r>
        <w:rPr>
          <w:rFonts w:asciiTheme="minorHAnsi" w:eastAsia="Calibri" w:hAnsiTheme="minorHAnsi" w:cs="Calibri"/>
          <w:spacing w:val="6"/>
          <w:sz w:val="22"/>
          <w:szCs w:val="22"/>
        </w:rPr>
        <w:t xml:space="preserve"> </w:t>
      </w:r>
      <w:r>
        <w:rPr>
          <w:rFonts w:asciiTheme="minorHAnsi" w:eastAsia="Calibri" w:hAnsiTheme="minorHAnsi" w:cs="Calibri"/>
          <w:spacing w:val="-1"/>
          <w:sz w:val="22"/>
          <w:szCs w:val="22"/>
        </w:rPr>
        <w:t>operation</w:t>
      </w:r>
      <w:r>
        <w:rPr>
          <w:rFonts w:asciiTheme="minorHAnsi" w:eastAsia="Calibri" w:hAnsiTheme="minorHAnsi" w:cs="Calibri"/>
          <w:spacing w:val="-2"/>
          <w:sz w:val="22"/>
          <w:szCs w:val="22"/>
        </w:rPr>
        <w:t>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accordance with the authorities’</w:t>
      </w:r>
      <w:r>
        <w:rPr>
          <w:rFonts w:asciiTheme="minorHAnsi" w:eastAsia="Calibri" w:hAnsiTheme="minorHAnsi" w:cs="Calibri"/>
          <w:spacing w:val="31"/>
          <w:w w:val="102"/>
          <w:sz w:val="22"/>
          <w:szCs w:val="22"/>
        </w:rPr>
        <w:t xml:space="preserve"> </w:t>
      </w:r>
      <w:r>
        <w:rPr>
          <w:rFonts w:asciiTheme="minorHAnsi" w:eastAsia="Calibri" w:hAnsiTheme="minorHAnsi" w:cs="Calibri"/>
          <w:spacing w:val="-1"/>
          <w:sz w:val="22"/>
          <w:szCs w:val="22"/>
        </w:rPr>
        <w:t>policy.</w:t>
      </w:r>
    </w:p>
    <w:p w14:paraId="066483D8" w14:textId="77777777" w:rsidR="000F72C1" w:rsidRDefault="0020793E">
      <w:pPr>
        <w:spacing w:before="190" w:line="178" w:lineRule="auto"/>
        <w:ind w:leftChars="288" w:left="1045" w:hangingChars="200" w:hanging="440"/>
        <w:rPr>
          <w:rFonts w:asciiTheme="minorHAnsi" w:eastAsia="Calibri" w:hAnsiTheme="minorHAnsi" w:cs="Calibri"/>
          <w:sz w:val="22"/>
          <w:szCs w:val="22"/>
        </w:rPr>
        <w:pPrChange w:id="1159" w:author="Jiang" w:date="2024-07-10T20:49:00Z">
          <w:pPr>
            <w:spacing w:before="190" w:line="178" w:lineRule="auto"/>
            <w:ind w:left="606"/>
          </w:pPr>
        </w:pPrChange>
      </w:pPr>
      <w:r>
        <w:rPr>
          <w:rFonts w:asciiTheme="minorHAnsi" w:eastAsia="Symbol" w:hAnsiTheme="minorHAnsi" w:cs="Symbol"/>
          <w:color w:val="00558C"/>
          <w:sz w:val="22"/>
          <w:szCs w:val="22"/>
        </w:rPr>
        <w:t xml:space="preserve">.     </w:t>
      </w:r>
      <w:ins w:id="1160"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161" w:author="Peter Hill" w:date="2024-04-03T16:31:00Z">
        <w:r>
          <w:rPr>
            <w:rFonts w:asciiTheme="minorHAnsi" w:eastAsia="Calibri" w:hAnsiTheme="minorHAnsi" w:cs="Calibri"/>
            <w:sz w:val="22"/>
            <w:szCs w:val="22"/>
          </w:rPr>
          <w:delText>lessee</w:delText>
        </w:r>
        <w:r>
          <w:rPr>
            <w:rFonts w:asciiTheme="minorHAnsi" w:eastAsia="Calibri" w:hAnsiTheme="minorHAnsi" w:cs="Calibri"/>
            <w:spacing w:val="14"/>
            <w:w w:val="101"/>
            <w:sz w:val="22"/>
            <w:szCs w:val="22"/>
          </w:rPr>
          <w:delText xml:space="preserve"> </w:delText>
        </w:r>
      </w:del>
      <w:ins w:id="1162" w:author="Peter Hill" w:date="2024-04-03T16:31:00Z">
        <w:r>
          <w:rPr>
            <w:rFonts w:asciiTheme="minorHAnsi" w:eastAsia="Calibri" w:hAnsiTheme="minorHAnsi" w:cs="Calibri"/>
            <w:sz w:val="22"/>
            <w:szCs w:val="22"/>
          </w:rPr>
          <w:t xml:space="preserve">Partner </w:t>
        </w:r>
      </w:ins>
      <w:r>
        <w:rPr>
          <w:rFonts w:asciiTheme="minorHAnsi" w:eastAsia="Calibri" w:hAnsiTheme="minorHAnsi" w:cs="Calibri"/>
          <w:sz w:val="22"/>
          <w:szCs w:val="22"/>
        </w:rPr>
        <w:t>undertakes</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12"/>
          <w:w w:val="101"/>
          <w:sz w:val="22"/>
          <w:szCs w:val="22"/>
        </w:rPr>
        <w:t xml:space="preserve"> </w:t>
      </w:r>
      <w:r>
        <w:rPr>
          <w:rFonts w:asciiTheme="minorHAnsi" w:eastAsia="Calibri" w:hAnsiTheme="minorHAnsi" w:cs="Calibri"/>
          <w:sz w:val="22"/>
          <w:szCs w:val="22"/>
        </w:rPr>
        <w:t>discuss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seek</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approval</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further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developments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3"/>
          <w:w w:val="101"/>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163" w:author="Jiang" w:date="2024-07-05T10:32:00Z">
        <w:r>
          <w:rPr>
            <w:rFonts w:asciiTheme="minorHAnsi" w:eastAsia="Calibri" w:hAnsiTheme="minorHAnsi" w:cs="Calibri"/>
            <w:spacing w:val="-1"/>
            <w:sz w:val="22"/>
            <w:szCs w:val="22"/>
          </w:rPr>
          <w:delText>lessor</w:delText>
        </w:r>
      </w:del>
      <w:ins w:id="1164" w:author="Peter Hill" w:date="2024-04-03T16:31:00Z">
        <w:del w:id="1165" w:author="Jiang" w:date="2024-07-05T10:32:00Z">
          <w:r>
            <w:rPr>
              <w:rFonts w:asciiTheme="minorHAnsi" w:eastAsia="Calibri" w:hAnsiTheme="minorHAnsi" w:cs="Calibri"/>
              <w:spacing w:val="-1"/>
              <w:sz w:val="22"/>
              <w:szCs w:val="22"/>
            </w:rPr>
            <w:delText>l</w:delText>
          </w:r>
        </w:del>
      </w:ins>
      <w:ins w:id="1166" w:author="Jiang" w:date="2024-07-05T10:32:00Z">
        <w:r>
          <w:rPr>
            <w:rFonts w:asciiTheme="minorHAnsi" w:eastAsia="SimSun" w:hAnsiTheme="minorHAnsi" w:cs="Calibri" w:hint="eastAsia"/>
            <w:spacing w:val="-1"/>
            <w:sz w:val="22"/>
            <w:szCs w:val="22"/>
            <w:lang w:eastAsia="zh-CN"/>
          </w:rPr>
          <w:t>L</w:t>
        </w:r>
      </w:ins>
      <w:ins w:id="1167" w:author="Peter Hill" w:date="2024-04-03T16:31:00Z">
        <w:r>
          <w:rPr>
            <w:rFonts w:asciiTheme="minorHAnsi" w:eastAsia="Calibri" w:hAnsiTheme="minorHAnsi" w:cs="Calibri"/>
            <w:spacing w:val="-1"/>
            <w:sz w:val="22"/>
            <w:szCs w:val="22"/>
          </w:rPr>
          <w:t xml:space="preserve">ighthouse </w:t>
        </w:r>
        <w:del w:id="1168" w:author="Jiang" w:date="2024-07-05T10:32:00Z">
          <w:r>
            <w:rPr>
              <w:rFonts w:asciiTheme="minorHAnsi" w:eastAsia="Calibri" w:hAnsiTheme="minorHAnsi" w:cs="Calibri"/>
              <w:spacing w:val="-1"/>
              <w:sz w:val="22"/>
              <w:szCs w:val="22"/>
            </w:rPr>
            <w:delText>a</w:delText>
          </w:r>
        </w:del>
      </w:ins>
      <w:ins w:id="1169" w:author="Jiang" w:date="2024-07-05T10:32:00Z">
        <w:r>
          <w:rPr>
            <w:rFonts w:asciiTheme="minorHAnsi" w:eastAsia="SimSun" w:hAnsiTheme="minorHAnsi" w:cs="Calibri" w:hint="eastAsia"/>
            <w:spacing w:val="-1"/>
            <w:sz w:val="22"/>
            <w:szCs w:val="22"/>
            <w:lang w:eastAsia="zh-CN"/>
          </w:rPr>
          <w:t>A</w:t>
        </w:r>
      </w:ins>
      <w:ins w:id="1170" w:author="Peter Hill" w:date="2024-04-03T16:31:00Z">
        <w:r>
          <w:rPr>
            <w:rFonts w:asciiTheme="minorHAnsi" w:eastAsia="Calibri" w:hAnsiTheme="minorHAnsi" w:cs="Calibri"/>
            <w:spacing w:val="-1"/>
            <w:sz w:val="22"/>
            <w:szCs w:val="22"/>
          </w:rPr>
          <w:t>uthority</w:t>
        </w:r>
      </w:ins>
      <w:r>
        <w:rPr>
          <w:rFonts w:asciiTheme="minorHAnsi" w:eastAsia="Calibri" w:hAnsiTheme="minorHAnsi" w:cs="Calibri"/>
          <w:spacing w:val="-1"/>
          <w:sz w:val="22"/>
          <w:szCs w:val="22"/>
        </w:rPr>
        <w:t>.</w:t>
      </w:r>
    </w:p>
    <w:p w14:paraId="066483D9" w14:textId="77777777" w:rsidR="000F72C1" w:rsidRDefault="0020793E">
      <w:pPr>
        <w:spacing w:before="188" w:line="178" w:lineRule="auto"/>
        <w:ind w:leftChars="288" w:left="1045" w:hangingChars="200" w:hanging="440"/>
        <w:rPr>
          <w:rFonts w:asciiTheme="minorHAnsi" w:eastAsia="Calibri" w:hAnsiTheme="minorHAnsi" w:cs="Calibri"/>
          <w:sz w:val="22"/>
          <w:szCs w:val="22"/>
        </w:rPr>
        <w:pPrChange w:id="1171" w:author="Jiang" w:date="2024-07-10T20:49:00Z">
          <w:pPr>
            <w:spacing w:before="188" w:line="178" w:lineRule="auto"/>
            <w:ind w:left="606"/>
          </w:pPr>
        </w:pPrChange>
      </w:pPr>
      <w:r>
        <w:rPr>
          <w:rFonts w:asciiTheme="minorHAnsi" w:eastAsia="Symbol" w:hAnsiTheme="minorHAnsi" w:cs="Symbol"/>
          <w:color w:val="00558C"/>
          <w:sz w:val="22"/>
          <w:szCs w:val="22"/>
        </w:rPr>
        <w:t xml:space="preserve">.     </w:t>
      </w:r>
      <w:ins w:id="1172"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173" w:author="Peter Hill" w:date="2024-04-03T16:31:00Z">
        <w:r>
          <w:rPr>
            <w:rFonts w:asciiTheme="minorHAnsi" w:eastAsia="Calibri" w:hAnsiTheme="minorHAnsi" w:cs="Calibri"/>
            <w:sz w:val="22"/>
            <w:szCs w:val="22"/>
          </w:rPr>
          <w:delText>lessor</w:delText>
        </w:r>
        <w:r>
          <w:rPr>
            <w:rFonts w:asciiTheme="minorHAnsi" w:eastAsia="Calibri" w:hAnsiTheme="minorHAnsi" w:cs="Calibri"/>
            <w:spacing w:val="3"/>
            <w:sz w:val="22"/>
            <w:szCs w:val="22"/>
          </w:rPr>
          <w:delText xml:space="preserve"> </w:delText>
        </w:r>
      </w:del>
      <w:ins w:id="1174" w:author="Peter Hill" w:date="2024-04-03T16:31:00Z">
        <w:r>
          <w:rPr>
            <w:rFonts w:asciiTheme="minorHAnsi" w:eastAsia="Calibri" w:hAnsiTheme="minorHAnsi" w:cs="Calibri"/>
            <w:sz w:val="22"/>
            <w:szCs w:val="22"/>
          </w:rPr>
          <w:t>Lighthouse Authority</w:t>
        </w:r>
        <w:r>
          <w:rPr>
            <w:rFonts w:asciiTheme="minorHAnsi" w:eastAsia="Calibri" w:hAnsiTheme="minorHAnsi" w:cs="Calibri"/>
            <w:spacing w:val="3"/>
            <w:sz w:val="22"/>
            <w:szCs w:val="22"/>
          </w:rPr>
          <w:t xml:space="preserve"> </w:t>
        </w:r>
      </w:ins>
      <w:r>
        <w:rPr>
          <w:rFonts w:asciiTheme="minorHAnsi" w:eastAsia="Calibri" w:hAnsiTheme="minorHAnsi" w:cs="Calibri"/>
          <w:sz w:val="22"/>
          <w:szCs w:val="22"/>
        </w:rPr>
        <w:t>will</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contribute</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advice</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on</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future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repair</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ins w:id="1175" w:author="Jiang" w:date="2024-07-05T10:34:00Z">
        <w:r>
          <w:rPr>
            <w:rFonts w:asciiTheme="minorHAnsi" w:eastAsia="Calibri" w:hAnsiTheme="minorHAnsi" w:cs="Calibri"/>
            <w:sz w:val="22"/>
            <w:szCs w:val="22"/>
          </w:rPr>
          <w:t xml:space="preserve"> </w:t>
        </w:r>
        <w:r>
          <w:rPr>
            <w:rFonts w:asciiTheme="minorHAnsi" w:eastAsia="Calibri" w:hAnsiTheme="minorHAnsi" w:cs="Calibri"/>
            <w:spacing w:val="-1"/>
            <w:sz w:val="22"/>
            <w:szCs w:val="22"/>
          </w:rPr>
          <w:t>Agreement areas</w:t>
        </w:r>
      </w:ins>
      <w:del w:id="1176" w:author="Jiang" w:date="2024-07-05T10:34:00Z">
        <w:r>
          <w:rPr>
            <w:rFonts w:asciiTheme="minorHAnsi" w:eastAsia="Calibri" w:hAnsiTheme="minorHAnsi" w:cs="Calibri"/>
            <w:spacing w:val="-1"/>
            <w:sz w:val="22"/>
            <w:szCs w:val="22"/>
          </w:rPr>
          <w:delText>leased</w:delText>
        </w:r>
        <w:r>
          <w:rPr>
            <w:rFonts w:asciiTheme="minorHAnsi" w:eastAsia="Calibri" w:hAnsiTheme="minorHAnsi" w:cs="Calibri"/>
            <w:spacing w:val="10"/>
            <w:sz w:val="22"/>
            <w:szCs w:val="22"/>
          </w:rPr>
          <w:delText xml:space="preserve"> </w:delText>
        </w:r>
        <w:r>
          <w:rPr>
            <w:rFonts w:asciiTheme="minorHAnsi" w:eastAsia="Calibri" w:hAnsiTheme="minorHAnsi" w:cs="Calibri"/>
            <w:spacing w:val="-1"/>
            <w:sz w:val="22"/>
            <w:szCs w:val="22"/>
          </w:rPr>
          <w:delText>areas</w:delText>
        </w:r>
      </w:del>
      <w:r>
        <w:rPr>
          <w:rFonts w:asciiTheme="minorHAnsi" w:eastAsia="Calibri" w:hAnsiTheme="minorHAnsi" w:cs="Calibri"/>
          <w:spacing w:val="-1"/>
          <w:sz w:val="22"/>
          <w:szCs w:val="22"/>
        </w:rPr>
        <w:t>.</w:t>
      </w:r>
    </w:p>
    <w:p w14:paraId="066483DA" w14:textId="77777777" w:rsidR="000F72C1" w:rsidRDefault="0020793E">
      <w:pPr>
        <w:spacing w:before="116" w:line="242" w:lineRule="auto"/>
        <w:ind w:left="1035" w:right="1336" w:hanging="429"/>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177" w:author="Peter Hill" w:date="2024-04-03T16:31:00Z">
        <w:r>
          <w:rPr>
            <w:rFonts w:asciiTheme="minorHAnsi" w:eastAsia="Calibri" w:hAnsiTheme="minorHAnsi" w:cs="Calibri"/>
            <w:sz w:val="22"/>
            <w:szCs w:val="22"/>
          </w:rPr>
          <w:delText>lessor</w:delText>
        </w:r>
        <w:r>
          <w:rPr>
            <w:rFonts w:asciiTheme="minorHAnsi" w:eastAsia="Calibri" w:hAnsiTheme="minorHAnsi" w:cs="Calibri"/>
            <w:spacing w:val="14"/>
            <w:w w:val="101"/>
            <w:sz w:val="22"/>
            <w:szCs w:val="22"/>
          </w:rPr>
          <w:delText xml:space="preserve"> </w:delText>
        </w:r>
      </w:del>
      <w:ins w:id="1178" w:author="Peter Hill" w:date="2024-04-03T16:31:00Z">
        <w:r>
          <w:rPr>
            <w:rFonts w:asciiTheme="minorHAnsi" w:eastAsia="Calibri" w:hAnsiTheme="minorHAnsi" w:cs="Calibri"/>
            <w:sz w:val="22"/>
            <w:szCs w:val="22"/>
          </w:rPr>
          <w:t>Lighthouse Authority</w:t>
        </w:r>
        <w:r>
          <w:rPr>
            <w:rFonts w:asciiTheme="minorHAnsi" w:eastAsia="Calibri" w:hAnsiTheme="minorHAnsi" w:cs="Calibri"/>
            <w:spacing w:val="14"/>
            <w:w w:val="101"/>
            <w:sz w:val="22"/>
            <w:szCs w:val="22"/>
          </w:rPr>
          <w:t xml:space="preserve"> </w:t>
        </w:r>
      </w:ins>
      <w:r>
        <w:rPr>
          <w:rFonts w:asciiTheme="minorHAnsi" w:eastAsia="Calibri" w:hAnsiTheme="minorHAnsi" w:cs="Calibri"/>
          <w:sz w:val="22"/>
          <w:szCs w:val="22"/>
        </w:rPr>
        <w:t>may</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consider</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opportunities</w:t>
      </w:r>
      <w:r>
        <w:rPr>
          <w:rFonts w:asciiTheme="minorHAnsi" w:eastAsia="Calibri" w:hAnsiTheme="minorHAnsi" w:cs="Calibri"/>
          <w:spacing w:val="1"/>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contribute</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and/or</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upgrading</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z w:val="22"/>
          <w:szCs w:val="22"/>
        </w:rPr>
        <w:t xml:space="preserve"> </w:t>
      </w:r>
      <w:del w:id="1179" w:author="Peter Hill" w:date="2024-04-03T16:32:00Z">
        <w:r>
          <w:rPr>
            <w:rFonts w:asciiTheme="minorHAnsi" w:eastAsia="Calibri" w:hAnsiTheme="minorHAnsi" w:cs="Calibri"/>
            <w:spacing w:val="-1"/>
            <w:sz w:val="22"/>
            <w:szCs w:val="22"/>
          </w:rPr>
          <w:delText xml:space="preserve">leased </w:delText>
        </w:r>
      </w:del>
      <w:ins w:id="1180" w:author="Peter Hill" w:date="2024-04-03T16:32: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areas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light of t</w:t>
      </w:r>
      <w:r>
        <w:rPr>
          <w:rFonts w:asciiTheme="minorHAnsi" w:eastAsia="Calibri" w:hAnsiTheme="minorHAnsi" w:cs="Calibri"/>
          <w:spacing w:val="-2"/>
          <w:sz w:val="22"/>
          <w:szCs w:val="22"/>
        </w:rPr>
        <w: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budgetary</w:t>
      </w:r>
      <w:r>
        <w:rPr>
          <w:rFonts w:asciiTheme="minorHAnsi" w:eastAsia="Calibri" w:hAnsiTheme="minorHAnsi" w:cs="Calibri"/>
          <w:spacing w:val="18"/>
          <w:w w:val="101"/>
          <w:sz w:val="22"/>
          <w:szCs w:val="22"/>
        </w:rPr>
        <w:t xml:space="preserve"> </w:t>
      </w:r>
      <w:r>
        <w:rPr>
          <w:rFonts w:asciiTheme="minorHAnsi" w:eastAsia="Calibri" w:hAnsiTheme="minorHAnsi" w:cs="Calibri"/>
          <w:spacing w:val="-2"/>
          <w:sz w:val="22"/>
          <w:szCs w:val="22"/>
        </w:rPr>
        <w:t>limits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in effect at</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the time.</w:t>
      </w:r>
    </w:p>
    <w:p w14:paraId="066483DB" w14:textId="77777777" w:rsidR="000F72C1" w:rsidRDefault="0020793E">
      <w:pPr>
        <w:spacing w:before="192" w:line="208" w:lineRule="auto"/>
        <w:ind w:left="1029" w:right="1552"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181" w:author="Peter Hill" w:date="2024-04-03T16:32:00Z">
        <w:r>
          <w:rPr>
            <w:rFonts w:asciiTheme="minorHAnsi" w:eastAsia="Calibri" w:hAnsiTheme="minorHAnsi" w:cs="Calibri"/>
            <w:spacing w:val="-1"/>
            <w:sz w:val="22"/>
            <w:szCs w:val="22"/>
          </w:rPr>
          <w:delText>lessee</w:delText>
        </w:r>
        <w:r>
          <w:rPr>
            <w:rFonts w:asciiTheme="minorHAnsi" w:eastAsia="Calibri" w:hAnsiTheme="minorHAnsi" w:cs="Calibri"/>
            <w:spacing w:val="15"/>
            <w:sz w:val="22"/>
            <w:szCs w:val="22"/>
          </w:rPr>
          <w:delText xml:space="preserve"> </w:delText>
        </w:r>
      </w:del>
      <w:ins w:id="1182" w:author="Peter Hill" w:date="2024-04-03T16:32:00Z">
        <w:r>
          <w:rPr>
            <w:rFonts w:asciiTheme="minorHAnsi" w:eastAsia="Calibri" w:hAnsiTheme="minorHAnsi" w:cs="Calibri"/>
            <w:spacing w:val="-1"/>
            <w:sz w:val="22"/>
            <w:szCs w:val="22"/>
          </w:rPr>
          <w:t>Partner</w:t>
        </w:r>
        <w:r>
          <w:rPr>
            <w:rFonts w:asciiTheme="minorHAnsi" w:eastAsia="Calibri" w:hAnsiTheme="minorHAnsi" w:cs="Calibri"/>
            <w:spacing w:val="15"/>
            <w:sz w:val="22"/>
            <w:szCs w:val="22"/>
          </w:rPr>
          <w:t xml:space="preserve"> </w:t>
        </w:r>
      </w:ins>
      <w:r>
        <w:rPr>
          <w:rFonts w:asciiTheme="minorHAnsi" w:eastAsia="Calibri" w:hAnsiTheme="minorHAnsi" w:cs="Calibri"/>
          <w:spacing w:val="-1"/>
          <w:sz w:val="22"/>
          <w:szCs w:val="22"/>
        </w:rPr>
        <w:t>may</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 or allow others to</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us</w:t>
      </w:r>
      <w:r>
        <w:rPr>
          <w:rFonts w:asciiTheme="minorHAnsi" w:eastAsia="Calibri" w:hAnsiTheme="minorHAnsi" w:cs="Calibri"/>
          <w:spacing w:val="-2"/>
          <w:sz w:val="22"/>
          <w:szCs w:val="22"/>
        </w:rPr>
        <w:t>e, the</w:t>
      </w:r>
      <w:r>
        <w:rPr>
          <w:rFonts w:asciiTheme="minorHAnsi" w:eastAsia="Calibri" w:hAnsiTheme="minorHAnsi" w:cs="Calibri"/>
          <w:spacing w:val="17"/>
          <w:w w:val="101"/>
          <w:sz w:val="22"/>
          <w:szCs w:val="22"/>
        </w:rPr>
        <w:t xml:space="preserve"> </w:t>
      </w:r>
      <w:del w:id="1183" w:author="Peter Hill" w:date="2024-04-03T16:32:00Z">
        <w:r>
          <w:rPr>
            <w:rFonts w:asciiTheme="minorHAnsi" w:eastAsia="Calibri" w:hAnsiTheme="minorHAnsi" w:cs="Calibri"/>
            <w:spacing w:val="-2"/>
            <w:sz w:val="22"/>
            <w:szCs w:val="22"/>
          </w:rPr>
          <w:delText>leased</w:delText>
        </w:r>
        <w:r>
          <w:rPr>
            <w:rFonts w:asciiTheme="minorHAnsi" w:eastAsia="Calibri" w:hAnsiTheme="minorHAnsi" w:cs="Calibri"/>
            <w:spacing w:val="16"/>
            <w:w w:val="101"/>
            <w:sz w:val="22"/>
            <w:szCs w:val="22"/>
          </w:rPr>
          <w:delText xml:space="preserve"> </w:delText>
        </w:r>
      </w:del>
      <w:r>
        <w:rPr>
          <w:rFonts w:asciiTheme="minorHAnsi" w:eastAsia="Calibri" w:hAnsiTheme="minorHAnsi" w:cs="Calibri"/>
          <w:spacing w:val="-2"/>
          <w:sz w:val="22"/>
          <w:szCs w:val="22"/>
        </w:rPr>
        <w:t>property</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dwelling without</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prior</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approval.</w:t>
      </w:r>
    </w:p>
    <w:p w14:paraId="066483DC" w14:textId="77777777" w:rsidR="000F72C1" w:rsidRDefault="0020793E">
      <w:pPr>
        <w:spacing w:before="189" w:line="177" w:lineRule="auto"/>
        <w:ind w:leftChars="288" w:left="1045" w:hangingChars="200" w:hanging="440"/>
        <w:rPr>
          <w:rFonts w:asciiTheme="minorHAnsi" w:eastAsia="Calibri" w:hAnsiTheme="minorHAnsi" w:cs="Calibri"/>
          <w:sz w:val="22"/>
          <w:szCs w:val="22"/>
        </w:rPr>
        <w:pPrChange w:id="1184" w:author="Jiang" w:date="2024-07-10T20:49:00Z">
          <w:pPr>
            <w:spacing w:before="189" w:line="177" w:lineRule="auto"/>
            <w:ind w:left="606"/>
          </w:pPr>
        </w:pPrChange>
      </w:pPr>
      <w:r>
        <w:rPr>
          <w:rFonts w:asciiTheme="minorHAnsi" w:eastAsia="Symbol" w:hAnsiTheme="minorHAnsi" w:cs="Symbol"/>
          <w:color w:val="00558C"/>
          <w:sz w:val="22"/>
          <w:szCs w:val="22"/>
        </w:rPr>
        <w:t xml:space="preserve">.    </w:t>
      </w:r>
      <w:ins w:id="1185"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7"/>
          <w:w w:val="101"/>
          <w:sz w:val="22"/>
          <w:szCs w:val="22"/>
        </w:rPr>
        <w:t xml:space="preserve"> </w:t>
      </w:r>
      <w:del w:id="1186" w:author="Peter Hill" w:date="2024-04-03T16:43:00Z">
        <w:r>
          <w:rPr>
            <w:rFonts w:asciiTheme="minorHAnsi" w:eastAsia="Calibri" w:hAnsiTheme="minorHAnsi" w:cs="Calibri"/>
            <w:sz w:val="22"/>
            <w:szCs w:val="22"/>
          </w:rPr>
          <w:delText>lessee</w:delText>
        </w:r>
        <w:r>
          <w:rPr>
            <w:rFonts w:asciiTheme="minorHAnsi" w:eastAsia="Calibri" w:hAnsiTheme="minorHAnsi" w:cs="Calibri"/>
            <w:spacing w:val="4"/>
            <w:sz w:val="22"/>
            <w:szCs w:val="22"/>
          </w:rPr>
          <w:delText xml:space="preserve"> </w:delText>
        </w:r>
      </w:del>
      <w:ins w:id="1187" w:author="Peter Hill" w:date="2024-04-03T16:43:00Z">
        <w:r>
          <w:rPr>
            <w:rFonts w:asciiTheme="minorHAnsi" w:eastAsia="Calibri" w:hAnsiTheme="minorHAnsi" w:cs="Calibri"/>
            <w:sz w:val="22"/>
            <w:szCs w:val="22"/>
          </w:rPr>
          <w:t>Partner</w:t>
        </w:r>
        <w:r>
          <w:rPr>
            <w:rFonts w:asciiTheme="minorHAnsi" w:eastAsia="Calibri" w:hAnsiTheme="minorHAnsi" w:cs="Calibri"/>
            <w:spacing w:val="4"/>
            <w:sz w:val="22"/>
            <w:szCs w:val="22"/>
          </w:rPr>
          <w:t xml:space="preserve"> </w:t>
        </w:r>
      </w:ins>
      <w:r>
        <w:rPr>
          <w:rFonts w:asciiTheme="minorHAnsi" w:eastAsia="Calibri" w:hAnsiTheme="minorHAnsi" w:cs="Calibri"/>
          <w:sz w:val="22"/>
          <w:szCs w:val="22"/>
        </w:rPr>
        <w:t>will</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not</w:t>
      </w:r>
      <w:r>
        <w:rPr>
          <w:rFonts w:asciiTheme="minorHAnsi" w:eastAsia="Calibri" w:hAnsiTheme="minorHAnsi" w:cs="Calibri"/>
          <w:spacing w:val="10"/>
          <w:sz w:val="22"/>
          <w:szCs w:val="22"/>
        </w:rPr>
        <w:t xml:space="preserve"> </w:t>
      </w:r>
      <w:del w:id="1188" w:author="Peter Hill" w:date="2024-04-03T16:43:00Z">
        <w:r>
          <w:rPr>
            <w:rFonts w:asciiTheme="minorHAnsi" w:eastAsia="Calibri" w:hAnsiTheme="minorHAnsi" w:cs="Calibri"/>
            <w:sz w:val="22"/>
            <w:szCs w:val="22"/>
          </w:rPr>
          <w:delText>sublease</w:delText>
        </w:r>
        <w:r>
          <w:rPr>
            <w:rFonts w:asciiTheme="minorHAnsi" w:eastAsia="Calibri" w:hAnsiTheme="minorHAnsi" w:cs="Calibri"/>
            <w:spacing w:val="4"/>
            <w:sz w:val="22"/>
            <w:szCs w:val="22"/>
          </w:rPr>
          <w:delText xml:space="preserve"> </w:delText>
        </w:r>
      </w:del>
      <w:ins w:id="1189" w:author="Peter Hill" w:date="2024-04-03T16:43:00Z">
        <w:r>
          <w:rPr>
            <w:rFonts w:asciiTheme="minorHAnsi" w:eastAsia="Calibri" w:hAnsiTheme="minorHAnsi" w:cs="Calibri"/>
            <w:sz w:val="22"/>
            <w:szCs w:val="22"/>
          </w:rPr>
          <w:t>sublet</w:t>
        </w:r>
      </w:ins>
      <w:ins w:id="1190" w:author="Peter Hill" w:date="2024-04-03T16:44:00Z">
        <w:r>
          <w:rPr>
            <w:rFonts w:asciiTheme="minorHAnsi" w:eastAsia="Calibri" w:hAnsiTheme="minorHAnsi" w:cs="Calibri"/>
            <w:sz w:val="22"/>
            <w:szCs w:val="22"/>
          </w:rPr>
          <w:t xml:space="preserve"> any part of the property or assign the Agreement to another party</w:t>
        </w:r>
      </w:ins>
      <w:ins w:id="1191" w:author="Peter Hill" w:date="2024-04-03T16:43:00Z">
        <w:r>
          <w:rPr>
            <w:rFonts w:asciiTheme="minorHAnsi" w:eastAsia="Calibri" w:hAnsiTheme="minorHAnsi" w:cs="Calibri"/>
            <w:spacing w:val="4"/>
            <w:sz w:val="22"/>
            <w:szCs w:val="22"/>
          </w:rPr>
          <w:t xml:space="preserve"> </w:t>
        </w:r>
      </w:ins>
      <w:del w:id="1192" w:author="Peter Hill" w:date="2024-04-03T16:44:00Z">
        <w:r>
          <w:rPr>
            <w:rFonts w:asciiTheme="minorHAnsi" w:eastAsia="Calibri" w:hAnsiTheme="minorHAnsi" w:cs="Calibri"/>
            <w:sz w:val="22"/>
            <w:szCs w:val="22"/>
          </w:rPr>
          <w:delText>the</w:delText>
        </w:r>
        <w:r>
          <w:rPr>
            <w:rFonts w:asciiTheme="minorHAnsi" w:eastAsia="Calibri" w:hAnsiTheme="minorHAnsi" w:cs="Calibri"/>
            <w:spacing w:val="18"/>
            <w:sz w:val="22"/>
            <w:szCs w:val="22"/>
          </w:rPr>
          <w:delText xml:space="preserve"> </w:delText>
        </w:r>
      </w:del>
      <w:del w:id="1193" w:author="Peter Hill" w:date="2024-04-03T16:43:00Z">
        <w:r>
          <w:rPr>
            <w:rFonts w:asciiTheme="minorHAnsi" w:eastAsia="Calibri" w:hAnsiTheme="minorHAnsi" w:cs="Calibri"/>
            <w:sz w:val="22"/>
            <w:szCs w:val="22"/>
          </w:rPr>
          <w:delText>l</w:delText>
        </w:r>
        <w:r>
          <w:rPr>
            <w:rFonts w:asciiTheme="minorHAnsi" w:eastAsia="Calibri" w:hAnsiTheme="minorHAnsi" w:cs="Calibri"/>
            <w:spacing w:val="-1"/>
            <w:sz w:val="22"/>
            <w:szCs w:val="22"/>
          </w:rPr>
          <w:delText>eased</w:delText>
        </w:r>
        <w:r>
          <w:rPr>
            <w:rFonts w:asciiTheme="minorHAnsi" w:eastAsia="Calibri" w:hAnsiTheme="minorHAnsi" w:cs="Calibri"/>
            <w:spacing w:val="14"/>
            <w:sz w:val="22"/>
            <w:szCs w:val="22"/>
          </w:rPr>
          <w:delText xml:space="preserve"> </w:delText>
        </w:r>
      </w:del>
      <w:del w:id="1194" w:author="Peter Hill" w:date="2024-04-03T16:44:00Z">
        <w:r>
          <w:rPr>
            <w:rFonts w:asciiTheme="minorHAnsi" w:eastAsia="Calibri" w:hAnsiTheme="minorHAnsi" w:cs="Calibri"/>
            <w:spacing w:val="-1"/>
            <w:sz w:val="22"/>
            <w:szCs w:val="22"/>
          </w:rPr>
          <w:delText>property</w:delText>
        </w:r>
        <w:r>
          <w:rPr>
            <w:rFonts w:asciiTheme="minorHAnsi" w:eastAsia="Calibri" w:hAnsiTheme="minorHAnsi" w:cs="Calibri"/>
            <w:spacing w:val="5"/>
            <w:sz w:val="22"/>
            <w:szCs w:val="22"/>
          </w:rPr>
          <w:delText xml:space="preserve"> </w:delText>
        </w:r>
      </w:del>
      <w:r>
        <w:rPr>
          <w:rFonts w:asciiTheme="minorHAnsi" w:eastAsia="Calibri" w:hAnsiTheme="minorHAnsi" w:cs="Calibri"/>
          <w:spacing w:val="-1"/>
          <w:sz w:val="22"/>
          <w:szCs w:val="22"/>
        </w:rPr>
        <w:t>without</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prior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approval.</w:t>
      </w:r>
    </w:p>
    <w:p w14:paraId="066483DD" w14:textId="77777777" w:rsidR="000F72C1" w:rsidRDefault="0020793E">
      <w:pPr>
        <w:spacing w:before="190" w:line="209" w:lineRule="auto"/>
        <w:ind w:left="1028" w:right="1001"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7"/>
          <w:w w:val="101"/>
          <w:sz w:val="22"/>
          <w:szCs w:val="22"/>
        </w:rPr>
        <w:t xml:space="preserve"> </w:t>
      </w:r>
      <w:del w:id="1195" w:author="Peter Hill" w:date="2024-04-03T16:44:00Z">
        <w:r>
          <w:rPr>
            <w:rFonts w:asciiTheme="minorHAnsi" w:eastAsia="Calibri" w:hAnsiTheme="minorHAnsi" w:cs="Calibri"/>
            <w:sz w:val="22"/>
            <w:szCs w:val="22"/>
          </w:rPr>
          <w:delText>lessee</w:delText>
        </w:r>
        <w:r>
          <w:rPr>
            <w:rFonts w:asciiTheme="minorHAnsi" w:eastAsia="Calibri" w:hAnsiTheme="minorHAnsi" w:cs="Calibri"/>
            <w:spacing w:val="14"/>
            <w:w w:val="101"/>
            <w:sz w:val="22"/>
            <w:szCs w:val="22"/>
          </w:rPr>
          <w:delText xml:space="preserve"> </w:delText>
        </w:r>
      </w:del>
      <w:ins w:id="1196" w:author="Peter Hill" w:date="2024-04-03T16:44:00Z">
        <w:r>
          <w:rPr>
            <w:rFonts w:asciiTheme="minorHAnsi" w:eastAsia="Calibri" w:hAnsiTheme="minorHAnsi" w:cs="Calibri"/>
            <w:sz w:val="22"/>
            <w:szCs w:val="22"/>
          </w:rPr>
          <w:t>Partner</w:t>
        </w:r>
        <w:r>
          <w:rPr>
            <w:rFonts w:asciiTheme="minorHAnsi" w:eastAsia="Calibri" w:hAnsiTheme="minorHAnsi" w:cs="Calibri"/>
            <w:spacing w:val="14"/>
            <w:w w:val="101"/>
            <w:sz w:val="22"/>
            <w:szCs w:val="22"/>
          </w:rPr>
          <w:t xml:space="preserve"> </w:t>
        </w:r>
      </w:ins>
      <w:r>
        <w:rPr>
          <w:rFonts w:asciiTheme="minorHAnsi" w:eastAsia="Calibri" w:hAnsiTheme="minorHAnsi" w:cs="Calibri"/>
          <w:sz w:val="22"/>
          <w:szCs w:val="22"/>
        </w:rPr>
        <w:t>undertakes</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give</w:t>
      </w:r>
      <w:r>
        <w:rPr>
          <w:rFonts w:asciiTheme="minorHAnsi" w:eastAsia="Calibri" w:hAnsiTheme="minorHAnsi" w:cs="Calibri"/>
          <w:spacing w:val="17"/>
          <w:w w:val="101"/>
          <w:sz w:val="22"/>
          <w:szCs w:val="22"/>
        </w:rPr>
        <w:t xml:space="preserve"> </w:t>
      </w:r>
      <w:commentRangeStart w:id="1197"/>
      <w:r>
        <w:rPr>
          <w:rFonts w:asciiTheme="minorHAnsi" w:eastAsia="Calibri" w:hAnsiTheme="minorHAnsi" w:cs="Calibri"/>
          <w:spacing w:val="-1"/>
          <w:sz w:val="22"/>
          <w:szCs w:val="22"/>
        </w:rPr>
        <w:t>particular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emphasis</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environmental</w:t>
      </w:r>
      <w:r>
        <w:rPr>
          <w:rFonts w:asciiTheme="minorHAnsi" w:eastAsia="Calibri" w:hAnsiTheme="minorHAnsi" w:cs="Calibri"/>
          <w:spacing w:val="7"/>
          <w:sz w:val="22"/>
          <w:szCs w:val="22"/>
        </w:rPr>
        <w:t xml:space="preserve"> </w:t>
      </w:r>
      <w:del w:id="1198" w:author="Jiang" w:date="2024-07-05T10:36:00Z">
        <w:r>
          <w:rPr>
            <w:rFonts w:asciiTheme="minorHAnsi" w:eastAsia="Calibri" w:hAnsiTheme="minorHAnsi" w:cs="Calibri"/>
            <w:spacing w:val="-1"/>
            <w:sz w:val="22"/>
            <w:szCs w:val="22"/>
          </w:rPr>
          <w:delText>safeguards</w:delText>
        </w:r>
        <w:r>
          <w:rPr>
            <w:rFonts w:asciiTheme="minorHAnsi" w:eastAsia="Calibri" w:hAnsiTheme="minorHAnsi" w:cs="Calibri"/>
            <w:spacing w:val="15"/>
            <w:w w:val="101"/>
            <w:sz w:val="22"/>
            <w:szCs w:val="22"/>
          </w:rPr>
          <w:delText xml:space="preserve"> </w:delText>
        </w:r>
        <w:commentRangeEnd w:id="1197"/>
        <w:r>
          <w:rPr>
            <w:rStyle w:val="CommentReference"/>
          </w:rPr>
          <w:commentReference w:id="1197"/>
        </w:r>
      </w:del>
      <w:ins w:id="1199" w:author="liujuan" w:date="2024-04-09T14:07:00Z">
        <w:del w:id="1200" w:author="Jiang" w:date="2024-07-05T10:36:00Z">
          <w:r>
            <w:rPr>
              <w:rFonts w:asciiTheme="minorHAnsi" w:eastAsia="SimSun" w:hAnsiTheme="minorHAnsi" w:cs="Calibri" w:hint="eastAsia"/>
              <w:spacing w:val="15"/>
              <w:w w:val="101"/>
              <w:sz w:val="22"/>
              <w:szCs w:val="22"/>
              <w:lang w:eastAsia="zh-CN"/>
            </w:rPr>
            <w:delText>（</w:delText>
          </w:r>
        </w:del>
        <w:r>
          <w:rPr>
            <w:rFonts w:asciiTheme="minorHAnsi" w:eastAsia="SimSun" w:hAnsiTheme="minorHAnsi" w:cs="Calibri" w:hint="eastAsia"/>
            <w:spacing w:val="15"/>
            <w:w w:val="101"/>
            <w:sz w:val="22"/>
            <w:szCs w:val="22"/>
            <w:lang w:eastAsia="zh-CN"/>
          </w:rPr>
          <w:t>protection</w:t>
        </w:r>
      </w:ins>
      <w:ins w:id="1201" w:author="Jiang" w:date="2024-07-05T10:36:00Z">
        <w:r>
          <w:rPr>
            <w:rFonts w:asciiTheme="minorHAnsi" w:eastAsia="SimSun" w:hAnsiTheme="minorHAnsi" w:cs="Calibri" w:hint="eastAsia"/>
            <w:spacing w:val="15"/>
            <w:w w:val="101"/>
            <w:sz w:val="22"/>
            <w:szCs w:val="22"/>
            <w:lang w:eastAsia="zh-CN"/>
          </w:rPr>
          <w:t xml:space="preserve"> </w:t>
        </w:r>
      </w:ins>
      <w:ins w:id="1202" w:author="liujuan" w:date="2024-04-09T14:07:00Z">
        <w:del w:id="1203" w:author="Jiang" w:date="2024-07-05T10:36:00Z">
          <w:r>
            <w:rPr>
              <w:rFonts w:asciiTheme="minorHAnsi" w:eastAsia="SimSun" w:hAnsiTheme="minorHAnsi" w:cs="Calibri" w:hint="eastAsia"/>
              <w:spacing w:val="15"/>
              <w:w w:val="101"/>
              <w:sz w:val="22"/>
              <w:szCs w:val="22"/>
              <w:lang w:eastAsia="zh-CN"/>
            </w:rPr>
            <w:delText>?</w:delText>
          </w:r>
          <w:r>
            <w:rPr>
              <w:rFonts w:asciiTheme="minorHAnsi" w:eastAsia="SimSun" w:hAnsiTheme="minorHAnsi" w:cs="Calibri" w:hint="eastAsia"/>
              <w:spacing w:val="15"/>
              <w:w w:val="101"/>
              <w:sz w:val="22"/>
              <w:szCs w:val="22"/>
              <w:lang w:eastAsia="zh-CN"/>
            </w:rPr>
            <w:delText>）</w:delText>
          </w:r>
        </w:del>
      </w:ins>
      <w:r>
        <w:rPr>
          <w:rFonts w:asciiTheme="minorHAnsi" w:eastAsia="Calibri" w:hAnsiTheme="minorHAnsi" w:cs="Calibri"/>
          <w:spacing w:val="-1"/>
          <w:sz w:val="22"/>
          <w:szCs w:val="22"/>
        </w:rPr>
        <w:t>in</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relation</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6"/>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maintenance of the</w:t>
      </w:r>
      <w:r>
        <w:rPr>
          <w:rFonts w:asciiTheme="minorHAnsi" w:eastAsia="Calibri" w:hAnsiTheme="minorHAnsi" w:cs="Calibri"/>
          <w:spacing w:val="15"/>
          <w:sz w:val="22"/>
          <w:szCs w:val="22"/>
        </w:rPr>
        <w:t xml:space="preserve"> </w:t>
      </w:r>
      <w:ins w:id="1204" w:author="Jiang" w:date="2024-07-05T10:37:00Z">
        <w:r>
          <w:rPr>
            <w:rFonts w:asciiTheme="minorHAnsi" w:eastAsia="Calibri" w:hAnsiTheme="minorHAnsi" w:cs="Calibri"/>
            <w:spacing w:val="-1"/>
            <w:sz w:val="22"/>
            <w:szCs w:val="22"/>
          </w:rPr>
          <w:t>Agreement areas</w:t>
        </w:r>
      </w:ins>
      <w:del w:id="1205" w:author="Jiang" w:date="2024-07-05T10:37:00Z">
        <w:r>
          <w:rPr>
            <w:rFonts w:asciiTheme="minorHAnsi" w:eastAsia="Calibri" w:hAnsiTheme="minorHAnsi" w:cs="Calibri"/>
            <w:spacing w:val="-1"/>
            <w:sz w:val="22"/>
            <w:szCs w:val="22"/>
          </w:rPr>
          <w:delText>leased a</w:delText>
        </w:r>
        <w:r>
          <w:rPr>
            <w:rFonts w:asciiTheme="minorHAnsi" w:eastAsia="Calibri" w:hAnsiTheme="minorHAnsi" w:cs="Calibri"/>
            <w:spacing w:val="-2"/>
            <w:sz w:val="22"/>
            <w:szCs w:val="22"/>
          </w:rPr>
          <w:delText>reas</w:delText>
        </w:r>
      </w:del>
      <w:r>
        <w:rPr>
          <w:rFonts w:asciiTheme="minorHAnsi" w:eastAsia="Calibri" w:hAnsiTheme="minorHAnsi" w:cs="Calibri"/>
          <w:spacing w:val="-2"/>
          <w:sz w:val="22"/>
          <w:szCs w:val="22"/>
        </w:rPr>
        <w:t>.</w:t>
      </w:r>
    </w:p>
    <w:p w14:paraId="066483DE" w14:textId="77777777" w:rsidR="000F72C1" w:rsidRDefault="0020793E">
      <w:pPr>
        <w:spacing w:before="191" w:line="177" w:lineRule="auto"/>
        <w:ind w:left="605"/>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206" w:author="Peter Hill" w:date="2024-04-03T16:45:00Z">
        <w:r>
          <w:rPr>
            <w:rFonts w:asciiTheme="minorHAnsi" w:eastAsia="Calibri" w:hAnsiTheme="minorHAnsi" w:cs="Calibri"/>
            <w:sz w:val="22"/>
            <w:szCs w:val="22"/>
          </w:rPr>
          <w:delText>lessee</w:delText>
        </w:r>
        <w:r>
          <w:rPr>
            <w:rFonts w:asciiTheme="minorHAnsi" w:eastAsia="Calibri" w:hAnsiTheme="minorHAnsi" w:cs="Calibri"/>
            <w:spacing w:val="14"/>
            <w:w w:val="101"/>
            <w:sz w:val="22"/>
            <w:szCs w:val="22"/>
          </w:rPr>
          <w:delText xml:space="preserve"> </w:delText>
        </w:r>
      </w:del>
      <w:ins w:id="1207" w:author="Peter Hill" w:date="2024-04-03T16:45:00Z">
        <w:r>
          <w:rPr>
            <w:rFonts w:asciiTheme="minorHAnsi" w:eastAsia="Calibri" w:hAnsiTheme="minorHAnsi" w:cs="Calibri"/>
            <w:sz w:val="22"/>
            <w:szCs w:val="22"/>
          </w:rPr>
          <w:t>Partner</w:t>
        </w:r>
        <w:r>
          <w:rPr>
            <w:rFonts w:asciiTheme="minorHAnsi" w:eastAsia="Calibri" w:hAnsiTheme="minorHAnsi" w:cs="Calibri"/>
            <w:spacing w:val="14"/>
            <w:w w:val="101"/>
            <w:sz w:val="22"/>
            <w:szCs w:val="22"/>
          </w:rPr>
          <w:t xml:space="preserve"> </w:t>
        </w:r>
      </w:ins>
      <w:r>
        <w:rPr>
          <w:rFonts w:asciiTheme="minorHAnsi" w:eastAsia="Calibri" w:hAnsiTheme="minorHAnsi" w:cs="Calibri"/>
          <w:sz w:val="22"/>
          <w:szCs w:val="22"/>
        </w:rPr>
        <w:t>under</w:t>
      </w:r>
      <w:r>
        <w:rPr>
          <w:rFonts w:asciiTheme="minorHAnsi" w:eastAsia="Calibri" w:hAnsiTheme="minorHAnsi" w:cs="Calibri"/>
          <w:spacing w:val="-1"/>
          <w:sz w:val="22"/>
          <w:szCs w:val="22"/>
        </w:rPr>
        <w:t>takes</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adhere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19"/>
          <w:sz w:val="22"/>
          <w:szCs w:val="22"/>
        </w:rPr>
        <w:t xml:space="preserve"> </w:t>
      </w:r>
      <w:r>
        <w:rPr>
          <w:rFonts w:asciiTheme="minorHAnsi" w:eastAsia="Calibri" w:hAnsiTheme="minorHAnsi" w:cs="Calibri"/>
          <w:spacing w:val="-1"/>
          <w:sz w:val="22"/>
          <w:szCs w:val="22"/>
        </w:rPr>
        <w:t>health</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safety</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regulations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including</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site</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specific</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issues.</w:t>
      </w:r>
    </w:p>
    <w:p w14:paraId="066483DF" w14:textId="77777777" w:rsidR="000F72C1" w:rsidRDefault="0020793E">
      <w:pPr>
        <w:spacing w:before="178" w:line="188" w:lineRule="auto"/>
        <w:ind w:left="1020"/>
        <w:rPr>
          <w:ins w:id="1208" w:author="Jiang" w:date="2023-08-11T10:58:00Z"/>
          <w:rFonts w:asciiTheme="minorHAnsi" w:eastAsia="Calibri" w:hAnsiTheme="minorHAnsi" w:cs="Calibri"/>
          <w:spacing w:val="-1"/>
          <w:sz w:val="22"/>
          <w:szCs w:val="22"/>
        </w:rPr>
      </w:pPr>
      <w:r>
        <w:rPr>
          <w:rFonts w:asciiTheme="minorHAnsi" w:eastAsia="Calibri" w:hAnsiTheme="minorHAnsi" w:cs="Calibri"/>
          <w:sz w:val="22"/>
          <w:szCs w:val="22"/>
        </w:rPr>
        <w:t>This shall</w:t>
      </w:r>
      <w:r>
        <w:rPr>
          <w:rFonts w:asciiTheme="minorHAnsi" w:eastAsia="Calibri" w:hAnsiTheme="minorHAnsi" w:cs="Calibri"/>
          <w:spacing w:val="14"/>
          <w:w w:val="101"/>
          <w:sz w:val="22"/>
          <w:szCs w:val="22"/>
        </w:rPr>
        <w:t xml:space="preserve"> </w:t>
      </w:r>
      <w:r>
        <w:rPr>
          <w:rFonts w:asciiTheme="minorHAnsi" w:eastAsia="Calibri" w:hAnsiTheme="minorHAnsi" w:cs="Calibri"/>
          <w:sz w:val="22"/>
          <w:szCs w:val="22"/>
        </w:rPr>
        <w:t>include an assess</w:t>
      </w:r>
      <w:r>
        <w:rPr>
          <w:rFonts w:asciiTheme="minorHAnsi" w:eastAsia="Calibri" w:hAnsiTheme="minorHAnsi" w:cs="Calibri"/>
          <w:spacing w:val="-1"/>
          <w:sz w:val="22"/>
          <w:szCs w:val="22"/>
        </w:rPr>
        <w:t>ment of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risks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derived from visitor</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traffic.</w:t>
      </w:r>
    </w:p>
    <w:p w14:paraId="066483E0" w14:textId="77777777" w:rsidR="000F72C1" w:rsidRDefault="0020793E">
      <w:pPr>
        <w:spacing w:before="190" w:line="209" w:lineRule="auto"/>
        <w:ind w:left="1028" w:right="1001" w:hanging="423"/>
        <w:rPr>
          <w:rFonts w:asciiTheme="minorHAnsi" w:eastAsia="SimSun" w:hAnsiTheme="minorHAnsi" w:cs="Symbol"/>
          <w:color w:val="00558C"/>
          <w:sz w:val="22"/>
          <w:szCs w:val="22"/>
          <w:lang w:eastAsia="zh-CN"/>
        </w:rPr>
      </w:pPr>
      <w:ins w:id="1209" w:author="Jiang" w:date="2023-08-11T10:58:00Z">
        <w:r>
          <w:rPr>
            <w:rFonts w:asciiTheme="minorHAnsi" w:eastAsia="Symbol" w:hAnsiTheme="minorHAnsi" w:cs="Symbol"/>
            <w:color w:val="00558C"/>
            <w:sz w:val="22"/>
            <w:szCs w:val="22"/>
          </w:rPr>
          <w:t xml:space="preserve">.    </w:t>
        </w:r>
      </w:ins>
      <w:ins w:id="1210" w:author="Jiang" w:date="2024-07-10T20:49:00Z">
        <w:r>
          <w:rPr>
            <w:rFonts w:asciiTheme="minorHAnsi" w:eastAsia="SimSun" w:hAnsiTheme="minorHAnsi" w:cs="Symbol" w:hint="eastAsia"/>
            <w:color w:val="00558C"/>
            <w:sz w:val="22"/>
            <w:szCs w:val="22"/>
            <w:lang w:eastAsia="zh-CN"/>
          </w:rPr>
          <w:t xml:space="preserve"> </w:t>
        </w:r>
      </w:ins>
      <w:ins w:id="1211" w:author="Jiang" w:date="2023-08-11T10:58:00Z">
        <w:r>
          <w:rPr>
            <w:rFonts w:asciiTheme="minorHAnsi" w:eastAsia="Symbol" w:hAnsiTheme="minorHAnsi" w:cs="Symbol"/>
            <w:color w:val="00558C"/>
            <w:sz w:val="22"/>
            <w:szCs w:val="22"/>
          </w:rPr>
          <w:t xml:space="preserve"> </w:t>
        </w:r>
      </w:ins>
      <w:commentRangeStart w:id="1212"/>
      <w:ins w:id="1213" w:author="Jiang" w:date="2023-08-11T10:59:00Z">
        <w:r>
          <w:rPr>
            <w:rFonts w:asciiTheme="minorHAnsi" w:eastAsia="Calibri" w:hAnsiTheme="minorHAnsi" w:cs="Calibri"/>
            <w:sz w:val="22"/>
            <w:szCs w:val="22"/>
          </w:rPr>
          <w:t xml:space="preserve">The </w:t>
        </w:r>
        <w:del w:id="1214" w:author="Peter Hill" w:date="2024-04-03T16:46:00Z">
          <w:r>
            <w:rPr>
              <w:rFonts w:asciiTheme="minorHAnsi" w:eastAsia="Calibri" w:hAnsiTheme="minorHAnsi" w:cs="Calibri"/>
              <w:sz w:val="22"/>
              <w:szCs w:val="22"/>
            </w:rPr>
            <w:delText xml:space="preserve">lessee </w:delText>
          </w:r>
        </w:del>
      </w:ins>
      <w:ins w:id="1215" w:author="Peter Hill" w:date="2024-04-03T16:46:00Z">
        <w:r>
          <w:rPr>
            <w:rFonts w:asciiTheme="minorHAnsi" w:eastAsia="Calibri" w:hAnsiTheme="minorHAnsi" w:cs="Calibri"/>
            <w:sz w:val="22"/>
            <w:szCs w:val="22"/>
          </w:rPr>
          <w:t xml:space="preserve">Partner </w:t>
        </w:r>
      </w:ins>
      <w:ins w:id="1216" w:author="Jiang" w:date="2023-08-11T10:59:00Z">
        <w:r>
          <w:rPr>
            <w:rFonts w:asciiTheme="minorHAnsi" w:eastAsia="Calibri" w:hAnsiTheme="minorHAnsi" w:cs="Calibri"/>
            <w:sz w:val="22"/>
            <w:szCs w:val="22"/>
          </w:rPr>
          <w:t xml:space="preserve">undertakes to promptly </w:t>
        </w:r>
      </w:ins>
      <w:ins w:id="1217" w:author="Jiang" w:date="2023-08-15T10:56:00Z">
        <w:r>
          <w:rPr>
            <w:rFonts w:asciiTheme="minorHAnsi" w:eastAsia="SimSun" w:hAnsiTheme="minorHAnsi" w:cs="Calibri" w:hint="eastAsia"/>
            <w:sz w:val="22"/>
            <w:szCs w:val="22"/>
            <w:lang w:eastAsia="zh-CN"/>
          </w:rPr>
          <w:t>d</w:t>
        </w:r>
      </w:ins>
      <w:ins w:id="1218" w:author="Jiang" w:date="2023-08-15T10:57:00Z">
        <w:r>
          <w:rPr>
            <w:rFonts w:asciiTheme="minorHAnsi" w:eastAsia="SimSun" w:hAnsiTheme="minorHAnsi" w:cs="Calibri" w:hint="eastAsia"/>
            <w:sz w:val="22"/>
            <w:szCs w:val="22"/>
            <w:lang w:eastAsia="zh-CN"/>
          </w:rPr>
          <w:t xml:space="preserve">eal with </w:t>
        </w:r>
      </w:ins>
      <w:ins w:id="1219" w:author="Jiang" w:date="2023-08-11T10:59:00Z">
        <w:r>
          <w:rPr>
            <w:rFonts w:asciiTheme="minorHAnsi" w:eastAsia="Calibri" w:hAnsiTheme="minorHAnsi" w:cs="Calibri"/>
            <w:sz w:val="22"/>
            <w:szCs w:val="22"/>
            <w:lang w:eastAsia="zh-CN"/>
          </w:rPr>
          <w:t>the</w:t>
        </w:r>
      </w:ins>
      <w:ins w:id="1220" w:author="Jiang" w:date="2023-08-15T10:57:00Z">
        <w:r>
          <w:rPr>
            <w:rFonts w:asciiTheme="minorHAnsi" w:eastAsia="Calibri" w:hAnsiTheme="minorHAnsi" w:cs="Calibri" w:hint="eastAsia"/>
            <w:sz w:val="22"/>
            <w:szCs w:val="22"/>
            <w:lang w:eastAsia="zh-CN"/>
          </w:rPr>
          <w:t xml:space="preserve"> negative</w:t>
        </w:r>
      </w:ins>
      <w:ins w:id="1221" w:author="Jiang" w:date="2023-08-11T10:59:00Z">
        <w:r>
          <w:rPr>
            <w:rFonts w:asciiTheme="minorHAnsi" w:eastAsia="Calibri" w:hAnsiTheme="minorHAnsi" w:cs="Calibri"/>
            <w:sz w:val="22"/>
            <w:szCs w:val="22"/>
            <w:lang w:eastAsia="zh-CN"/>
          </w:rPr>
          <w:t xml:space="preserve"> impacts </w:t>
        </w:r>
        <w:r>
          <w:rPr>
            <w:rFonts w:asciiTheme="minorHAnsi" w:eastAsia="Calibri" w:hAnsiTheme="minorHAnsi" w:cs="Calibri"/>
            <w:sz w:val="22"/>
            <w:szCs w:val="22"/>
          </w:rPr>
          <w:t>caused by visitors</w:t>
        </w:r>
      </w:ins>
      <w:ins w:id="1222" w:author="Jiang" w:date="2024-07-10T21:57:00Z">
        <w:r>
          <w:rPr>
            <w:rFonts w:asciiTheme="minorHAnsi" w:eastAsia="SimSun" w:hAnsiTheme="minorHAnsi" w:cs="Calibri"/>
            <w:sz w:val="22"/>
            <w:szCs w:val="22"/>
            <w:lang w:eastAsia="zh-CN"/>
          </w:rPr>
          <w:t>’</w:t>
        </w:r>
      </w:ins>
      <w:ins w:id="1223" w:author="Jiang" w:date="2023-08-11T10:59:00Z">
        <w:del w:id="1224" w:author="Jiang" w:date="2024-07-10T21:57:00Z">
          <w:r>
            <w:rPr>
              <w:rFonts w:asciiTheme="minorHAnsi" w:eastAsia="Calibri" w:hAnsiTheme="minorHAnsi" w:cs="Calibri"/>
              <w:sz w:val="22"/>
              <w:szCs w:val="22"/>
            </w:rPr>
            <w:delText>'</w:delText>
          </w:r>
        </w:del>
        <w:r>
          <w:rPr>
            <w:rFonts w:asciiTheme="minorHAnsi" w:eastAsia="Calibri" w:hAnsiTheme="minorHAnsi" w:cs="Calibri"/>
            <w:sz w:val="22"/>
            <w:szCs w:val="22"/>
          </w:rPr>
          <w:t xml:space="preserve"> use of </w:t>
        </w:r>
        <w:del w:id="1225" w:author="liujuan" w:date="2024-04-09T14:07:00Z">
          <w:r>
            <w:rPr>
              <w:rFonts w:asciiTheme="minorHAnsi" w:eastAsia="Calibri" w:hAnsiTheme="minorHAnsi" w:cs="Calibri"/>
              <w:sz w:val="22"/>
              <w:szCs w:val="22"/>
            </w:rPr>
            <w:delText>We</w:delText>
          </w:r>
        </w:del>
      </w:ins>
      <w:ins w:id="1226" w:author="liujuan" w:date="2024-04-09T14:07:00Z">
        <w:r>
          <w:rPr>
            <w:rFonts w:asciiTheme="minorHAnsi" w:eastAsia="SimSun" w:hAnsiTheme="minorHAnsi" w:cs="Calibri" w:hint="eastAsia"/>
            <w:sz w:val="22"/>
            <w:szCs w:val="22"/>
            <w:lang w:eastAsia="zh-CN"/>
          </w:rPr>
          <w:t>Self-</w:t>
        </w:r>
      </w:ins>
      <w:ins w:id="1227" w:author="Jiang" w:date="2023-08-11T10:59:00Z">
        <w:r>
          <w:rPr>
            <w:rFonts w:asciiTheme="minorHAnsi" w:eastAsia="Calibri" w:hAnsiTheme="minorHAnsi" w:cs="Calibri"/>
            <w:sz w:val="22"/>
            <w:szCs w:val="22"/>
          </w:rPr>
          <w:t xml:space="preserve"> Media platforms and bear corresponding losses</w:t>
        </w:r>
        <w:r>
          <w:rPr>
            <w:rFonts w:asciiTheme="minorHAnsi" w:eastAsia="SimSun" w:hAnsiTheme="minorHAnsi" w:cs="Calibri"/>
            <w:spacing w:val="12"/>
            <w:sz w:val="22"/>
            <w:szCs w:val="22"/>
            <w:lang w:eastAsia="zh-CN"/>
          </w:rPr>
          <w:t>.</w:t>
        </w:r>
      </w:ins>
      <w:commentRangeEnd w:id="1212"/>
      <w:r>
        <w:rPr>
          <w:rStyle w:val="CommentReference"/>
        </w:rPr>
        <w:commentReference w:id="1212"/>
      </w:r>
    </w:p>
    <w:p w14:paraId="066483E1" w14:textId="77777777" w:rsidR="000F72C1" w:rsidRDefault="0020793E">
      <w:pPr>
        <w:spacing w:before="191" w:line="178" w:lineRule="auto"/>
        <w:ind w:left="605"/>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ins w:id="1228" w:author="Jiang" w:date="2024-07-10T20:49:00Z">
        <w:r>
          <w:rPr>
            <w:rFonts w:asciiTheme="minorHAnsi" w:eastAsia="SimSun" w:hAnsiTheme="minorHAnsi" w:cs="Symbol" w:hint="eastAsia"/>
            <w:color w:val="00558C"/>
            <w:sz w:val="22"/>
            <w:szCs w:val="22"/>
            <w:lang w:eastAsia="zh-CN"/>
          </w:rPr>
          <w:t xml:space="preserve"> </w:t>
        </w:r>
      </w:ins>
      <w:ins w:id="1229" w:author="liujuan" w:date="2024-04-06T15:09:00Z">
        <w:r>
          <w:rPr>
            <w:rFonts w:eastAsia="SimSun" w:hint="eastAsia"/>
            <w:lang w:eastAsia="zh-CN"/>
          </w:rPr>
          <w:t>I</w:t>
        </w:r>
        <w:r>
          <w:t>t may be advisable to</w:t>
        </w:r>
      </w:ins>
      <w:del w:id="1230" w:author="liujuan" w:date="2024-04-06T15:09:00Z">
        <w:r>
          <w:rPr>
            <w:rFonts w:asciiTheme="minorHAnsi" w:eastAsia="Calibri" w:hAnsiTheme="minorHAnsi" w:cs="Calibri"/>
            <w:sz w:val="22"/>
            <w:szCs w:val="22"/>
          </w:rPr>
          <w:delText>The</w:delText>
        </w:r>
        <w:r>
          <w:rPr>
            <w:rFonts w:asciiTheme="minorHAnsi" w:eastAsia="Calibri" w:hAnsiTheme="minorHAnsi" w:cs="Calibri"/>
            <w:spacing w:val="18"/>
            <w:w w:val="101"/>
            <w:sz w:val="22"/>
            <w:szCs w:val="22"/>
          </w:rPr>
          <w:delText xml:space="preserve"> </w:delText>
        </w:r>
        <w:r>
          <w:rPr>
            <w:rFonts w:asciiTheme="minorHAnsi" w:eastAsia="Calibri" w:hAnsiTheme="minorHAnsi" w:cs="Calibri"/>
            <w:sz w:val="22"/>
            <w:szCs w:val="22"/>
          </w:rPr>
          <w:delText>lessee</w:delText>
        </w:r>
        <w:r>
          <w:rPr>
            <w:rFonts w:asciiTheme="minorHAnsi" w:eastAsia="Calibri" w:hAnsiTheme="minorHAnsi" w:cs="Calibri"/>
            <w:spacing w:val="7"/>
            <w:sz w:val="22"/>
            <w:szCs w:val="22"/>
          </w:rPr>
          <w:delText xml:space="preserve"> </w:delText>
        </w:r>
      </w:del>
      <w:ins w:id="1231" w:author="Peter Hill" w:date="2024-04-03T16:46:00Z">
        <w:del w:id="1232" w:author="liujuan" w:date="2024-04-06T15:09:00Z">
          <w:r>
            <w:rPr>
              <w:rFonts w:asciiTheme="minorHAnsi" w:eastAsia="Calibri" w:hAnsiTheme="minorHAnsi" w:cs="Calibri"/>
              <w:sz w:val="22"/>
              <w:szCs w:val="22"/>
            </w:rPr>
            <w:delText>Partner</w:delText>
          </w:r>
          <w:r>
            <w:rPr>
              <w:rFonts w:asciiTheme="minorHAnsi" w:eastAsia="Calibri" w:hAnsiTheme="minorHAnsi" w:cs="Calibri"/>
              <w:spacing w:val="7"/>
              <w:sz w:val="22"/>
              <w:szCs w:val="22"/>
            </w:rPr>
            <w:delText xml:space="preserve"> </w:delText>
          </w:r>
        </w:del>
      </w:ins>
      <w:del w:id="1233" w:author="liujuan" w:date="2024-04-06T15:09:00Z">
        <w:r>
          <w:rPr>
            <w:rFonts w:asciiTheme="minorHAnsi" w:eastAsia="Calibri" w:hAnsiTheme="minorHAnsi" w:cs="Calibri"/>
            <w:sz w:val="22"/>
            <w:szCs w:val="22"/>
          </w:rPr>
          <w:delText>shall</w:delText>
        </w:r>
      </w:del>
      <w:r>
        <w:rPr>
          <w:rFonts w:asciiTheme="minorHAnsi" w:eastAsia="Calibri" w:hAnsiTheme="minorHAnsi" w:cs="Calibri"/>
          <w:spacing w:val="10"/>
          <w:sz w:val="22"/>
          <w:szCs w:val="22"/>
        </w:rPr>
        <w:t xml:space="preserve"> </w:t>
      </w:r>
      <w:r>
        <w:rPr>
          <w:rFonts w:asciiTheme="minorHAnsi" w:eastAsia="Calibri" w:hAnsiTheme="minorHAnsi" w:cs="Calibri"/>
          <w:sz w:val="22"/>
          <w:szCs w:val="22"/>
        </w:rPr>
        <w:t>comply</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with</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all</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authorities’</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specific</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w:t>
      </w:r>
      <w:r>
        <w:rPr>
          <w:rFonts w:asciiTheme="minorHAnsi" w:eastAsia="Calibri" w:hAnsiTheme="minorHAnsi" w:cs="Calibri"/>
          <w:spacing w:val="-1"/>
          <w:sz w:val="22"/>
          <w:szCs w:val="22"/>
        </w:rPr>
        <w:t>tenance</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terms.</w:t>
      </w:r>
    </w:p>
    <w:p w14:paraId="066483E2" w14:textId="77777777" w:rsidR="000F72C1" w:rsidRDefault="0020793E">
      <w:pPr>
        <w:spacing w:before="189" w:line="177" w:lineRule="auto"/>
        <w:ind w:left="605"/>
        <w:rPr>
          <w:rFonts w:asciiTheme="minorHAnsi" w:eastAsia="SimSun" w:hAnsiTheme="minorHAnsi" w:cs="Calibri"/>
          <w:sz w:val="22"/>
          <w:szCs w:val="22"/>
          <w:lang w:eastAsia="zh-CN"/>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30"/>
          <w:w w:val="101"/>
          <w:sz w:val="22"/>
          <w:szCs w:val="22"/>
        </w:rPr>
        <w:t xml:space="preserve"> </w:t>
      </w:r>
      <w:del w:id="1234" w:author="Peter Hill" w:date="2024-04-03T16:47:00Z">
        <w:r>
          <w:rPr>
            <w:rFonts w:asciiTheme="minorHAnsi" w:eastAsia="Calibri" w:hAnsiTheme="minorHAnsi" w:cs="Calibri"/>
            <w:spacing w:val="-1"/>
            <w:sz w:val="22"/>
            <w:szCs w:val="22"/>
          </w:rPr>
          <w:delText xml:space="preserve">lease </w:delText>
        </w:r>
      </w:del>
      <w:ins w:id="1235" w:author="Peter Hill" w:date="2024-04-03T16:47: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be subject to a</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periodic</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review.</w:t>
      </w:r>
      <w:ins w:id="1236" w:author="liujuan" w:date="2024-04-09T14:46:00Z">
        <w:r>
          <w:rPr>
            <w:rFonts w:asciiTheme="minorHAnsi" w:eastAsia="SimSun" w:hAnsiTheme="minorHAnsi" w:cs="Calibri" w:hint="eastAsia"/>
            <w:spacing w:val="-1"/>
            <w:sz w:val="22"/>
            <w:szCs w:val="22"/>
            <w:lang w:eastAsia="zh-CN"/>
          </w:rPr>
          <w:t xml:space="preserve">  </w:t>
        </w:r>
      </w:ins>
    </w:p>
    <w:p w14:paraId="066483E3" w14:textId="77777777" w:rsidR="000F72C1" w:rsidRDefault="0020793E">
      <w:pPr>
        <w:spacing w:before="115" w:line="295" w:lineRule="exact"/>
        <w:ind w:left="605"/>
        <w:rPr>
          <w:rFonts w:asciiTheme="minorHAnsi" w:eastAsia="Calibri" w:hAnsiTheme="minorHAnsi" w:cs="Calibri"/>
          <w:sz w:val="22"/>
          <w:szCs w:val="22"/>
        </w:rPr>
      </w:pPr>
      <w:r>
        <w:rPr>
          <w:rFonts w:asciiTheme="minorHAnsi" w:eastAsia="Symbol" w:hAnsiTheme="minorHAnsi" w:cs="Symbol"/>
          <w:color w:val="00558C"/>
          <w:position w:val="3"/>
          <w:sz w:val="22"/>
          <w:szCs w:val="22"/>
        </w:rPr>
        <w:t xml:space="preserve">.    </w:t>
      </w:r>
      <w:ins w:id="1237" w:author="Jiang" w:date="2024-07-10T20:49:00Z">
        <w:r>
          <w:rPr>
            <w:rFonts w:asciiTheme="minorHAnsi" w:eastAsia="SimSun" w:hAnsiTheme="minorHAnsi" w:cs="Symbol" w:hint="eastAsia"/>
            <w:color w:val="00558C"/>
            <w:position w:val="3"/>
            <w:sz w:val="22"/>
            <w:szCs w:val="22"/>
            <w:lang w:eastAsia="zh-CN"/>
          </w:rPr>
          <w:t xml:space="preserve"> </w:t>
        </w:r>
      </w:ins>
      <w:r>
        <w:rPr>
          <w:rFonts w:asciiTheme="minorHAnsi" w:eastAsia="Calibri" w:hAnsiTheme="minorHAnsi" w:cs="Calibri"/>
          <w:color w:val="00558C"/>
          <w:sz w:val="22"/>
          <w:szCs w:val="22"/>
          <w:rPrChange w:id="1238" w:author="Jiang" w:date="2024-07-10T20:49:00Z">
            <w:rPr>
              <w:rFonts w:asciiTheme="minorHAnsi" w:eastAsia="Symbol" w:hAnsiTheme="minorHAnsi" w:cs="Symbol"/>
              <w:color w:val="00558C"/>
              <w:position w:val="3"/>
              <w:sz w:val="22"/>
              <w:szCs w:val="22"/>
            </w:rPr>
          </w:rPrChange>
        </w:rPr>
        <w:t xml:space="preserve"> </w:t>
      </w:r>
      <w:ins w:id="1239" w:author="liujuan" w:date="2024-04-06T15:09:00Z">
        <w:r>
          <w:rPr>
            <w:rFonts w:asciiTheme="minorHAnsi" w:eastAsia="Calibri" w:hAnsiTheme="minorHAnsi" w:cs="Calibri"/>
            <w:color w:val="00558C"/>
            <w:sz w:val="22"/>
            <w:szCs w:val="22"/>
            <w:lang w:eastAsia="zh-CN"/>
            <w:rPrChange w:id="1240" w:author="Jiang" w:date="2024-07-10T20:49:00Z">
              <w:rPr>
                <w:rFonts w:asciiTheme="minorHAnsi" w:eastAsia="SimSun" w:hAnsiTheme="minorHAnsi" w:cs="Symbol"/>
                <w:color w:val="00558C"/>
                <w:position w:val="3"/>
                <w:sz w:val="22"/>
                <w:szCs w:val="22"/>
                <w:lang w:eastAsia="zh-CN"/>
              </w:rPr>
            </w:rPrChange>
          </w:rPr>
          <w:t>I</w:t>
        </w:r>
        <w:r>
          <w:rPr>
            <w:rFonts w:asciiTheme="minorHAnsi" w:eastAsia="Calibri" w:hAnsiTheme="minorHAnsi" w:cs="Calibri"/>
            <w:sz w:val="22"/>
            <w:szCs w:val="22"/>
            <w:rPrChange w:id="1241" w:author="Jiang" w:date="2024-07-10T20:49:00Z">
              <w:rPr/>
            </w:rPrChange>
          </w:rPr>
          <w:t>t may be advisable to</w:t>
        </w:r>
      </w:ins>
      <w:del w:id="1242" w:author="liujuan" w:date="2024-04-06T15:09:00Z">
        <w:r>
          <w:rPr>
            <w:rFonts w:asciiTheme="minorHAnsi" w:eastAsia="Calibri" w:hAnsiTheme="minorHAnsi" w:cs="Calibri"/>
            <w:sz w:val="22"/>
            <w:szCs w:val="22"/>
            <w:rPrChange w:id="1243" w:author="Jiang" w:date="2024-07-10T20:49:00Z">
              <w:rPr>
                <w:rFonts w:asciiTheme="minorHAnsi" w:eastAsia="Calibri" w:hAnsiTheme="minorHAnsi" w:cs="Calibri"/>
                <w:position w:val="3"/>
                <w:sz w:val="22"/>
                <w:szCs w:val="22"/>
              </w:rPr>
            </w:rPrChange>
          </w:rPr>
          <w:delText>The</w:delText>
        </w:r>
        <w:r>
          <w:rPr>
            <w:rFonts w:asciiTheme="minorHAnsi" w:eastAsia="Calibri" w:hAnsiTheme="minorHAnsi" w:cs="Calibri"/>
            <w:sz w:val="22"/>
            <w:szCs w:val="22"/>
            <w:rPrChange w:id="1244" w:author="Jiang" w:date="2024-07-10T20:49:00Z">
              <w:rPr>
                <w:rFonts w:asciiTheme="minorHAnsi" w:eastAsia="Calibri" w:hAnsiTheme="minorHAnsi" w:cs="Calibri"/>
                <w:spacing w:val="17"/>
                <w:w w:val="101"/>
                <w:position w:val="3"/>
                <w:sz w:val="22"/>
                <w:szCs w:val="22"/>
              </w:rPr>
            </w:rPrChange>
          </w:rPr>
          <w:delText xml:space="preserve"> </w:delText>
        </w:r>
        <w:r>
          <w:rPr>
            <w:rFonts w:asciiTheme="minorHAnsi" w:eastAsia="Calibri" w:hAnsiTheme="minorHAnsi" w:cs="Calibri"/>
            <w:sz w:val="22"/>
            <w:szCs w:val="22"/>
            <w:rPrChange w:id="1245" w:author="Jiang" w:date="2024-07-10T20:49:00Z">
              <w:rPr>
                <w:rFonts w:asciiTheme="minorHAnsi" w:eastAsia="Calibri" w:hAnsiTheme="minorHAnsi" w:cs="Calibri"/>
                <w:position w:val="3"/>
                <w:sz w:val="22"/>
                <w:szCs w:val="22"/>
              </w:rPr>
            </w:rPrChange>
          </w:rPr>
          <w:delText>lessee</w:delText>
        </w:r>
        <w:r>
          <w:rPr>
            <w:rFonts w:asciiTheme="minorHAnsi" w:eastAsia="Calibri" w:hAnsiTheme="minorHAnsi" w:cs="Calibri"/>
            <w:sz w:val="22"/>
            <w:szCs w:val="22"/>
            <w:rPrChange w:id="1246" w:author="Jiang" w:date="2024-07-10T20:49:00Z">
              <w:rPr>
                <w:rFonts w:asciiTheme="minorHAnsi" w:eastAsia="Calibri" w:hAnsiTheme="minorHAnsi" w:cs="Calibri"/>
                <w:spacing w:val="7"/>
                <w:position w:val="3"/>
                <w:sz w:val="22"/>
                <w:szCs w:val="22"/>
              </w:rPr>
            </w:rPrChange>
          </w:rPr>
          <w:delText xml:space="preserve"> </w:delText>
        </w:r>
      </w:del>
      <w:ins w:id="1247" w:author="Peter Hill" w:date="2024-04-03T16:47:00Z">
        <w:del w:id="1248" w:author="liujuan" w:date="2024-04-06T15:09:00Z">
          <w:r>
            <w:rPr>
              <w:rFonts w:asciiTheme="minorHAnsi" w:eastAsia="Calibri" w:hAnsiTheme="minorHAnsi" w:cs="Calibri"/>
              <w:sz w:val="22"/>
              <w:szCs w:val="22"/>
              <w:rPrChange w:id="1249" w:author="Jiang" w:date="2024-07-10T20:49:00Z">
                <w:rPr>
                  <w:rFonts w:asciiTheme="minorHAnsi" w:eastAsia="Calibri" w:hAnsiTheme="minorHAnsi" w:cs="Calibri"/>
                  <w:position w:val="3"/>
                  <w:sz w:val="22"/>
                  <w:szCs w:val="22"/>
                </w:rPr>
              </w:rPrChange>
            </w:rPr>
            <w:delText>Partner</w:delText>
          </w:r>
          <w:r>
            <w:rPr>
              <w:rFonts w:asciiTheme="minorHAnsi" w:eastAsia="Calibri" w:hAnsiTheme="minorHAnsi" w:cs="Calibri"/>
              <w:sz w:val="22"/>
              <w:szCs w:val="22"/>
              <w:rPrChange w:id="1250" w:author="Jiang" w:date="2024-07-10T20:49:00Z">
                <w:rPr>
                  <w:rFonts w:asciiTheme="minorHAnsi" w:eastAsia="Calibri" w:hAnsiTheme="minorHAnsi" w:cs="Calibri"/>
                  <w:spacing w:val="7"/>
                  <w:position w:val="3"/>
                  <w:sz w:val="22"/>
                  <w:szCs w:val="22"/>
                </w:rPr>
              </w:rPrChange>
            </w:rPr>
            <w:delText xml:space="preserve"> </w:delText>
          </w:r>
        </w:del>
      </w:ins>
      <w:del w:id="1251" w:author="liujuan" w:date="2024-04-06T15:09:00Z">
        <w:r>
          <w:rPr>
            <w:rFonts w:asciiTheme="minorHAnsi" w:eastAsia="Calibri" w:hAnsiTheme="minorHAnsi" w:cs="Calibri"/>
            <w:sz w:val="22"/>
            <w:szCs w:val="22"/>
            <w:rPrChange w:id="1252" w:author="Jiang" w:date="2024-07-10T20:49:00Z">
              <w:rPr>
                <w:rFonts w:asciiTheme="minorHAnsi" w:eastAsia="Calibri" w:hAnsiTheme="minorHAnsi" w:cs="Calibri"/>
                <w:position w:val="3"/>
                <w:sz w:val="22"/>
                <w:szCs w:val="22"/>
              </w:rPr>
            </w:rPrChange>
          </w:rPr>
          <w:delText>shall</w:delText>
        </w:r>
      </w:del>
      <w:r>
        <w:rPr>
          <w:rFonts w:asciiTheme="minorHAnsi" w:eastAsia="Calibri" w:hAnsiTheme="minorHAnsi" w:cs="Calibri"/>
          <w:sz w:val="22"/>
          <w:szCs w:val="22"/>
          <w:rPrChange w:id="1253" w:author="Jiang" w:date="2024-07-10T20:49:00Z">
            <w:rPr>
              <w:rFonts w:asciiTheme="minorHAnsi" w:eastAsia="Calibri" w:hAnsiTheme="minorHAnsi" w:cs="Calibri"/>
              <w:spacing w:val="10"/>
              <w:position w:val="3"/>
              <w:sz w:val="22"/>
              <w:szCs w:val="22"/>
            </w:rPr>
          </w:rPrChange>
        </w:rPr>
        <w:t xml:space="preserve"> </w:t>
      </w:r>
      <w:r>
        <w:rPr>
          <w:rFonts w:asciiTheme="minorHAnsi" w:eastAsia="Calibri" w:hAnsiTheme="minorHAnsi" w:cs="Calibri"/>
          <w:sz w:val="22"/>
          <w:szCs w:val="22"/>
          <w:rPrChange w:id="1254" w:author="Jiang" w:date="2024-07-10T20:49:00Z">
            <w:rPr>
              <w:rFonts w:asciiTheme="minorHAnsi" w:eastAsia="Calibri" w:hAnsiTheme="minorHAnsi" w:cs="Calibri"/>
              <w:position w:val="3"/>
              <w:sz w:val="22"/>
              <w:szCs w:val="22"/>
            </w:rPr>
          </w:rPrChange>
        </w:rPr>
        <w:t>comp</w:t>
      </w:r>
      <w:r>
        <w:rPr>
          <w:rFonts w:asciiTheme="minorHAnsi" w:eastAsia="Calibri" w:hAnsiTheme="minorHAnsi" w:cs="Calibri"/>
          <w:position w:val="3"/>
          <w:sz w:val="22"/>
          <w:szCs w:val="22"/>
        </w:rPr>
        <w:t>ly</w:t>
      </w:r>
      <w:r>
        <w:rPr>
          <w:rFonts w:asciiTheme="minorHAnsi" w:eastAsia="Calibri" w:hAnsiTheme="minorHAnsi" w:cs="Calibri"/>
          <w:spacing w:val="7"/>
          <w:position w:val="3"/>
          <w:sz w:val="22"/>
          <w:szCs w:val="22"/>
        </w:rPr>
        <w:t xml:space="preserve"> </w:t>
      </w:r>
      <w:r>
        <w:rPr>
          <w:rFonts w:asciiTheme="minorHAnsi" w:eastAsia="Calibri" w:hAnsiTheme="minorHAnsi" w:cs="Calibri"/>
          <w:position w:val="3"/>
          <w:sz w:val="22"/>
          <w:szCs w:val="22"/>
        </w:rPr>
        <w:t>with</w:t>
      </w:r>
      <w:r>
        <w:rPr>
          <w:rFonts w:asciiTheme="minorHAnsi" w:eastAsia="Calibri" w:hAnsiTheme="minorHAnsi" w:cs="Calibri"/>
          <w:spacing w:val="10"/>
          <w:position w:val="3"/>
          <w:sz w:val="22"/>
          <w:szCs w:val="22"/>
        </w:rPr>
        <w:t xml:space="preserve"> </w:t>
      </w:r>
      <w:r>
        <w:rPr>
          <w:rFonts w:asciiTheme="minorHAnsi" w:eastAsia="Calibri" w:hAnsiTheme="minorHAnsi" w:cs="Calibri"/>
          <w:position w:val="3"/>
          <w:sz w:val="22"/>
          <w:szCs w:val="22"/>
        </w:rPr>
        <w:t>all</w:t>
      </w:r>
      <w:r>
        <w:rPr>
          <w:rFonts w:asciiTheme="minorHAnsi" w:eastAsia="Calibri" w:hAnsiTheme="minorHAnsi" w:cs="Calibri"/>
          <w:spacing w:val="11"/>
          <w:position w:val="3"/>
          <w:sz w:val="22"/>
          <w:szCs w:val="22"/>
        </w:rPr>
        <w:t xml:space="preserve"> </w:t>
      </w:r>
      <w:r>
        <w:rPr>
          <w:rFonts w:asciiTheme="minorHAnsi" w:eastAsia="Calibri" w:hAnsiTheme="minorHAnsi" w:cs="Calibri"/>
          <w:position w:val="3"/>
          <w:sz w:val="22"/>
          <w:szCs w:val="22"/>
        </w:rPr>
        <w:t>access</w:t>
      </w:r>
      <w:r>
        <w:rPr>
          <w:rFonts w:asciiTheme="minorHAnsi" w:eastAsia="Calibri" w:hAnsiTheme="minorHAnsi" w:cs="Calibri"/>
          <w:spacing w:val="10"/>
          <w:position w:val="3"/>
          <w:sz w:val="22"/>
          <w:szCs w:val="22"/>
        </w:rPr>
        <w:t xml:space="preserve"> </w:t>
      </w:r>
      <w:r>
        <w:rPr>
          <w:rFonts w:asciiTheme="minorHAnsi" w:eastAsia="Calibri" w:hAnsiTheme="minorHAnsi" w:cs="Calibri"/>
          <w:position w:val="3"/>
          <w:sz w:val="22"/>
          <w:szCs w:val="22"/>
        </w:rPr>
        <w:t>agreements/restricti</w:t>
      </w:r>
      <w:r>
        <w:rPr>
          <w:rFonts w:asciiTheme="minorHAnsi" w:eastAsia="Calibri" w:hAnsiTheme="minorHAnsi" w:cs="Calibri"/>
          <w:spacing w:val="-1"/>
          <w:position w:val="3"/>
          <w:sz w:val="22"/>
          <w:szCs w:val="22"/>
        </w:rPr>
        <w:t>ons</w:t>
      </w:r>
      <w:r>
        <w:rPr>
          <w:rFonts w:asciiTheme="minorHAnsi" w:eastAsia="Calibri" w:hAnsiTheme="minorHAnsi" w:cs="Calibri"/>
          <w:spacing w:val="15"/>
          <w:w w:val="101"/>
          <w:position w:val="3"/>
          <w:sz w:val="22"/>
          <w:szCs w:val="22"/>
        </w:rPr>
        <w:t xml:space="preserve"> </w:t>
      </w:r>
      <w:r>
        <w:rPr>
          <w:rFonts w:asciiTheme="minorHAnsi" w:eastAsia="Calibri" w:hAnsiTheme="minorHAnsi" w:cs="Calibri"/>
          <w:spacing w:val="-1"/>
          <w:position w:val="3"/>
          <w:sz w:val="22"/>
          <w:szCs w:val="22"/>
        </w:rPr>
        <w:t>(</w:t>
      </w:r>
      <w:del w:id="1255" w:author="Jiang" w:date="2024-07-10T21:30:00Z">
        <w:r>
          <w:rPr>
            <w:rFonts w:asciiTheme="minorHAnsi" w:eastAsia="Calibri" w:hAnsiTheme="minorHAnsi" w:cs="Calibri"/>
            <w:spacing w:val="9"/>
            <w:position w:val="3"/>
            <w:sz w:val="22"/>
            <w:szCs w:val="22"/>
          </w:rPr>
          <w:delText xml:space="preserve"> </w:delText>
        </w:r>
      </w:del>
      <w:r>
        <w:rPr>
          <w:rFonts w:asciiTheme="minorHAnsi" w:eastAsia="Calibri" w:hAnsiTheme="minorHAnsi" w:cs="Calibri"/>
          <w:spacing w:val="-1"/>
          <w:position w:val="3"/>
          <w:sz w:val="22"/>
          <w:szCs w:val="22"/>
        </w:rPr>
        <w:t>e.g.,</w:t>
      </w:r>
      <w:r>
        <w:rPr>
          <w:rFonts w:asciiTheme="minorHAnsi" w:eastAsia="Calibri" w:hAnsiTheme="minorHAnsi" w:cs="Calibri"/>
          <w:spacing w:val="4"/>
          <w:position w:val="3"/>
          <w:sz w:val="22"/>
          <w:szCs w:val="22"/>
        </w:rPr>
        <w:t xml:space="preserve"> </w:t>
      </w:r>
      <w:r>
        <w:rPr>
          <w:rFonts w:asciiTheme="minorHAnsi" w:eastAsia="Calibri" w:hAnsiTheme="minorHAnsi" w:cs="Calibri"/>
          <w:spacing w:val="-1"/>
          <w:position w:val="3"/>
          <w:sz w:val="22"/>
          <w:szCs w:val="22"/>
        </w:rPr>
        <w:t>vehicles,</w:t>
      </w:r>
      <w:r>
        <w:rPr>
          <w:rFonts w:asciiTheme="minorHAnsi" w:eastAsia="Calibri" w:hAnsiTheme="minorHAnsi" w:cs="Calibri"/>
          <w:spacing w:val="15"/>
          <w:w w:val="101"/>
          <w:position w:val="3"/>
          <w:sz w:val="22"/>
          <w:szCs w:val="22"/>
        </w:rPr>
        <w:t xml:space="preserve"> </w:t>
      </w:r>
      <w:r>
        <w:rPr>
          <w:rFonts w:asciiTheme="minorHAnsi" w:eastAsia="Calibri" w:hAnsiTheme="minorHAnsi" w:cs="Calibri"/>
          <w:spacing w:val="-1"/>
          <w:position w:val="3"/>
          <w:sz w:val="22"/>
          <w:szCs w:val="22"/>
        </w:rPr>
        <w:t>boat</w:t>
      </w:r>
      <w:r>
        <w:rPr>
          <w:rFonts w:asciiTheme="minorHAnsi" w:eastAsia="Calibri" w:hAnsiTheme="minorHAnsi" w:cs="Calibri"/>
          <w:spacing w:val="17"/>
          <w:w w:val="101"/>
          <w:position w:val="3"/>
          <w:sz w:val="22"/>
          <w:szCs w:val="22"/>
        </w:rPr>
        <w:t xml:space="preserve"> </w:t>
      </w:r>
      <w:r>
        <w:rPr>
          <w:rFonts w:asciiTheme="minorHAnsi" w:eastAsia="Calibri" w:hAnsiTheme="minorHAnsi" w:cs="Calibri"/>
          <w:spacing w:val="-1"/>
          <w:position w:val="3"/>
          <w:sz w:val="22"/>
          <w:szCs w:val="22"/>
        </w:rPr>
        <w:t>landings).</w:t>
      </w:r>
    </w:p>
    <w:p w14:paraId="066483E4" w14:textId="77777777" w:rsidR="000F72C1" w:rsidRDefault="0020793E">
      <w:pPr>
        <w:spacing w:before="179" w:line="179" w:lineRule="auto"/>
        <w:ind w:left="605"/>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ins w:id="1256"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Calibri" w:hAnsiTheme="minorHAnsi" w:cs="Calibri"/>
          <w:sz w:val="22"/>
          <w:szCs w:val="22"/>
        </w:rPr>
        <w:t>Allocation</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costs</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and</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services</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w:t>
      </w:r>
      <w:del w:id="1257" w:author="Jiang" w:date="2024-07-10T20:55:00Z">
        <w:r>
          <w:rPr>
            <w:rFonts w:asciiTheme="minorHAnsi" w:eastAsia="Calibri" w:hAnsiTheme="minorHAnsi" w:cs="Calibri"/>
            <w:spacing w:val="9"/>
            <w:sz w:val="22"/>
            <w:szCs w:val="22"/>
          </w:rPr>
          <w:delText xml:space="preserve"> </w:delText>
        </w:r>
      </w:del>
      <w:r>
        <w:rPr>
          <w:rFonts w:asciiTheme="minorHAnsi" w:eastAsia="Calibri" w:hAnsiTheme="minorHAnsi" w:cs="Calibri"/>
          <w:sz w:val="22"/>
          <w:szCs w:val="22"/>
        </w:rPr>
        <w:t>e.g.,</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water,</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electricity,</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drainage).</w:t>
      </w:r>
    </w:p>
    <w:p w14:paraId="066483E5" w14:textId="77777777" w:rsidR="000F72C1" w:rsidRDefault="0020793E">
      <w:pPr>
        <w:spacing w:before="198" w:line="177" w:lineRule="auto"/>
        <w:ind w:left="31"/>
        <w:outlineLvl w:val="2"/>
        <w:rPr>
          <w:rFonts w:asciiTheme="minorHAnsi" w:eastAsia="Calibri" w:hAnsiTheme="minorHAnsi" w:cs="Calibri"/>
          <w:sz w:val="18"/>
          <w:szCs w:val="18"/>
        </w:rPr>
      </w:pPr>
      <w:ins w:id="1258" w:author="liujuan" w:date="2024-04-10T13:36:00Z">
        <w:r>
          <w:rPr>
            <w:rFonts w:asciiTheme="minorHAnsi" w:eastAsia="SimSun" w:hAnsiTheme="minorHAnsi" w:cs="Calibri" w:hint="eastAsia"/>
            <w:b/>
            <w:bCs/>
            <w:color w:val="00558C"/>
            <w:spacing w:val="3"/>
            <w:sz w:val="22"/>
            <w:szCs w:val="22"/>
            <w:lang w:eastAsia="zh-CN"/>
          </w:rPr>
          <w:t>5</w:t>
        </w:r>
      </w:ins>
      <w:del w:id="1259" w:author="liujuan" w:date="2024-04-10T13:36:00Z">
        <w:r>
          <w:rPr>
            <w:rFonts w:asciiTheme="minorHAnsi" w:eastAsia="Calibri" w:hAnsiTheme="minorHAnsi" w:cs="Calibri"/>
            <w:b/>
            <w:bCs/>
            <w:color w:val="00558C"/>
            <w:spacing w:val="3"/>
            <w:sz w:val="22"/>
            <w:szCs w:val="22"/>
          </w:rPr>
          <w:delText>4</w:delText>
        </w:r>
      </w:del>
      <w:r>
        <w:rPr>
          <w:rFonts w:asciiTheme="minorHAnsi" w:eastAsia="Calibri" w:hAnsiTheme="minorHAnsi" w:cs="Calibri"/>
          <w:b/>
          <w:bCs/>
          <w:color w:val="00558C"/>
          <w:spacing w:val="3"/>
          <w:sz w:val="22"/>
          <w:szCs w:val="22"/>
        </w:rPr>
        <w:t>.</w:t>
      </w:r>
      <w:del w:id="1260" w:author="liujuan" w:date="2024-04-06T15:13:00Z">
        <w:r>
          <w:rPr>
            <w:rFonts w:asciiTheme="minorHAnsi" w:eastAsia="Calibri" w:hAnsiTheme="minorHAnsi" w:cs="Calibri"/>
            <w:b/>
            <w:bCs/>
            <w:color w:val="00558C"/>
            <w:spacing w:val="3"/>
            <w:sz w:val="22"/>
            <w:szCs w:val="22"/>
          </w:rPr>
          <w:delText>1</w:delText>
        </w:r>
      </w:del>
      <w:ins w:id="1261" w:author="liujuan" w:date="2024-04-06T15:13:00Z">
        <w:r>
          <w:rPr>
            <w:rFonts w:asciiTheme="minorHAnsi" w:eastAsia="SimSun" w:hAnsiTheme="minorHAnsi" w:cs="Calibri" w:hint="eastAsia"/>
            <w:b/>
            <w:bCs/>
            <w:color w:val="00558C"/>
            <w:spacing w:val="3"/>
            <w:sz w:val="22"/>
            <w:szCs w:val="22"/>
            <w:lang w:eastAsia="zh-CN"/>
          </w:rPr>
          <w:t>2</w:t>
        </w:r>
      </w:ins>
      <w:r>
        <w:rPr>
          <w:rFonts w:asciiTheme="minorHAnsi" w:eastAsia="Calibri" w:hAnsiTheme="minorHAnsi" w:cs="Calibri"/>
          <w:b/>
          <w:bCs/>
          <w:color w:val="00558C"/>
          <w:spacing w:val="3"/>
          <w:sz w:val="22"/>
          <w:szCs w:val="22"/>
        </w:rPr>
        <w:t>.6.</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z w:val="24"/>
          <w:szCs w:val="24"/>
        </w:rPr>
        <w:t>H</w:t>
      </w:r>
      <w:r>
        <w:rPr>
          <w:rFonts w:asciiTheme="minorHAnsi" w:eastAsia="Calibri" w:hAnsiTheme="minorHAnsi" w:cs="Calibri"/>
          <w:b/>
          <w:bCs/>
          <w:color w:val="00558C"/>
          <w:sz w:val="18"/>
          <w:szCs w:val="18"/>
        </w:rPr>
        <w:t>AND</w:t>
      </w:r>
      <w:r>
        <w:rPr>
          <w:rFonts w:asciiTheme="minorHAnsi" w:eastAsia="Calibri" w:hAnsiTheme="minorHAnsi" w:cs="Calibri"/>
          <w:b/>
          <w:bCs/>
          <w:color w:val="00558C"/>
          <w:spacing w:val="3"/>
          <w:sz w:val="24"/>
          <w:szCs w:val="24"/>
        </w:rPr>
        <w:t>-</w:t>
      </w:r>
      <w:r>
        <w:rPr>
          <w:rFonts w:asciiTheme="minorHAnsi" w:eastAsia="Calibri" w:hAnsiTheme="minorHAnsi" w:cs="Calibri"/>
          <w:b/>
          <w:bCs/>
          <w:color w:val="00558C"/>
          <w:sz w:val="18"/>
          <w:szCs w:val="18"/>
        </w:rPr>
        <w:t>OVER</w:t>
      </w:r>
    </w:p>
    <w:p w14:paraId="066483E6" w14:textId="77777777" w:rsidR="000F72C1" w:rsidRDefault="0020793E">
      <w:pPr>
        <w:spacing w:before="179" w:line="214" w:lineRule="auto"/>
        <w:ind w:left="45" w:right="770" w:firstLine="1"/>
        <w:rPr>
          <w:rFonts w:asciiTheme="minorHAnsi" w:eastAsia="Calibri" w:hAnsiTheme="minorHAnsi" w:cs="Calibri"/>
          <w:sz w:val="22"/>
          <w:szCs w:val="22"/>
        </w:rPr>
      </w:pPr>
      <w:ins w:id="1262" w:author="Peter Hill" w:date="2024-04-03T17:47:00Z">
        <w:r>
          <w:rPr>
            <w:rFonts w:asciiTheme="minorHAnsi" w:eastAsia="Calibri" w:hAnsiTheme="minorHAnsi" w:cs="Calibri"/>
            <w:spacing w:val="-2"/>
            <w:sz w:val="22"/>
            <w:szCs w:val="22"/>
          </w:rPr>
          <w:t xml:space="preserve">Where an Agreement places </w:t>
        </w:r>
      </w:ins>
      <w:ins w:id="1263" w:author="Peter Hill" w:date="2024-04-03T17:48:00Z">
        <w:r>
          <w:rPr>
            <w:rFonts w:asciiTheme="minorHAnsi" w:eastAsia="Calibri" w:hAnsiTheme="minorHAnsi" w:cs="Calibri"/>
            <w:spacing w:val="-2"/>
            <w:sz w:val="22"/>
            <w:szCs w:val="22"/>
          </w:rPr>
          <w:t>maintenance</w:t>
        </w:r>
      </w:ins>
      <w:ins w:id="1264" w:author="Peter Hill" w:date="2024-04-03T17:47:00Z">
        <w:r>
          <w:rPr>
            <w:rFonts w:asciiTheme="minorHAnsi" w:eastAsia="Calibri" w:hAnsiTheme="minorHAnsi" w:cs="Calibri"/>
            <w:spacing w:val="-2"/>
            <w:sz w:val="22"/>
            <w:szCs w:val="22"/>
          </w:rPr>
          <w:t xml:space="preserve"> </w:t>
        </w:r>
      </w:ins>
      <w:ins w:id="1265" w:author="Peter Hill" w:date="2024-04-03T17:48:00Z">
        <w:r>
          <w:rPr>
            <w:rFonts w:asciiTheme="minorHAnsi" w:eastAsia="Calibri" w:hAnsiTheme="minorHAnsi" w:cs="Calibri"/>
            <w:spacing w:val="-2"/>
            <w:sz w:val="22"/>
            <w:szCs w:val="22"/>
          </w:rPr>
          <w:t>responsibilities upon the Partner, then prior</w:t>
        </w:r>
      </w:ins>
      <w:del w:id="1266" w:author="Peter Hill" w:date="2024-04-03T17:48:00Z">
        <w:r>
          <w:rPr>
            <w:rFonts w:asciiTheme="minorHAnsi" w:eastAsia="Calibri" w:hAnsiTheme="minorHAnsi" w:cs="Calibri"/>
            <w:spacing w:val="-2"/>
            <w:sz w:val="22"/>
            <w:szCs w:val="22"/>
          </w:rPr>
          <w:delText>Before</w:delText>
        </w:r>
      </w:del>
      <w:ins w:id="1267" w:author="Peter Hill" w:date="2024-04-03T17:48:00Z">
        <w:r>
          <w:rPr>
            <w:rFonts w:asciiTheme="minorHAnsi" w:eastAsia="Calibri" w:hAnsiTheme="minorHAnsi" w:cs="Calibri"/>
            <w:spacing w:val="-2"/>
            <w:sz w:val="22"/>
            <w:szCs w:val="22"/>
          </w:rPr>
          <w:t xml:space="preserve"> to</w:t>
        </w:r>
      </w:ins>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39"/>
          <w:sz w:val="22"/>
          <w:szCs w:val="22"/>
        </w:rPr>
        <w:t xml:space="preserve"> </w:t>
      </w:r>
      <w:del w:id="1268" w:author="Peter Hill" w:date="2024-04-03T16:47:00Z">
        <w:r>
          <w:rPr>
            <w:rFonts w:asciiTheme="minorHAnsi" w:eastAsia="Calibri" w:hAnsiTheme="minorHAnsi" w:cs="Calibri"/>
            <w:spacing w:val="-2"/>
            <w:sz w:val="22"/>
            <w:szCs w:val="22"/>
          </w:rPr>
          <w:delText>leased</w:delText>
        </w:r>
        <w:r>
          <w:rPr>
            <w:rFonts w:asciiTheme="minorHAnsi" w:eastAsia="Calibri" w:hAnsiTheme="minorHAnsi" w:cs="Calibri"/>
            <w:spacing w:val="40"/>
            <w:w w:val="101"/>
            <w:sz w:val="22"/>
            <w:szCs w:val="22"/>
          </w:rPr>
          <w:delText xml:space="preserve"> </w:delText>
        </w:r>
      </w:del>
      <w:del w:id="1269" w:author="Peter Hill" w:date="2024-04-03T16:55:00Z">
        <w:r>
          <w:rPr>
            <w:rFonts w:asciiTheme="minorHAnsi" w:eastAsia="Calibri" w:hAnsiTheme="minorHAnsi" w:cs="Calibri"/>
            <w:spacing w:val="-2"/>
            <w:sz w:val="22"/>
            <w:szCs w:val="22"/>
          </w:rPr>
          <w:delText>property</w:delText>
        </w:r>
        <w:r>
          <w:rPr>
            <w:rFonts w:asciiTheme="minorHAnsi" w:eastAsia="Calibri" w:hAnsiTheme="minorHAnsi" w:cs="Calibri"/>
            <w:spacing w:val="40"/>
            <w:sz w:val="22"/>
            <w:szCs w:val="22"/>
          </w:rPr>
          <w:delText xml:space="preserve"> </w:delText>
        </w:r>
        <w:r>
          <w:rPr>
            <w:rFonts w:asciiTheme="minorHAnsi" w:eastAsia="Calibri" w:hAnsiTheme="minorHAnsi" w:cs="Calibri"/>
            <w:spacing w:val="-2"/>
            <w:sz w:val="22"/>
            <w:szCs w:val="22"/>
          </w:rPr>
          <w:delText>is</w:delText>
        </w:r>
        <w:r>
          <w:rPr>
            <w:rFonts w:asciiTheme="minorHAnsi" w:eastAsia="Calibri" w:hAnsiTheme="minorHAnsi" w:cs="Calibri"/>
            <w:spacing w:val="39"/>
            <w:sz w:val="22"/>
            <w:szCs w:val="22"/>
          </w:rPr>
          <w:delText xml:space="preserve"> </w:delText>
        </w:r>
        <w:r>
          <w:rPr>
            <w:rFonts w:asciiTheme="minorHAnsi" w:eastAsia="Calibri" w:hAnsiTheme="minorHAnsi" w:cs="Calibri"/>
            <w:spacing w:val="-2"/>
            <w:sz w:val="22"/>
            <w:szCs w:val="22"/>
          </w:rPr>
          <w:delText>handed</w:delText>
        </w:r>
        <w:r>
          <w:rPr>
            <w:rFonts w:asciiTheme="minorHAnsi" w:eastAsia="Calibri" w:hAnsiTheme="minorHAnsi" w:cs="Calibri"/>
            <w:spacing w:val="31"/>
            <w:sz w:val="22"/>
            <w:szCs w:val="22"/>
          </w:rPr>
          <w:delText xml:space="preserve"> </w:delText>
        </w:r>
        <w:r>
          <w:rPr>
            <w:rFonts w:asciiTheme="minorHAnsi" w:eastAsia="Calibri" w:hAnsiTheme="minorHAnsi" w:cs="Calibri"/>
            <w:spacing w:val="-2"/>
            <w:sz w:val="22"/>
            <w:szCs w:val="22"/>
          </w:rPr>
          <w:delText>over</w:delText>
        </w:r>
      </w:del>
      <w:ins w:id="1270" w:author="Peter Hill" w:date="2024-04-03T16:55:00Z">
        <w:r>
          <w:rPr>
            <w:rFonts w:asciiTheme="minorHAnsi" w:eastAsia="Calibri" w:hAnsiTheme="minorHAnsi" w:cs="Calibri"/>
            <w:spacing w:val="-2"/>
            <w:sz w:val="22"/>
            <w:szCs w:val="22"/>
          </w:rPr>
          <w:t>Agreement commencing</w:t>
        </w:r>
      </w:ins>
      <w:r>
        <w:rPr>
          <w:rFonts w:asciiTheme="minorHAnsi" w:eastAsia="Calibri" w:hAnsiTheme="minorHAnsi" w:cs="Calibri"/>
          <w:spacing w:val="-2"/>
          <w:sz w:val="22"/>
          <w:szCs w:val="22"/>
        </w:rPr>
        <w:t>,</w:t>
      </w:r>
      <w:r>
        <w:rPr>
          <w:rFonts w:asciiTheme="minorHAnsi" w:eastAsia="Calibri" w:hAnsiTheme="minorHAnsi" w:cs="Calibri"/>
          <w:spacing w:val="32"/>
          <w:w w:val="101"/>
          <w:sz w:val="22"/>
          <w:szCs w:val="22"/>
        </w:rPr>
        <w:t xml:space="preserve"> </w:t>
      </w:r>
      <w:ins w:id="1271" w:author="liujuan" w:date="2024-04-06T15:10:00Z">
        <w:r>
          <w:t>it may be advisable to</w:t>
        </w:r>
      </w:ins>
      <w:del w:id="1272" w:author="liujuan" w:date="2024-04-06T15:11:00Z">
        <w:r>
          <w:rPr>
            <w:rFonts w:asciiTheme="minorHAnsi" w:eastAsia="Calibri" w:hAnsiTheme="minorHAnsi" w:cs="Calibri"/>
            <w:spacing w:val="-2"/>
            <w:sz w:val="22"/>
            <w:szCs w:val="22"/>
          </w:rPr>
          <w:delText>an</w:delText>
        </w:r>
      </w:del>
      <w:r>
        <w:rPr>
          <w:rFonts w:asciiTheme="minorHAnsi" w:eastAsia="Calibri" w:hAnsiTheme="minorHAnsi" w:cs="Calibri"/>
          <w:spacing w:val="35"/>
          <w:w w:val="101"/>
          <w:sz w:val="22"/>
          <w:szCs w:val="22"/>
        </w:rPr>
        <w:t xml:space="preserve"> </w:t>
      </w:r>
      <w:ins w:id="1273" w:author="liujuan" w:date="2024-04-06T15:11:00Z">
        <w:r>
          <w:rPr>
            <w:rFonts w:asciiTheme="minorHAnsi" w:eastAsia="Calibri" w:hAnsiTheme="minorHAnsi" w:cs="Calibri"/>
            <w:spacing w:val="-2"/>
            <w:sz w:val="22"/>
            <w:szCs w:val="22"/>
          </w:rPr>
          <w:t>undert</w:t>
        </w:r>
        <w:r>
          <w:rPr>
            <w:rFonts w:asciiTheme="minorHAnsi" w:eastAsia="Calibri" w:hAnsiTheme="minorHAnsi" w:cs="Calibri"/>
            <w:spacing w:val="-3"/>
            <w:sz w:val="22"/>
            <w:szCs w:val="22"/>
          </w:rPr>
          <w:t>ake</w:t>
        </w:r>
        <w:r>
          <w:rPr>
            <w:rFonts w:asciiTheme="minorHAnsi" w:eastAsia="SimSun" w:hAnsiTheme="minorHAnsi" w:cs="Calibri" w:hint="eastAsia"/>
            <w:spacing w:val="-3"/>
            <w:sz w:val="22"/>
            <w:szCs w:val="22"/>
            <w:lang w:eastAsia="zh-CN"/>
          </w:rPr>
          <w:t xml:space="preserve"> an </w:t>
        </w:r>
      </w:ins>
      <w:r>
        <w:rPr>
          <w:rFonts w:asciiTheme="minorHAnsi" w:eastAsia="Calibri" w:hAnsiTheme="minorHAnsi" w:cs="Calibri"/>
          <w:spacing w:val="-2"/>
          <w:sz w:val="22"/>
          <w:szCs w:val="22"/>
        </w:rPr>
        <w:t>inspection</w:t>
      </w:r>
      <w:del w:id="1274" w:author="liujuan" w:date="2024-04-06T15:11:00Z">
        <w:r>
          <w:rPr>
            <w:rFonts w:asciiTheme="minorHAnsi" w:eastAsia="Calibri" w:hAnsiTheme="minorHAnsi" w:cs="Calibri"/>
            <w:spacing w:val="30"/>
            <w:w w:val="101"/>
            <w:sz w:val="22"/>
            <w:szCs w:val="22"/>
          </w:rPr>
          <w:delText xml:space="preserve"> </w:delText>
        </w:r>
        <w:commentRangeStart w:id="1275"/>
        <w:r>
          <w:rPr>
            <w:rFonts w:asciiTheme="minorHAnsi" w:eastAsia="Calibri" w:hAnsiTheme="minorHAnsi" w:cs="Calibri"/>
            <w:spacing w:val="-2"/>
            <w:sz w:val="22"/>
            <w:szCs w:val="22"/>
          </w:rPr>
          <w:delText>shall</w:delText>
        </w:r>
        <w:commentRangeEnd w:id="1275"/>
        <w:r>
          <w:rPr>
            <w:rStyle w:val="CommentReference"/>
          </w:rPr>
          <w:commentReference w:id="1275"/>
        </w:r>
        <w:r>
          <w:rPr>
            <w:rFonts w:asciiTheme="minorHAnsi" w:eastAsia="Calibri" w:hAnsiTheme="minorHAnsi" w:cs="Calibri"/>
            <w:spacing w:val="41"/>
            <w:sz w:val="22"/>
            <w:szCs w:val="22"/>
          </w:rPr>
          <w:delText xml:space="preserve"> </w:delText>
        </w:r>
        <w:r>
          <w:rPr>
            <w:rFonts w:asciiTheme="minorHAnsi" w:eastAsia="Calibri" w:hAnsiTheme="minorHAnsi" w:cs="Calibri"/>
            <w:spacing w:val="-2"/>
            <w:sz w:val="22"/>
            <w:szCs w:val="22"/>
          </w:rPr>
          <w:delText>be</w:delText>
        </w:r>
        <w:r>
          <w:rPr>
            <w:rFonts w:asciiTheme="minorHAnsi" w:eastAsia="Calibri" w:hAnsiTheme="minorHAnsi" w:cs="Calibri"/>
            <w:spacing w:val="41"/>
            <w:sz w:val="22"/>
            <w:szCs w:val="22"/>
          </w:rPr>
          <w:delText xml:space="preserve"> </w:delText>
        </w:r>
        <w:r>
          <w:rPr>
            <w:rFonts w:asciiTheme="minorHAnsi" w:eastAsia="Calibri" w:hAnsiTheme="minorHAnsi" w:cs="Calibri"/>
            <w:spacing w:val="-2"/>
            <w:sz w:val="22"/>
            <w:szCs w:val="22"/>
          </w:rPr>
          <w:delText>undert</w:delText>
        </w:r>
        <w:r>
          <w:rPr>
            <w:rFonts w:asciiTheme="minorHAnsi" w:eastAsia="Calibri" w:hAnsiTheme="minorHAnsi" w:cs="Calibri"/>
            <w:spacing w:val="-3"/>
            <w:sz w:val="22"/>
            <w:szCs w:val="22"/>
          </w:rPr>
          <w:delText>aken</w:delText>
        </w:r>
      </w:del>
      <w:r>
        <w:rPr>
          <w:rFonts w:asciiTheme="minorHAnsi" w:eastAsia="Calibri" w:hAnsiTheme="minorHAnsi" w:cs="Calibri"/>
          <w:spacing w:val="33"/>
          <w:w w:val="101"/>
          <w:sz w:val="22"/>
          <w:szCs w:val="22"/>
        </w:rPr>
        <w:t xml:space="preserve"> </w:t>
      </w:r>
      <w:r>
        <w:rPr>
          <w:rFonts w:asciiTheme="minorHAnsi" w:eastAsia="Calibri" w:hAnsiTheme="minorHAnsi" w:cs="Calibri"/>
          <w:spacing w:val="-3"/>
          <w:sz w:val="22"/>
          <w:szCs w:val="22"/>
        </w:rPr>
        <w:t>in</w:t>
      </w:r>
      <w:r>
        <w:rPr>
          <w:rFonts w:asciiTheme="minorHAnsi" w:eastAsia="Calibri" w:hAnsiTheme="minorHAnsi" w:cs="Calibri"/>
          <w:spacing w:val="30"/>
          <w:sz w:val="22"/>
          <w:szCs w:val="22"/>
        </w:rPr>
        <w:t xml:space="preserve"> </w:t>
      </w:r>
      <w:r>
        <w:rPr>
          <w:rFonts w:asciiTheme="minorHAnsi" w:eastAsia="Calibri" w:hAnsiTheme="minorHAnsi" w:cs="Calibri"/>
          <w:spacing w:val="-3"/>
          <w:sz w:val="22"/>
          <w:szCs w:val="22"/>
        </w:rPr>
        <w:t>which</w:t>
      </w:r>
      <w:r>
        <w:rPr>
          <w:rFonts w:asciiTheme="minorHAnsi" w:eastAsia="Calibri" w:hAnsiTheme="minorHAnsi" w:cs="Calibri"/>
          <w:spacing w:val="38"/>
          <w:sz w:val="22"/>
          <w:szCs w:val="22"/>
        </w:rPr>
        <w:t xml:space="preserve"> </w:t>
      </w:r>
      <w:r>
        <w:rPr>
          <w:rFonts w:asciiTheme="minorHAnsi" w:eastAsia="Calibri" w:hAnsiTheme="minorHAnsi" w:cs="Calibri"/>
          <w:spacing w:val="-3"/>
          <w:sz w:val="22"/>
          <w:szCs w:val="22"/>
        </w:rPr>
        <w:t>representatives</w:t>
      </w:r>
      <w:r>
        <w:rPr>
          <w:rFonts w:asciiTheme="minorHAnsi" w:eastAsia="Calibri" w:hAnsiTheme="minorHAnsi" w:cs="Calibri"/>
          <w:spacing w:val="29"/>
          <w:w w:val="101"/>
          <w:sz w:val="22"/>
          <w:szCs w:val="22"/>
        </w:rPr>
        <w:t xml:space="preserve"> </w:t>
      </w:r>
      <w:r>
        <w:rPr>
          <w:rFonts w:asciiTheme="minorHAnsi" w:eastAsia="Calibri" w:hAnsiTheme="minorHAnsi" w:cs="Calibri"/>
          <w:spacing w:val="-3"/>
          <w:sz w:val="22"/>
          <w:szCs w:val="22"/>
        </w:rPr>
        <w:t>of</w:t>
      </w:r>
      <w:r>
        <w:rPr>
          <w:rFonts w:asciiTheme="minorHAnsi" w:eastAsia="Calibri" w:hAnsiTheme="minorHAnsi" w:cs="Calibri"/>
          <w:spacing w:val="39"/>
          <w:sz w:val="22"/>
          <w:szCs w:val="22"/>
        </w:rPr>
        <w:t xml:space="preserve"> </w:t>
      </w:r>
      <w:r>
        <w:rPr>
          <w:rFonts w:asciiTheme="minorHAnsi" w:eastAsia="Calibri" w:hAnsiTheme="minorHAnsi" w:cs="Calibri"/>
          <w:spacing w:val="-3"/>
          <w:sz w:val="22"/>
          <w:szCs w:val="22"/>
        </w:rPr>
        <w:t>both</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parties shall</w:t>
      </w:r>
      <w:r>
        <w:rPr>
          <w:rFonts w:asciiTheme="minorHAnsi" w:eastAsia="Calibri" w:hAnsiTheme="minorHAnsi" w:cs="Calibri"/>
          <w:spacing w:val="35"/>
          <w:sz w:val="22"/>
          <w:szCs w:val="22"/>
        </w:rPr>
        <w:t xml:space="preserve"> </w:t>
      </w:r>
      <w:r>
        <w:rPr>
          <w:rFonts w:asciiTheme="minorHAnsi" w:eastAsia="Calibri" w:hAnsiTheme="minorHAnsi" w:cs="Calibri"/>
          <w:spacing w:val="-2"/>
          <w:sz w:val="22"/>
          <w:szCs w:val="22"/>
        </w:rPr>
        <w:t>participate.</w:t>
      </w:r>
    </w:p>
    <w:p w14:paraId="066483E7" w14:textId="77777777" w:rsidR="000F72C1" w:rsidRDefault="0020793E">
      <w:pPr>
        <w:spacing w:before="175" w:line="223" w:lineRule="auto"/>
        <w:ind w:left="32" w:right="770"/>
        <w:jc w:val="both"/>
        <w:rPr>
          <w:rFonts w:asciiTheme="minorHAnsi" w:eastAsia="Calibri" w:hAnsiTheme="minorHAnsi" w:cs="Calibri"/>
          <w:sz w:val="22"/>
          <w:szCs w:val="22"/>
        </w:rPr>
      </w:pPr>
      <w:r>
        <w:rPr>
          <w:rFonts w:asciiTheme="minorHAnsi" w:eastAsia="Calibri" w:hAnsiTheme="minorHAnsi" w:cs="Calibri"/>
          <w:spacing w:val="-2"/>
          <w:sz w:val="22"/>
          <w:szCs w:val="22"/>
        </w:rPr>
        <w:t>A</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condition</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report</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shall</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prepared</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8"/>
          <w:sz w:val="22"/>
          <w:szCs w:val="22"/>
        </w:rPr>
        <w:t xml:space="preserve"> </w:t>
      </w:r>
      <w:ins w:id="1276" w:author="Jiang" w:date="2024-07-05T10:39:00Z">
        <w:r>
          <w:rPr>
            <w:rFonts w:asciiTheme="minorHAnsi" w:eastAsia="Calibri" w:hAnsiTheme="minorHAnsi" w:cs="Calibri"/>
            <w:spacing w:val="-1"/>
            <w:sz w:val="22"/>
            <w:szCs w:val="22"/>
          </w:rPr>
          <w:t xml:space="preserve">Agreement </w:t>
        </w:r>
      </w:ins>
      <w:del w:id="1277" w:author="Jiang" w:date="2024-07-05T10:39:00Z">
        <w:r>
          <w:rPr>
            <w:rFonts w:asciiTheme="minorHAnsi" w:eastAsia="Calibri" w:hAnsiTheme="minorHAnsi" w:cs="Calibri"/>
            <w:spacing w:val="-2"/>
            <w:sz w:val="22"/>
            <w:szCs w:val="22"/>
          </w:rPr>
          <w:delText>leased</w:delText>
        </w:r>
      </w:del>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3"/>
          <w:sz w:val="22"/>
          <w:szCs w:val="22"/>
        </w:rPr>
        <w:t xml:space="preserve"> </w:t>
      </w:r>
      <w:r>
        <w:rPr>
          <w:rFonts w:asciiTheme="minorHAnsi" w:eastAsia="Calibri" w:hAnsiTheme="minorHAnsi" w:cs="Calibri"/>
          <w:spacing w:val="-2"/>
          <w:sz w:val="22"/>
          <w:szCs w:val="22"/>
        </w:rPr>
        <w:t>condition</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report</w:t>
      </w:r>
      <w:r>
        <w:rPr>
          <w:rFonts w:asciiTheme="minorHAnsi" w:eastAsia="Calibri" w:hAnsiTheme="minorHAnsi" w:cs="Calibri"/>
          <w:spacing w:val="19"/>
          <w:sz w:val="22"/>
          <w:szCs w:val="22"/>
        </w:rPr>
        <w:t xml:space="preserve"> </w:t>
      </w:r>
      <w:r>
        <w:rPr>
          <w:rFonts w:asciiTheme="minorHAnsi" w:eastAsia="Calibri" w:hAnsiTheme="minorHAnsi" w:cs="Calibri"/>
          <w:spacing w:val="-2"/>
          <w:sz w:val="22"/>
          <w:szCs w:val="22"/>
        </w:rPr>
        <w:t>w</w:t>
      </w:r>
      <w:r>
        <w:rPr>
          <w:rFonts w:asciiTheme="minorHAnsi" w:eastAsia="Calibri" w:hAnsiTheme="minorHAnsi" w:cs="Calibri"/>
          <w:spacing w:val="-3"/>
          <w:sz w:val="22"/>
          <w:szCs w:val="22"/>
        </w:rPr>
        <w:t>ould</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generally</w:t>
      </w:r>
      <w:r>
        <w:rPr>
          <w:rFonts w:asciiTheme="minorHAnsi" w:eastAsia="Calibri" w:hAnsiTheme="minorHAnsi" w:cs="Calibri"/>
          <w:spacing w:val="28"/>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3"/>
          <w:sz w:val="22"/>
          <w:szCs w:val="22"/>
        </w:rPr>
        <w:t>paid</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for</w:t>
      </w:r>
      <w:r>
        <w:rPr>
          <w:rFonts w:asciiTheme="minorHAnsi" w:eastAsia="Calibri" w:hAnsiTheme="minorHAnsi" w:cs="Calibri"/>
          <w:spacing w:val="29"/>
          <w:sz w:val="22"/>
          <w:szCs w:val="22"/>
        </w:rPr>
        <w:t xml:space="preserve"> </w:t>
      </w:r>
      <w:r>
        <w:rPr>
          <w:rFonts w:asciiTheme="minorHAnsi" w:eastAsia="Calibri" w:hAnsiTheme="minorHAnsi" w:cs="Calibri"/>
          <w:spacing w:val="-3"/>
          <w:sz w:val="22"/>
          <w:szCs w:val="22"/>
        </w:rPr>
        <w:t>by</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5"/>
          <w:w w:val="101"/>
          <w:sz w:val="22"/>
          <w:szCs w:val="22"/>
        </w:rPr>
        <w:t xml:space="preserve"> </w:t>
      </w:r>
      <w:del w:id="1278" w:author="Peter Hill" w:date="2024-04-03T17:47:00Z">
        <w:r>
          <w:rPr>
            <w:rFonts w:asciiTheme="minorHAnsi" w:eastAsia="Calibri" w:hAnsiTheme="minorHAnsi" w:cs="Calibri"/>
            <w:spacing w:val="-2"/>
            <w:sz w:val="22"/>
            <w:szCs w:val="22"/>
          </w:rPr>
          <w:delText>lessor</w:delText>
        </w:r>
      </w:del>
      <w:ins w:id="1279" w:author="Peter Hill" w:date="2024-04-03T17:47:00Z">
        <w:r>
          <w:rPr>
            <w:rFonts w:asciiTheme="minorHAnsi" w:eastAsia="Calibri" w:hAnsiTheme="minorHAnsi" w:cs="Calibri"/>
            <w:spacing w:val="-2"/>
            <w:sz w:val="22"/>
            <w:szCs w:val="22"/>
          </w:rPr>
          <w:t>Partner</w:t>
        </w:r>
      </w:ins>
      <w:r>
        <w:rPr>
          <w:rFonts w:asciiTheme="minorHAnsi" w:eastAsia="Calibri" w:hAnsiTheme="minorHAnsi" w:cs="Calibri"/>
          <w:spacing w:val="-2"/>
          <w:sz w:val="22"/>
          <w:szCs w:val="22"/>
        </w:rPr>
        <w:t>. The condition</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report shall</w:t>
      </w:r>
      <w:r>
        <w:rPr>
          <w:rFonts w:asciiTheme="minorHAnsi" w:eastAsia="Calibri" w:hAnsiTheme="minorHAnsi" w:cs="Calibri"/>
          <w:spacing w:val="12"/>
          <w:sz w:val="22"/>
          <w:szCs w:val="22"/>
        </w:rPr>
        <w:t xml:space="preserve"> </w:t>
      </w:r>
      <w:r>
        <w:rPr>
          <w:rFonts w:asciiTheme="minorHAnsi" w:eastAsia="Calibri" w:hAnsiTheme="minorHAnsi" w:cs="Calibri"/>
          <w:spacing w:val="-2"/>
          <w:sz w:val="22"/>
          <w:szCs w:val="22"/>
        </w:rPr>
        <w:t>be signed</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by</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both</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parties after it</w:t>
      </w:r>
      <w:r>
        <w:rPr>
          <w:rFonts w:asciiTheme="minorHAnsi" w:eastAsia="Calibri" w:hAnsiTheme="minorHAnsi" w:cs="Calibri"/>
          <w:spacing w:val="15"/>
          <w:w w:val="101"/>
          <w:sz w:val="22"/>
          <w:szCs w:val="22"/>
        </w:rPr>
        <w:t xml:space="preserve"> </w:t>
      </w:r>
      <w:r>
        <w:rPr>
          <w:rFonts w:asciiTheme="minorHAnsi" w:eastAsia="Calibri" w:hAnsiTheme="minorHAnsi" w:cs="Calibri"/>
          <w:spacing w:val="-3"/>
          <w:sz w:val="22"/>
          <w:szCs w:val="22"/>
        </w:rPr>
        <w:t>has</w:t>
      </w:r>
      <w:r>
        <w:rPr>
          <w:rFonts w:asciiTheme="minorHAnsi" w:eastAsia="Calibri" w:hAnsiTheme="minorHAnsi" w:cs="Calibri"/>
          <w:spacing w:val="12"/>
          <w:w w:val="101"/>
          <w:sz w:val="22"/>
          <w:szCs w:val="22"/>
        </w:rPr>
        <w:t xml:space="preserve"> </w:t>
      </w:r>
      <w:r>
        <w:rPr>
          <w:rFonts w:asciiTheme="minorHAnsi" w:eastAsia="Calibri" w:hAnsiTheme="minorHAnsi" w:cs="Calibri"/>
          <w:spacing w:val="-3"/>
          <w:sz w:val="22"/>
          <w:szCs w:val="22"/>
        </w:rPr>
        <w:t>been</w:t>
      </w:r>
      <w:r>
        <w:rPr>
          <w:rFonts w:asciiTheme="minorHAnsi" w:eastAsia="Calibri" w:hAnsiTheme="minorHAnsi" w:cs="Calibri"/>
          <w:spacing w:val="5"/>
          <w:sz w:val="22"/>
          <w:szCs w:val="22"/>
        </w:rPr>
        <w:t xml:space="preserve"> </w:t>
      </w:r>
      <w:r>
        <w:rPr>
          <w:rFonts w:asciiTheme="minorHAnsi" w:eastAsia="Calibri" w:hAnsiTheme="minorHAnsi" w:cs="Calibri"/>
          <w:spacing w:val="-3"/>
          <w:sz w:val="22"/>
          <w:szCs w:val="22"/>
        </w:rPr>
        <w:t>drawn</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up</w:t>
      </w:r>
      <w:r>
        <w:rPr>
          <w:rFonts w:asciiTheme="minorHAnsi" w:eastAsia="Calibri" w:hAnsiTheme="minorHAnsi" w:cs="Calibri"/>
          <w:spacing w:val="14"/>
          <w:sz w:val="22"/>
          <w:szCs w:val="22"/>
        </w:rPr>
        <w:t xml:space="preserve"> </w:t>
      </w:r>
      <w:r>
        <w:rPr>
          <w:rFonts w:asciiTheme="minorHAnsi" w:eastAsia="Calibri" w:hAnsiTheme="minorHAnsi" w:cs="Calibri"/>
          <w:spacing w:val="-3"/>
          <w:sz w:val="22"/>
          <w:szCs w:val="22"/>
        </w:rPr>
        <w:t>by the</w:t>
      </w:r>
      <w:r>
        <w:rPr>
          <w:rFonts w:asciiTheme="minorHAnsi" w:eastAsia="Calibri" w:hAnsiTheme="minorHAnsi" w:cs="Calibri"/>
          <w:spacing w:val="13"/>
          <w:sz w:val="22"/>
          <w:szCs w:val="22"/>
        </w:rPr>
        <w:t xml:space="preserve"> </w:t>
      </w:r>
      <w:del w:id="1280" w:author="Jiang" w:date="2024-07-05T10:39:00Z">
        <w:r>
          <w:rPr>
            <w:rFonts w:asciiTheme="minorHAnsi" w:eastAsia="Calibri" w:hAnsiTheme="minorHAnsi" w:cs="Calibri"/>
            <w:spacing w:val="-3"/>
            <w:sz w:val="22"/>
            <w:szCs w:val="22"/>
          </w:rPr>
          <w:delText>lessor</w:delText>
        </w:r>
      </w:del>
      <w:ins w:id="1281" w:author="Peter Hill" w:date="2024-04-03T17:47:00Z">
        <w:del w:id="1282" w:author="Jiang" w:date="2024-07-05T10:39:00Z">
          <w:r>
            <w:rPr>
              <w:rFonts w:asciiTheme="minorHAnsi" w:eastAsia="Calibri" w:hAnsiTheme="minorHAnsi" w:cs="Calibri"/>
              <w:spacing w:val="-3"/>
              <w:sz w:val="22"/>
              <w:szCs w:val="22"/>
            </w:rPr>
            <w:delText>l</w:delText>
          </w:r>
        </w:del>
      </w:ins>
      <w:ins w:id="1283" w:author="Jiang" w:date="2024-07-05T10:39:00Z">
        <w:r>
          <w:rPr>
            <w:rFonts w:asciiTheme="minorHAnsi" w:eastAsia="SimSun" w:hAnsiTheme="minorHAnsi" w:cs="Calibri" w:hint="eastAsia"/>
            <w:spacing w:val="-3"/>
            <w:sz w:val="22"/>
            <w:szCs w:val="22"/>
            <w:lang w:eastAsia="zh-CN"/>
          </w:rPr>
          <w:t>L</w:t>
        </w:r>
      </w:ins>
      <w:ins w:id="1284" w:author="Peter Hill" w:date="2024-04-03T17:47:00Z">
        <w:r>
          <w:rPr>
            <w:rFonts w:asciiTheme="minorHAnsi" w:eastAsia="Calibri" w:hAnsiTheme="minorHAnsi" w:cs="Calibri"/>
            <w:spacing w:val="-3"/>
            <w:sz w:val="22"/>
            <w:szCs w:val="22"/>
          </w:rPr>
          <w:t xml:space="preserve">ighthouse </w:t>
        </w:r>
        <w:del w:id="1285" w:author="Jiang" w:date="2024-07-05T10:39:00Z">
          <w:r>
            <w:rPr>
              <w:rFonts w:asciiTheme="minorHAnsi" w:eastAsia="Calibri" w:hAnsiTheme="minorHAnsi" w:cs="Calibri"/>
              <w:spacing w:val="-3"/>
              <w:sz w:val="22"/>
              <w:szCs w:val="22"/>
            </w:rPr>
            <w:delText>a</w:delText>
          </w:r>
        </w:del>
      </w:ins>
      <w:ins w:id="1286" w:author="Jiang" w:date="2024-07-05T10:39:00Z">
        <w:r>
          <w:rPr>
            <w:rFonts w:asciiTheme="minorHAnsi" w:eastAsia="SimSun" w:hAnsiTheme="minorHAnsi" w:cs="Calibri" w:hint="eastAsia"/>
            <w:spacing w:val="-3"/>
            <w:sz w:val="22"/>
            <w:szCs w:val="22"/>
            <w:lang w:eastAsia="zh-CN"/>
          </w:rPr>
          <w:t>A</w:t>
        </w:r>
      </w:ins>
      <w:ins w:id="1287" w:author="Peter Hill" w:date="2024-04-03T17:47:00Z">
        <w:r>
          <w:rPr>
            <w:rFonts w:asciiTheme="minorHAnsi" w:eastAsia="Calibri" w:hAnsiTheme="minorHAnsi" w:cs="Calibri"/>
            <w:spacing w:val="-3"/>
            <w:sz w:val="22"/>
            <w:szCs w:val="22"/>
          </w:rPr>
          <w:t>uthority</w:t>
        </w:r>
      </w:ins>
      <w:r>
        <w:rPr>
          <w:rFonts w:asciiTheme="minorHAnsi" w:eastAsia="Calibri" w:hAnsiTheme="minorHAnsi" w:cs="Calibri"/>
          <w:spacing w:val="-3"/>
          <w:sz w:val="22"/>
          <w:szCs w:val="22"/>
        </w:rPr>
        <w:t>,</w:t>
      </w:r>
      <w:r>
        <w:rPr>
          <w:rFonts w:asciiTheme="minorHAnsi" w:eastAsia="Calibri" w:hAnsiTheme="minorHAnsi" w:cs="Calibri"/>
          <w:spacing w:val="5"/>
          <w:sz w:val="22"/>
          <w:szCs w:val="22"/>
        </w:rPr>
        <w:t xml:space="preserve"> </w:t>
      </w:r>
      <w:r>
        <w:rPr>
          <w:rFonts w:asciiTheme="minorHAnsi" w:eastAsia="Calibri" w:hAnsiTheme="minorHAnsi" w:cs="Calibri"/>
          <w:spacing w:val="-3"/>
          <w:sz w:val="22"/>
          <w:szCs w:val="22"/>
        </w:rPr>
        <w:t>and</w:t>
      </w:r>
      <w:r>
        <w:rPr>
          <w:rFonts w:asciiTheme="minorHAnsi" w:eastAsia="Calibri" w:hAnsiTheme="minorHAnsi" w:cs="Calibri"/>
          <w:spacing w:val="12"/>
          <w:w w:val="101"/>
          <w:sz w:val="22"/>
          <w:szCs w:val="22"/>
        </w:rPr>
        <w:t xml:space="preserve"> </w:t>
      </w:r>
      <w:r>
        <w:rPr>
          <w:rFonts w:asciiTheme="minorHAnsi" w:eastAsia="Calibri" w:hAnsiTheme="minorHAnsi" w:cs="Calibri"/>
          <w:spacing w:val="-3"/>
          <w:sz w:val="22"/>
          <w:szCs w:val="22"/>
        </w:rPr>
        <w:t>it</w:t>
      </w:r>
      <w:r>
        <w:rPr>
          <w:rFonts w:asciiTheme="minorHAnsi" w:eastAsia="Calibri" w:hAnsiTheme="minorHAnsi" w:cs="Calibri"/>
          <w:spacing w:val="7"/>
          <w:sz w:val="22"/>
          <w:szCs w:val="22"/>
        </w:rPr>
        <w:t xml:space="preserve"> </w:t>
      </w:r>
      <w:r>
        <w:rPr>
          <w:rFonts w:asciiTheme="minorHAnsi" w:eastAsia="Calibri" w:hAnsiTheme="minorHAnsi" w:cs="Calibri"/>
          <w:spacing w:val="-3"/>
          <w:sz w:val="22"/>
          <w:szCs w:val="22"/>
        </w:rPr>
        <w:t>shall</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ordinarily</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be available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prior</w:t>
      </w:r>
      <w:r>
        <w:rPr>
          <w:rFonts w:asciiTheme="minorHAnsi" w:eastAsia="Calibri" w:hAnsiTheme="minorHAnsi" w:cs="Calibri"/>
          <w:spacing w:val="-2"/>
          <w:sz w:val="22"/>
          <w:szCs w:val="22"/>
        </w:rPr>
        <w:t xml:space="preserve"> to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hand-over.</w:t>
      </w:r>
    </w:p>
    <w:p w14:paraId="066483E8" w14:textId="77777777" w:rsidR="000F72C1" w:rsidRDefault="0020793E">
      <w:pPr>
        <w:spacing w:before="177" w:line="189"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This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likely to</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include written and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photographic details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in disputes</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at</w:t>
      </w:r>
      <w:r>
        <w:rPr>
          <w:rFonts w:asciiTheme="minorHAnsi" w:eastAsia="Calibri" w:hAnsiTheme="minorHAnsi" w:cs="Calibri"/>
          <w:spacing w:val="5"/>
          <w:sz w:val="22"/>
          <w:szCs w:val="22"/>
        </w:rPr>
        <w:t xml:space="preserve"> </w:t>
      </w:r>
      <w:r>
        <w:rPr>
          <w:rFonts w:asciiTheme="minorHAnsi" w:eastAsia="Calibri" w:hAnsiTheme="minorHAnsi" w:cs="Calibri"/>
          <w:spacing w:val="-2"/>
          <w:sz w:val="22"/>
          <w:szCs w:val="22"/>
        </w:rPr>
        <w:t>termination</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5"/>
          <w:sz w:val="22"/>
          <w:szCs w:val="22"/>
        </w:rPr>
        <w:t xml:space="preserve"> </w:t>
      </w:r>
      <w:del w:id="1288" w:author="Peter Hill" w:date="2024-04-03T17:48:00Z">
        <w:r>
          <w:rPr>
            <w:rFonts w:asciiTheme="minorHAnsi" w:eastAsia="Calibri" w:hAnsiTheme="minorHAnsi" w:cs="Calibri"/>
            <w:spacing w:val="-2"/>
            <w:sz w:val="22"/>
            <w:szCs w:val="22"/>
          </w:rPr>
          <w:delText>lease</w:delText>
        </w:r>
      </w:del>
      <w:ins w:id="1289" w:author="Peter Hill" w:date="2024-04-03T17:48:00Z">
        <w:r>
          <w:rPr>
            <w:rFonts w:asciiTheme="minorHAnsi" w:eastAsia="Calibri" w:hAnsiTheme="minorHAnsi" w:cs="Calibri"/>
            <w:spacing w:val="-2"/>
            <w:sz w:val="22"/>
            <w:szCs w:val="22"/>
          </w:rPr>
          <w:t>Agreement</w:t>
        </w:r>
      </w:ins>
      <w:r>
        <w:rPr>
          <w:rFonts w:asciiTheme="minorHAnsi" w:eastAsia="Calibri" w:hAnsiTheme="minorHAnsi" w:cs="Calibri"/>
          <w:spacing w:val="-2"/>
          <w:sz w:val="22"/>
          <w:szCs w:val="22"/>
        </w:rPr>
        <w:t>).</w:t>
      </w:r>
    </w:p>
    <w:p w14:paraId="066483E9" w14:textId="77777777" w:rsidR="000F72C1" w:rsidRDefault="0020793E">
      <w:pPr>
        <w:spacing w:before="197" w:line="178" w:lineRule="auto"/>
        <w:ind w:left="32"/>
        <w:outlineLvl w:val="2"/>
        <w:rPr>
          <w:rFonts w:asciiTheme="minorHAnsi" w:eastAsia="Calibri" w:hAnsiTheme="minorHAnsi" w:cs="Calibri"/>
          <w:sz w:val="18"/>
          <w:szCs w:val="18"/>
        </w:rPr>
      </w:pPr>
      <w:ins w:id="1290" w:author="liujuan" w:date="2024-04-10T13:36:00Z">
        <w:r>
          <w:rPr>
            <w:rFonts w:asciiTheme="minorHAnsi" w:eastAsia="SimSun" w:hAnsiTheme="minorHAnsi" w:cs="Calibri" w:hint="eastAsia"/>
            <w:b/>
            <w:bCs/>
            <w:color w:val="00558C"/>
            <w:spacing w:val="6"/>
            <w:sz w:val="22"/>
            <w:szCs w:val="22"/>
            <w:lang w:eastAsia="zh-CN"/>
          </w:rPr>
          <w:t>5</w:t>
        </w:r>
      </w:ins>
      <w:del w:id="1291" w:author="liujuan" w:date="2024-04-10T13:36:00Z">
        <w:r>
          <w:rPr>
            <w:rFonts w:asciiTheme="minorHAnsi" w:eastAsia="Calibri" w:hAnsiTheme="minorHAnsi" w:cs="Calibri"/>
            <w:b/>
            <w:bCs/>
            <w:color w:val="00558C"/>
            <w:spacing w:val="6"/>
            <w:sz w:val="22"/>
            <w:szCs w:val="22"/>
          </w:rPr>
          <w:delText>4</w:delText>
        </w:r>
      </w:del>
      <w:r>
        <w:rPr>
          <w:rFonts w:asciiTheme="minorHAnsi" w:eastAsia="Calibri" w:hAnsiTheme="minorHAnsi" w:cs="Calibri"/>
          <w:b/>
          <w:bCs/>
          <w:color w:val="00558C"/>
          <w:spacing w:val="6"/>
          <w:sz w:val="22"/>
          <w:szCs w:val="22"/>
        </w:rPr>
        <w:t>.</w:t>
      </w:r>
      <w:del w:id="1292" w:author="liujuan" w:date="2024-04-06T15:13:00Z">
        <w:r>
          <w:rPr>
            <w:rFonts w:asciiTheme="minorHAnsi" w:eastAsia="Calibri" w:hAnsiTheme="minorHAnsi" w:cs="Calibri"/>
            <w:b/>
            <w:bCs/>
            <w:color w:val="00558C"/>
            <w:spacing w:val="6"/>
            <w:sz w:val="22"/>
            <w:szCs w:val="22"/>
          </w:rPr>
          <w:delText>1</w:delText>
        </w:r>
      </w:del>
      <w:ins w:id="1293" w:author="liujuan" w:date="2024-04-06T15:13:00Z">
        <w:r>
          <w:rPr>
            <w:rFonts w:asciiTheme="minorHAnsi" w:eastAsia="SimSun" w:hAnsiTheme="minorHAnsi" w:cs="Calibri" w:hint="eastAsia"/>
            <w:b/>
            <w:bCs/>
            <w:color w:val="00558C"/>
            <w:spacing w:val="6"/>
            <w:sz w:val="22"/>
            <w:szCs w:val="22"/>
            <w:lang w:eastAsia="zh-CN"/>
          </w:rPr>
          <w:t>2</w:t>
        </w:r>
      </w:ins>
      <w:r>
        <w:rPr>
          <w:rFonts w:asciiTheme="minorHAnsi" w:eastAsia="Calibri" w:hAnsiTheme="minorHAnsi" w:cs="Calibri"/>
          <w:b/>
          <w:bCs/>
          <w:color w:val="00558C"/>
          <w:spacing w:val="6"/>
          <w:sz w:val="22"/>
          <w:szCs w:val="22"/>
        </w:rPr>
        <w:t xml:space="preserve">.7.         </w:t>
      </w:r>
      <w:r>
        <w:rPr>
          <w:rFonts w:asciiTheme="minorHAnsi" w:eastAsia="Calibri" w:hAnsiTheme="minorHAnsi" w:cs="Calibri"/>
          <w:b/>
          <w:bCs/>
          <w:color w:val="00558C"/>
          <w:sz w:val="24"/>
          <w:szCs w:val="24"/>
        </w:rPr>
        <w:t>A</w:t>
      </w:r>
      <w:r>
        <w:rPr>
          <w:rFonts w:asciiTheme="minorHAnsi" w:eastAsia="Calibri" w:hAnsiTheme="minorHAnsi" w:cs="Calibri"/>
          <w:b/>
          <w:bCs/>
          <w:color w:val="00558C"/>
          <w:sz w:val="18"/>
          <w:szCs w:val="18"/>
        </w:rPr>
        <w:t>GREEMENT</w:t>
      </w:r>
      <w:r>
        <w:rPr>
          <w:rFonts w:asciiTheme="minorHAnsi" w:eastAsia="Calibri" w:hAnsiTheme="minorHAnsi" w:cs="Calibri"/>
          <w:b/>
          <w:bCs/>
          <w:color w:val="00558C"/>
          <w:spacing w:val="18"/>
          <w:w w:val="101"/>
          <w:sz w:val="18"/>
          <w:szCs w:val="18"/>
        </w:rPr>
        <w:t xml:space="preserve"> </w:t>
      </w:r>
      <w:r>
        <w:rPr>
          <w:rFonts w:asciiTheme="minorHAnsi" w:eastAsia="Calibri" w:hAnsiTheme="minorHAnsi" w:cs="Calibri"/>
          <w:b/>
          <w:bCs/>
          <w:color w:val="00558C"/>
          <w:sz w:val="18"/>
          <w:szCs w:val="18"/>
        </w:rPr>
        <w:t>PERIOD</w:t>
      </w:r>
    </w:p>
    <w:p w14:paraId="066483EA" w14:textId="77777777" w:rsidR="000F72C1" w:rsidRDefault="0020793E">
      <w:pPr>
        <w:spacing w:before="177" w:line="223" w:lineRule="auto"/>
        <w:ind w:left="31" w:right="770" w:hanging="1"/>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 xml:space="preserve">period of the </w:t>
      </w:r>
      <w:del w:id="1294" w:author="Jiang" w:date="2024-07-05T10:40:00Z">
        <w:r>
          <w:rPr>
            <w:rFonts w:asciiTheme="minorHAnsi" w:eastAsia="Calibri" w:hAnsiTheme="minorHAnsi" w:cs="Calibri"/>
            <w:spacing w:val="-1"/>
            <w:sz w:val="22"/>
            <w:szCs w:val="22"/>
          </w:rPr>
          <w:delText>a</w:delText>
        </w:r>
      </w:del>
      <w:ins w:id="1295" w:author="Jiang" w:date="2024-07-05T10:40:00Z">
        <w:r>
          <w:rPr>
            <w:rFonts w:asciiTheme="minorHAnsi" w:eastAsia="SimSun" w:hAnsiTheme="minorHAnsi" w:cs="Calibri" w:hint="eastAsia"/>
            <w:spacing w:val="-1"/>
            <w:sz w:val="22"/>
            <w:szCs w:val="22"/>
            <w:lang w:eastAsia="zh-CN"/>
          </w:rPr>
          <w:t>A</w:t>
        </w:r>
      </w:ins>
      <w:r>
        <w:rPr>
          <w:rFonts w:asciiTheme="minorHAnsi" w:eastAsia="Calibri" w:hAnsiTheme="minorHAnsi" w:cs="Calibri"/>
          <w:spacing w:val="-1"/>
          <w:sz w:val="22"/>
          <w:szCs w:val="22"/>
        </w:rPr>
        <w:t>greement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be clearly</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stated</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details</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renewal</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arrangements.</w:t>
      </w:r>
      <w:r>
        <w:rPr>
          <w:rFonts w:asciiTheme="minorHAnsi" w:eastAsia="Calibri" w:hAnsiTheme="minorHAnsi" w:cs="Calibri"/>
          <w:spacing w:val="19"/>
          <w:sz w:val="22"/>
          <w:szCs w:val="22"/>
        </w:rPr>
        <w:t xml:space="preserve"> </w:t>
      </w:r>
      <w:r>
        <w:rPr>
          <w:rFonts w:asciiTheme="minorHAnsi" w:eastAsia="Calibri" w:hAnsiTheme="minorHAnsi" w:cs="Calibri"/>
          <w:spacing w:val="-1"/>
          <w:sz w:val="22"/>
          <w:szCs w:val="22"/>
        </w:rPr>
        <w:t>Means</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 termina</w:t>
      </w:r>
      <w:r>
        <w:rPr>
          <w:rFonts w:asciiTheme="minorHAnsi" w:eastAsia="Calibri" w:hAnsiTheme="minorHAnsi" w:cs="Calibri"/>
          <w:spacing w:val="-2"/>
          <w:sz w:val="22"/>
          <w:szCs w:val="22"/>
        </w:rPr>
        <w:t>ting</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40"/>
          <w:sz w:val="22"/>
          <w:szCs w:val="22"/>
        </w:rPr>
        <w:t xml:space="preserve"> </w:t>
      </w:r>
      <w:del w:id="1296" w:author="Jiang" w:date="2024-07-05T10:41:00Z">
        <w:r>
          <w:rPr>
            <w:rFonts w:asciiTheme="minorHAnsi" w:eastAsia="Calibri" w:hAnsiTheme="minorHAnsi" w:cs="Calibri"/>
            <w:spacing w:val="-2"/>
            <w:sz w:val="22"/>
            <w:szCs w:val="22"/>
          </w:rPr>
          <w:delText>a</w:delText>
        </w:r>
      </w:del>
      <w:ins w:id="1297" w:author="Jiang" w:date="2024-07-05T10:41:00Z">
        <w:r>
          <w:rPr>
            <w:rFonts w:asciiTheme="minorHAnsi" w:eastAsia="SimSun" w:hAnsiTheme="minorHAnsi" w:cs="Calibri" w:hint="eastAsia"/>
            <w:spacing w:val="-2"/>
            <w:sz w:val="22"/>
            <w:szCs w:val="22"/>
            <w:lang w:eastAsia="zh-CN"/>
          </w:rPr>
          <w:t>A</w:t>
        </w:r>
      </w:ins>
      <w:r>
        <w:rPr>
          <w:rFonts w:asciiTheme="minorHAnsi" w:eastAsia="Calibri" w:hAnsiTheme="minorHAnsi" w:cs="Calibri"/>
          <w:spacing w:val="-2"/>
          <w:sz w:val="22"/>
          <w:szCs w:val="22"/>
        </w:rPr>
        <w:t>greement</w:t>
      </w:r>
      <w:r>
        <w:rPr>
          <w:rFonts w:asciiTheme="minorHAnsi" w:eastAsia="Calibri" w:hAnsiTheme="minorHAnsi" w:cs="Calibri"/>
          <w:spacing w:val="42"/>
          <w:sz w:val="22"/>
          <w:szCs w:val="22"/>
        </w:rPr>
        <w:t xml:space="preserve"> </w:t>
      </w:r>
      <w:r>
        <w:rPr>
          <w:rFonts w:asciiTheme="minorHAnsi" w:eastAsia="Calibri" w:hAnsiTheme="minorHAnsi" w:cs="Calibri"/>
          <w:spacing w:val="-2"/>
          <w:sz w:val="22"/>
          <w:szCs w:val="22"/>
        </w:rPr>
        <w:t>must</w:t>
      </w:r>
      <w:r>
        <w:rPr>
          <w:rFonts w:asciiTheme="minorHAnsi" w:eastAsia="Calibri" w:hAnsiTheme="minorHAnsi" w:cs="Calibri"/>
          <w:spacing w:val="37"/>
          <w:w w:val="101"/>
          <w:sz w:val="22"/>
          <w:szCs w:val="22"/>
        </w:rPr>
        <w:t xml:space="preserve"> </w:t>
      </w:r>
      <w:r>
        <w:rPr>
          <w:rFonts w:asciiTheme="minorHAnsi" w:eastAsia="Calibri" w:hAnsiTheme="minorHAnsi" w:cs="Calibri"/>
          <w:spacing w:val="-2"/>
          <w:sz w:val="22"/>
          <w:szCs w:val="22"/>
        </w:rPr>
        <w:t>also</w:t>
      </w:r>
      <w:r>
        <w:rPr>
          <w:rFonts w:asciiTheme="minorHAnsi" w:eastAsia="Calibri" w:hAnsiTheme="minorHAnsi" w:cs="Calibri"/>
          <w:spacing w:val="44"/>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stated.</w:t>
      </w:r>
      <w:r>
        <w:rPr>
          <w:rFonts w:asciiTheme="minorHAnsi" w:eastAsia="Calibri" w:hAnsiTheme="minorHAnsi" w:cs="Calibri"/>
          <w:spacing w:val="30"/>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clause</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42"/>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42"/>
          <w:sz w:val="22"/>
          <w:szCs w:val="22"/>
        </w:rPr>
        <w:t xml:space="preserve"> </w:t>
      </w:r>
      <w:r>
        <w:rPr>
          <w:rFonts w:asciiTheme="minorHAnsi" w:eastAsia="Calibri" w:hAnsiTheme="minorHAnsi" w:cs="Calibri"/>
          <w:spacing w:val="-2"/>
          <w:sz w:val="22"/>
          <w:szCs w:val="22"/>
        </w:rPr>
        <w:t>included</w:t>
      </w:r>
      <w:r>
        <w:rPr>
          <w:rFonts w:asciiTheme="minorHAnsi" w:eastAsia="Calibri" w:hAnsiTheme="minorHAnsi" w:cs="Calibri"/>
          <w:spacing w:val="33"/>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30"/>
          <w:w w:val="101"/>
          <w:sz w:val="22"/>
          <w:szCs w:val="22"/>
        </w:rPr>
        <w:t xml:space="preserve"> </w:t>
      </w:r>
      <w:r>
        <w:rPr>
          <w:rFonts w:asciiTheme="minorHAnsi" w:eastAsia="Calibri" w:hAnsiTheme="minorHAnsi" w:cs="Calibri"/>
          <w:spacing w:val="-2"/>
          <w:sz w:val="22"/>
          <w:szCs w:val="22"/>
        </w:rPr>
        <w:t>termination</w:t>
      </w:r>
      <w:r>
        <w:rPr>
          <w:rFonts w:asciiTheme="minorHAnsi" w:eastAsia="Calibri" w:hAnsiTheme="minorHAnsi" w:cs="Calibri"/>
          <w:spacing w:val="38"/>
          <w:w w:val="101"/>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37"/>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44"/>
          <w:sz w:val="22"/>
          <w:szCs w:val="22"/>
        </w:rPr>
        <w:t xml:space="preserve"> </w:t>
      </w:r>
      <w:r>
        <w:rPr>
          <w:rFonts w:asciiTheme="minorHAnsi" w:eastAsia="Calibri" w:hAnsiTheme="minorHAnsi" w:cs="Calibri"/>
          <w:spacing w:val="-2"/>
          <w:sz w:val="22"/>
          <w:szCs w:val="22"/>
        </w:rPr>
        <w:t>result</w:t>
      </w:r>
      <w:r>
        <w:rPr>
          <w:rFonts w:asciiTheme="minorHAnsi" w:eastAsia="Calibri" w:hAnsiTheme="minorHAnsi" w:cs="Calibri"/>
          <w:spacing w:val="37"/>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41"/>
          <w:w w:val="101"/>
          <w:sz w:val="22"/>
          <w:szCs w:val="22"/>
        </w:rPr>
        <w:t xml:space="preserve"> </w:t>
      </w:r>
      <w:r>
        <w:rPr>
          <w:rFonts w:asciiTheme="minorHAnsi" w:eastAsia="Calibri" w:hAnsiTheme="minorHAnsi" w:cs="Calibri"/>
          <w:spacing w:val="-2"/>
          <w:sz w:val="22"/>
          <w:szCs w:val="22"/>
        </w:rPr>
        <w:t>possible</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f</w:t>
      </w:r>
      <w:r>
        <w:rPr>
          <w:rFonts w:asciiTheme="minorHAnsi" w:eastAsia="Calibri" w:hAnsiTheme="minorHAnsi" w:cs="Calibri"/>
          <w:spacing w:val="-3"/>
          <w:sz w:val="22"/>
          <w:szCs w:val="22"/>
        </w:rPr>
        <w:t>uture</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changes</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navigational</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requirements</w:t>
      </w:r>
      <w:ins w:id="1298" w:author="Peter Hill" w:date="2024-04-03T17:49:00Z">
        <w:r>
          <w:rPr>
            <w:rFonts w:asciiTheme="minorHAnsi" w:eastAsia="Calibri" w:hAnsiTheme="minorHAnsi" w:cs="Calibri"/>
            <w:spacing w:val="-2"/>
            <w:sz w:val="22"/>
            <w:szCs w:val="22"/>
          </w:rPr>
          <w:t xml:space="preserve"> and/or conflict with existing navigational equipment</w:t>
        </w:r>
      </w:ins>
      <w:r>
        <w:rPr>
          <w:rFonts w:asciiTheme="minorHAnsi" w:eastAsia="Calibri" w:hAnsiTheme="minorHAnsi" w:cs="Calibri"/>
          <w:spacing w:val="-2"/>
          <w:sz w:val="22"/>
          <w:szCs w:val="22"/>
        </w:rPr>
        <w:t>.</w:t>
      </w:r>
    </w:p>
    <w:p w14:paraId="066483EB" w14:textId="77777777" w:rsidR="000F72C1" w:rsidRDefault="0020793E">
      <w:pPr>
        <w:spacing w:before="177" w:line="223" w:lineRule="auto"/>
        <w:ind w:left="45" w:right="772" w:hanging="15"/>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length of the</w:t>
      </w:r>
      <w:r>
        <w:rPr>
          <w:rFonts w:asciiTheme="minorHAnsi" w:eastAsia="Calibri" w:hAnsiTheme="minorHAnsi" w:cs="Calibri"/>
          <w:spacing w:val="17"/>
          <w:w w:val="101"/>
          <w:sz w:val="22"/>
          <w:szCs w:val="22"/>
        </w:rPr>
        <w:t xml:space="preserve"> </w:t>
      </w:r>
      <w:del w:id="1299" w:author="Peter Hill" w:date="2024-04-03T17:50:00Z">
        <w:r>
          <w:rPr>
            <w:rFonts w:asciiTheme="minorHAnsi" w:eastAsia="Calibri" w:hAnsiTheme="minorHAnsi" w:cs="Calibri"/>
            <w:spacing w:val="-1"/>
            <w:sz w:val="22"/>
            <w:szCs w:val="22"/>
          </w:rPr>
          <w:delText xml:space="preserve">lease </w:delText>
        </w:r>
      </w:del>
      <w:ins w:id="1300" w:author="Peter Hill" w:date="2024-04-03T17:50: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can vary to suit</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local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requirements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particularly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relation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appl</w:t>
      </w:r>
      <w:r>
        <w:rPr>
          <w:rFonts w:asciiTheme="minorHAnsi" w:eastAsia="Calibri" w:hAnsiTheme="minorHAnsi" w:cs="Calibri"/>
          <w:spacing w:val="-2"/>
          <w:sz w:val="22"/>
          <w:szCs w:val="22"/>
        </w:rPr>
        <w:t>ications for</w:t>
      </w:r>
      <w:r>
        <w:rPr>
          <w:rFonts w:asciiTheme="minorHAnsi" w:eastAsia="Calibri" w:hAnsiTheme="minorHAnsi" w:cs="Calibri"/>
          <w:spacing w:val="6"/>
          <w:sz w:val="22"/>
          <w:szCs w:val="22"/>
        </w:rPr>
        <w:t xml:space="preserve"> </w:t>
      </w:r>
      <w:r>
        <w:rPr>
          <w:rFonts w:asciiTheme="minorHAnsi" w:eastAsia="Calibri" w:hAnsiTheme="minorHAnsi" w:cs="Calibri"/>
          <w:spacing w:val="-2"/>
          <w:sz w:val="22"/>
          <w:szCs w:val="22"/>
        </w:rPr>
        <w:t>grant funding.</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Especially</w:t>
      </w:r>
      <w:r>
        <w:rPr>
          <w:rFonts w:asciiTheme="minorHAnsi" w:eastAsia="Calibri" w:hAnsiTheme="minorHAnsi" w:cs="Calibri"/>
          <w:spacing w:val="23"/>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case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24"/>
          <w:w w:val="101"/>
          <w:sz w:val="22"/>
          <w:szCs w:val="22"/>
        </w:rPr>
        <w:t xml:space="preserve"> </w:t>
      </w:r>
      <w:r>
        <w:rPr>
          <w:rFonts w:asciiTheme="minorHAnsi" w:eastAsia="Calibri" w:hAnsiTheme="minorHAnsi" w:cs="Calibri"/>
          <w:spacing w:val="-2"/>
          <w:sz w:val="22"/>
          <w:szCs w:val="22"/>
        </w:rPr>
        <w:t>longer</w:t>
      </w:r>
      <w:r>
        <w:rPr>
          <w:rFonts w:asciiTheme="minorHAnsi" w:eastAsia="Calibri" w:hAnsiTheme="minorHAnsi" w:cs="Calibri"/>
          <w:spacing w:val="13"/>
          <w:w w:val="101"/>
          <w:sz w:val="22"/>
          <w:szCs w:val="22"/>
        </w:rPr>
        <w:t xml:space="preserve"> </w:t>
      </w:r>
      <w:r>
        <w:rPr>
          <w:rFonts w:asciiTheme="minorHAnsi" w:eastAsia="Calibri" w:hAnsiTheme="minorHAnsi" w:cs="Calibri"/>
          <w:spacing w:val="-2"/>
          <w:sz w:val="22"/>
          <w:szCs w:val="22"/>
        </w:rPr>
        <w:t>ter</w:t>
      </w:r>
      <w:r>
        <w:rPr>
          <w:rFonts w:asciiTheme="minorHAnsi" w:eastAsia="Calibri" w:hAnsiTheme="minorHAnsi" w:cs="Calibri"/>
          <w:spacing w:val="-3"/>
          <w:sz w:val="22"/>
          <w:szCs w:val="22"/>
        </w:rPr>
        <w:t>m</w:t>
      </w:r>
      <w:r>
        <w:rPr>
          <w:rFonts w:asciiTheme="minorHAnsi" w:eastAsia="Calibri" w:hAnsiTheme="minorHAnsi" w:cs="Calibri"/>
          <w:spacing w:val="25"/>
          <w:w w:val="101"/>
          <w:sz w:val="22"/>
          <w:szCs w:val="22"/>
        </w:rPr>
        <w:t xml:space="preserve"> </w:t>
      </w:r>
      <w:del w:id="1301" w:author="Peter Hill" w:date="2024-04-03T17:50:00Z">
        <w:r>
          <w:rPr>
            <w:rFonts w:asciiTheme="minorHAnsi" w:eastAsia="Calibri" w:hAnsiTheme="minorHAnsi" w:cs="Calibri"/>
            <w:spacing w:val="-3"/>
            <w:sz w:val="22"/>
            <w:szCs w:val="22"/>
          </w:rPr>
          <w:delText>lease</w:delText>
        </w:r>
        <w:r>
          <w:rPr>
            <w:rFonts w:asciiTheme="minorHAnsi" w:eastAsia="Calibri" w:hAnsiTheme="minorHAnsi" w:cs="Calibri"/>
            <w:spacing w:val="25"/>
            <w:w w:val="101"/>
            <w:sz w:val="22"/>
            <w:szCs w:val="22"/>
          </w:rPr>
          <w:delText xml:space="preserve"> </w:delText>
        </w:r>
      </w:del>
      <w:ins w:id="1302" w:author="Peter Hill" w:date="2024-04-03T17:50:00Z">
        <w:r>
          <w:rPr>
            <w:rFonts w:asciiTheme="minorHAnsi" w:eastAsia="Calibri" w:hAnsiTheme="minorHAnsi" w:cs="Calibri"/>
            <w:spacing w:val="-3"/>
            <w:sz w:val="22"/>
            <w:szCs w:val="22"/>
          </w:rPr>
          <w:t>Agreement</w:t>
        </w:r>
        <w:r>
          <w:rPr>
            <w:rFonts w:asciiTheme="minorHAnsi" w:eastAsia="Calibri" w:hAnsiTheme="minorHAnsi" w:cs="Calibri"/>
            <w:spacing w:val="25"/>
            <w:w w:val="101"/>
            <w:sz w:val="22"/>
            <w:szCs w:val="22"/>
          </w:rPr>
          <w:t xml:space="preserve"> </w:t>
        </w:r>
      </w:ins>
      <w:r>
        <w:rPr>
          <w:rFonts w:asciiTheme="minorHAnsi" w:eastAsia="Calibri" w:hAnsiTheme="minorHAnsi" w:cs="Calibri"/>
          <w:spacing w:val="-3"/>
          <w:sz w:val="22"/>
          <w:szCs w:val="22"/>
        </w:rPr>
        <w:t>i.e.,</w:t>
      </w:r>
      <w:r>
        <w:rPr>
          <w:rFonts w:asciiTheme="minorHAnsi" w:eastAsia="Calibri" w:hAnsiTheme="minorHAnsi" w:cs="Calibri"/>
          <w:spacing w:val="24"/>
          <w:sz w:val="22"/>
          <w:szCs w:val="22"/>
        </w:rPr>
        <w:t xml:space="preserve"> </w:t>
      </w:r>
      <w:r>
        <w:rPr>
          <w:rFonts w:asciiTheme="minorHAnsi" w:eastAsia="Calibri" w:hAnsiTheme="minorHAnsi" w:cs="Calibri"/>
          <w:spacing w:val="-3"/>
          <w:sz w:val="22"/>
          <w:szCs w:val="22"/>
        </w:rPr>
        <w:t>more</w:t>
      </w:r>
      <w:r>
        <w:rPr>
          <w:rFonts w:asciiTheme="minorHAnsi" w:eastAsia="Calibri" w:hAnsiTheme="minorHAnsi" w:cs="Calibri"/>
          <w:spacing w:val="14"/>
          <w:w w:val="101"/>
          <w:sz w:val="22"/>
          <w:szCs w:val="22"/>
        </w:rPr>
        <w:t xml:space="preserve"> </w:t>
      </w:r>
      <w:r>
        <w:rPr>
          <w:rFonts w:asciiTheme="minorHAnsi" w:eastAsia="Calibri" w:hAnsiTheme="minorHAnsi" w:cs="Calibri"/>
          <w:spacing w:val="-3"/>
          <w:sz w:val="22"/>
          <w:szCs w:val="22"/>
        </w:rPr>
        <w:t>than</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five</w:t>
      </w:r>
      <w:r>
        <w:rPr>
          <w:rFonts w:asciiTheme="minorHAnsi" w:eastAsia="Calibri" w:hAnsiTheme="minorHAnsi" w:cs="Calibri"/>
          <w:spacing w:val="12"/>
          <w:sz w:val="22"/>
          <w:szCs w:val="22"/>
        </w:rPr>
        <w:t xml:space="preserve"> </w:t>
      </w:r>
      <w:r>
        <w:rPr>
          <w:rFonts w:asciiTheme="minorHAnsi" w:eastAsia="Calibri" w:hAnsiTheme="minorHAnsi" w:cs="Calibri"/>
          <w:spacing w:val="-3"/>
          <w:sz w:val="22"/>
          <w:szCs w:val="22"/>
        </w:rPr>
        <w:t>years,</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checks</w:t>
      </w:r>
      <w:r>
        <w:rPr>
          <w:rFonts w:asciiTheme="minorHAnsi" w:eastAsia="Calibri" w:hAnsiTheme="minorHAnsi" w:cs="Calibri"/>
          <w:spacing w:val="19"/>
          <w:w w:val="101"/>
          <w:sz w:val="22"/>
          <w:szCs w:val="22"/>
        </w:rPr>
        <w:t xml:space="preserve"> </w:t>
      </w:r>
      <w:r>
        <w:rPr>
          <w:rFonts w:asciiTheme="minorHAnsi" w:eastAsia="Calibri" w:hAnsiTheme="minorHAnsi" w:cs="Calibri"/>
          <w:spacing w:val="-3"/>
          <w:sz w:val="22"/>
          <w:szCs w:val="22"/>
        </w:rPr>
        <w:t>should</w:t>
      </w:r>
      <w:r>
        <w:rPr>
          <w:rFonts w:asciiTheme="minorHAnsi" w:eastAsia="Calibri" w:hAnsiTheme="minorHAnsi" w:cs="Calibri"/>
          <w:spacing w:val="26"/>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3"/>
          <w:sz w:val="22"/>
          <w:szCs w:val="22"/>
        </w:rPr>
        <w:t>put</w:t>
      </w:r>
      <w:r>
        <w:rPr>
          <w:rFonts w:asciiTheme="minorHAnsi" w:eastAsia="Calibri" w:hAnsiTheme="minorHAnsi" w:cs="Calibri"/>
          <w:spacing w:val="25"/>
          <w:sz w:val="22"/>
          <w:szCs w:val="22"/>
        </w:rPr>
        <w:t xml:space="preserve"> </w:t>
      </w:r>
      <w:r>
        <w:rPr>
          <w:rFonts w:asciiTheme="minorHAnsi" w:eastAsia="Calibri" w:hAnsiTheme="minorHAnsi" w:cs="Calibri"/>
          <w:spacing w:val="-3"/>
          <w:sz w:val="22"/>
          <w:szCs w:val="22"/>
        </w:rPr>
        <w:t>in</w:t>
      </w:r>
      <w:r>
        <w:rPr>
          <w:rFonts w:asciiTheme="minorHAnsi" w:eastAsia="Calibri" w:hAnsiTheme="minorHAnsi" w:cs="Calibri"/>
          <w:spacing w:val="26"/>
          <w:sz w:val="22"/>
          <w:szCs w:val="22"/>
        </w:rPr>
        <w:t xml:space="preserve"> </w:t>
      </w:r>
      <w:r>
        <w:rPr>
          <w:rFonts w:asciiTheme="minorHAnsi" w:eastAsia="Calibri" w:hAnsiTheme="minorHAnsi" w:cs="Calibri"/>
          <w:spacing w:val="-3"/>
          <w:sz w:val="22"/>
          <w:szCs w:val="22"/>
        </w:rPr>
        <w:t>place</w:t>
      </w:r>
      <w:r>
        <w:rPr>
          <w:rFonts w:asciiTheme="minorHAnsi" w:eastAsia="Calibri" w:hAnsiTheme="minorHAnsi" w:cs="Calibri"/>
          <w:spacing w:val="20"/>
          <w:w w:val="101"/>
          <w:sz w:val="22"/>
          <w:szCs w:val="22"/>
        </w:rPr>
        <w:t xml:space="preserve"> </w:t>
      </w:r>
      <w:r>
        <w:rPr>
          <w:rFonts w:asciiTheme="minorHAnsi" w:eastAsia="Calibri" w:hAnsiTheme="minorHAnsi" w:cs="Calibri"/>
          <w:spacing w:val="-3"/>
          <w:sz w:val="22"/>
          <w:szCs w:val="22"/>
        </w:rPr>
        <w:t>on</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a</w:t>
      </w:r>
      <w:r>
        <w:rPr>
          <w:rFonts w:asciiTheme="minorHAnsi" w:eastAsia="Calibri" w:hAnsiTheme="minorHAnsi" w:cs="Calibri"/>
          <w:spacing w:val="24"/>
          <w:sz w:val="22"/>
          <w:szCs w:val="22"/>
        </w:rPr>
        <w:t xml:space="preserve"> </w:t>
      </w:r>
      <w:r>
        <w:rPr>
          <w:rFonts w:asciiTheme="minorHAnsi" w:eastAsia="Calibri" w:hAnsiTheme="minorHAnsi" w:cs="Calibri"/>
          <w:spacing w:val="-3"/>
          <w:sz w:val="22"/>
          <w:szCs w:val="22"/>
        </w:rPr>
        <w:t>regular</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basis, annually or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bi-annually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 xml:space="preserve">ensure that </w:t>
      </w:r>
      <w:r>
        <w:rPr>
          <w:rFonts w:asciiTheme="minorHAnsi" w:eastAsia="Calibri" w:hAnsiTheme="minorHAnsi" w:cs="Calibri"/>
          <w:spacing w:val="-2"/>
          <w:sz w:val="22"/>
          <w:szCs w:val="22"/>
        </w:rPr>
        <w:t>the terms</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5"/>
          <w:sz w:val="22"/>
          <w:szCs w:val="22"/>
        </w:rPr>
        <w:t xml:space="preserve"> </w:t>
      </w:r>
      <w:del w:id="1303" w:author="Peter Hill" w:date="2024-04-03T17:50:00Z">
        <w:r>
          <w:rPr>
            <w:rFonts w:asciiTheme="minorHAnsi" w:eastAsia="Calibri" w:hAnsiTheme="minorHAnsi" w:cs="Calibri"/>
            <w:spacing w:val="-2"/>
            <w:sz w:val="22"/>
            <w:szCs w:val="22"/>
          </w:rPr>
          <w:delText>lease</w:delText>
        </w:r>
        <w:r>
          <w:rPr>
            <w:rFonts w:asciiTheme="minorHAnsi" w:eastAsia="Calibri" w:hAnsiTheme="minorHAnsi" w:cs="Calibri"/>
            <w:spacing w:val="11"/>
            <w:sz w:val="22"/>
            <w:szCs w:val="22"/>
          </w:rPr>
          <w:delText xml:space="preserve"> </w:delText>
        </w:r>
      </w:del>
      <w:ins w:id="1304" w:author="Peter Hill" w:date="2024-04-03T17:50:00Z">
        <w:r>
          <w:rPr>
            <w:rFonts w:asciiTheme="minorHAnsi" w:eastAsia="Calibri" w:hAnsiTheme="minorHAnsi" w:cs="Calibri"/>
            <w:spacing w:val="-2"/>
            <w:sz w:val="22"/>
            <w:szCs w:val="22"/>
          </w:rPr>
          <w:t>Agreement</w:t>
        </w:r>
        <w:r>
          <w:rPr>
            <w:rFonts w:asciiTheme="minorHAnsi" w:eastAsia="Calibri" w:hAnsiTheme="minorHAnsi" w:cs="Calibri"/>
            <w:spacing w:val="11"/>
            <w:sz w:val="22"/>
            <w:szCs w:val="22"/>
          </w:rPr>
          <w:t xml:space="preserve"> </w:t>
        </w:r>
      </w:ins>
      <w:r>
        <w:rPr>
          <w:rFonts w:asciiTheme="minorHAnsi" w:eastAsia="Calibri" w:hAnsiTheme="minorHAnsi" w:cs="Calibri"/>
          <w:spacing w:val="-2"/>
          <w:sz w:val="22"/>
          <w:szCs w:val="22"/>
        </w:rPr>
        <w:t>are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being</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met.</w:t>
      </w:r>
    </w:p>
    <w:p w14:paraId="066483EC" w14:textId="77777777" w:rsidR="000F72C1" w:rsidRDefault="0020793E">
      <w:pPr>
        <w:spacing w:before="183" w:line="189" w:lineRule="auto"/>
        <w:ind w:left="32"/>
        <w:outlineLvl w:val="2"/>
        <w:rPr>
          <w:rFonts w:asciiTheme="minorHAnsi" w:eastAsia="Calibri" w:hAnsiTheme="minorHAnsi" w:cs="Calibri"/>
          <w:sz w:val="24"/>
          <w:szCs w:val="24"/>
        </w:rPr>
      </w:pPr>
      <w:ins w:id="1305" w:author="liujuan" w:date="2024-04-10T13:36:00Z">
        <w:r>
          <w:rPr>
            <w:rFonts w:asciiTheme="minorHAnsi" w:eastAsia="SimSun" w:hAnsiTheme="minorHAnsi" w:cs="Calibri" w:hint="eastAsia"/>
            <w:b/>
            <w:bCs/>
            <w:color w:val="00558C"/>
            <w:spacing w:val="4"/>
            <w:sz w:val="22"/>
            <w:szCs w:val="22"/>
            <w:lang w:eastAsia="zh-CN"/>
          </w:rPr>
          <w:t>5</w:t>
        </w:r>
      </w:ins>
      <w:del w:id="1306" w:author="liujuan" w:date="2024-04-10T13:36:00Z">
        <w:r>
          <w:rPr>
            <w:rFonts w:asciiTheme="minorHAnsi" w:eastAsia="Calibri" w:hAnsiTheme="minorHAnsi" w:cs="Calibri"/>
            <w:b/>
            <w:bCs/>
            <w:color w:val="00558C"/>
            <w:spacing w:val="4"/>
            <w:sz w:val="22"/>
            <w:szCs w:val="22"/>
          </w:rPr>
          <w:delText>4</w:delText>
        </w:r>
      </w:del>
      <w:r>
        <w:rPr>
          <w:rFonts w:asciiTheme="minorHAnsi" w:eastAsia="Calibri" w:hAnsiTheme="minorHAnsi" w:cs="Calibri"/>
          <w:b/>
          <w:bCs/>
          <w:color w:val="00558C"/>
          <w:spacing w:val="4"/>
          <w:sz w:val="22"/>
          <w:szCs w:val="22"/>
        </w:rPr>
        <w:t>.</w:t>
      </w:r>
      <w:del w:id="1307" w:author="liujuan" w:date="2024-04-06T15:13:00Z">
        <w:r>
          <w:rPr>
            <w:rFonts w:asciiTheme="minorHAnsi" w:eastAsia="Calibri" w:hAnsiTheme="minorHAnsi" w:cs="Calibri"/>
            <w:b/>
            <w:bCs/>
            <w:color w:val="00558C"/>
            <w:spacing w:val="4"/>
            <w:sz w:val="22"/>
            <w:szCs w:val="22"/>
          </w:rPr>
          <w:delText>1</w:delText>
        </w:r>
      </w:del>
      <w:ins w:id="1308" w:author="liujuan" w:date="2024-04-06T15:13:00Z">
        <w:r>
          <w:rPr>
            <w:rFonts w:asciiTheme="minorHAnsi" w:eastAsia="SimSun" w:hAnsiTheme="minorHAnsi" w:cs="Calibri" w:hint="eastAsia"/>
            <w:b/>
            <w:bCs/>
            <w:color w:val="00558C"/>
            <w:spacing w:val="4"/>
            <w:sz w:val="22"/>
            <w:szCs w:val="22"/>
            <w:lang w:eastAsia="zh-CN"/>
          </w:rPr>
          <w:t>2</w:t>
        </w:r>
      </w:ins>
      <w:r>
        <w:rPr>
          <w:rFonts w:asciiTheme="minorHAnsi" w:eastAsia="Calibri" w:hAnsiTheme="minorHAnsi" w:cs="Calibri"/>
          <w:b/>
          <w:bCs/>
          <w:color w:val="00558C"/>
          <w:spacing w:val="4"/>
          <w:sz w:val="22"/>
          <w:szCs w:val="22"/>
        </w:rPr>
        <w:t xml:space="preserve">.8.         </w:t>
      </w:r>
      <w:r>
        <w:rPr>
          <w:rFonts w:asciiTheme="minorHAnsi" w:eastAsia="Calibri" w:hAnsiTheme="minorHAnsi" w:cs="Calibri"/>
          <w:b/>
          <w:bCs/>
          <w:color w:val="00558C"/>
          <w:sz w:val="24"/>
          <w:szCs w:val="24"/>
        </w:rPr>
        <w:t>C</w:t>
      </w:r>
      <w:r>
        <w:rPr>
          <w:rFonts w:asciiTheme="minorHAnsi" w:eastAsia="Calibri" w:hAnsiTheme="minorHAnsi" w:cs="Calibri"/>
          <w:b/>
          <w:bCs/>
          <w:color w:val="00558C"/>
          <w:sz w:val="18"/>
          <w:szCs w:val="18"/>
        </w:rPr>
        <w:t>HARGES</w:t>
      </w:r>
      <w:del w:id="1309" w:author="Jiang" w:date="2024-07-05T10:43:00Z">
        <w:r>
          <w:rPr>
            <w:rFonts w:asciiTheme="minorHAnsi" w:eastAsia="Calibri" w:hAnsiTheme="minorHAnsi" w:cs="Calibri"/>
            <w:b/>
            <w:bCs/>
            <w:color w:val="00558C"/>
            <w:spacing w:val="22"/>
            <w:sz w:val="18"/>
            <w:szCs w:val="18"/>
          </w:rPr>
          <w:delText xml:space="preserve"> </w:delText>
        </w:r>
        <w:r>
          <w:rPr>
            <w:rFonts w:asciiTheme="minorHAnsi" w:eastAsia="Calibri" w:hAnsiTheme="minorHAnsi" w:cs="Calibri"/>
            <w:b/>
            <w:bCs/>
            <w:color w:val="00558C"/>
            <w:spacing w:val="4"/>
            <w:sz w:val="24"/>
            <w:szCs w:val="24"/>
          </w:rPr>
          <w:delText>(</w:delText>
        </w:r>
        <w:r>
          <w:rPr>
            <w:rFonts w:asciiTheme="minorHAnsi" w:eastAsia="Calibri" w:hAnsiTheme="minorHAnsi" w:cs="Calibri"/>
            <w:b/>
            <w:bCs/>
            <w:color w:val="00558C"/>
            <w:sz w:val="24"/>
            <w:szCs w:val="24"/>
          </w:rPr>
          <w:delText>R</w:delText>
        </w:r>
        <w:r>
          <w:rPr>
            <w:rFonts w:asciiTheme="minorHAnsi" w:eastAsia="Calibri" w:hAnsiTheme="minorHAnsi" w:cs="Calibri"/>
            <w:b/>
            <w:bCs/>
            <w:color w:val="00558C"/>
            <w:sz w:val="18"/>
            <w:szCs w:val="18"/>
          </w:rPr>
          <w:delText>ENTAL</w:delText>
        </w:r>
        <w:r>
          <w:rPr>
            <w:rFonts w:asciiTheme="minorHAnsi" w:eastAsia="Calibri" w:hAnsiTheme="minorHAnsi" w:cs="Calibri"/>
            <w:b/>
            <w:bCs/>
            <w:color w:val="00558C"/>
            <w:spacing w:val="4"/>
            <w:sz w:val="24"/>
            <w:szCs w:val="24"/>
          </w:rPr>
          <w:delText>)</w:delText>
        </w:r>
      </w:del>
    </w:p>
    <w:p w14:paraId="066483ED" w14:textId="77777777" w:rsidR="000F72C1" w:rsidRDefault="0020793E">
      <w:pPr>
        <w:spacing w:before="187" w:line="209" w:lineRule="auto"/>
        <w:ind w:left="1035" w:right="1575" w:hanging="429"/>
        <w:rPr>
          <w:ins w:id="1310" w:author="Jiang" w:date="2023-08-14T11:04:00Z"/>
          <w:del w:id="1311" w:author="Jiang" w:date="2024-07-10T21:59:00Z"/>
          <w:rFonts w:asciiTheme="minorHAnsi" w:eastAsia="Calibri" w:hAnsiTheme="minorHAnsi" w:cs="Calibri"/>
          <w:spacing w:val="-1"/>
          <w:sz w:val="22"/>
          <w:szCs w:val="22"/>
        </w:rPr>
        <w:sectPr w:rsidR="000F72C1">
          <w:footerReference w:type="default" r:id="rId77"/>
          <w:pgSz w:w="11907" w:h="16839"/>
          <w:pgMar w:top="1139" w:right="21" w:bottom="1495" w:left="878" w:header="6" w:footer="850" w:gutter="0"/>
          <w:cols w:space="720"/>
        </w:sect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Alternative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1:</w:t>
      </w:r>
      <w:r>
        <w:rPr>
          <w:rFonts w:asciiTheme="minorHAnsi" w:eastAsia="Calibri" w:hAnsiTheme="minorHAnsi" w:cs="Calibri"/>
          <w:spacing w:val="20"/>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lieu of</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payment the</w:t>
      </w:r>
      <w:r>
        <w:rPr>
          <w:rFonts w:asciiTheme="minorHAnsi" w:eastAsia="Calibri" w:hAnsiTheme="minorHAnsi" w:cs="Calibri"/>
          <w:spacing w:val="17"/>
          <w:w w:val="101"/>
          <w:sz w:val="22"/>
          <w:szCs w:val="22"/>
        </w:rPr>
        <w:t xml:space="preserve"> </w:t>
      </w:r>
      <w:ins w:id="1316" w:author="Peter Hill" w:date="2024-04-03T17:50:00Z">
        <w:r>
          <w:rPr>
            <w:rFonts w:asciiTheme="minorHAnsi" w:eastAsia="Calibri" w:hAnsiTheme="minorHAnsi" w:cs="Calibri"/>
            <w:spacing w:val="-1"/>
            <w:sz w:val="22"/>
            <w:szCs w:val="22"/>
          </w:rPr>
          <w:t>Partner</w:t>
        </w:r>
      </w:ins>
      <w:del w:id="1317" w:author="Peter Hill" w:date="2024-04-03T17:50:00Z">
        <w:r>
          <w:rPr>
            <w:rFonts w:asciiTheme="minorHAnsi" w:eastAsia="Calibri" w:hAnsiTheme="minorHAnsi" w:cs="Calibri"/>
            <w:spacing w:val="-1"/>
            <w:sz w:val="22"/>
            <w:szCs w:val="22"/>
          </w:rPr>
          <w:delText>lessee</w:delText>
        </w:r>
      </w:del>
      <w:r>
        <w:rPr>
          <w:rFonts w:asciiTheme="minorHAnsi" w:eastAsia="Calibri" w:hAnsiTheme="minorHAnsi" w:cs="Calibri"/>
          <w:spacing w:val="17"/>
          <w:sz w:val="22"/>
          <w:szCs w:val="22"/>
        </w:rPr>
        <w:t xml:space="preserve"> </w:t>
      </w:r>
      <w:commentRangeStart w:id="1318"/>
      <w:r>
        <w:rPr>
          <w:rFonts w:asciiTheme="minorHAnsi" w:eastAsia="Calibri" w:hAnsiTheme="minorHAnsi" w:cs="Calibri"/>
          <w:spacing w:val="-1"/>
          <w:sz w:val="22"/>
          <w:szCs w:val="22"/>
        </w:rPr>
        <w:t>undertakes to</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perfo</w:t>
      </w:r>
      <w:r>
        <w:rPr>
          <w:rFonts w:asciiTheme="minorHAnsi" w:eastAsia="Calibri" w:hAnsiTheme="minorHAnsi" w:cs="Calibri"/>
          <w:spacing w:val="-2"/>
          <w:sz w:val="22"/>
          <w:szCs w:val="22"/>
        </w:rPr>
        <w:t>rm duties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in accordance</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with</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periodically specified work</w:t>
      </w:r>
      <w:r>
        <w:rPr>
          <w:rFonts w:asciiTheme="minorHAnsi" w:eastAsia="Calibri" w:hAnsiTheme="minorHAnsi" w:cs="Calibri"/>
          <w:spacing w:val="21"/>
          <w:w w:val="101"/>
          <w:sz w:val="22"/>
          <w:szCs w:val="22"/>
        </w:rPr>
        <w:t xml:space="preserve"> </w:t>
      </w:r>
      <w:r>
        <w:rPr>
          <w:rFonts w:asciiTheme="minorHAnsi" w:eastAsia="Calibri" w:hAnsiTheme="minorHAnsi" w:cs="Calibri"/>
          <w:spacing w:val="-1"/>
          <w:sz w:val="22"/>
          <w:szCs w:val="22"/>
        </w:rPr>
        <w:t>programme.</w:t>
      </w:r>
      <w:commentRangeEnd w:id="1318"/>
      <w:r>
        <w:rPr>
          <w:rStyle w:val="CommentReference"/>
        </w:rPr>
        <w:commentReference w:id="1318"/>
      </w:r>
      <w:commentRangeStart w:id="1319"/>
      <w:commentRangeEnd w:id="1319"/>
      <w:ins w:id="1320" w:author="liujuan" w:date="2024-04-09T14:07:00Z">
        <w:r>
          <w:rPr>
            <w:rFonts w:asciiTheme="minorHAnsi" w:eastAsia="Calibri" w:hAnsiTheme="minorHAnsi" w:cs="Calibri"/>
            <w:color w:val="FF0000"/>
            <w:spacing w:val="-1"/>
            <w:sz w:val="22"/>
            <w:szCs w:val="22"/>
          </w:rPr>
          <w:commentReference w:id="1319"/>
        </w:r>
        <w:r>
          <w:rPr>
            <w:rFonts w:asciiTheme="minorHAnsi" w:eastAsia="Calibri" w:hAnsiTheme="minorHAnsi" w:cs="Calibri" w:hint="eastAsia"/>
            <w:color w:val="FF0000"/>
            <w:spacing w:val="-1"/>
            <w:sz w:val="22"/>
            <w:szCs w:val="22"/>
          </w:rPr>
          <w:t xml:space="preserve">When formulating work programme, the Lighthouse Authority and partners should consider </w:t>
        </w:r>
        <w:r>
          <w:rPr>
            <w:rFonts w:asciiTheme="minorHAnsi" w:eastAsia="SimSun" w:hAnsiTheme="minorHAnsi" w:cs="Calibri" w:hint="eastAsia"/>
            <w:color w:val="FF0000"/>
            <w:spacing w:val="-1"/>
            <w:sz w:val="22"/>
            <w:szCs w:val="22"/>
            <w:lang w:eastAsia="zh-CN"/>
          </w:rPr>
          <w:t>its</w:t>
        </w:r>
        <w:r>
          <w:rPr>
            <w:rFonts w:asciiTheme="minorHAnsi" w:eastAsia="Calibri" w:hAnsiTheme="minorHAnsi" w:cs="Calibri" w:hint="eastAsia"/>
            <w:color w:val="FF0000"/>
            <w:spacing w:val="-1"/>
            <w:sz w:val="22"/>
            <w:szCs w:val="22"/>
          </w:rPr>
          <w:t xml:space="preserve"> feasibility</w:t>
        </w:r>
        <w:r>
          <w:rPr>
            <w:rFonts w:asciiTheme="minorHAnsi" w:eastAsia="SimSun" w:hAnsiTheme="minorHAnsi" w:cs="Calibri" w:hint="eastAsia"/>
            <w:color w:val="FF0000"/>
            <w:spacing w:val="-1"/>
            <w:sz w:val="22"/>
            <w:szCs w:val="22"/>
            <w:lang w:eastAsia="zh-CN"/>
          </w:rPr>
          <w:t>.</w:t>
        </w:r>
      </w:ins>
    </w:p>
    <w:p w14:paraId="066483EE" w14:textId="77777777" w:rsidR="000F72C1" w:rsidRDefault="0020793E">
      <w:pPr>
        <w:spacing w:before="187" w:line="209" w:lineRule="auto"/>
        <w:ind w:left="1035" w:right="1575" w:hanging="429"/>
        <w:rPr>
          <w:ins w:id="1321" w:author="Peter Hill" w:date="2024-04-03T17:50:00Z"/>
          <w:del w:id="1322" w:author="Jiang" w:date="2024-07-10T20:41:00Z"/>
          <w:rFonts w:asciiTheme="minorHAnsi" w:eastAsia="Calibri" w:hAnsiTheme="minorHAnsi" w:cs="Calibri"/>
          <w:spacing w:val="-1"/>
          <w:sz w:val="22"/>
          <w:szCs w:val="22"/>
        </w:rPr>
        <w:pPrChange w:id="1323" w:author="Jiang" w:date="2024-07-10T20:40:00Z">
          <w:pPr>
            <w:spacing w:before="179" w:line="214" w:lineRule="auto"/>
            <w:ind w:left="1023" w:right="771" w:firstLine="4"/>
          </w:pPr>
        </w:pPrChange>
      </w:pPr>
      <w:del w:id="1324" w:author="Jiang" w:date="2024-07-10T21:59:00Z">
        <w:r>
          <w:rPr>
            <w:rFonts w:asciiTheme="minorHAnsi" w:eastAsia="Calibri" w:hAnsiTheme="minorHAnsi" w:cs="Calibri"/>
            <w:spacing w:val="-1"/>
            <w:sz w:val="22"/>
            <w:szCs w:val="22"/>
          </w:rPr>
          <w:delText>S</w:delText>
        </w:r>
      </w:del>
      <w:ins w:id="1325" w:author="Jiang" w:date="2024-07-10T21:59:00Z">
        <w:r>
          <w:rPr>
            <w:rFonts w:asciiTheme="minorHAnsi" w:eastAsia="SimSun" w:hAnsiTheme="minorHAnsi" w:cs="Calibri" w:hint="eastAsia"/>
            <w:spacing w:val="-1"/>
            <w:sz w:val="22"/>
            <w:szCs w:val="22"/>
            <w:lang w:eastAsia="zh-CN"/>
          </w:rPr>
          <w:t xml:space="preserve"> S</w:t>
        </w:r>
      </w:ins>
      <w:r>
        <w:rPr>
          <w:rFonts w:asciiTheme="minorHAnsi" w:eastAsia="Calibri" w:hAnsiTheme="minorHAnsi" w:cs="Calibri"/>
          <w:spacing w:val="-1"/>
          <w:sz w:val="22"/>
          <w:szCs w:val="22"/>
        </w:rPr>
        <w:t>ince</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requirements</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 the agreement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period will vary ov</w:t>
      </w:r>
      <w:r>
        <w:rPr>
          <w:rFonts w:asciiTheme="minorHAnsi" w:eastAsia="Calibri" w:hAnsiTheme="minorHAnsi" w:cs="Calibri"/>
          <w:spacing w:val="-2"/>
          <w:sz w:val="22"/>
          <w:szCs w:val="22"/>
        </w:rPr>
        <w:t>er the year,</w:t>
      </w:r>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it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may</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be agreed that</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 scope of the work tasks for any</w:t>
      </w:r>
      <w:r>
        <w:rPr>
          <w:rFonts w:asciiTheme="minorHAnsi" w:eastAsia="Calibri" w:hAnsiTheme="minorHAnsi" w:cs="Calibri"/>
          <w:spacing w:val="32"/>
          <w:w w:val="101"/>
          <w:sz w:val="22"/>
          <w:szCs w:val="22"/>
        </w:rPr>
        <w:t xml:space="preserve"> </w:t>
      </w:r>
      <w:r>
        <w:rPr>
          <w:rFonts w:asciiTheme="minorHAnsi" w:eastAsia="Calibri" w:hAnsiTheme="minorHAnsi" w:cs="Calibri"/>
          <w:spacing w:val="-1"/>
          <w:sz w:val="22"/>
          <w:szCs w:val="22"/>
        </w:rPr>
        <w:t>particular</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year</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may</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vary.</w:t>
      </w:r>
    </w:p>
    <w:p w14:paraId="066483EF" w14:textId="77777777" w:rsidR="000F72C1" w:rsidRDefault="000F72C1">
      <w:pPr>
        <w:spacing w:before="187" w:line="209" w:lineRule="auto"/>
        <w:ind w:left="1035" w:right="1575" w:hanging="429"/>
        <w:rPr>
          <w:rFonts w:asciiTheme="minorHAnsi" w:eastAsia="Calibri" w:hAnsiTheme="minorHAnsi" w:cs="Calibri"/>
          <w:sz w:val="22"/>
          <w:szCs w:val="22"/>
        </w:rPr>
        <w:pPrChange w:id="1326" w:author="Jiang" w:date="2024-07-10T20:41:00Z">
          <w:pPr>
            <w:spacing w:before="179" w:line="214" w:lineRule="auto"/>
            <w:ind w:left="1023" w:right="771" w:firstLine="4"/>
          </w:pPr>
        </w:pPrChange>
      </w:pPr>
    </w:p>
    <w:p w14:paraId="066483F0" w14:textId="77777777" w:rsidR="000F72C1" w:rsidRDefault="0020793E">
      <w:pPr>
        <w:spacing w:before="19" w:line="178" w:lineRule="auto"/>
        <w:ind w:left="606"/>
        <w:rPr>
          <w:rFonts w:asciiTheme="minorHAnsi" w:eastAsia="SimSun" w:hAnsiTheme="minorHAnsi" w:cs="Calibri"/>
          <w:sz w:val="22"/>
          <w:szCs w:val="22"/>
          <w:lang w:eastAsia="zh-CN"/>
        </w:rPr>
      </w:pPr>
      <w:bookmarkStart w:id="1327" w:name="bookmark18"/>
      <w:bookmarkStart w:id="1328" w:name="bookmark40"/>
      <w:bookmarkStart w:id="1329" w:name="bookmark16"/>
      <w:bookmarkStart w:id="1330" w:name="bookmark17"/>
      <w:bookmarkStart w:id="1331" w:name="bookmark19"/>
      <w:bookmarkEnd w:id="1327"/>
      <w:bookmarkEnd w:id="1328"/>
      <w:bookmarkEnd w:id="1329"/>
      <w:bookmarkEnd w:id="1330"/>
      <w:bookmarkEnd w:id="1331"/>
      <w:r>
        <w:rPr>
          <w:rFonts w:asciiTheme="minorHAnsi" w:eastAsia="Symbol" w:hAnsiTheme="minorHAnsi" w:cs="Symbol"/>
          <w:color w:val="00558C"/>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Alternative 2:</w:t>
      </w:r>
      <w:r>
        <w:rPr>
          <w:rFonts w:asciiTheme="minorHAnsi" w:eastAsia="Calibri" w:hAnsiTheme="minorHAnsi" w:cs="Calibri"/>
          <w:spacing w:val="20"/>
          <w:sz w:val="22"/>
          <w:szCs w:val="22"/>
        </w:rPr>
        <w:t xml:space="preserve"> </w:t>
      </w:r>
      <w:r>
        <w:rPr>
          <w:rFonts w:asciiTheme="minorHAnsi" w:eastAsia="Calibri" w:hAnsiTheme="minorHAnsi" w:cs="Calibri"/>
          <w:sz w:val="22"/>
          <w:szCs w:val="22"/>
        </w:rPr>
        <w:t>Defined a</w:t>
      </w:r>
      <w:commentRangeStart w:id="1332"/>
      <w:r>
        <w:rPr>
          <w:rFonts w:asciiTheme="minorHAnsi" w:eastAsia="Calibri" w:hAnsiTheme="minorHAnsi" w:cs="Calibri"/>
          <w:sz w:val="22"/>
          <w:szCs w:val="22"/>
        </w:rPr>
        <w:t>moun</w:t>
      </w:r>
      <w:r>
        <w:rPr>
          <w:rFonts w:asciiTheme="minorHAnsi" w:eastAsia="Calibri" w:hAnsiTheme="minorHAnsi" w:cs="Calibri"/>
          <w:spacing w:val="-1"/>
          <w:sz w:val="22"/>
          <w:szCs w:val="22"/>
        </w:rPr>
        <w:t>t</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3"/>
          <w:w w:val="101"/>
          <w:sz w:val="22"/>
          <w:szCs w:val="22"/>
        </w:rPr>
        <w:t xml:space="preserve"> </w:t>
      </w:r>
      <w:del w:id="1333" w:author="Peter Hill" w:date="2024-04-03T17:51:00Z">
        <w:r>
          <w:rPr>
            <w:rFonts w:asciiTheme="minorHAnsi" w:eastAsia="Calibri" w:hAnsiTheme="minorHAnsi" w:cs="Calibri"/>
            <w:spacing w:val="-1"/>
            <w:sz w:val="22"/>
            <w:szCs w:val="22"/>
          </w:rPr>
          <w:delText>money</w:delText>
        </w:r>
      </w:del>
      <w:ins w:id="1334" w:author="Jiang" w:date="2024-07-10T20:56:00Z">
        <w:r>
          <w:rPr>
            <w:rFonts w:asciiTheme="minorHAnsi" w:eastAsia="SimSun" w:hAnsiTheme="minorHAnsi" w:cs="Calibri" w:hint="eastAsia"/>
            <w:spacing w:val="-1"/>
            <w:sz w:val="22"/>
            <w:szCs w:val="22"/>
            <w:lang w:eastAsia="zh-CN"/>
          </w:rPr>
          <w:t>'</w:t>
        </w:r>
      </w:ins>
      <w:ins w:id="1335" w:author="Peter Hill" w:date="2024-04-03T17:51:00Z">
        <w:del w:id="1336" w:author="Jiang" w:date="2024-07-10T20:56:00Z">
          <w:r>
            <w:rPr>
              <w:rFonts w:asciiTheme="minorHAnsi" w:eastAsia="Calibri" w:hAnsiTheme="minorHAnsi" w:cs="Calibri"/>
              <w:spacing w:val="-1"/>
              <w:sz w:val="22"/>
              <w:szCs w:val="22"/>
            </w:rPr>
            <w:delText>’</w:delText>
          </w:r>
        </w:del>
        <w:del w:id="1337" w:author="Jiang" w:date="2024-07-05T10:44:00Z">
          <w:r>
            <w:rPr>
              <w:rFonts w:asciiTheme="minorHAnsi" w:eastAsia="Calibri" w:hAnsiTheme="minorHAnsi" w:cs="Calibri"/>
              <w:spacing w:val="-1"/>
              <w:sz w:val="22"/>
              <w:szCs w:val="22"/>
            </w:rPr>
            <w:delText>rent</w:delText>
          </w:r>
        </w:del>
      </w:ins>
      <w:ins w:id="1338" w:author="Jiang" w:date="2024-07-05T10:44:00Z">
        <w:r>
          <w:rPr>
            <w:rFonts w:asciiTheme="minorHAnsi" w:eastAsia="SimSun" w:hAnsiTheme="minorHAnsi" w:cs="Calibri" w:hint="eastAsia"/>
            <w:spacing w:val="-1"/>
            <w:sz w:val="22"/>
            <w:szCs w:val="22"/>
            <w:lang w:eastAsia="zh-CN"/>
          </w:rPr>
          <w:t>charges</w:t>
        </w:r>
      </w:ins>
      <w:ins w:id="1339" w:author="Jiang" w:date="2024-07-10T20:56:00Z">
        <w:r>
          <w:rPr>
            <w:rFonts w:asciiTheme="minorHAnsi" w:eastAsia="SimSun" w:hAnsiTheme="minorHAnsi" w:cs="Calibri" w:hint="eastAsia"/>
            <w:spacing w:val="-1"/>
            <w:sz w:val="22"/>
            <w:szCs w:val="22"/>
            <w:lang w:eastAsia="zh-CN"/>
          </w:rPr>
          <w:t>'</w:t>
        </w:r>
      </w:ins>
      <w:ins w:id="1340" w:author="Peter Hill" w:date="2024-04-03T17:51:00Z">
        <w:del w:id="1341" w:author="Jiang" w:date="2024-07-10T20:56:00Z">
          <w:r>
            <w:rPr>
              <w:rFonts w:asciiTheme="minorHAnsi" w:eastAsia="Calibri" w:hAnsiTheme="minorHAnsi" w:cs="Calibri"/>
              <w:spacing w:val="-1"/>
              <w:sz w:val="22"/>
              <w:szCs w:val="22"/>
            </w:rPr>
            <w:delText>’</w:delText>
          </w:r>
        </w:del>
        <w:r>
          <w:rPr>
            <w:rFonts w:asciiTheme="minorHAnsi" w:eastAsia="Calibri" w:hAnsiTheme="minorHAnsi" w:cs="Calibri"/>
            <w:spacing w:val="-1"/>
            <w:sz w:val="22"/>
            <w:szCs w:val="22"/>
          </w:rPr>
          <w:t xml:space="preserve"> or percentage of revenue</w:t>
        </w:r>
        <w:commentRangeEnd w:id="1332"/>
        <w:r>
          <w:rPr>
            <w:rStyle w:val="CommentReference"/>
          </w:rPr>
          <w:commentReference w:id="1332"/>
        </w:r>
      </w:ins>
      <w:ins w:id="1342" w:author="Jiang" w:date="2024-07-10T21:59:00Z">
        <w:r>
          <w:rPr>
            <w:rStyle w:val="CommentReference"/>
            <w:rFonts w:eastAsia="SimSun" w:hint="eastAsia"/>
            <w:lang w:eastAsia="zh-CN"/>
          </w:rPr>
          <w:t>.</w:t>
        </w:r>
      </w:ins>
    </w:p>
    <w:p w14:paraId="066483F1" w14:textId="77777777" w:rsidR="000F72C1" w:rsidRDefault="0020793E">
      <w:pPr>
        <w:spacing w:before="190" w:line="178" w:lineRule="auto"/>
        <w:ind w:left="606"/>
        <w:rPr>
          <w:rFonts w:asciiTheme="minorHAnsi" w:eastAsia="SimSun" w:hAnsiTheme="minorHAnsi" w:cs="Calibri"/>
          <w:sz w:val="22"/>
          <w:szCs w:val="22"/>
          <w:lang w:eastAsia="zh-CN"/>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Alternative 3:</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Recovery of additional costs to t</w:t>
      </w:r>
      <w:r>
        <w:rPr>
          <w:rFonts w:asciiTheme="minorHAnsi" w:eastAsia="Calibri" w:hAnsiTheme="minorHAnsi" w:cs="Calibri"/>
          <w:spacing w:val="-1"/>
          <w:sz w:val="22"/>
          <w:szCs w:val="22"/>
        </w:rPr>
        <w: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authority</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due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directly to the</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complementary</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w:t>
      </w:r>
      <w:ins w:id="1343" w:author="Jiang" w:date="2024-07-10T22:00:00Z">
        <w:r>
          <w:rPr>
            <w:rFonts w:asciiTheme="minorHAnsi" w:eastAsia="SimSun" w:hAnsiTheme="minorHAnsi" w:cs="Calibri" w:hint="eastAsia"/>
            <w:spacing w:val="-1"/>
            <w:sz w:val="22"/>
            <w:szCs w:val="22"/>
            <w:lang w:eastAsia="zh-CN"/>
          </w:rPr>
          <w:t>.</w:t>
        </w:r>
      </w:ins>
    </w:p>
    <w:p w14:paraId="066483F2" w14:textId="77777777" w:rsidR="000F72C1" w:rsidRDefault="0020793E">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w:t>
      </w:r>
      <w:r>
        <w:rPr>
          <w:rFonts w:asciiTheme="minorHAnsi" w:eastAsia="Symbol" w:hAnsiTheme="minorHAnsi" w:cs="Symbol"/>
          <w:color w:val="00558C"/>
          <w:spacing w:val="11"/>
          <w:sz w:val="22"/>
          <w:szCs w:val="22"/>
        </w:rPr>
        <w:t xml:space="preserve">     </w:t>
      </w:r>
      <w:r>
        <w:rPr>
          <w:rFonts w:asciiTheme="minorHAnsi" w:eastAsia="Calibri" w:hAnsiTheme="minorHAnsi" w:cs="Calibri"/>
          <w:sz w:val="22"/>
          <w:szCs w:val="22"/>
        </w:rPr>
        <w:t>Alternative</w:t>
      </w:r>
      <w:r>
        <w:rPr>
          <w:rFonts w:asciiTheme="minorHAnsi" w:eastAsia="Calibri" w:hAnsiTheme="minorHAnsi" w:cs="Calibri"/>
          <w:spacing w:val="2"/>
          <w:sz w:val="22"/>
          <w:szCs w:val="22"/>
        </w:rPr>
        <w:t xml:space="preserve"> 4: </w:t>
      </w:r>
      <w:r>
        <w:rPr>
          <w:rFonts w:asciiTheme="minorHAnsi" w:eastAsia="Calibri" w:hAnsiTheme="minorHAnsi" w:cs="Calibri"/>
          <w:sz w:val="22"/>
          <w:szCs w:val="22"/>
        </w:rPr>
        <w:t>Any</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combination</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above</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alternatives</w:t>
      </w:r>
      <w:r>
        <w:rPr>
          <w:rFonts w:asciiTheme="minorHAnsi" w:eastAsia="Calibri" w:hAnsiTheme="minorHAnsi" w:cs="Calibri"/>
          <w:spacing w:val="2"/>
          <w:sz w:val="22"/>
          <w:szCs w:val="22"/>
        </w:rPr>
        <w:t>.</w:t>
      </w:r>
    </w:p>
    <w:p w14:paraId="066483F3" w14:textId="77777777" w:rsidR="000F72C1" w:rsidRDefault="0020793E">
      <w:pPr>
        <w:spacing w:before="175"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 xml:space="preserve">The </w:t>
      </w:r>
      <w:ins w:id="1344" w:author="Jiang" w:date="2024-07-10T20:57:00Z">
        <w:r>
          <w:rPr>
            <w:rFonts w:asciiTheme="minorHAnsi" w:eastAsia="SimSun" w:hAnsiTheme="minorHAnsi" w:cs="Calibri" w:hint="eastAsia"/>
            <w:spacing w:val="-1"/>
            <w:sz w:val="22"/>
            <w:szCs w:val="22"/>
            <w:lang w:eastAsia="zh-CN"/>
          </w:rPr>
          <w:t>A</w:t>
        </w:r>
      </w:ins>
      <w:del w:id="1345" w:author="Jiang" w:date="2024-07-10T20:57:00Z">
        <w:r>
          <w:rPr>
            <w:rFonts w:asciiTheme="minorHAnsi" w:eastAsia="Calibri" w:hAnsiTheme="minorHAnsi" w:cs="Calibri"/>
            <w:spacing w:val="-1"/>
            <w:sz w:val="22"/>
            <w:szCs w:val="22"/>
          </w:rPr>
          <w:delText>a</w:delText>
        </w:r>
      </w:del>
      <w:r>
        <w:rPr>
          <w:rFonts w:asciiTheme="minorHAnsi" w:eastAsia="Calibri" w:hAnsiTheme="minorHAnsi" w:cs="Calibri"/>
          <w:spacing w:val="-1"/>
          <w:sz w:val="22"/>
          <w:szCs w:val="22"/>
        </w:rPr>
        <w:t>greement should</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include a</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periodic</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review of</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cha</w:t>
      </w:r>
      <w:r>
        <w:rPr>
          <w:rFonts w:asciiTheme="minorHAnsi" w:eastAsia="Calibri" w:hAnsiTheme="minorHAnsi" w:cs="Calibri"/>
          <w:spacing w:val="-2"/>
          <w:sz w:val="22"/>
          <w:szCs w:val="22"/>
        </w:rPr>
        <w:t>rges.</w:t>
      </w:r>
    </w:p>
    <w:p w14:paraId="066483F4" w14:textId="77777777" w:rsidR="000F72C1" w:rsidRDefault="0020793E">
      <w:pPr>
        <w:spacing w:before="182" w:line="189" w:lineRule="auto"/>
        <w:ind w:left="32"/>
        <w:outlineLvl w:val="2"/>
        <w:rPr>
          <w:rFonts w:asciiTheme="minorHAnsi" w:eastAsia="Calibri" w:hAnsiTheme="minorHAnsi" w:cs="Calibri"/>
          <w:sz w:val="24"/>
          <w:szCs w:val="24"/>
        </w:rPr>
      </w:pPr>
      <w:ins w:id="1346" w:author="liujuan" w:date="2024-04-10T13:36:00Z">
        <w:r>
          <w:rPr>
            <w:rFonts w:asciiTheme="minorHAnsi" w:eastAsia="SimSun" w:hAnsiTheme="minorHAnsi" w:cs="Calibri" w:hint="eastAsia"/>
            <w:b/>
            <w:bCs/>
            <w:color w:val="00558C"/>
            <w:spacing w:val="9"/>
            <w:sz w:val="22"/>
            <w:szCs w:val="22"/>
            <w:lang w:eastAsia="zh-CN"/>
          </w:rPr>
          <w:t>5</w:t>
        </w:r>
      </w:ins>
      <w:del w:id="1347" w:author="liujuan" w:date="2024-04-10T13:36:00Z">
        <w:r>
          <w:rPr>
            <w:rFonts w:asciiTheme="minorHAnsi" w:eastAsia="Calibri" w:hAnsiTheme="minorHAnsi" w:cs="Calibri"/>
            <w:b/>
            <w:bCs/>
            <w:color w:val="00558C"/>
            <w:spacing w:val="9"/>
            <w:sz w:val="22"/>
            <w:szCs w:val="22"/>
          </w:rPr>
          <w:delText>4</w:delText>
        </w:r>
      </w:del>
      <w:r>
        <w:rPr>
          <w:rFonts w:asciiTheme="minorHAnsi" w:eastAsia="Calibri" w:hAnsiTheme="minorHAnsi" w:cs="Calibri"/>
          <w:b/>
          <w:bCs/>
          <w:color w:val="00558C"/>
          <w:spacing w:val="9"/>
          <w:sz w:val="22"/>
          <w:szCs w:val="22"/>
        </w:rPr>
        <w:t>.</w:t>
      </w:r>
      <w:del w:id="1348" w:author="liujuan" w:date="2024-04-06T15:13:00Z">
        <w:r>
          <w:rPr>
            <w:rFonts w:asciiTheme="minorHAnsi" w:eastAsia="Calibri" w:hAnsiTheme="minorHAnsi" w:cs="Calibri"/>
            <w:b/>
            <w:bCs/>
            <w:color w:val="00558C"/>
            <w:spacing w:val="9"/>
            <w:sz w:val="22"/>
            <w:szCs w:val="22"/>
          </w:rPr>
          <w:delText>1</w:delText>
        </w:r>
      </w:del>
      <w:ins w:id="1349" w:author="liujuan" w:date="2024-04-06T15:13:00Z">
        <w:r>
          <w:rPr>
            <w:rFonts w:asciiTheme="minorHAnsi" w:eastAsia="SimSun" w:hAnsiTheme="minorHAnsi" w:cs="Calibri" w:hint="eastAsia"/>
            <w:b/>
            <w:bCs/>
            <w:color w:val="00558C"/>
            <w:spacing w:val="9"/>
            <w:sz w:val="22"/>
            <w:szCs w:val="22"/>
            <w:lang w:eastAsia="zh-CN"/>
          </w:rPr>
          <w:t>2</w:t>
        </w:r>
      </w:ins>
      <w:r>
        <w:rPr>
          <w:rFonts w:asciiTheme="minorHAnsi" w:eastAsia="Calibri" w:hAnsiTheme="minorHAnsi" w:cs="Calibri"/>
          <w:b/>
          <w:bCs/>
          <w:color w:val="00558C"/>
          <w:spacing w:val="9"/>
          <w:sz w:val="22"/>
          <w:szCs w:val="22"/>
        </w:rPr>
        <w:t xml:space="preserve">.9.         </w:t>
      </w:r>
      <w:r>
        <w:rPr>
          <w:rFonts w:asciiTheme="minorHAnsi" w:eastAsia="Calibri" w:hAnsiTheme="minorHAnsi" w:cs="Calibri"/>
          <w:b/>
          <w:bCs/>
          <w:color w:val="00558C"/>
          <w:sz w:val="24"/>
          <w:szCs w:val="24"/>
        </w:rPr>
        <w:t>W</w:t>
      </w:r>
      <w:r>
        <w:rPr>
          <w:rFonts w:asciiTheme="minorHAnsi" w:eastAsia="Calibri" w:hAnsiTheme="minorHAnsi" w:cs="Calibri"/>
          <w:b/>
          <w:bCs/>
          <w:color w:val="00558C"/>
          <w:sz w:val="18"/>
          <w:szCs w:val="18"/>
        </w:rPr>
        <w:t>ORK</w:t>
      </w:r>
      <w:r>
        <w:rPr>
          <w:rFonts w:asciiTheme="minorHAnsi" w:eastAsia="Calibri" w:hAnsiTheme="minorHAnsi" w:cs="Calibri"/>
          <w:b/>
          <w:bCs/>
          <w:color w:val="00558C"/>
          <w:spacing w:val="23"/>
          <w:sz w:val="18"/>
          <w:szCs w:val="18"/>
        </w:rPr>
        <w:t xml:space="preserve"> </w:t>
      </w:r>
      <w:r>
        <w:rPr>
          <w:rFonts w:asciiTheme="minorHAnsi" w:eastAsia="Calibri" w:hAnsiTheme="minorHAnsi" w:cs="Calibri"/>
          <w:b/>
          <w:bCs/>
          <w:color w:val="00558C"/>
          <w:sz w:val="18"/>
          <w:szCs w:val="18"/>
        </w:rPr>
        <w:t>PROGRAMME</w:t>
      </w:r>
      <w:r>
        <w:rPr>
          <w:rFonts w:asciiTheme="minorHAnsi" w:eastAsia="Calibri" w:hAnsiTheme="minorHAnsi" w:cs="Calibri"/>
          <w:b/>
          <w:bCs/>
          <w:color w:val="00558C"/>
          <w:spacing w:val="16"/>
          <w:sz w:val="18"/>
          <w:szCs w:val="18"/>
        </w:rPr>
        <w:t xml:space="preserve"> </w:t>
      </w:r>
      <w:r>
        <w:rPr>
          <w:rFonts w:asciiTheme="minorHAnsi" w:eastAsia="Calibri" w:hAnsiTheme="minorHAnsi" w:cs="Calibri"/>
          <w:b/>
          <w:bCs/>
          <w:color w:val="00558C"/>
          <w:spacing w:val="9"/>
          <w:sz w:val="24"/>
          <w:szCs w:val="24"/>
        </w:rPr>
        <w:t>(</w:t>
      </w:r>
      <w:r>
        <w:rPr>
          <w:rFonts w:asciiTheme="minorHAnsi" w:eastAsia="Calibri" w:hAnsiTheme="minorHAnsi" w:cs="Calibri"/>
          <w:b/>
          <w:bCs/>
          <w:color w:val="00558C"/>
          <w:sz w:val="18"/>
          <w:szCs w:val="18"/>
        </w:rPr>
        <w:t>WHERE</w:t>
      </w:r>
      <w:r>
        <w:rPr>
          <w:rFonts w:asciiTheme="minorHAnsi" w:eastAsia="Calibri" w:hAnsiTheme="minorHAnsi" w:cs="Calibri"/>
          <w:b/>
          <w:bCs/>
          <w:color w:val="00558C"/>
          <w:spacing w:val="9"/>
          <w:sz w:val="18"/>
          <w:szCs w:val="18"/>
        </w:rPr>
        <w:t xml:space="preserve"> </w:t>
      </w:r>
      <w:r>
        <w:rPr>
          <w:rFonts w:asciiTheme="minorHAnsi" w:eastAsia="Calibri" w:hAnsiTheme="minorHAnsi" w:cs="Calibri"/>
          <w:b/>
          <w:bCs/>
          <w:color w:val="00558C"/>
          <w:sz w:val="18"/>
          <w:szCs w:val="18"/>
        </w:rPr>
        <w:t>APPROPRIATE</w:t>
      </w:r>
      <w:r>
        <w:rPr>
          <w:rFonts w:asciiTheme="minorHAnsi" w:eastAsia="Calibri" w:hAnsiTheme="minorHAnsi" w:cs="Calibri"/>
          <w:b/>
          <w:bCs/>
          <w:color w:val="00558C"/>
          <w:spacing w:val="9"/>
          <w:sz w:val="24"/>
          <w:szCs w:val="24"/>
        </w:rPr>
        <w:t>)</w:t>
      </w:r>
    </w:p>
    <w:p w14:paraId="066483F5" w14:textId="77777777" w:rsidR="000F72C1" w:rsidRDefault="0020793E">
      <w:pPr>
        <w:spacing w:before="178" w:line="214" w:lineRule="auto"/>
        <w:ind w:left="31" w:right="772" w:hanging="1"/>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28"/>
          <w:sz w:val="22"/>
          <w:szCs w:val="22"/>
        </w:rPr>
        <w:t xml:space="preserve"> </w:t>
      </w:r>
      <w:ins w:id="1350" w:author="Peter Hill" w:date="2024-04-03T17:55:00Z">
        <w:r>
          <w:rPr>
            <w:rFonts w:asciiTheme="minorHAnsi" w:eastAsia="Calibri" w:hAnsiTheme="minorHAnsi" w:cs="Calibri"/>
            <w:spacing w:val="-1"/>
            <w:sz w:val="22"/>
            <w:szCs w:val="22"/>
          </w:rPr>
          <w:t>Lighthouse Authority</w:t>
        </w:r>
      </w:ins>
      <w:del w:id="1351" w:author="Peter Hill" w:date="2024-04-03T17:55:00Z">
        <w:r>
          <w:rPr>
            <w:rFonts w:asciiTheme="minorHAnsi" w:eastAsia="Calibri" w:hAnsiTheme="minorHAnsi" w:cs="Calibri"/>
            <w:spacing w:val="-1"/>
            <w:sz w:val="22"/>
            <w:szCs w:val="22"/>
          </w:rPr>
          <w:delText>lessor</w:delText>
        </w:r>
      </w:del>
      <w:r>
        <w:rPr>
          <w:rFonts w:asciiTheme="minorHAnsi" w:eastAsia="Calibri" w:hAnsiTheme="minorHAnsi" w:cs="Calibri"/>
          <w:spacing w:val="19"/>
          <w:sz w:val="22"/>
          <w:szCs w:val="22"/>
        </w:rPr>
        <w:t xml:space="preserve"> </w:t>
      </w:r>
      <w:r>
        <w:rPr>
          <w:rFonts w:asciiTheme="minorHAnsi" w:eastAsia="Calibri" w:hAnsiTheme="minorHAnsi" w:cs="Calibri"/>
          <w:spacing w:val="-1"/>
          <w:sz w:val="22"/>
          <w:szCs w:val="22"/>
        </w:rPr>
        <w:t>shall</w:t>
      </w:r>
      <w:r>
        <w:rPr>
          <w:rFonts w:asciiTheme="minorHAnsi" w:eastAsia="Calibri" w:hAnsiTheme="minorHAnsi" w:cs="Calibri"/>
          <w:spacing w:val="20"/>
          <w:sz w:val="22"/>
          <w:szCs w:val="22"/>
        </w:rPr>
        <w:t xml:space="preserve"> </w:t>
      </w:r>
      <w:r>
        <w:rPr>
          <w:rFonts w:asciiTheme="minorHAnsi" w:eastAsia="Calibri" w:hAnsiTheme="minorHAnsi" w:cs="Calibri"/>
          <w:spacing w:val="-1"/>
          <w:sz w:val="22"/>
          <w:szCs w:val="22"/>
        </w:rPr>
        <w:t>establish</w:t>
      </w:r>
      <w:r>
        <w:rPr>
          <w:rFonts w:asciiTheme="minorHAnsi" w:eastAsia="Calibri" w:hAnsiTheme="minorHAnsi" w:cs="Calibri"/>
          <w:spacing w:val="13"/>
          <w:sz w:val="22"/>
          <w:szCs w:val="22"/>
        </w:rPr>
        <w:t xml:space="preserve"> </w:t>
      </w:r>
      <w:del w:id="1352" w:author="Peter Hill" w:date="2024-04-03T17:55:00Z">
        <w:r>
          <w:rPr>
            <w:rFonts w:asciiTheme="minorHAnsi" w:eastAsia="Calibri" w:hAnsiTheme="minorHAnsi" w:cs="Calibri"/>
            <w:spacing w:val="-1"/>
            <w:sz w:val="22"/>
            <w:szCs w:val="22"/>
          </w:rPr>
          <w:delText>the</w:delText>
        </w:r>
        <w:r>
          <w:rPr>
            <w:rFonts w:asciiTheme="minorHAnsi" w:eastAsia="Calibri" w:hAnsiTheme="minorHAnsi" w:cs="Calibri"/>
            <w:spacing w:val="27"/>
            <w:w w:val="101"/>
            <w:sz w:val="22"/>
            <w:szCs w:val="22"/>
          </w:rPr>
          <w:delText xml:space="preserve"> </w:delText>
        </w:r>
      </w:del>
      <w:ins w:id="1353" w:author="Peter Hill" w:date="2024-04-03T17:55:00Z">
        <w:r>
          <w:rPr>
            <w:rFonts w:asciiTheme="minorHAnsi" w:eastAsia="Calibri" w:hAnsiTheme="minorHAnsi" w:cs="Calibri"/>
            <w:spacing w:val="-1"/>
            <w:sz w:val="22"/>
            <w:szCs w:val="22"/>
          </w:rPr>
          <w:t>a</w:t>
        </w:r>
        <w:r>
          <w:rPr>
            <w:rFonts w:asciiTheme="minorHAnsi" w:eastAsia="Calibri" w:hAnsiTheme="minorHAnsi" w:cs="Calibri"/>
            <w:spacing w:val="27"/>
            <w:w w:val="101"/>
            <w:sz w:val="22"/>
            <w:szCs w:val="22"/>
          </w:rPr>
          <w:t xml:space="preserve"> </w:t>
        </w:r>
      </w:ins>
      <w:r>
        <w:rPr>
          <w:rFonts w:asciiTheme="minorHAnsi" w:eastAsia="Calibri" w:hAnsiTheme="minorHAnsi" w:cs="Calibri"/>
          <w:spacing w:val="-1"/>
          <w:sz w:val="22"/>
          <w:szCs w:val="22"/>
        </w:rPr>
        <w:t>periodic</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work</w:t>
      </w:r>
      <w:r>
        <w:rPr>
          <w:rFonts w:asciiTheme="minorHAnsi" w:eastAsia="Calibri" w:hAnsiTheme="minorHAnsi" w:cs="Calibri"/>
          <w:spacing w:val="27"/>
          <w:w w:val="101"/>
          <w:sz w:val="22"/>
          <w:szCs w:val="22"/>
        </w:rPr>
        <w:t xml:space="preserve"> </w:t>
      </w:r>
      <w:r>
        <w:rPr>
          <w:rFonts w:asciiTheme="minorHAnsi" w:eastAsia="Calibri" w:hAnsiTheme="minorHAnsi" w:cs="Calibri"/>
          <w:spacing w:val="-1"/>
          <w:sz w:val="22"/>
          <w:szCs w:val="22"/>
        </w:rPr>
        <w:t>progr</w:t>
      </w:r>
      <w:r>
        <w:rPr>
          <w:rFonts w:asciiTheme="minorHAnsi" w:eastAsia="Calibri" w:hAnsiTheme="minorHAnsi" w:cs="Calibri"/>
          <w:spacing w:val="-2"/>
          <w:sz w:val="22"/>
          <w:szCs w:val="22"/>
        </w:rPr>
        <w:t>amme</w:t>
      </w:r>
      <w:r>
        <w:rPr>
          <w:rFonts w:asciiTheme="minorHAnsi" w:eastAsia="Calibri" w:hAnsiTheme="minorHAnsi" w:cs="Calibri"/>
          <w:spacing w:val="25"/>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cooperation</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with</w:t>
      </w:r>
      <w:r>
        <w:rPr>
          <w:rFonts w:asciiTheme="minorHAnsi" w:eastAsia="Calibri" w:hAnsiTheme="minorHAnsi" w:cs="Calibri"/>
          <w:spacing w:val="13"/>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sz w:val="22"/>
          <w:szCs w:val="22"/>
        </w:rPr>
        <w:t xml:space="preserve"> </w:t>
      </w:r>
      <w:del w:id="1354" w:author="Jiang" w:date="2024-07-05T10:46:00Z">
        <w:r>
          <w:rPr>
            <w:rFonts w:asciiTheme="minorHAnsi" w:eastAsia="Calibri" w:hAnsiTheme="minorHAnsi" w:cs="Calibri"/>
            <w:spacing w:val="-2"/>
            <w:sz w:val="22"/>
            <w:szCs w:val="22"/>
          </w:rPr>
          <w:delText>lessee</w:delText>
        </w:r>
      </w:del>
      <w:ins w:id="1355" w:author="liujuan" w:date="2024-04-07T15:01:00Z">
        <w:del w:id="1356" w:author="Jiang" w:date="2024-07-05T10:46:00Z">
          <w:r>
            <w:rPr>
              <w:rFonts w:asciiTheme="minorHAnsi" w:eastAsia="SimSun" w:hAnsiTheme="minorHAnsi" w:cs="Calibri"/>
              <w:spacing w:val="-2"/>
              <w:sz w:val="22"/>
              <w:szCs w:val="22"/>
              <w:lang w:eastAsia="zh-CN"/>
            </w:rPr>
            <w:delText>p</w:delText>
          </w:r>
        </w:del>
      </w:ins>
      <w:ins w:id="1357" w:author="Jiang" w:date="2024-07-05T10:46:00Z">
        <w:r>
          <w:rPr>
            <w:rFonts w:asciiTheme="minorHAnsi" w:eastAsia="SimSun" w:hAnsiTheme="minorHAnsi" w:cs="Calibri" w:hint="eastAsia"/>
            <w:spacing w:val="-2"/>
            <w:sz w:val="22"/>
            <w:szCs w:val="22"/>
            <w:lang w:eastAsia="zh-CN"/>
          </w:rPr>
          <w:t>P</w:t>
        </w:r>
      </w:ins>
      <w:ins w:id="1358" w:author="liujuan" w:date="2024-04-07T15:01:00Z">
        <w:r>
          <w:rPr>
            <w:rFonts w:asciiTheme="minorHAnsi" w:eastAsia="SimSun" w:hAnsiTheme="minorHAnsi" w:cs="Calibri" w:hint="eastAsia"/>
            <w:spacing w:val="-2"/>
            <w:sz w:val="22"/>
            <w:szCs w:val="22"/>
            <w:lang w:eastAsia="zh-CN"/>
          </w:rPr>
          <w:t>artner</w:t>
        </w:r>
      </w:ins>
      <w:r>
        <w:rPr>
          <w:rFonts w:asciiTheme="minorHAnsi" w:eastAsia="Calibri" w:hAnsiTheme="minorHAnsi" w:cs="Calibri"/>
          <w:spacing w:val="-2"/>
          <w:sz w:val="22"/>
          <w:szCs w:val="22"/>
        </w:rPr>
        <w:t>. The</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work</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programme</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 following year shall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 available</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by the end</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 xx</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(month)</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curren</w:t>
      </w:r>
      <w:r>
        <w:rPr>
          <w:rFonts w:asciiTheme="minorHAnsi" w:eastAsia="Calibri" w:hAnsiTheme="minorHAnsi" w:cs="Calibri"/>
          <w:spacing w:val="-2"/>
          <w:sz w:val="22"/>
          <w:szCs w:val="22"/>
        </w:rPr>
        <w:t>t</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year.</w:t>
      </w:r>
    </w:p>
    <w:p w14:paraId="066483F6" w14:textId="77777777" w:rsidR="000F72C1" w:rsidRDefault="0020793E">
      <w:pPr>
        <w:spacing w:before="179" w:line="214" w:lineRule="auto"/>
        <w:ind w:left="37" w:right="772" w:hanging="1"/>
        <w:rPr>
          <w:rFonts w:asciiTheme="minorHAnsi" w:eastAsia="Calibri" w:hAnsiTheme="minorHAnsi" w:cs="Calibri"/>
          <w:sz w:val="22"/>
          <w:szCs w:val="22"/>
        </w:rPr>
      </w:pPr>
      <w:r>
        <w:rPr>
          <w:rFonts w:asciiTheme="minorHAnsi" w:eastAsia="Calibri" w:hAnsiTheme="minorHAnsi" w:cs="Calibri"/>
          <w:spacing w:val="-2"/>
          <w:sz w:val="22"/>
          <w:szCs w:val="22"/>
        </w:rPr>
        <w:t>Should the</w:t>
      </w:r>
      <w:r>
        <w:rPr>
          <w:rFonts w:asciiTheme="minorHAnsi" w:eastAsia="Calibri" w:hAnsiTheme="minorHAnsi" w:cs="Calibri"/>
          <w:spacing w:val="30"/>
          <w:sz w:val="22"/>
          <w:szCs w:val="22"/>
        </w:rPr>
        <w:t xml:space="preserve"> </w:t>
      </w:r>
      <w:del w:id="1359" w:author="Peter Hill" w:date="2024-04-03T17:56:00Z">
        <w:r>
          <w:rPr>
            <w:rFonts w:asciiTheme="minorHAnsi" w:eastAsia="Calibri" w:hAnsiTheme="minorHAnsi" w:cs="Calibri"/>
            <w:spacing w:val="-2"/>
            <w:sz w:val="22"/>
            <w:szCs w:val="22"/>
          </w:rPr>
          <w:delText>lessee</w:delText>
        </w:r>
        <w:r>
          <w:rPr>
            <w:rFonts w:asciiTheme="minorHAnsi" w:eastAsia="Calibri" w:hAnsiTheme="minorHAnsi" w:cs="Calibri"/>
            <w:spacing w:val="13"/>
            <w:sz w:val="22"/>
            <w:szCs w:val="22"/>
          </w:rPr>
          <w:delText xml:space="preserve"> </w:delText>
        </w:r>
      </w:del>
      <w:ins w:id="1360" w:author="Peter Hill" w:date="2024-04-03T17:56:00Z">
        <w:r>
          <w:rPr>
            <w:rFonts w:asciiTheme="minorHAnsi" w:eastAsia="Calibri" w:hAnsiTheme="minorHAnsi" w:cs="Calibri"/>
            <w:spacing w:val="-2"/>
            <w:sz w:val="22"/>
            <w:szCs w:val="22"/>
          </w:rPr>
          <w:t>Partner</w:t>
        </w:r>
        <w:r>
          <w:rPr>
            <w:rFonts w:asciiTheme="minorHAnsi" w:eastAsia="Calibri" w:hAnsiTheme="minorHAnsi" w:cs="Calibri"/>
            <w:spacing w:val="13"/>
            <w:sz w:val="22"/>
            <w:szCs w:val="22"/>
          </w:rPr>
          <w:t xml:space="preserve"> </w:t>
        </w:r>
      </w:ins>
      <w:r>
        <w:rPr>
          <w:rFonts w:asciiTheme="minorHAnsi" w:eastAsia="Calibri" w:hAnsiTheme="minorHAnsi" w:cs="Calibri"/>
          <w:spacing w:val="-2"/>
          <w:sz w:val="22"/>
          <w:szCs w:val="22"/>
        </w:rPr>
        <w:t>have objections to the</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 xml:space="preserve">programme, </w:t>
      </w:r>
      <w:ins w:id="1361" w:author="Peter Hill" w:date="2024-04-03T17:56:00Z">
        <w:r>
          <w:rPr>
            <w:rFonts w:asciiTheme="minorHAnsi" w:eastAsia="Calibri" w:hAnsiTheme="minorHAnsi" w:cs="Calibri"/>
            <w:spacing w:val="-2"/>
            <w:sz w:val="22"/>
            <w:szCs w:val="22"/>
          </w:rPr>
          <w:t>they</w:t>
        </w:r>
      </w:ins>
      <w:del w:id="1362" w:author="Peter Hill" w:date="2024-04-03T17:56:00Z">
        <w:r>
          <w:rPr>
            <w:rFonts w:asciiTheme="minorHAnsi" w:eastAsia="Calibri" w:hAnsiTheme="minorHAnsi" w:cs="Calibri"/>
            <w:spacing w:val="-2"/>
            <w:sz w:val="22"/>
            <w:szCs w:val="22"/>
          </w:rPr>
          <w:delText>he</w:delText>
        </w:r>
      </w:del>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must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present them</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in writing to the</w:t>
      </w:r>
      <w:r>
        <w:rPr>
          <w:rFonts w:asciiTheme="minorHAnsi" w:eastAsia="Calibri" w:hAnsiTheme="minorHAnsi" w:cs="Calibri"/>
          <w:spacing w:val="13"/>
          <w:sz w:val="22"/>
          <w:szCs w:val="22"/>
        </w:rPr>
        <w:t xml:space="preserve"> </w:t>
      </w:r>
      <w:del w:id="1363" w:author="Jiang" w:date="2024-07-05T10:46:00Z">
        <w:r>
          <w:rPr>
            <w:rFonts w:asciiTheme="minorHAnsi" w:eastAsia="Calibri" w:hAnsiTheme="minorHAnsi" w:cs="Calibri"/>
            <w:spacing w:val="-2"/>
            <w:sz w:val="22"/>
            <w:szCs w:val="22"/>
          </w:rPr>
          <w:delText>lessor</w:delText>
        </w:r>
      </w:del>
      <w:ins w:id="1364" w:author="Peter Hill" w:date="2024-04-03T17:56:00Z">
        <w:del w:id="1365" w:author="Jiang" w:date="2024-07-05T10:46:00Z">
          <w:r>
            <w:rPr>
              <w:rFonts w:asciiTheme="minorHAnsi" w:eastAsia="Calibri" w:hAnsiTheme="minorHAnsi" w:cs="Calibri"/>
              <w:spacing w:val="-2"/>
              <w:sz w:val="22"/>
              <w:szCs w:val="22"/>
            </w:rPr>
            <w:delText>l</w:delText>
          </w:r>
        </w:del>
      </w:ins>
      <w:ins w:id="1366" w:author="Jiang" w:date="2024-07-05T10:46:00Z">
        <w:r>
          <w:rPr>
            <w:rFonts w:asciiTheme="minorHAnsi" w:eastAsia="SimSun" w:hAnsiTheme="minorHAnsi" w:cs="Calibri" w:hint="eastAsia"/>
            <w:spacing w:val="-2"/>
            <w:sz w:val="22"/>
            <w:szCs w:val="22"/>
            <w:lang w:eastAsia="zh-CN"/>
          </w:rPr>
          <w:t>L</w:t>
        </w:r>
      </w:ins>
      <w:ins w:id="1367" w:author="Peter Hill" w:date="2024-04-03T17:56:00Z">
        <w:r>
          <w:rPr>
            <w:rFonts w:asciiTheme="minorHAnsi" w:eastAsia="Calibri" w:hAnsiTheme="minorHAnsi" w:cs="Calibri"/>
            <w:spacing w:val="-2"/>
            <w:sz w:val="22"/>
            <w:szCs w:val="22"/>
          </w:rPr>
          <w:t xml:space="preserve">ighthouse </w:t>
        </w:r>
        <w:del w:id="1368" w:author="Jiang" w:date="2024-07-05T10:46:00Z">
          <w:r>
            <w:rPr>
              <w:rFonts w:asciiTheme="minorHAnsi" w:eastAsia="Calibri" w:hAnsiTheme="minorHAnsi" w:cs="Calibri"/>
              <w:spacing w:val="-2"/>
              <w:sz w:val="22"/>
              <w:szCs w:val="22"/>
            </w:rPr>
            <w:delText>a</w:delText>
          </w:r>
        </w:del>
      </w:ins>
      <w:ins w:id="1369" w:author="Jiang" w:date="2024-07-05T10:46:00Z">
        <w:r>
          <w:rPr>
            <w:rFonts w:asciiTheme="minorHAnsi" w:eastAsia="SimSun" w:hAnsiTheme="minorHAnsi" w:cs="Calibri" w:hint="eastAsia"/>
            <w:spacing w:val="-2"/>
            <w:sz w:val="22"/>
            <w:szCs w:val="22"/>
            <w:lang w:eastAsia="zh-CN"/>
          </w:rPr>
          <w:t>A</w:t>
        </w:r>
      </w:ins>
      <w:ins w:id="1370" w:author="Peter Hill" w:date="2024-04-03T17:56:00Z">
        <w:r>
          <w:rPr>
            <w:rFonts w:asciiTheme="minorHAnsi" w:eastAsia="Calibri" w:hAnsiTheme="minorHAnsi" w:cs="Calibri"/>
            <w:spacing w:val="-2"/>
            <w:sz w:val="22"/>
            <w:szCs w:val="22"/>
          </w:rPr>
          <w:t>uthority</w:t>
        </w:r>
      </w:ins>
      <w:r>
        <w:rPr>
          <w:rFonts w:asciiTheme="minorHAnsi" w:eastAsia="Calibri" w:hAnsiTheme="minorHAnsi" w:cs="Calibri"/>
          <w:spacing w:val="-2"/>
          <w:sz w:val="22"/>
          <w:szCs w:val="22"/>
        </w:rPr>
        <w:t>.</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 xml:space="preserve">If </w:t>
      </w:r>
      <w:ins w:id="1371" w:author="Peter Hill" w:date="2024-04-03T17:56:00Z">
        <w:r>
          <w:rPr>
            <w:rFonts w:asciiTheme="minorHAnsi" w:eastAsia="Calibri" w:hAnsiTheme="minorHAnsi" w:cs="Calibri"/>
            <w:spacing w:val="-2"/>
            <w:sz w:val="22"/>
            <w:szCs w:val="22"/>
          </w:rPr>
          <w:t>they</w:t>
        </w:r>
      </w:ins>
      <w:del w:id="1372" w:author="Peter Hill" w:date="2024-04-03T17:56:00Z">
        <w:r>
          <w:rPr>
            <w:rFonts w:asciiTheme="minorHAnsi" w:eastAsia="Calibri" w:hAnsiTheme="minorHAnsi" w:cs="Calibri"/>
            <w:spacing w:val="-2"/>
            <w:sz w:val="22"/>
            <w:szCs w:val="22"/>
          </w:rPr>
          <w:delText>he</w:delText>
        </w:r>
      </w:del>
      <w:r>
        <w:rPr>
          <w:rFonts w:asciiTheme="minorHAnsi" w:eastAsia="Calibri" w:hAnsiTheme="minorHAnsi" w:cs="Calibri"/>
          <w:spacing w:val="-2"/>
          <w:sz w:val="22"/>
          <w:szCs w:val="22"/>
        </w:rPr>
        <w:t xml:space="preserve"> fail</w:t>
      </w:r>
      <w:del w:id="1373" w:author="Peter Hill" w:date="2024-04-03T17:56:00Z">
        <w:r>
          <w:rPr>
            <w:rFonts w:asciiTheme="minorHAnsi" w:eastAsia="Calibri" w:hAnsiTheme="minorHAnsi" w:cs="Calibri"/>
            <w:spacing w:val="-2"/>
            <w:sz w:val="22"/>
            <w:szCs w:val="22"/>
          </w:rPr>
          <w:delText>s</w:delText>
        </w:r>
      </w:del>
      <w:r>
        <w:rPr>
          <w:rFonts w:asciiTheme="minorHAnsi" w:eastAsia="Calibri" w:hAnsiTheme="minorHAnsi" w:cs="Calibri"/>
          <w:spacing w:val="-2"/>
          <w:sz w:val="22"/>
          <w:szCs w:val="22"/>
        </w:rPr>
        <w:t xml:space="preserve"> to do</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so, the work</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programme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becomes</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binding.</w:t>
      </w:r>
    </w:p>
    <w:p w14:paraId="066483F7" w14:textId="77777777" w:rsidR="000F72C1" w:rsidRDefault="0020793E">
      <w:pPr>
        <w:spacing w:before="178" w:line="188" w:lineRule="auto"/>
        <w:ind w:left="47"/>
        <w:rPr>
          <w:rFonts w:asciiTheme="minorHAnsi" w:eastAsia="Calibri" w:hAnsiTheme="minorHAnsi" w:cs="Calibri"/>
          <w:sz w:val="22"/>
          <w:szCs w:val="22"/>
        </w:rPr>
      </w:pPr>
      <w:r>
        <w:rPr>
          <w:rFonts w:asciiTheme="minorHAnsi" w:eastAsia="Calibri" w:hAnsiTheme="minorHAnsi" w:cs="Calibri"/>
          <w:spacing w:val="-1"/>
          <w:sz w:val="22"/>
          <w:szCs w:val="22"/>
        </w:rPr>
        <w:t>Unless otherwise agreed, the work</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programme shall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completed within</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specified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w:t>
      </w:r>
      <w:r>
        <w:rPr>
          <w:rFonts w:asciiTheme="minorHAnsi" w:eastAsia="Calibri" w:hAnsiTheme="minorHAnsi" w:cs="Calibri"/>
          <w:spacing w:val="-2"/>
          <w:sz w:val="22"/>
          <w:szCs w:val="22"/>
        </w:rPr>
        <w:t>eriod.</w:t>
      </w:r>
    </w:p>
    <w:p w14:paraId="066483F8" w14:textId="77777777" w:rsidR="000F72C1" w:rsidRDefault="0020793E">
      <w:pPr>
        <w:spacing w:before="179" w:line="214" w:lineRule="auto"/>
        <w:ind w:left="38" w:right="771" w:hanging="8"/>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work</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shall</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carried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out</w:t>
      </w:r>
      <w:r>
        <w:rPr>
          <w:rFonts w:asciiTheme="minorHAnsi" w:eastAsia="Calibri" w:hAnsiTheme="minorHAnsi" w:cs="Calibri"/>
          <w:spacing w:val="23"/>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24"/>
          <w:sz w:val="22"/>
          <w:szCs w:val="22"/>
        </w:rPr>
        <w:t xml:space="preserve"> </w:t>
      </w:r>
      <w:r>
        <w:rPr>
          <w:rFonts w:asciiTheme="minorHAnsi" w:eastAsia="Calibri" w:hAnsiTheme="minorHAnsi" w:cs="Calibri"/>
          <w:spacing w:val="-1"/>
          <w:sz w:val="22"/>
          <w:szCs w:val="22"/>
        </w:rPr>
        <w:t>professional</w:t>
      </w:r>
      <w:r>
        <w:rPr>
          <w:rFonts w:asciiTheme="minorHAnsi" w:eastAsia="Calibri" w:hAnsiTheme="minorHAnsi" w:cs="Calibri"/>
          <w:spacing w:val="22"/>
          <w:sz w:val="22"/>
          <w:szCs w:val="22"/>
        </w:rPr>
        <w:t xml:space="preserve"> </w:t>
      </w:r>
      <w:r>
        <w:rPr>
          <w:rFonts w:asciiTheme="minorHAnsi" w:eastAsia="Calibri" w:hAnsiTheme="minorHAnsi" w:cs="Calibri"/>
          <w:spacing w:val="-1"/>
          <w:sz w:val="22"/>
          <w:szCs w:val="22"/>
        </w:rPr>
        <w:t>manner to</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satis</w:t>
      </w:r>
      <w:r>
        <w:rPr>
          <w:rFonts w:asciiTheme="minorHAnsi" w:eastAsia="Calibri" w:hAnsiTheme="minorHAnsi" w:cs="Calibri"/>
          <w:spacing w:val="-2"/>
          <w:sz w:val="22"/>
          <w:szCs w:val="22"/>
        </w:rPr>
        <w:t>faction</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6"/>
          <w:sz w:val="22"/>
          <w:szCs w:val="22"/>
        </w:rPr>
        <w:t xml:space="preserve"> </w:t>
      </w:r>
      <w:ins w:id="1374" w:author="Peter Hill" w:date="2024-04-03T17:56:00Z">
        <w:del w:id="1375" w:author="Jiang" w:date="2024-07-05T10:46:00Z">
          <w:r>
            <w:rPr>
              <w:rFonts w:asciiTheme="minorHAnsi" w:eastAsia="Calibri" w:hAnsiTheme="minorHAnsi" w:cs="Calibri"/>
              <w:spacing w:val="16"/>
              <w:sz w:val="22"/>
              <w:szCs w:val="22"/>
            </w:rPr>
            <w:delText>l</w:delText>
          </w:r>
        </w:del>
      </w:ins>
      <w:ins w:id="1376" w:author="Jiang" w:date="2024-07-05T10:46:00Z">
        <w:r>
          <w:rPr>
            <w:rFonts w:asciiTheme="minorHAnsi" w:eastAsia="SimSun" w:hAnsiTheme="minorHAnsi" w:cs="Calibri" w:hint="eastAsia"/>
            <w:spacing w:val="16"/>
            <w:sz w:val="22"/>
            <w:szCs w:val="22"/>
            <w:lang w:eastAsia="zh-CN"/>
          </w:rPr>
          <w:t>L</w:t>
        </w:r>
      </w:ins>
      <w:ins w:id="1377" w:author="Peter Hill" w:date="2024-04-03T17:56:00Z">
        <w:r>
          <w:rPr>
            <w:rFonts w:asciiTheme="minorHAnsi" w:eastAsia="Calibri" w:hAnsiTheme="minorHAnsi" w:cs="Calibri"/>
            <w:spacing w:val="16"/>
            <w:sz w:val="22"/>
            <w:szCs w:val="22"/>
          </w:rPr>
          <w:t xml:space="preserve">ighthouse </w:t>
        </w:r>
      </w:ins>
      <w:del w:id="1378" w:author="Jiang" w:date="2024-07-05T10:47:00Z">
        <w:r>
          <w:rPr>
            <w:rFonts w:asciiTheme="minorHAnsi" w:eastAsia="Calibri" w:hAnsiTheme="minorHAnsi" w:cs="Calibri"/>
            <w:spacing w:val="-2"/>
            <w:sz w:val="22"/>
            <w:szCs w:val="22"/>
          </w:rPr>
          <w:delText>a</w:delText>
        </w:r>
      </w:del>
      <w:ins w:id="1379" w:author="Jiang" w:date="2024-07-05T10:47:00Z">
        <w:r>
          <w:rPr>
            <w:rFonts w:asciiTheme="minorHAnsi" w:eastAsia="SimSun" w:hAnsiTheme="minorHAnsi" w:cs="Calibri" w:hint="eastAsia"/>
            <w:spacing w:val="-2"/>
            <w:sz w:val="22"/>
            <w:szCs w:val="22"/>
            <w:lang w:eastAsia="zh-CN"/>
          </w:rPr>
          <w:t>A</w:t>
        </w:r>
      </w:ins>
      <w:r>
        <w:rPr>
          <w:rFonts w:asciiTheme="minorHAnsi" w:eastAsia="Calibri" w:hAnsiTheme="minorHAnsi" w:cs="Calibri"/>
          <w:spacing w:val="-2"/>
          <w:sz w:val="22"/>
          <w:szCs w:val="22"/>
        </w:rPr>
        <w:t>uthority</w:t>
      </w:r>
      <w:r>
        <w:rPr>
          <w:rFonts w:asciiTheme="minorHAnsi" w:eastAsia="Calibri" w:hAnsiTheme="minorHAnsi" w:cs="Calibri"/>
          <w:spacing w:val="18"/>
          <w:w w:val="10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where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applicable,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as described</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 the work</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w:t>
      </w:r>
      <w:r>
        <w:rPr>
          <w:rFonts w:asciiTheme="minorHAnsi" w:eastAsia="Calibri" w:hAnsiTheme="minorHAnsi" w:cs="Calibri"/>
          <w:spacing w:val="-2"/>
          <w:sz w:val="22"/>
          <w:szCs w:val="22"/>
        </w:rPr>
        <w:t>rogramme.</w:t>
      </w:r>
    </w:p>
    <w:p w14:paraId="066483F9" w14:textId="77777777" w:rsidR="000F72C1" w:rsidRDefault="0020793E">
      <w:pPr>
        <w:spacing w:before="197" w:line="177" w:lineRule="auto"/>
        <w:ind w:left="32"/>
        <w:outlineLvl w:val="2"/>
        <w:rPr>
          <w:ins w:id="1380" w:author="liujuan" w:date="2024-04-09T14:08:00Z"/>
          <w:rFonts w:asciiTheme="minorHAnsi" w:eastAsia="Calibri" w:hAnsiTheme="minorHAnsi" w:cs="Calibri"/>
          <w:b/>
          <w:bCs/>
          <w:color w:val="00558C"/>
          <w:sz w:val="18"/>
          <w:szCs w:val="18"/>
        </w:rPr>
      </w:pPr>
      <w:ins w:id="1381" w:author="liujuan" w:date="2024-04-10T13:36:00Z">
        <w:r>
          <w:rPr>
            <w:rFonts w:asciiTheme="minorHAnsi" w:eastAsia="SimSun" w:hAnsiTheme="minorHAnsi" w:cs="Calibri" w:hint="eastAsia"/>
            <w:b/>
            <w:bCs/>
            <w:color w:val="00558C"/>
            <w:spacing w:val="4"/>
            <w:sz w:val="22"/>
            <w:szCs w:val="22"/>
            <w:lang w:eastAsia="zh-CN"/>
          </w:rPr>
          <w:t>5</w:t>
        </w:r>
      </w:ins>
      <w:del w:id="1382" w:author="liujuan" w:date="2024-04-10T13:36:00Z">
        <w:r>
          <w:rPr>
            <w:rFonts w:asciiTheme="minorHAnsi" w:eastAsia="Calibri" w:hAnsiTheme="minorHAnsi" w:cs="Calibri"/>
            <w:b/>
            <w:bCs/>
            <w:color w:val="00558C"/>
            <w:spacing w:val="4"/>
            <w:sz w:val="22"/>
            <w:szCs w:val="22"/>
          </w:rPr>
          <w:delText>4</w:delText>
        </w:r>
      </w:del>
      <w:r>
        <w:rPr>
          <w:rFonts w:asciiTheme="minorHAnsi" w:eastAsia="Calibri" w:hAnsiTheme="minorHAnsi" w:cs="Calibri"/>
          <w:b/>
          <w:bCs/>
          <w:color w:val="00558C"/>
          <w:spacing w:val="4"/>
          <w:sz w:val="22"/>
          <w:szCs w:val="22"/>
        </w:rPr>
        <w:t>.</w:t>
      </w:r>
      <w:del w:id="1383" w:author="liujuan" w:date="2024-04-06T15:13:00Z">
        <w:r>
          <w:rPr>
            <w:rFonts w:asciiTheme="minorHAnsi" w:eastAsia="Calibri" w:hAnsiTheme="minorHAnsi" w:cs="Calibri"/>
            <w:b/>
            <w:bCs/>
            <w:color w:val="00558C"/>
            <w:spacing w:val="4"/>
            <w:sz w:val="22"/>
            <w:szCs w:val="22"/>
          </w:rPr>
          <w:delText>1</w:delText>
        </w:r>
      </w:del>
      <w:ins w:id="1384" w:author="liujuan" w:date="2024-04-06T15:13:00Z">
        <w:r>
          <w:rPr>
            <w:rFonts w:asciiTheme="minorHAnsi" w:eastAsia="SimSun" w:hAnsiTheme="minorHAnsi" w:cs="Calibri" w:hint="eastAsia"/>
            <w:b/>
            <w:bCs/>
            <w:color w:val="00558C"/>
            <w:spacing w:val="4"/>
            <w:sz w:val="22"/>
            <w:szCs w:val="22"/>
            <w:lang w:eastAsia="zh-CN"/>
          </w:rPr>
          <w:t>2</w:t>
        </w:r>
      </w:ins>
      <w:r>
        <w:rPr>
          <w:rFonts w:asciiTheme="minorHAnsi" w:eastAsia="Calibri" w:hAnsiTheme="minorHAnsi" w:cs="Calibri"/>
          <w:b/>
          <w:bCs/>
          <w:color w:val="00558C"/>
          <w:spacing w:val="4"/>
          <w:sz w:val="22"/>
          <w:szCs w:val="22"/>
        </w:rPr>
        <w:t>.10.</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z w:val="24"/>
          <w:szCs w:val="24"/>
        </w:rPr>
        <w:t>M</w:t>
      </w:r>
      <w:r>
        <w:rPr>
          <w:rFonts w:asciiTheme="minorHAnsi" w:eastAsia="Calibri" w:hAnsiTheme="minorHAnsi" w:cs="Calibri"/>
          <w:b/>
          <w:bCs/>
          <w:color w:val="00558C"/>
          <w:sz w:val="18"/>
          <w:szCs w:val="18"/>
        </w:rPr>
        <w:t>AINTENANCE</w:t>
      </w:r>
    </w:p>
    <w:p w14:paraId="066483FA" w14:textId="77777777" w:rsidR="000F72C1" w:rsidRDefault="0020793E">
      <w:pPr>
        <w:spacing w:before="179" w:line="214" w:lineRule="auto"/>
        <w:ind w:left="38" w:right="771" w:hanging="8"/>
        <w:rPr>
          <w:rFonts w:asciiTheme="minorHAnsi" w:eastAsia="Calibri" w:hAnsiTheme="minorHAnsi" w:cs="Calibri"/>
          <w:b/>
          <w:bCs/>
          <w:color w:val="00558C"/>
          <w:sz w:val="18"/>
          <w:szCs w:val="18"/>
        </w:rPr>
        <w:pPrChange w:id="1385" w:author="liujuan" w:date="2024-04-09T14:08:00Z">
          <w:pPr>
            <w:spacing w:before="197" w:line="177" w:lineRule="auto"/>
            <w:ind w:left="32"/>
            <w:outlineLvl w:val="2"/>
          </w:pPr>
        </w:pPrChange>
      </w:pPr>
      <w:ins w:id="1386" w:author="liujuan" w:date="2024-04-09T14:08:00Z">
        <w:r>
          <w:rPr>
            <w:rFonts w:asciiTheme="minorHAnsi" w:eastAsia="Calibri" w:hAnsiTheme="minorHAnsi" w:cs="Calibri" w:hint="eastAsia"/>
            <w:color w:val="FF0000"/>
            <w:spacing w:val="-1"/>
            <w:sz w:val="22"/>
            <w:szCs w:val="22"/>
          </w:rPr>
          <w:t xml:space="preserve">The </w:t>
        </w:r>
        <w:del w:id="1387" w:author="Jiang" w:date="2024-07-05T10:47:00Z">
          <w:r>
            <w:rPr>
              <w:rFonts w:asciiTheme="minorHAnsi" w:eastAsia="Calibri" w:hAnsiTheme="minorHAnsi" w:cs="Calibri"/>
              <w:color w:val="FF0000"/>
              <w:spacing w:val="-1"/>
              <w:sz w:val="22"/>
              <w:szCs w:val="22"/>
            </w:rPr>
            <w:delText>a</w:delText>
          </w:r>
        </w:del>
      </w:ins>
      <w:ins w:id="1388" w:author="Jiang" w:date="2024-07-05T10:47:00Z">
        <w:r>
          <w:rPr>
            <w:rFonts w:asciiTheme="minorHAnsi" w:eastAsia="SimSun" w:hAnsiTheme="minorHAnsi" w:cs="Calibri" w:hint="eastAsia"/>
            <w:color w:val="FF0000"/>
            <w:spacing w:val="-1"/>
            <w:sz w:val="22"/>
            <w:szCs w:val="22"/>
            <w:lang w:eastAsia="zh-CN"/>
          </w:rPr>
          <w:t>A</w:t>
        </w:r>
      </w:ins>
      <w:ins w:id="1389" w:author="liujuan" w:date="2024-04-09T14:08:00Z">
        <w:r>
          <w:rPr>
            <w:rFonts w:asciiTheme="minorHAnsi" w:eastAsia="Calibri" w:hAnsiTheme="minorHAnsi" w:cs="Calibri" w:hint="eastAsia"/>
            <w:color w:val="FF0000"/>
            <w:spacing w:val="-1"/>
            <w:sz w:val="22"/>
            <w:szCs w:val="22"/>
          </w:rPr>
          <w:t xml:space="preserve">greement should specify whether the </w:t>
        </w:r>
        <w:del w:id="1390" w:author="Jiang" w:date="2024-07-05T10:47:00Z">
          <w:r>
            <w:rPr>
              <w:rFonts w:asciiTheme="minorHAnsi" w:eastAsia="SimSun" w:hAnsiTheme="minorHAnsi" w:cs="Calibri"/>
              <w:color w:val="FF0000"/>
              <w:spacing w:val="-1"/>
              <w:sz w:val="22"/>
              <w:szCs w:val="22"/>
              <w:lang w:eastAsia="zh-CN"/>
            </w:rPr>
            <w:delText>p</w:delText>
          </w:r>
        </w:del>
      </w:ins>
      <w:ins w:id="1391" w:author="Jiang" w:date="2024-07-05T10:47:00Z">
        <w:r>
          <w:rPr>
            <w:rFonts w:asciiTheme="minorHAnsi" w:eastAsia="SimSun" w:hAnsiTheme="minorHAnsi" w:cs="Calibri" w:hint="eastAsia"/>
            <w:color w:val="FF0000"/>
            <w:spacing w:val="-1"/>
            <w:sz w:val="22"/>
            <w:szCs w:val="22"/>
            <w:lang w:eastAsia="zh-CN"/>
          </w:rPr>
          <w:t>P</w:t>
        </w:r>
      </w:ins>
      <w:ins w:id="1392" w:author="liujuan" w:date="2024-04-09T14:08:00Z">
        <w:r>
          <w:rPr>
            <w:rFonts w:asciiTheme="minorHAnsi" w:eastAsia="SimSun" w:hAnsiTheme="minorHAnsi" w:cs="Calibri" w:hint="eastAsia"/>
            <w:color w:val="FF0000"/>
            <w:spacing w:val="-1"/>
            <w:sz w:val="22"/>
            <w:szCs w:val="22"/>
            <w:lang w:eastAsia="zh-CN"/>
          </w:rPr>
          <w:t>artner</w:t>
        </w:r>
        <w:r>
          <w:rPr>
            <w:rFonts w:asciiTheme="minorHAnsi" w:eastAsia="Calibri" w:hAnsiTheme="minorHAnsi" w:cs="Calibri" w:hint="eastAsia"/>
            <w:color w:val="FF0000"/>
            <w:spacing w:val="-1"/>
            <w:sz w:val="22"/>
            <w:szCs w:val="22"/>
          </w:rPr>
          <w:t xml:space="preserve"> should </w:t>
        </w:r>
        <w:r>
          <w:rPr>
            <w:rFonts w:asciiTheme="minorHAnsi" w:eastAsia="SimSun" w:hAnsiTheme="minorHAnsi" w:cs="Calibri" w:hint="eastAsia"/>
            <w:color w:val="FF0000"/>
            <w:spacing w:val="-1"/>
            <w:sz w:val="22"/>
            <w:szCs w:val="22"/>
            <w:lang w:eastAsia="zh-CN"/>
          </w:rPr>
          <w:t xml:space="preserve">have responsibility for the </w:t>
        </w:r>
        <w:r>
          <w:rPr>
            <w:rFonts w:asciiTheme="minorHAnsi" w:eastAsia="Calibri" w:hAnsiTheme="minorHAnsi" w:cs="Calibri" w:hint="eastAsia"/>
            <w:color w:val="FF0000"/>
            <w:spacing w:val="-1"/>
            <w:sz w:val="22"/>
            <w:szCs w:val="22"/>
          </w:rPr>
          <w:t xml:space="preserve">maintenance. If the </w:t>
        </w:r>
        <w:del w:id="1393" w:author="Jiang" w:date="2024-07-05T10:47:00Z">
          <w:r>
            <w:rPr>
              <w:rFonts w:asciiTheme="minorHAnsi" w:eastAsia="SimSun" w:hAnsiTheme="minorHAnsi" w:cs="Calibri"/>
              <w:color w:val="FF0000"/>
              <w:spacing w:val="-1"/>
              <w:sz w:val="22"/>
              <w:szCs w:val="22"/>
              <w:lang w:eastAsia="zh-CN"/>
            </w:rPr>
            <w:delText>p</w:delText>
          </w:r>
        </w:del>
      </w:ins>
      <w:ins w:id="1394" w:author="Jiang" w:date="2024-07-05T10:47:00Z">
        <w:r>
          <w:rPr>
            <w:rFonts w:asciiTheme="minorHAnsi" w:eastAsia="SimSun" w:hAnsiTheme="minorHAnsi" w:cs="Calibri" w:hint="eastAsia"/>
            <w:color w:val="FF0000"/>
            <w:spacing w:val="-1"/>
            <w:sz w:val="22"/>
            <w:szCs w:val="22"/>
            <w:lang w:eastAsia="zh-CN"/>
          </w:rPr>
          <w:t>P</w:t>
        </w:r>
      </w:ins>
      <w:ins w:id="1395" w:author="liujuan" w:date="2024-04-09T14:08:00Z">
        <w:r>
          <w:rPr>
            <w:rFonts w:asciiTheme="minorHAnsi" w:eastAsia="SimSun" w:hAnsiTheme="minorHAnsi" w:cs="Calibri" w:hint="eastAsia"/>
            <w:color w:val="FF0000"/>
            <w:spacing w:val="-1"/>
            <w:sz w:val="22"/>
            <w:szCs w:val="22"/>
            <w:lang w:eastAsia="zh-CN"/>
          </w:rPr>
          <w:t xml:space="preserve">artner </w:t>
        </w:r>
        <w:r>
          <w:rPr>
            <w:rFonts w:asciiTheme="minorHAnsi" w:eastAsia="Calibri" w:hAnsiTheme="minorHAnsi" w:cs="Calibri" w:hint="eastAsia"/>
            <w:color w:val="FF0000"/>
            <w:spacing w:val="-1"/>
            <w:sz w:val="22"/>
            <w:szCs w:val="22"/>
          </w:rPr>
          <w:t>undertakes maintenance obligations, it should be described in the agreement and detailed in the work programme.</w:t>
        </w:r>
      </w:ins>
    </w:p>
    <w:p w14:paraId="066483FB" w14:textId="77777777" w:rsidR="000F72C1" w:rsidRPr="000F72C1" w:rsidRDefault="0020793E">
      <w:pPr>
        <w:spacing w:before="190" w:line="209" w:lineRule="auto"/>
        <w:ind w:left="1035" w:right="893" w:hanging="429"/>
        <w:rPr>
          <w:rFonts w:asciiTheme="minorHAnsi" w:eastAsia="Calibri" w:hAnsiTheme="minorHAnsi" w:cs="Calibri"/>
          <w:strike/>
          <w:sz w:val="22"/>
          <w:szCs w:val="22"/>
          <w:rPrChange w:id="1396" w:author="liujuan" w:date="2024-04-09T14:08:00Z">
            <w:rPr>
              <w:rFonts w:asciiTheme="minorHAnsi" w:eastAsia="Calibri" w:hAnsiTheme="minorHAnsi" w:cs="Calibri"/>
              <w:sz w:val="22"/>
              <w:szCs w:val="22"/>
            </w:rPr>
          </w:rPrChange>
        </w:rPr>
      </w:pPr>
      <w:r>
        <w:rPr>
          <w:rFonts w:asciiTheme="minorHAnsi" w:eastAsia="Symbol" w:hAnsiTheme="minorHAnsi" w:cs="Symbol"/>
          <w:strike/>
          <w:color w:val="00558C"/>
          <w:sz w:val="22"/>
          <w:szCs w:val="22"/>
          <w:rPrChange w:id="1397" w:author="Jiang" w:date="2024-07-10T21:47:00Z">
            <w:rPr>
              <w:rFonts w:asciiTheme="minorHAnsi" w:eastAsia="Symbol" w:hAnsiTheme="minorHAnsi" w:cs="Symbol"/>
              <w:color w:val="00558C"/>
              <w:sz w:val="22"/>
              <w:szCs w:val="22"/>
            </w:rPr>
          </w:rPrChange>
        </w:rPr>
        <w:t xml:space="preserve">.     </w:t>
      </w:r>
      <w:r>
        <w:rPr>
          <w:rFonts w:asciiTheme="minorHAnsi" w:eastAsia="Calibri" w:hAnsiTheme="minorHAnsi" w:cs="Calibri"/>
          <w:strike/>
          <w:sz w:val="22"/>
          <w:szCs w:val="22"/>
          <w:rPrChange w:id="1398" w:author="liujuan" w:date="2024-04-09T14:08:00Z">
            <w:rPr>
              <w:rFonts w:asciiTheme="minorHAnsi" w:eastAsia="Calibri" w:hAnsiTheme="minorHAnsi" w:cs="Calibri"/>
              <w:sz w:val="22"/>
              <w:szCs w:val="22"/>
            </w:rPr>
          </w:rPrChange>
        </w:rPr>
        <w:t>The</w:t>
      </w:r>
      <w:r>
        <w:rPr>
          <w:rFonts w:asciiTheme="minorHAnsi" w:eastAsia="Calibri" w:hAnsiTheme="minorHAnsi" w:cs="Calibri"/>
          <w:strike/>
          <w:spacing w:val="18"/>
          <w:sz w:val="22"/>
          <w:szCs w:val="22"/>
          <w:rPrChange w:id="1399" w:author="liujuan" w:date="2024-04-09T14:08:00Z">
            <w:rPr>
              <w:rFonts w:asciiTheme="minorHAnsi" w:eastAsia="Calibri" w:hAnsiTheme="minorHAnsi" w:cs="Calibri"/>
              <w:spacing w:val="18"/>
              <w:sz w:val="22"/>
              <w:szCs w:val="22"/>
            </w:rPr>
          </w:rPrChange>
        </w:rPr>
        <w:t xml:space="preserve"> </w:t>
      </w:r>
      <w:del w:id="1400" w:author="Peter Hill" w:date="2024-04-03T17:57:00Z">
        <w:r>
          <w:rPr>
            <w:rFonts w:asciiTheme="minorHAnsi" w:eastAsia="Calibri" w:hAnsiTheme="minorHAnsi" w:cs="Calibri"/>
            <w:strike/>
            <w:sz w:val="22"/>
            <w:szCs w:val="22"/>
            <w:rPrChange w:id="1401" w:author="liujuan" w:date="2024-04-09T14:08:00Z">
              <w:rPr>
                <w:rFonts w:asciiTheme="minorHAnsi" w:eastAsia="Calibri" w:hAnsiTheme="minorHAnsi" w:cs="Calibri"/>
                <w:sz w:val="22"/>
                <w:szCs w:val="22"/>
              </w:rPr>
            </w:rPrChange>
          </w:rPr>
          <w:delText>lessee's</w:delText>
        </w:r>
        <w:r>
          <w:rPr>
            <w:rFonts w:asciiTheme="minorHAnsi" w:eastAsia="Calibri" w:hAnsiTheme="minorHAnsi" w:cs="Calibri"/>
            <w:strike/>
            <w:spacing w:val="15"/>
            <w:sz w:val="22"/>
            <w:szCs w:val="22"/>
            <w:rPrChange w:id="1402" w:author="liujuan" w:date="2024-04-09T14:08:00Z">
              <w:rPr>
                <w:rFonts w:asciiTheme="minorHAnsi" w:eastAsia="Calibri" w:hAnsiTheme="minorHAnsi" w:cs="Calibri"/>
                <w:spacing w:val="15"/>
                <w:sz w:val="22"/>
                <w:szCs w:val="22"/>
              </w:rPr>
            </w:rPrChange>
          </w:rPr>
          <w:delText xml:space="preserve"> </w:delText>
        </w:r>
      </w:del>
      <w:ins w:id="1403" w:author="Peter Hill" w:date="2024-04-03T17:57:00Z">
        <w:r>
          <w:rPr>
            <w:rFonts w:asciiTheme="minorHAnsi" w:eastAsia="Calibri" w:hAnsiTheme="minorHAnsi" w:cs="Calibri"/>
            <w:strike/>
            <w:sz w:val="22"/>
            <w:szCs w:val="22"/>
            <w:rPrChange w:id="1404" w:author="liujuan" w:date="2024-04-09T14:08:00Z">
              <w:rPr>
                <w:rFonts w:asciiTheme="minorHAnsi" w:eastAsia="Calibri" w:hAnsiTheme="minorHAnsi" w:cs="Calibri"/>
                <w:sz w:val="22"/>
                <w:szCs w:val="22"/>
              </w:rPr>
            </w:rPrChange>
          </w:rPr>
          <w:t>Partner’s</w:t>
        </w:r>
        <w:r>
          <w:rPr>
            <w:rFonts w:asciiTheme="minorHAnsi" w:eastAsia="Calibri" w:hAnsiTheme="minorHAnsi" w:cs="Calibri"/>
            <w:strike/>
            <w:spacing w:val="15"/>
            <w:sz w:val="22"/>
            <w:szCs w:val="22"/>
            <w:rPrChange w:id="1405" w:author="liujuan" w:date="2024-04-09T14:08:00Z">
              <w:rPr>
                <w:rFonts w:asciiTheme="minorHAnsi" w:eastAsia="Calibri" w:hAnsiTheme="minorHAnsi" w:cs="Calibri"/>
                <w:spacing w:val="15"/>
                <w:sz w:val="22"/>
                <w:szCs w:val="22"/>
              </w:rPr>
            </w:rPrChange>
          </w:rPr>
          <w:t xml:space="preserve"> </w:t>
        </w:r>
      </w:ins>
      <w:r>
        <w:rPr>
          <w:rFonts w:asciiTheme="minorHAnsi" w:eastAsia="Calibri" w:hAnsiTheme="minorHAnsi" w:cs="Calibri"/>
          <w:strike/>
          <w:sz w:val="22"/>
          <w:szCs w:val="22"/>
          <w:rPrChange w:id="1406" w:author="liujuan" w:date="2024-04-09T14:08:00Z">
            <w:rPr>
              <w:rFonts w:asciiTheme="minorHAnsi" w:eastAsia="Calibri" w:hAnsiTheme="minorHAnsi" w:cs="Calibri"/>
              <w:sz w:val="22"/>
              <w:szCs w:val="22"/>
            </w:rPr>
          </w:rPrChange>
        </w:rPr>
        <w:t>maintenance</w:t>
      </w:r>
      <w:r>
        <w:rPr>
          <w:rFonts w:asciiTheme="minorHAnsi" w:eastAsia="Calibri" w:hAnsiTheme="minorHAnsi" w:cs="Calibri"/>
          <w:strike/>
          <w:spacing w:val="8"/>
          <w:sz w:val="22"/>
          <w:szCs w:val="22"/>
          <w:rPrChange w:id="1407" w:author="liujuan" w:date="2024-04-09T14:08:00Z">
            <w:rPr>
              <w:rFonts w:asciiTheme="minorHAnsi" w:eastAsia="Calibri" w:hAnsiTheme="minorHAnsi" w:cs="Calibri"/>
              <w:spacing w:val="8"/>
              <w:sz w:val="22"/>
              <w:szCs w:val="22"/>
            </w:rPr>
          </w:rPrChange>
        </w:rPr>
        <w:t xml:space="preserve"> </w:t>
      </w:r>
      <w:r>
        <w:rPr>
          <w:rFonts w:asciiTheme="minorHAnsi" w:eastAsia="Calibri" w:hAnsiTheme="minorHAnsi" w:cs="Calibri"/>
          <w:strike/>
          <w:sz w:val="22"/>
          <w:szCs w:val="22"/>
          <w:rPrChange w:id="1408" w:author="liujuan" w:date="2024-04-09T14:08:00Z">
            <w:rPr>
              <w:rFonts w:asciiTheme="minorHAnsi" w:eastAsia="Calibri" w:hAnsiTheme="minorHAnsi" w:cs="Calibri"/>
              <w:sz w:val="22"/>
              <w:szCs w:val="22"/>
            </w:rPr>
          </w:rPrChange>
        </w:rPr>
        <w:t>oblig</w:t>
      </w:r>
      <w:r>
        <w:rPr>
          <w:rFonts w:asciiTheme="minorHAnsi" w:eastAsia="Calibri" w:hAnsiTheme="minorHAnsi" w:cs="Calibri"/>
          <w:strike/>
          <w:spacing w:val="-1"/>
          <w:sz w:val="22"/>
          <w:szCs w:val="22"/>
          <w:rPrChange w:id="1409" w:author="liujuan" w:date="2024-04-09T14:08:00Z">
            <w:rPr>
              <w:rFonts w:asciiTheme="minorHAnsi" w:eastAsia="Calibri" w:hAnsiTheme="minorHAnsi" w:cs="Calibri"/>
              <w:spacing w:val="-1"/>
              <w:sz w:val="22"/>
              <w:szCs w:val="22"/>
            </w:rPr>
          </w:rPrChange>
        </w:rPr>
        <w:t>ations</w:t>
      </w:r>
      <w:r>
        <w:rPr>
          <w:rFonts w:asciiTheme="minorHAnsi" w:eastAsia="Calibri" w:hAnsiTheme="minorHAnsi" w:cs="Calibri"/>
          <w:strike/>
          <w:spacing w:val="11"/>
          <w:sz w:val="22"/>
          <w:szCs w:val="22"/>
          <w:rPrChange w:id="1410" w:author="liujuan" w:date="2024-04-09T14:08:00Z">
            <w:rPr>
              <w:rFonts w:asciiTheme="minorHAnsi" w:eastAsia="Calibri" w:hAnsiTheme="minorHAnsi" w:cs="Calibri"/>
              <w:spacing w:val="11"/>
              <w:sz w:val="22"/>
              <w:szCs w:val="22"/>
            </w:rPr>
          </w:rPrChange>
        </w:rPr>
        <w:t xml:space="preserve"> </w:t>
      </w:r>
      <w:r>
        <w:rPr>
          <w:rFonts w:asciiTheme="minorHAnsi" w:eastAsia="Calibri" w:hAnsiTheme="minorHAnsi" w:cs="Calibri"/>
          <w:strike/>
          <w:spacing w:val="-1"/>
          <w:sz w:val="22"/>
          <w:szCs w:val="22"/>
          <w:rPrChange w:id="1411" w:author="liujuan" w:date="2024-04-09T14:08:00Z">
            <w:rPr>
              <w:rFonts w:asciiTheme="minorHAnsi" w:eastAsia="Calibri" w:hAnsiTheme="minorHAnsi" w:cs="Calibri"/>
              <w:spacing w:val="-1"/>
              <w:sz w:val="22"/>
              <w:szCs w:val="22"/>
            </w:rPr>
          </w:rPrChange>
        </w:rPr>
        <w:t>are</w:t>
      </w:r>
      <w:r>
        <w:rPr>
          <w:rFonts w:asciiTheme="minorHAnsi" w:eastAsia="Calibri" w:hAnsiTheme="minorHAnsi" w:cs="Calibri"/>
          <w:strike/>
          <w:spacing w:val="9"/>
          <w:sz w:val="22"/>
          <w:szCs w:val="22"/>
          <w:rPrChange w:id="1412" w:author="liujuan" w:date="2024-04-09T14:08:00Z">
            <w:rPr>
              <w:rFonts w:asciiTheme="minorHAnsi" w:eastAsia="Calibri" w:hAnsiTheme="minorHAnsi" w:cs="Calibri"/>
              <w:spacing w:val="9"/>
              <w:sz w:val="22"/>
              <w:szCs w:val="22"/>
            </w:rPr>
          </w:rPrChange>
        </w:rPr>
        <w:t xml:space="preserve"> </w:t>
      </w:r>
      <w:r>
        <w:rPr>
          <w:rFonts w:asciiTheme="minorHAnsi" w:eastAsia="Calibri" w:hAnsiTheme="minorHAnsi" w:cs="Calibri"/>
          <w:strike/>
          <w:spacing w:val="-1"/>
          <w:sz w:val="22"/>
          <w:szCs w:val="22"/>
          <w:rPrChange w:id="1413" w:author="liujuan" w:date="2024-04-09T14:08:00Z">
            <w:rPr>
              <w:rFonts w:asciiTheme="minorHAnsi" w:eastAsia="Calibri" w:hAnsiTheme="minorHAnsi" w:cs="Calibri"/>
              <w:spacing w:val="-1"/>
              <w:sz w:val="22"/>
              <w:szCs w:val="22"/>
            </w:rPr>
          </w:rPrChange>
        </w:rPr>
        <w:t>described</w:t>
      </w:r>
      <w:r>
        <w:rPr>
          <w:rFonts w:asciiTheme="minorHAnsi" w:eastAsia="Calibri" w:hAnsiTheme="minorHAnsi" w:cs="Calibri"/>
          <w:strike/>
          <w:spacing w:val="12"/>
          <w:sz w:val="22"/>
          <w:szCs w:val="22"/>
          <w:rPrChange w:id="1414" w:author="liujuan" w:date="2024-04-09T14:08:00Z">
            <w:rPr>
              <w:rFonts w:asciiTheme="minorHAnsi" w:eastAsia="Calibri" w:hAnsiTheme="minorHAnsi" w:cs="Calibri"/>
              <w:spacing w:val="12"/>
              <w:sz w:val="22"/>
              <w:szCs w:val="22"/>
            </w:rPr>
          </w:rPrChange>
        </w:rPr>
        <w:t xml:space="preserve"> </w:t>
      </w:r>
      <w:r>
        <w:rPr>
          <w:rFonts w:asciiTheme="minorHAnsi" w:eastAsia="Calibri" w:hAnsiTheme="minorHAnsi" w:cs="Calibri"/>
          <w:strike/>
          <w:spacing w:val="-1"/>
          <w:sz w:val="22"/>
          <w:szCs w:val="22"/>
          <w:rPrChange w:id="1415" w:author="liujuan" w:date="2024-04-09T14:08:00Z">
            <w:rPr>
              <w:rFonts w:asciiTheme="minorHAnsi" w:eastAsia="Calibri" w:hAnsiTheme="minorHAnsi" w:cs="Calibri"/>
              <w:spacing w:val="-1"/>
              <w:sz w:val="22"/>
              <w:szCs w:val="22"/>
            </w:rPr>
          </w:rPrChange>
        </w:rPr>
        <w:t>in</w:t>
      </w:r>
      <w:r>
        <w:rPr>
          <w:rFonts w:asciiTheme="minorHAnsi" w:eastAsia="Calibri" w:hAnsiTheme="minorHAnsi" w:cs="Calibri"/>
          <w:strike/>
          <w:spacing w:val="2"/>
          <w:sz w:val="22"/>
          <w:szCs w:val="22"/>
          <w:rPrChange w:id="1416" w:author="liujuan" w:date="2024-04-09T14:08:00Z">
            <w:rPr>
              <w:rFonts w:asciiTheme="minorHAnsi" w:eastAsia="Calibri" w:hAnsiTheme="minorHAnsi" w:cs="Calibri"/>
              <w:spacing w:val="2"/>
              <w:sz w:val="22"/>
              <w:szCs w:val="22"/>
            </w:rPr>
          </w:rPrChange>
        </w:rPr>
        <w:t xml:space="preserve"> </w:t>
      </w:r>
      <w:r>
        <w:rPr>
          <w:rFonts w:asciiTheme="minorHAnsi" w:eastAsia="Calibri" w:hAnsiTheme="minorHAnsi" w:cs="Calibri"/>
          <w:strike/>
          <w:spacing w:val="-1"/>
          <w:sz w:val="22"/>
          <w:szCs w:val="22"/>
          <w:rPrChange w:id="1417" w:author="liujuan" w:date="2024-04-09T14:08:00Z">
            <w:rPr>
              <w:rFonts w:asciiTheme="minorHAnsi" w:eastAsia="Calibri" w:hAnsiTheme="minorHAnsi" w:cs="Calibri"/>
              <w:spacing w:val="-1"/>
              <w:sz w:val="22"/>
              <w:szCs w:val="22"/>
            </w:rPr>
          </w:rPrChange>
        </w:rPr>
        <w:t>the</w:t>
      </w:r>
      <w:r>
        <w:rPr>
          <w:rFonts w:asciiTheme="minorHAnsi" w:eastAsia="Calibri" w:hAnsiTheme="minorHAnsi" w:cs="Calibri"/>
          <w:strike/>
          <w:spacing w:val="11"/>
          <w:sz w:val="22"/>
          <w:szCs w:val="22"/>
          <w:rPrChange w:id="1418" w:author="liujuan" w:date="2024-04-09T14:08:00Z">
            <w:rPr>
              <w:rFonts w:asciiTheme="minorHAnsi" w:eastAsia="Calibri" w:hAnsiTheme="minorHAnsi" w:cs="Calibri"/>
              <w:spacing w:val="11"/>
              <w:sz w:val="22"/>
              <w:szCs w:val="22"/>
            </w:rPr>
          </w:rPrChange>
        </w:rPr>
        <w:t xml:space="preserve"> </w:t>
      </w:r>
      <w:r>
        <w:rPr>
          <w:rFonts w:asciiTheme="minorHAnsi" w:eastAsia="Calibri" w:hAnsiTheme="minorHAnsi" w:cs="Calibri"/>
          <w:strike/>
          <w:spacing w:val="-1"/>
          <w:sz w:val="22"/>
          <w:szCs w:val="22"/>
          <w:rPrChange w:id="1419" w:author="liujuan" w:date="2024-04-09T14:08:00Z">
            <w:rPr>
              <w:rFonts w:asciiTheme="minorHAnsi" w:eastAsia="Calibri" w:hAnsiTheme="minorHAnsi" w:cs="Calibri"/>
              <w:spacing w:val="-1"/>
              <w:sz w:val="22"/>
              <w:szCs w:val="22"/>
            </w:rPr>
          </w:rPrChange>
        </w:rPr>
        <w:t>agreement,</w:t>
      </w:r>
      <w:r>
        <w:rPr>
          <w:rFonts w:asciiTheme="minorHAnsi" w:eastAsia="Calibri" w:hAnsiTheme="minorHAnsi" w:cs="Calibri"/>
          <w:strike/>
          <w:spacing w:val="10"/>
          <w:sz w:val="22"/>
          <w:szCs w:val="22"/>
          <w:rPrChange w:id="1420" w:author="liujuan" w:date="2024-04-09T14:08:00Z">
            <w:rPr>
              <w:rFonts w:asciiTheme="minorHAnsi" w:eastAsia="Calibri" w:hAnsiTheme="minorHAnsi" w:cs="Calibri"/>
              <w:spacing w:val="10"/>
              <w:sz w:val="22"/>
              <w:szCs w:val="22"/>
            </w:rPr>
          </w:rPrChange>
        </w:rPr>
        <w:t xml:space="preserve"> </w:t>
      </w:r>
      <w:r>
        <w:rPr>
          <w:rFonts w:asciiTheme="minorHAnsi" w:eastAsia="Calibri" w:hAnsiTheme="minorHAnsi" w:cs="Calibri"/>
          <w:strike/>
          <w:spacing w:val="-1"/>
          <w:sz w:val="22"/>
          <w:szCs w:val="22"/>
          <w:rPrChange w:id="1421" w:author="liujuan" w:date="2024-04-09T14:08:00Z">
            <w:rPr>
              <w:rFonts w:asciiTheme="minorHAnsi" w:eastAsia="Calibri" w:hAnsiTheme="minorHAnsi" w:cs="Calibri"/>
              <w:spacing w:val="-1"/>
              <w:sz w:val="22"/>
              <w:szCs w:val="22"/>
            </w:rPr>
          </w:rPrChange>
        </w:rPr>
        <w:t>as</w:t>
      </w:r>
      <w:r>
        <w:rPr>
          <w:rFonts w:asciiTheme="minorHAnsi" w:eastAsia="Calibri" w:hAnsiTheme="minorHAnsi" w:cs="Calibri"/>
          <w:strike/>
          <w:spacing w:val="9"/>
          <w:sz w:val="22"/>
          <w:szCs w:val="22"/>
          <w:rPrChange w:id="1422" w:author="liujuan" w:date="2024-04-09T14:08:00Z">
            <w:rPr>
              <w:rFonts w:asciiTheme="minorHAnsi" w:eastAsia="Calibri" w:hAnsiTheme="minorHAnsi" w:cs="Calibri"/>
              <w:spacing w:val="9"/>
              <w:sz w:val="22"/>
              <w:szCs w:val="22"/>
            </w:rPr>
          </w:rPrChange>
        </w:rPr>
        <w:t xml:space="preserve"> </w:t>
      </w:r>
      <w:r>
        <w:rPr>
          <w:rFonts w:asciiTheme="minorHAnsi" w:eastAsia="Calibri" w:hAnsiTheme="minorHAnsi" w:cs="Calibri"/>
          <w:strike/>
          <w:spacing w:val="-1"/>
          <w:sz w:val="22"/>
          <w:szCs w:val="22"/>
          <w:rPrChange w:id="1423" w:author="liujuan" w:date="2024-04-09T14:08:00Z">
            <w:rPr>
              <w:rFonts w:asciiTheme="minorHAnsi" w:eastAsia="Calibri" w:hAnsiTheme="minorHAnsi" w:cs="Calibri"/>
              <w:spacing w:val="-1"/>
              <w:sz w:val="22"/>
              <w:szCs w:val="22"/>
            </w:rPr>
          </w:rPrChange>
        </w:rPr>
        <w:t>detailed</w:t>
      </w:r>
      <w:r>
        <w:rPr>
          <w:rFonts w:asciiTheme="minorHAnsi" w:eastAsia="Calibri" w:hAnsiTheme="minorHAnsi" w:cs="Calibri"/>
          <w:strike/>
          <w:spacing w:val="12"/>
          <w:sz w:val="22"/>
          <w:szCs w:val="22"/>
          <w:rPrChange w:id="1424" w:author="liujuan" w:date="2024-04-09T14:08:00Z">
            <w:rPr>
              <w:rFonts w:asciiTheme="minorHAnsi" w:eastAsia="Calibri" w:hAnsiTheme="minorHAnsi" w:cs="Calibri"/>
              <w:spacing w:val="12"/>
              <w:sz w:val="22"/>
              <w:szCs w:val="22"/>
            </w:rPr>
          </w:rPrChange>
        </w:rPr>
        <w:t xml:space="preserve"> </w:t>
      </w:r>
      <w:r>
        <w:rPr>
          <w:rFonts w:asciiTheme="minorHAnsi" w:eastAsia="Calibri" w:hAnsiTheme="minorHAnsi" w:cs="Calibri"/>
          <w:strike/>
          <w:spacing w:val="-1"/>
          <w:sz w:val="22"/>
          <w:szCs w:val="22"/>
          <w:rPrChange w:id="1425" w:author="liujuan" w:date="2024-04-09T14:08:00Z">
            <w:rPr>
              <w:rFonts w:asciiTheme="minorHAnsi" w:eastAsia="Calibri" w:hAnsiTheme="minorHAnsi" w:cs="Calibri"/>
              <w:spacing w:val="-1"/>
              <w:sz w:val="22"/>
              <w:szCs w:val="22"/>
            </w:rPr>
          </w:rPrChange>
        </w:rPr>
        <w:t>in</w:t>
      </w:r>
      <w:r>
        <w:rPr>
          <w:rFonts w:asciiTheme="minorHAnsi" w:eastAsia="Calibri" w:hAnsiTheme="minorHAnsi" w:cs="Calibri"/>
          <w:strike/>
          <w:spacing w:val="3"/>
          <w:sz w:val="22"/>
          <w:szCs w:val="22"/>
          <w:rPrChange w:id="1426" w:author="liujuan" w:date="2024-04-09T14:08:00Z">
            <w:rPr>
              <w:rFonts w:asciiTheme="minorHAnsi" w:eastAsia="Calibri" w:hAnsiTheme="minorHAnsi" w:cs="Calibri"/>
              <w:spacing w:val="3"/>
              <w:sz w:val="22"/>
              <w:szCs w:val="22"/>
            </w:rPr>
          </w:rPrChange>
        </w:rPr>
        <w:t xml:space="preserve"> </w:t>
      </w:r>
      <w:r>
        <w:rPr>
          <w:rFonts w:asciiTheme="minorHAnsi" w:eastAsia="Calibri" w:hAnsiTheme="minorHAnsi" w:cs="Calibri"/>
          <w:strike/>
          <w:spacing w:val="-1"/>
          <w:sz w:val="22"/>
          <w:szCs w:val="22"/>
          <w:rPrChange w:id="1427" w:author="liujuan" w:date="2024-04-09T14:08:00Z">
            <w:rPr>
              <w:rFonts w:asciiTheme="minorHAnsi" w:eastAsia="Calibri" w:hAnsiTheme="minorHAnsi" w:cs="Calibri"/>
              <w:spacing w:val="-1"/>
              <w:sz w:val="22"/>
              <w:szCs w:val="22"/>
            </w:rPr>
          </w:rPrChange>
        </w:rPr>
        <w:t>the</w:t>
      </w:r>
      <w:r>
        <w:rPr>
          <w:rFonts w:asciiTheme="minorHAnsi" w:eastAsia="Calibri" w:hAnsiTheme="minorHAnsi" w:cs="Calibri"/>
          <w:strike/>
          <w:spacing w:val="18"/>
          <w:sz w:val="22"/>
          <w:szCs w:val="22"/>
          <w:rPrChange w:id="1428" w:author="liujuan" w:date="2024-04-09T14:08:00Z">
            <w:rPr>
              <w:rFonts w:asciiTheme="minorHAnsi" w:eastAsia="Calibri" w:hAnsiTheme="minorHAnsi" w:cs="Calibri"/>
              <w:spacing w:val="18"/>
              <w:sz w:val="22"/>
              <w:szCs w:val="22"/>
            </w:rPr>
          </w:rPrChange>
        </w:rPr>
        <w:t xml:space="preserve"> </w:t>
      </w:r>
      <w:r>
        <w:rPr>
          <w:rFonts w:asciiTheme="minorHAnsi" w:eastAsia="Calibri" w:hAnsiTheme="minorHAnsi" w:cs="Calibri"/>
          <w:strike/>
          <w:spacing w:val="-1"/>
          <w:sz w:val="22"/>
          <w:szCs w:val="22"/>
          <w:rPrChange w:id="1429" w:author="liujuan" w:date="2024-04-09T14:08:00Z">
            <w:rPr>
              <w:rFonts w:asciiTheme="minorHAnsi" w:eastAsia="Calibri" w:hAnsiTheme="minorHAnsi" w:cs="Calibri"/>
              <w:spacing w:val="-1"/>
              <w:sz w:val="22"/>
              <w:szCs w:val="22"/>
            </w:rPr>
          </w:rPrChange>
        </w:rPr>
        <w:t>periodic</w:t>
      </w:r>
      <w:r>
        <w:rPr>
          <w:rFonts w:asciiTheme="minorHAnsi" w:eastAsia="Calibri" w:hAnsiTheme="minorHAnsi" w:cs="Calibri"/>
          <w:strike/>
          <w:spacing w:val="4"/>
          <w:sz w:val="22"/>
          <w:szCs w:val="22"/>
          <w:rPrChange w:id="1430" w:author="liujuan" w:date="2024-04-09T14:08:00Z">
            <w:rPr>
              <w:rFonts w:asciiTheme="minorHAnsi" w:eastAsia="Calibri" w:hAnsiTheme="minorHAnsi" w:cs="Calibri"/>
              <w:spacing w:val="4"/>
              <w:sz w:val="22"/>
              <w:szCs w:val="22"/>
            </w:rPr>
          </w:rPrChange>
        </w:rPr>
        <w:t xml:space="preserve"> </w:t>
      </w:r>
      <w:r>
        <w:rPr>
          <w:rFonts w:asciiTheme="minorHAnsi" w:eastAsia="Calibri" w:hAnsiTheme="minorHAnsi" w:cs="Calibri"/>
          <w:strike/>
          <w:spacing w:val="-1"/>
          <w:sz w:val="22"/>
          <w:szCs w:val="22"/>
          <w:rPrChange w:id="1431" w:author="liujuan" w:date="2024-04-09T14:08:00Z">
            <w:rPr>
              <w:rFonts w:asciiTheme="minorHAnsi" w:eastAsia="Calibri" w:hAnsiTheme="minorHAnsi" w:cs="Calibri"/>
              <w:spacing w:val="-1"/>
              <w:sz w:val="22"/>
              <w:szCs w:val="22"/>
            </w:rPr>
          </w:rPrChange>
        </w:rPr>
        <w:t>work</w:t>
      </w:r>
      <w:r>
        <w:rPr>
          <w:rFonts w:asciiTheme="minorHAnsi" w:eastAsia="Calibri" w:hAnsiTheme="minorHAnsi" w:cs="Calibri"/>
          <w:strike/>
          <w:sz w:val="22"/>
          <w:szCs w:val="22"/>
          <w:rPrChange w:id="1432" w:author="liujuan" w:date="2024-04-09T14:08:00Z">
            <w:rPr>
              <w:rFonts w:asciiTheme="minorHAnsi" w:eastAsia="Calibri" w:hAnsiTheme="minorHAnsi" w:cs="Calibri"/>
              <w:sz w:val="22"/>
              <w:szCs w:val="22"/>
            </w:rPr>
          </w:rPrChange>
        </w:rPr>
        <w:t xml:space="preserve"> </w:t>
      </w:r>
      <w:r>
        <w:rPr>
          <w:rFonts w:asciiTheme="minorHAnsi" w:eastAsia="Calibri" w:hAnsiTheme="minorHAnsi" w:cs="Calibri"/>
          <w:strike/>
          <w:spacing w:val="-2"/>
          <w:sz w:val="22"/>
          <w:szCs w:val="22"/>
          <w:rPrChange w:id="1433" w:author="liujuan" w:date="2024-04-09T14:08:00Z">
            <w:rPr>
              <w:rFonts w:asciiTheme="minorHAnsi" w:eastAsia="Calibri" w:hAnsiTheme="minorHAnsi" w:cs="Calibri"/>
              <w:spacing w:val="-2"/>
              <w:sz w:val="22"/>
              <w:szCs w:val="22"/>
            </w:rPr>
          </w:rPrChange>
        </w:rPr>
        <w:t>programme.</w:t>
      </w:r>
    </w:p>
    <w:p w14:paraId="066483FC" w14:textId="77777777" w:rsidR="000F72C1" w:rsidRPr="000F72C1" w:rsidRDefault="0020793E">
      <w:pPr>
        <w:spacing w:before="188" w:line="209" w:lineRule="auto"/>
        <w:ind w:left="1023" w:right="1057" w:hanging="417"/>
        <w:rPr>
          <w:rFonts w:asciiTheme="minorHAnsi" w:eastAsia="Calibri" w:hAnsiTheme="minorHAnsi" w:cs="Calibri"/>
          <w:strike/>
          <w:sz w:val="22"/>
          <w:szCs w:val="22"/>
          <w:rPrChange w:id="1434" w:author="liujuan" w:date="2024-04-09T14:08:00Z">
            <w:rPr>
              <w:rFonts w:asciiTheme="minorHAnsi" w:eastAsia="Calibri" w:hAnsiTheme="minorHAnsi" w:cs="Calibri"/>
              <w:sz w:val="22"/>
              <w:szCs w:val="22"/>
            </w:rPr>
          </w:rPrChange>
        </w:rPr>
      </w:pPr>
      <w:commentRangeStart w:id="1435"/>
      <w:r>
        <w:rPr>
          <w:rFonts w:asciiTheme="minorHAnsi" w:eastAsia="Symbol" w:hAnsiTheme="minorHAnsi" w:cs="Symbol"/>
          <w:strike/>
          <w:color w:val="00558C"/>
          <w:spacing w:val="-1"/>
          <w:sz w:val="22"/>
          <w:szCs w:val="22"/>
          <w:rPrChange w:id="1436" w:author="liujuan" w:date="2024-04-09T14:08:00Z">
            <w:rPr>
              <w:rFonts w:asciiTheme="minorHAnsi" w:eastAsia="Symbol" w:hAnsiTheme="minorHAnsi" w:cs="Symbol"/>
              <w:color w:val="00558C"/>
              <w:spacing w:val="-1"/>
              <w:sz w:val="22"/>
              <w:szCs w:val="22"/>
            </w:rPr>
          </w:rPrChange>
        </w:rPr>
        <w:t xml:space="preserve">.      </w:t>
      </w:r>
      <w:r>
        <w:rPr>
          <w:rFonts w:asciiTheme="minorHAnsi" w:eastAsia="Calibri" w:hAnsiTheme="minorHAnsi" w:cs="Calibri"/>
          <w:strike/>
          <w:spacing w:val="-1"/>
          <w:sz w:val="22"/>
          <w:szCs w:val="22"/>
          <w:rPrChange w:id="1437" w:author="liujuan" w:date="2024-04-09T14:08:00Z">
            <w:rPr>
              <w:rFonts w:asciiTheme="minorHAnsi" w:eastAsia="Calibri" w:hAnsiTheme="minorHAnsi" w:cs="Calibri"/>
              <w:spacing w:val="-1"/>
              <w:sz w:val="22"/>
              <w:szCs w:val="22"/>
            </w:rPr>
          </w:rPrChange>
        </w:rPr>
        <w:t>If</w:t>
      </w:r>
      <w:r>
        <w:rPr>
          <w:rFonts w:asciiTheme="minorHAnsi" w:eastAsia="Calibri" w:hAnsiTheme="minorHAnsi" w:cs="Calibri"/>
          <w:strike/>
          <w:spacing w:val="15"/>
          <w:sz w:val="22"/>
          <w:szCs w:val="22"/>
          <w:rPrChange w:id="1438"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439" w:author="liujuan" w:date="2024-04-09T14:08:00Z">
            <w:rPr>
              <w:rFonts w:asciiTheme="minorHAnsi" w:eastAsia="Calibri" w:hAnsiTheme="minorHAnsi" w:cs="Calibri"/>
              <w:spacing w:val="-1"/>
              <w:sz w:val="22"/>
              <w:szCs w:val="22"/>
            </w:rPr>
          </w:rPrChange>
        </w:rPr>
        <w:t>no work</w:t>
      </w:r>
      <w:r>
        <w:rPr>
          <w:rFonts w:asciiTheme="minorHAnsi" w:eastAsia="Calibri" w:hAnsiTheme="minorHAnsi" w:cs="Calibri"/>
          <w:strike/>
          <w:spacing w:val="15"/>
          <w:sz w:val="22"/>
          <w:szCs w:val="22"/>
          <w:rPrChange w:id="1440"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441" w:author="liujuan" w:date="2024-04-09T14:08:00Z">
            <w:rPr>
              <w:rFonts w:asciiTheme="minorHAnsi" w:eastAsia="Calibri" w:hAnsiTheme="minorHAnsi" w:cs="Calibri"/>
              <w:spacing w:val="-1"/>
              <w:sz w:val="22"/>
              <w:szCs w:val="22"/>
            </w:rPr>
          </w:rPrChange>
        </w:rPr>
        <w:t>programme exists –</w:t>
      </w:r>
      <w:r>
        <w:rPr>
          <w:rFonts w:asciiTheme="minorHAnsi" w:eastAsia="Calibri" w:hAnsiTheme="minorHAnsi" w:cs="Calibri"/>
          <w:strike/>
          <w:spacing w:val="15"/>
          <w:sz w:val="22"/>
          <w:szCs w:val="22"/>
          <w:rPrChange w:id="1442"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443" w:author="liujuan" w:date="2024-04-09T14:08:00Z">
            <w:rPr>
              <w:rFonts w:asciiTheme="minorHAnsi" w:eastAsia="Calibri" w:hAnsiTheme="minorHAnsi" w:cs="Calibri"/>
              <w:spacing w:val="-1"/>
              <w:sz w:val="22"/>
              <w:szCs w:val="22"/>
            </w:rPr>
          </w:rPrChange>
        </w:rPr>
        <w:t>it</w:t>
      </w:r>
      <w:r>
        <w:rPr>
          <w:rFonts w:asciiTheme="minorHAnsi" w:eastAsia="Calibri" w:hAnsiTheme="minorHAnsi" w:cs="Calibri"/>
          <w:strike/>
          <w:spacing w:val="15"/>
          <w:sz w:val="22"/>
          <w:szCs w:val="22"/>
          <w:rPrChange w:id="1444"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445" w:author="liujuan" w:date="2024-04-09T14:08:00Z">
            <w:rPr>
              <w:rFonts w:asciiTheme="minorHAnsi" w:eastAsia="Calibri" w:hAnsiTheme="minorHAnsi" w:cs="Calibri"/>
              <w:spacing w:val="-1"/>
              <w:sz w:val="22"/>
              <w:szCs w:val="22"/>
            </w:rPr>
          </w:rPrChange>
        </w:rPr>
        <w:t>must</w:t>
      </w:r>
      <w:r>
        <w:rPr>
          <w:rFonts w:asciiTheme="minorHAnsi" w:eastAsia="Calibri" w:hAnsiTheme="minorHAnsi" w:cs="Calibri"/>
          <w:strike/>
          <w:spacing w:val="17"/>
          <w:w w:val="101"/>
          <w:sz w:val="22"/>
          <w:szCs w:val="22"/>
          <w:rPrChange w:id="1446" w:author="liujuan" w:date="2024-04-09T14:08:00Z">
            <w:rPr>
              <w:rFonts w:asciiTheme="minorHAnsi" w:eastAsia="Calibri" w:hAnsiTheme="minorHAnsi" w:cs="Calibri"/>
              <w:spacing w:val="17"/>
              <w:w w:val="101"/>
              <w:sz w:val="22"/>
              <w:szCs w:val="22"/>
            </w:rPr>
          </w:rPrChange>
        </w:rPr>
        <w:t xml:space="preserve"> </w:t>
      </w:r>
      <w:r>
        <w:rPr>
          <w:rFonts w:asciiTheme="minorHAnsi" w:eastAsia="Calibri" w:hAnsiTheme="minorHAnsi" w:cs="Calibri"/>
          <w:strike/>
          <w:spacing w:val="-1"/>
          <w:sz w:val="22"/>
          <w:szCs w:val="22"/>
          <w:rPrChange w:id="1447" w:author="liujuan" w:date="2024-04-09T14:08:00Z">
            <w:rPr>
              <w:rFonts w:asciiTheme="minorHAnsi" w:eastAsia="Calibri" w:hAnsiTheme="minorHAnsi" w:cs="Calibri"/>
              <w:spacing w:val="-1"/>
              <w:sz w:val="22"/>
              <w:szCs w:val="22"/>
            </w:rPr>
          </w:rPrChange>
        </w:rPr>
        <w:t>be decided</w:t>
      </w:r>
      <w:r>
        <w:rPr>
          <w:rFonts w:asciiTheme="minorHAnsi" w:eastAsia="Calibri" w:hAnsiTheme="minorHAnsi" w:cs="Calibri"/>
          <w:strike/>
          <w:spacing w:val="3"/>
          <w:sz w:val="22"/>
          <w:szCs w:val="22"/>
          <w:rPrChange w:id="1448" w:author="liujuan" w:date="2024-04-09T14:08:00Z">
            <w:rPr>
              <w:rFonts w:asciiTheme="minorHAnsi" w:eastAsia="Calibri" w:hAnsiTheme="minorHAnsi" w:cs="Calibri"/>
              <w:spacing w:val="3"/>
              <w:sz w:val="22"/>
              <w:szCs w:val="22"/>
            </w:rPr>
          </w:rPrChange>
        </w:rPr>
        <w:t xml:space="preserve"> </w:t>
      </w:r>
      <w:r>
        <w:rPr>
          <w:rFonts w:asciiTheme="minorHAnsi" w:eastAsia="Calibri" w:hAnsiTheme="minorHAnsi" w:cs="Calibri"/>
          <w:strike/>
          <w:spacing w:val="-1"/>
          <w:sz w:val="22"/>
          <w:szCs w:val="22"/>
          <w:rPrChange w:id="1449" w:author="liujuan" w:date="2024-04-09T14:08:00Z">
            <w:rPr>
              <w:rFonts w:asciiTheme="minorHAnsi" w:eastAsia="Calibri" w:hAnsiTheme="minorHAnsi" w:cs="Calibri"/>
              <w:spacing w:val="-1"/>
              <w:sz w:val="22"/>
              <w:szCs w:val="22"/>
            </w:rPr>
          </w:rPrChange>
        </w:rPr>
        <w:t>whether</w:t>
      </w:r>
      <w:r>
        <w:rPr>
          <w:rFonts w:asciiTheme="minorHAnsi" w:eastAsia="Calibri" w:hAnsiTheme="minorHAnsi" w:cs="Calibri"/>
          <w:strike/>
          <w:spacing w:val="2"/>
          <w:sz w:val="22"/>
          <w:szCs w:val="22"/>
          <w:rPrChange w:id="1450" w:author="liujuan" w:date="2024-04-09T14:08:00Z">
            <w:rPr>
              <w:rFonts w:asciiTheme="minorHAnsi" w:eastAsia="Calibri" w:hAnsiTheme="minorHAnsi" w:cs="Calibri"/>
              <w:spacing w:val="2"/>
              <w:sz w:val="22"/>
              <w:szCs w:val="22"/>
            </w:rPr>
          </w:rPrChange>
        </w:rPr>
        <w:t xml:space="preserve"> </w:t>
      </w:r>
      <w:r>
        <w:rPr>
          <w:rFonts w:asciiTheme="minorHAnsi" w:eastAsia="Calibri" w:hAnsiTheme="minorHAnsi" w:cs="Calibri"/>
          <w:strike/>
          <w:spacing w:val="-1"/>
          <w:sz w:val="22"/>
          <w:szCs w:val="22"/>
          <w:rPrChange w:id="1451" w:author="liujuan" w:date="2024-04-09T14:08:00Z">
            <w:rPr>
              <w:rFonts w:asciiTheme="minorHAnsi" w:eastAsia="Calibri" w:hAnsiTheme="minorHAnsi" w:cs="Calibri"/>
              <w:spacing w:val="-1"/>
              <w:sz w:val="22"/>
              <w:szCs w:val="22"/>
            </w:rPr>
          </w:rPrChange>
        </w:rPr>
        <w:t>the</w:t>
      </w:r>
      <w:r>
        <w:rPr>
          <w:rFonts w:asciiTheme="minorHAnsi" w:eastAsia="Calibri" w:hAnsiTheme="minorHAnsi" w:cs="Calibri"/>
          <w:strike/>
          <w:spacing w:val="17"/>
          <w:w w:val="101"/>
          <w:sz w:val="22"/>
          <w:szCs w:val="22"/>
          <w:rPrChange w:id="1452" w:author="liujuan" w:date="2024-04-09T14:08:00Z">
            <w:rPr>
              <w:rFonts w:asciiTheme="minorHAnsi" w:eastAsia="Calibri" w:hAnsiTheme="minorHAnsi" w:cs="Calibri"/>
              <w:spacing w:val="17"/>
              <w:w w:val="101"/>
              <w:sz w:val="22"/>
              <w:szCs w:val="22"/>
            </w:rPr>
          </w:rPrChange>
        </w:rPr>
        <w:t xml:space="preserve"> </w:t>
      </w:r>
      <w:r>
        <w:rPr>
          <w:rFonts w:asciiTheme="minorHAnsi" w:eastAsia="Calibri" w:hAnsiTheme="minorHAnsi" w:cs="Calibri"/>
          <w:strike/>
          <w:spacing w:val="-1"/>
          <w:sz w:val="22"/>
          <w:szCs w:val="22"/>
          <w:rPrChange w:id="1453" w:author="liujuan" w:date="2024-04-09T14:08:00Z">
            <w:rPr>
              <w:rFonts w:asciiTheme="minorHAnsi" w:eastAsia="Calibri" w:hAnsiTheme="minorHAnsi" w:cs="Calibri"/>
              <w:spacing w:val="-1"/>
              <w:sz w:val="22"/>
              <w:szCs w:val="22"/>
            </w:rPr>
          </w:rPrChange>
        </w:rPr>
        <w:t>l</w:t>
      </w:r>
      <w:r>
        <w:rPr>
          <w:rFonts w:asciiTheme="minorHAnsi" w:eastAsia="Calibri" w:hAnsiTheme="minorHAnsi" w:cs="Calibri"/>
          <w:strike/>
          <w:spacing w:val="-2"/>
          <w:sz w:val="22"/>
          <w:szCs w:val="22"/>
          <w:rPrChange w:id="1454" w:author="liujuan" w:date="2024-04-09T14:08:00Z">
            <w:rPr>
              <w:rFonts w:asciiTheme="minorHAnsi" w:eastAsia="Calibri" w:hAnsiTheme="minorHAnsi" w:cs="Calibri"/>
              <w:spacing w:val="-2"/>
              <w:sz w:val="22"/>
              <w:szCs w:val="22"/>
            </w:rPr>
          </w:rPrChange>
        </w:rPr>
        <w:t>essee</w:t>
      </w:r>
      <w:r>
        <w:rPr>
          <w:rFonts w:asciiTheme="minorHAnsi" w:eastAsia="Calibri" w:hAnsiTheme="minorHAnsi" w:cs="Calibri"/>
          <w:strike/>
          <w:spacing w:val="7"/>
          <w:sz w:val="22"/>
          <w:szCs w:val="22"/>
          <w:rPrChange w:id="1455" w:author="liujuan" w:date="2024-04-09T14:08:00Z">
            <w:rPr>
              <w:rFonts w:asciiTheme="minorHAnsi" w:eastAsia="Calibri" w:hAnsiTheme="minorHAnsi" w:cs="Calibri"/>
              <w:spacing w:val="7"/>
              <w:sz w:val="22"/>
              <w:szCs w:val="22"/>
            </w:rPr>
          </w:rPrChange>
        </w:rPr>
        <w:t xml:space="preserve"> </w:t>
      </w:r>
      <w:ins w:id="1456" w:author="Peter Hill" w:date="2024-04-03T17:57:00Z">
        <w:r>
          <w:rPr>
            <w:rFonts w:asciiTheme="minorHAnsi" w:eastAsia="Calibri" w:hAnsiTheme="minorHAnsi" w:cs="Calibri"/>
            <w:strike/>
            <w:spacing w:val="-1"/>
            <w:sz w:val="22"/>
            <w:szCs w:val="22"/>
            <w:rPrChange w:id="1457" w:author="liujuan" w:date="2024-04-09T14:08:00Z">
              <w:rPr>
                <w:rFonts w:asciiTheme="minorHAnsi" w:eastAsia="Calibri" w:hAnsiTheme="minorHAnsi" w:cs="Calibri"/>
                <w:spacing w:val="-1"/>
                <w:sz w:val="22"/>
                <w:szCs w:val="22"/>
              </w:rPr>
            </w:rPrChange>
          </w:rPr>
          <w:t>Partner</w:t>
        </w:r>
        <w:r>
          <w:rPr>
            <w:rFonts w:asciiTheme="minorHAnsi" w:eastAsia="Calibri" w:hAnsiTheme="minorHAnsi" w:cs="Calibri"/>
            <w:strike/>
            <w:spacing w:val="7"/>
            <w:sz w:val="22"/>
            <w:szCs w:val="22"/>
            <w:rPrChange w:id="1458" w:author="liujuan" w:date="2024-04-09T14:08:00Z">
              <w:rPr>
                <w:rFonts w:asciiTheme="minorHAnsi" w:eastAsia="Calibri" w:hAnsiTheme="minorHAnsi" w:cs="Calibri"/>
                <w:spacing w:val="7"/>
                <w:sz w:val="22"/>
                <w:szCs w:val="22"/>
              </w:rPr>
            </w:rPrChange>
          </w:rPr>
          <w:t xml:space="preserve"> </w:t>
        </w:r>
      </w:ins>
      <w:r>
        <w:rPr>
          <w:rFonts w:asciiTheme="minorHAnsi" w:eastAsia="Calibri" w:hAnsiTheme="minorHAnsi" w:cs="Calibri"/>
          <w:strike/>
          <w:spacing w:val="-2"/>
          <w:sz w:val="22"/>
          <w:szCs w:val="22"/>
          <w:rPrChange w:id="1459" w:author="liujuan" w:date="2024-04-09T14:08:00Z">
            <w:rPr>
              <w:rFonts w:asciiTheme="minorHAnsi" w:eastAsia="Calibri" w:hAnsiTheme="minorHAnsi" w:cs="Calibri"/>
              <w:spacing w:val="-2"/>
              <w:sz w:val="22"/>
              <w:szCs w:val="22"/>
            </w:rPr>
          </w:rPrChange>
        </w:rPr>
        <w:t>should</w:t>
      </w:r>
      <w:r>
        <w:rPr>
          <w:rFonts w:asciiTheme="minorHAnsi" w:eastAsia="Calibri" w:hAnsiTheme="minorHAnsi" w:cs="Calibri"/>
          <w:strike/>
          <w:spacing w:val="17"/>
          <w:sz w:val="22"/>
          <w:szCs w:val="22"/>
          <w:rPrChange w:id="1460" w:author="liujuan" w:date="2024-04-09T14:08:00Z">
            <w:rPr>
              <w:rFonts w:asciiTheme="minorHAnsi" w:eastAsia="Calibri" w:hAnsiTheme="minorHAnsi" w:cs="Calibri"/>
              <w:spacing w:val="17"/>
              <w:sz w:val="22"/>
              <w:szCs w:val="22"/>
            </w:rPr>
          </w:rPrChange>
        </w:rPr>
        <w:t xml:space="preserve"> </w:t>
      </w:r>
      <w:r>
        <w:rPr>
          <w:rFonts w:asciiTheme="minorHAnsi" w:eastAsia="Calibri" w:hAnsiTheme="minorHAnsi" w:cs="Calibri"/>
          <w:strike/>
          <w:spacing w:val="-2"/>
          <w:sz w:val="22"/>
          <w:szCs w:val="22"/>
          <w:rPrChange w:id="1461" w:author="liujuan" w:date="2024-04-09T14:08:00Z">
            <w:rPr>
              <w:rFonts w:asciiTheme="minorHAnsi" w:eastAsia="Calibri" w:hAnsiTheme="minorHAnsi" w:cs="Calibri"/>
              <w:spacing w:val="-2"/>
              <w:sz w:val="22"/>
              <w:szCs w:val="22"/>
            </w:rPr>
          </w:rPrChange>
        </w:rPr>
        <w:t>have</w:t>
      </w:r>
      <w:r>
        <w:rPr>
          <w:rFonts w:asciiTheme="minorHAnsi" w:eastAsia="Calibri" w:hAnsiTheme="minorHAnsi" w:cs="Calibri"/>
          <w:strike/>
          <w:spacing w:val="11"/>
          <w:sz w:val="22"/>
          <w:szCs w:val="22"/>
          <w:rPrChange w:id="1462" w:author="liujuan" w:date="2024-04-09T14:08:00Z">
            <w:rPr>
              <w:rFonts w:asciiTheme="minorHAnsi" w:eastAsia="Calibri" w:hAnsiTheme="minorHAnsi" w:cs="Calibri"/>
              <w:spacing w:val="11"/>
              <w:sz w:val="22"/>
              <w:szCs w:val="22"/>
            </w:rPr>
          </w:rPrChange>
        </w:rPr>
        <w:t xml:space="preserve"> </w:t>
      </w:r>
      <w:r>
        <w:rPr>
          <w:rFonts w:asciiTheme="minorHAnsi" w:eastAsia="Calibri" w:hAnsiTheme="minorHAnsi" w:cs="Calibri"/>
          <w:strike/>
          <w:spacing w:val="-2"/>
          <w:sz w:val="22"/>
          <w:szCs w:val="22"/>
          <w:rPrChange w:id="1463" w:author="liujuan" w:date="2024-04-09T14:08:00Z">
            <w:rPr>
              <w:rFonts w:asciiTheme="minorHAnsi" w:eastAsia="Calibri" w:hAnsiTheme="minorHAnsi" w:cs="Calibri"/>
              <w:spacing w:val="-2"/>
              <w:sz w:val="22"/>
              <w:szCs w:val="22"/>
            </w:rPr>
          </w:rPrChange>
        </w:rPr>
        <w:t>any</w:t>
      </w:r>
      <w:r>
        <w:rPr>
          <w:rFonts w:asciiTheme="minorHAnsi" w:eastAsia="Calibri" w:hAnsiTheme="minorHAnsi" w:cs="Calibri"/>
          <w:strike/>
          <w:spacing w:val="18"/>
          <w:sz w:val="22"/>
          <w:szCs w:val="22"/>
          <w:rPrChange w:id="1464" w:author="liujuan" w:date="2024-04-09T14:08:00Z">
            <w:rPr>
              <w:rFonts w:asciiTheme="minorHAnsi" w:eastAsia="Calibri" w:hAnsiTheme="minorHAnsi" w:cs="Calibri"/>
              <w:spacing w:val="18"/>
              <w:sz w:val="22"/>
              <w:szCs w:val="22"/>
            </w:rPr>
          </w:rPrChange>
        </w:rPr>
        <w:t xml:space="preserve"> </w:t>
      </w:r>
      <w:r>
        <w:rPr>
          <w:rFonts w:asciiTheme="minorHAnsi" w:eastAsia="Calibri" w:hAnsiTheme="minorHAnsi" w:cs="Calibri"/>
          <w:strike/>
          <w:spacing w:val="-2"/>
          <w:sz w:val="22"/>
          <w:szCs w:val="22"/>
          <w:rPrChange w:id="1465" w:author="liujuan" w:date="2024-04-09T14:08:00Z">
            <w:rPr>
              <w:rFonts w:asciiTheme="minorHAnsi" w:eastAsia="Calibri" w:hAnsiTheme="minorHAnsi" w:cs="Calibri"/>
              <w:spacing w:val="-2"/>
              <w:sz w:val="22"/>
              <w:szCs w:val="22"/>
            </w:rPr>
          </w:rPrChange>
        </w:rPr>
        <w:t>responsibility</w:t>
      </w:r>
      <w:r>
        <w:rPr>
          <w:rFonts w:asciiTheme="minorHAnsi" w:eastAsia="Calibri" w:hAnsiTheme="minorHAnsi" w:cs="Calibri"/>
          <w:strike/>
          <w:sz w:val="22"/>
          <w:szCs w:val="22"/>
          <w:rPrChange w:id="1466" w:author="liujuan" w:date="2024-04-09T14:08:00Z">
            <w:rPr>
              <w:rFonts w:asciiTheme="minorHAnsi" w:eastAsia="Calibri" w:hAnsiTheme="minorHAnsi" w:cs="Calibri"/>
              <w:sz w:val="22"/>
              <w:szCs w:val="22"/>
            </w:rPr>
          </w:rPrChange>
        </w:rPr>
        <w:t xml:space="preserve"> </w:t>
      </w:r>
      <w:r>
        <w:rPr>
          <w:rFonts w:asciiTheme="minorHAnsi" w:eastAsia="Calibri" w:hAnsiTheme="minorHAnsi" w:cs="Calibri"/>
          <w:strike/>
          <w:spacing w:val="-1"/>
          <w:sz w:val="22"/>
          <w:szCs w:val="22"/>
          <w:rPrChange w:id="1467" w:author="liujuan" w:date="2024-04-09T14:08:00Z">
            <w:rPr>
              <w:rFonts w:asciiTheme="minorHAnsi" w:eastAsia="Calibri" w:hAnsiTheme="minorHAnsi" w:cs="Calibri"/>
              <w:spacing w:val="-1"/>
              <w:sz w:val="22"/>
              <w:szCs w:val="22"/>
            </w:rPr>
          </w:rPrChange>
        </w:rPr>
        <w:t>for the</w:t>
      </w:r>
      <w:r>
        <w:rPr>
          <w:rFonts w:asciiTheme="minorHAnsi" w:eastAsia="Calibri" w:hAnsiTheme="minorHAnsi" w:cs="Calibri"/>
          <w:strike/>
          <w:spacing w:val="17"/>
          <w:w w:val="101"/>
          <w:sz w:val="22"/>
          <w:szCs w:val="22"/>
          <w:rPrChange w:id="1468" w:author="liujuan" w:date="2024-04-09T14:08:00Z">
            <w:rPr>
              <w:rFonts w:asciiTheme="minorHAnsi" w:eastAsia="Calibri" w:hAnsiTheme="minorHAnsi" w:cs="Calibri"/>
              <w:spacing w:val="17"/>
              <w:w w:val="101"/>
              <w:sz w:val="22"/>
              <w:szCs w:val="22"/>
            </w:rPr>
          </w:rPrChange>
        </w:rPr>
        <w:t xml:space="preserve"> </w:t>
      </w:r>
      <w:r>
        <w:rPr>
          <w:rFonts w:asciiTheme="minorHAnsi" w:eastAsia="Calibri" w:hAnsiTheme="minorHAnsi" w:cs="Calibri"/>
          <w:strike/>
          <w:spacing w:val="-1"/>
          <w:sz w:val="22"/>
          <w:szCs w:val="22"/>
          <w:rPrChange w:id="1469" w:author="liujuan" w:date="2024-04-09T14:08:00Z">
            <w:rPr>
              <w:rFonts w:asciiTheme="minorHAnsi" w:eastAsia="Calibri" w:hAnsiTheme="minorHAnsi" w:cs="Calibri"/>
              <w:spacing w:val="-1"/>
              <w:sz w:val="22"/>
              <w:szCs w:val="22"/>
            </w:rPr>
          </w:rPrChange>
        </w:rPr>
        <w:t>maintenance.</w:t>
      </w:r>
      <w:commentRangeEnd w:id="1435"/>
      <w:r>
        <w:rPr>
          <w:rStyle w:val="CommentReference"/>
          <w:strike/>
          <w:rPrChange w:id="1470" w:author="liujuan" w:date="2024-04-09T14:08:00Z">
            <w:rPr>
              <w:rStyle w:val="CommentReference"/>
            </w:rPr>
          </w:rPrChange>
        </w:rPr>
        <w:commentReference w:id="1435"/>
      </w:r>
    </w:p>
    <w:p w14:paraId="066483FD" w14:textId="77777777" w:rsidR="000F72C1" w:rsidRDefault="0020793E">
      <w:pPr>
        <w:spacing w:before="185" w:line="187" w:lineRule="auto"/>
        <w:ind w:left="32"/>
        <w:outlineLvl w:val="2"/>
        <w:rPr>
          <w:rFonts w:asciiTheme="minorHAnsi" w:eastAsia="Calibri" w:hAnsiTheme="minorHAnsi" w:cs="Calibri"/>
          <w:sz w:val="18"/>
          <w:szCs w:val="18"/>
        </w:rPr>
      </w:pPr>
      <w:ins w:id="1471" w:author="liujuan" w:date="2024-04-10T13:37:00Z">
        <w:r>
          <w:rPr>
            <w:rFonts w:asciiTheme="minorHAnsi" w:eastAsia="SimSun" w:hAnsiTheme="minorHAnsi" w:cs="Calibri" w:hint="eastAsia"/>
            <w:b/>
            <w:bCs/>
            <w:color w:val="00558C"/>
            <w:spacing w:val="8"/>
            <w:sz w:val="22"/>
            <w:szCs w:val="22"/>
            <w:lang w:eastAsia="zh-CN"/>
          </w:rPr>
          <w:t>5</w:t>
        </w:r>
      </w:ins>
      <w:del w:id="1472" w:author="liujuan" w:date="2024-04-10T13:37:00Z">
        <w:r>
          <w:rPr>
            <w:rFonts w:asciiTheme="minorHAnsi" w:eastAsia="Calibri" w:hAnsiTheme="minorHAnsi" w:cs="Calibri"/>
            <w:b/>
            <w:bCs/>
            <w:color w:val="00558C"/>
            <w:spacing w:val="8"/>
            <w:sz w:val="22"/>
            <w:szCs w:val="22"/>
          </w:rPr>
          <w:delText>4</w:delText>
        </w:r>
      </w:del>
      <w:r>
        <w:rPr>
          <w:rFonts w:asciiTheme="minorHAnsi" w:eastAsia="Calibri" w:hAnsiTheme="minorHAnsi" w:cs="Calibri"/>
          <w:b/>
          <w:bCs/>
          <w:color w:val="00558C"/>
          <w:spacing w:val="8"/>
          <w:sz w:val="22"/>
          <w:szCs w:val="22"/>
        </w:rPr>
        <w:t>.</w:t>
      </w:r>
      <w:del w:id="1473" w:author="liujuan" w:date="2024-04-06T15:13:00Z">
        <w:r>
          <w:rPr>
            <w:rFonts w:asciiTheme="minorHAnsi" w:eastAsia="Calibri" w:hAnsiTheme="minorHAnsi" w:cs="Calibri"/>
            <w:b/>
            <w:bCs/>
            <w:color w:val="00558C"/>
            <w:spacing w:val="8"/>
            <w:sz w:val="22"/>
            <w:szCs w:val="22"/>
          </w:rPr>
          <w:delText>1</w:delText>
        </w:r>
      </w:del>
      <w:ins w:id="1474" w:author="liujuan" w:date="2024-04-06T15:13:00Z">
        <w:r>
          <w:rPr>
            <w:rFonts w:asciiTheme="minorHAnsi" w:eastAsia="SimSun" w:hAnsiTheme="minorHAnsi" w:cs="Calibri" w:hint="eastAsia"/>
            <w:b/>
            <w:bCs/>
            <w:color w:val="00558C"/>
            <w:spacing w:val="8"/>
            <w:sz w:val="22"/>
            <w:szCs w:val="22"/>
            <w:lang w:eastAsia="zh-CN"/>
          </w:rPr>
          <w:t>2</w:t>
        </w:r>
      </w:ins>
      <w:r>
        <w:rPr>
          <w:rFonts w:asciiTheme="minorHAnsi" w:eastAsia="Calibri" w:hAnsiTheme="minorHAnsi" w:cs="Calibri"/>
          <w:b/>
          <w:bCs/>
          <w:color w:val="00558C"/>
          <w:spacing w:val="8"/>
          <w:sz w:val="22"/>
          <w:szCs w:val="22"/>
        </w:rPr>
        <w:t xml:space="preserve">.11.     </w:t>
      </w:r>
      <w:ins w:id="1475" w:author="liujuan" w:date="2024-04-07T15:23:00Z">
        <w:r>
          <w:rPr>
            <w:rFonts w:asciiTheme="minorHAnsi" w:eastAsia="Calibri" w:hAnsiTheme="minorHAnsi" w:cs="Calibri"/>
            <w:spacing w:val="17"/>
            <w:w w:val="101"/>
            <w:sz w:val="22"/>
            <w:szCs w:val="22"/>
          </w:rPr>
          <w:t xml:space="preserve"> </w:t>
        </w:r>
        <w:r>
          <w:rPr>
            <w:rFonts w:asciiTheme="minorHAnsi" w:eastAsia="Calibri" w:hAnsiTheme="minorHAnsi" w:cs="Calibri"/>
            <w:color w:val="00558C"/>
            <w:spacing w:val="-1"/>
            <w:sz w:val="24"/>
            <w:szCs w:val="24"/>
            <w:rPrChange w:id="1476" w:author="Jiang" w:date="2024-07-10T20:38:00Z">
              <w:rPr>
                <w:rFonts w:asciiTheme="minorHAnsi" w:eastAsia="Calibri" w:hAnsiTheme="minorHAnsi" w:cs="Calibri"/>
                <w:spacing w:val="-1"/>
                <w:sz w:val="22"/>
                <w:szCs w:val="22"/>
              </w:rPr>
            </w:rPrChange>
          </w:rPr>
          <w:t>L</w:t>
        </w:r>
        <w:del w:id="1477" w:author="Jiang" w:date="2024-07-10T20:37:00Z">
          <w:r>
            <w:rPr>
              <w:rFonts w:asciiTheme="minorHAnsi" w:eastAsia="Calibri" w:hAnsiTheme="minorHAnsi" w:cs="Calibri"/>
              <w:color w:val="00558C"/>
              <w:spacing w:val="-1"/>
              <w:sz w:val="18"/>
              <w:szCs w:val="18"/>
              <w:rPrChange w:id="1478" w:author="Jiang" w:date="2024-07-10T20:38:00Z">
                <w:rPr>
                  <w:rFonts w:asciiTheme="minorHAnsi" w:eastAsia="Calibri" w:hAnsiTheme="minorHAnsi" w:cs="Calibri"/>
                  <w:spacing w:val="-1"/>
                  <w:sz w:val="22"/>
                  <w:szCs w:val="22"/>
                </w:rPr>
              </w:rPrChange>
            </w:rPr>
            <w:delText>ighthouse</w:delText>
          </w:r>
        </w:del>
      </w:ins>
      <w:ins w:id="1479" w:author="Jiang" w:date="2024-07-10T20:37:00Z">
        <w:r>
          <w:rPr>
            <w:rFonts w:asciiTheme="minorHAnsi" w:eastAsia="SimSun" w:hAnsiTheme="minorHAnsi" w:cs="Calibri"/>
            <w:color w:val="00558C"/>
            <w:spacing w:val="-1"/>
            <w:sz w:val="18"/>
            <w:szCs w:val="18"/>
            <w:lang w:eastAsia="zh-CN"/>
            <w:rPrChange w:id="1480" w:author="Jiang" w:date="2024-07-10T20:38:00Z">
              <w:rPr>
                <w:rFonts w:asciiTheme="minorHAnsi" w:eastAsia="SimSun" w:hAnsiTheme="minorHAnsi" w:cs="Calibri"/>
                <w:spacing w:val="-1"/>
                <w:sz w:val="22"/>
                <w:szCs w:val="22"/>
                <w:lang w:eastAsia="zh-CN"/>
              </w:rPr>
            </w:rPrChange>
          </w:rPr>
          <w:t>IGHTHOUSE</w:t>
        </w:r>
      </w:ins>
      <w:ins w:id="1481" w:author="liujuan" w:date="2024-04-07T15:23:00Z">
        <w:r>
          <w:rPr>
            <w:rFonts w:asciiTheme="minorHAnsi" w:eastAsia="Calibri" w:hAnsiTheme="minorHAnsi" w:cs="Calibri"/>
            <w:color w:val="00558C"/>
            <w:spacing w:val="-1"/>
            <w:sz w:val="18"/>
            <w:szCs w:val="18"/>
            <w:rPrChange w:id="1482" w:author="Jiang" w:date="2024-07-10T20:38:00Z">
              <w:rPr>
                <w:rFonts w:asciiTheme="minorHAnsi" w:eastAsia="Calibri" w:hAnsiTheme="minorHAnsi" w:cs="Calibri"/>
                <w:spacing w:val="-1"/>
                <w:sz w:val="22"/>
                <w:szCs w:val="22"/>
              </w:rPr>
            </w:rPrChange>
          </w:rPr>
          <w:t xml:space="preserve"> A</w:t>
        </w:r>
      </w:ins>
      <w:ins w:id="1483" w:author="Jiang" w:date="2024-07-10T20:37:00Z">
        <w:r>
          <w:rPr>
            <w:rFonts w:asciiTheme="minorHAnsi" w:eastAsia="SimSun" w:hAnsiTheme="minorHAnsi" w:cs="Calibri"/>
            <w:color w:val="00558C"/>
            <w:spacing w:val="-1"/>
            <w:sz w:val="18"/>
            <w:szCs w:val="18"/>
            <w:lang w:eastAsia="zh-CN"/>
            <w:rPrChange w:id="1484" w:author="Jiang" w:date="2024-07-10T20:38:00Z">
              <w:rPr>
                <w:rFonts w:asciiTheme="minorHAnsi" w:eastAsia="SimSun" w:hAnsiTheme="minorHAnsi" w:cs="Calibri"/>
                <w:spacing w:val="-1"/>
                <w:sz w:val="22"/>
                <w:szCs w:val="22"/>
                <w:lang w:eastAsia="zh-CN"/>
              </w:rPr>
            </w:rPrChange>
          </w:rPr>
          <w:t>UTHORITY’S</w:t>
        </w:r>
      </w:ins>
      <w:ins w:id="1485" w:author="liujuan" w:date="2024-04-07T15:23:00Z">
        <w:del w:id="1486" w:author="Jiang" w:date="2024-07-10T20:37:00Z">
          <w:r>
            <w:rPr>
              <w:rFonts w:asciiTheme="minorHAnsi" w:eastAsia="Calibri" w:hAnsiTheme="minorHAnsi" w:cs="Calibri"/>
              <w:spacing w:val="-1"/>
              <w:sz w:val="18"/>
              <w:szCs w:val="18"/>
              <w:rPrChange w:id="1487" w:author="Jiang" w:date="2024-07-10T20:38:00Z">
                <w:rPr>
                  <w:rFonts w:asciiTheme="minorHAnsi" w:eastAsia="Calibri" w:hAnsiTheme="minorHAnsi" w:cs="Calibri"/>
                  <w:spacing w:val="-1"/>
                  <w:sz w:val="22"/>
                  <w:szCs w:val="22"/>
                </w:rPr>
              </w:rPrChange>
            </w:rPr>
            <w:delText>uthority</w:delText>
          </w:r>
        </w:del>
      </w:ins>
      <w:del w:id="1488" w:author="Jiang" w:date="2024-07-10T20:37:00Z">
        <w:r>
          <w:rPr>
            <w:rFonts w:asciiTheme="minorHAnsi" w:eastAsia="Calibri" w:hAnsiTheme="minorHAnsi" w:cs="Calibri"/>
            <w:b/>
            <w:bCs/>
            <w:color w:val="00558C"/>
            <w:spacing w:val="8"/>
            <w:sz w:val="18"/>
            <w:szCs w:val="18"/>
            <w:rPrChange w:id="1489" w:author="Jiang" w:date="2024-07-10T20:38:00Z">
              <w:rPr>
                <w:rFonts w:asciiTheme="minorHAnsi" w:eastAsia="Calibri" w:hAnsiTheme="minorHAnsi" w:cs="Calibri"/>
                <w:b/>
                <w:bCs/>
                <w:color w:val="00558C"/>
                <w:spacing w:val="8"/>
                <w:sz w:val="22"/>
                <w:szCs w:val="22"/>
              </w:rPr>
            </w:rPrChange>
          </w:rPr>
          <w:delText xml:space="preserve">  </w:delText>
        </w:r>
        <w:r>
          <w:rPr>
            <w:rFonts w:asciiTheme="minorHAnsi" w:eastAsia="Calibri" w:hAnsiTheme="minorHAnsi" w:cs="Calibri"/>
            <w:b/>
            <w:bCs/>
            <w:color w:val="00558C"/>
            <w:sz w:val="18"/>
            <w:szCs w:val="18"/>
            <w:rPrChange w:id="1490" w:author="Jiang" w:date="2024-07-10T20:38:00Z">
              <w:rPr>
                <w:rFonts w:asciiTheme="minorHAnsi" w:eastAsia="Calibri" w:hAnsiTheme="minorHAnsi" w:cs="Calibri"/>
                <w:b/>
                <w:bCs/>
                <w:color w:val="00558C"/>
                <w:sz w:val="24"/>
                <w:szCs w:val="24"/>
              </w:rPr>
            </w:rPrChange>
          </w:rPr>
          <w:delText>L</w:delText>
        </w:r>
        <w:r>
          <w:rPr>
            <w:rFonts w:asciiTheme="minorHAnsi" w:eastAsia="Calibri" w:hAnsiTheme="minorHAnsi" w:cs="Calibri"/>
            <w:b/>
            <w:bCs/>
            <w:color w:val="00558C"/>
            <w:sz w:val="18"/>
            <w:szCs w:val="18"/>
          </w:rPr>
          <w:delText>ESSOR</w:delText>
        </w:r>
        <w:r>
          <w:rPr>
            <w:rFonts w:asciiTheme="minorHAnsi" w:eastAsia="Calibri" w:hAnsiTheme="minorHAnsi" w:cs="Calibri"/>
            <w:b/>
            <w:bCs/>
            <w:color w:val="00558C"/>
            <w:spacing w:val="8"/>
            <w:sz w:val="18"/>
            <w:szCs w:val="18"/>
            <w:rPrChange w:id="1491" w:author="Jiang" w:date="2024-07-10T20:38:00Z">
              <w:rPr>
                <w:rFonts w:asciiTheme="minorHAnsi" w:eastAsia="Calibri" w:hAnsiTheme="minorHAnsi" w:cs="Calibri"/>
                <w:b/>
                <w:bCs/>
                <w:color w:val="00558C"/>
                <w:spacing w:val="8"/>
                <w:sz w:val="24"/>
                <w:szCs w:val="24"/>
              </w:rPr>
            </w:rPrChange>
          </w:rPr>
          <w:delText>’</w:delText>
        </w:r>
        <w:r>
          <w:rPr>
            <w:rFonts w:asciiTheme="minorHAnsi" w:eastAsia="Calibri" w:hAnsiTheme="minorHAnsi" w:cs="Calibri"/>
            <w:b/>
            <w:bCs/>
            <w:color w:val="00558C"/>
            <w:sz w:val="18"/>
            <w:szCs w:val="18"/>
          </w:rPr>
          <w:delText>S</w:delText>
        </w:r>
      </w:del>
      <w:r>
        <w:rPr>
          <w:rFonts w:asciiTheme="minorHAnsi" w:eastAsia="Calibri" w:hAnsiTheme="minorHAnsi" w:cs="Calibri"/>
          <w:b/>
          <w:bCs/>
          <w:color w:val="00558C"/>
          <w:spacing w:val="8"/>
          <w:sz w:val="18"/>
          <w:szCs w:val="18"/>
        </w:rPr>
        <w:t xml:space="preserve"> </w:t>
      </w:r>
      <w:r>
        <w:rPr>
          <w:rFonts w:asciiTheme="minorHAnsi" w:eastAsia="Calibri" w:hAnsiTheme="minorHAnsi" w:cs="Calibri"/>
          <w:b/>
          <w:bCs/>
          <w:color w:val="00558C"/>
          <w:sz w:val="18"/>
          <w:szCs w:val="18"/>
        </w:rPr>
        <w:t>ACCESS</w:t>
      </w:r>
      <w:r>
        <w:rPr>
          <w:rFonts w:asciiTheme="minorHAnsi" w:eastAsia="Calibri" w:hAnsiTheme="minorHAnsi" w:cs="Calibri"/>
          <w:b/>
          <w:bCs/>
          <w:color w:val="00558C"/>
          <w:spacing w:val="8"/>
          <w:sz w:val="18"/>
          <w:szCs w:val="18"/>
        </w:rPr>
        <w:t xml:space="preserve"> </w:t>
      </w:r>
      <w:r>
        <w:rPr>
          <w:rFonts w:asciiTheme="minorHAnsi" w:eastAsia="Calibri" w:hAnsiTheme="minorHAnsi" w:cs="Calibri"/>
          <w:b/>
          <w:bCs/>
          <w:color w:val="00558C"/>
          <w:sz w:val="18"/>
          <w:szCs w:val="18"/>
        </w:rPr>
        <w:t>TO</w:t>
      </w:r>
      <w:r>
        <w:rPr>
          <w:rFonts w:asciiTheme="minorHAnsi" w:eastAsia="Calibri" w:hAnsiTheme="minorHAnsi" w:cs="Calibri"/>
          <w:b/>
          <w:bCs/>
          <w:color w:val="00558C"/>
          <w:spacing w:val="8"/>
          <w:sz w:val="18"/>
          <w:szCs w:val="18"/>
        </w:rPr>
        <w:t xml:space="preserve"> </w:t>
      </w:r>
      <w:r>
        <w:rPr>
          <w:rFonts w:asciiTheme="minorHAnsi" w:eastAsia="Calibri" w:hAnsiTheme="minorHAnsi" w:cs="Calibri"/>
          <w:b/>
          <w:bCs/>
          <w:color w:val="00558C"/>
          <w:sz w:val="18"/>
          <w:szCs w:val="18"/>
        </w:rPr>
        <w:t>THE</w:t>
      </w:r>
      <w:r>
        <w:rPr>
          <w:rFonts w:asciiTheme="minorHAnsi" w:eastAsia="Calibri" w:hAnsiTheme="minorHAnsi" w:cs="Calibri"/>
          <w:b/>
          <w:bCs/>
          <w:color w:val="00558C"/>
          <w:spacing w:val="17"/>
          <w:w w:val="101"/>
          <w:sz w:val="18"/>
          <w:szCs w:val="18"/>
        </w:rPr>
        <w:t xml:space="preserve"> </w:t>
      </w:r>
      <w:r>
        <w:rPr>
          <w:rFonts w:asciiTheme="minorHAnsi" w:eastAsia="Calibri" w:hAnsiTheme="minorHAnsi" w:cs="Calibri"/>
          <w:b/>
          <w:bCs/>
          <w:color w:val="00558C"/>
          <w:sz w:val="18"/>
          <w:szCs w:val="18"/>
        </w:rPr>
        <w:t>PROPERTY</w:t>
      </w:r>
    </w:p>
    <w:p w14:paraId="066483FE" w14:textId="77777777" w:rsidR="000F72C1" w:rsidRDefault="0020793E">
      <w:pPr>
        <w:spacing w:before="178" w:line="214" w:lineRule="auto"/>
        <w:ind w:left="45" w:right="771" w:firstLine="1"/>
        <w:rPr>
          <w:rFonts w:asciiTheme="minorHAnsi" w:eastAsia="Calibri" w:hAnsiTheme="minorHAnsi" w:cs="Calibri"/>
          <w:sz w:val="22"/>
          <w:szCs w:val="22"/>
        </w:rPr>
      </w:pPr>
      <w:del w:id="1492" w:author="Peter Hill" w:date="2024-04-03T17:58:00Z">
        <w:r>
          <w:rPr>
            <w:rFonts w:asciiTheme="minorHAnsi" w:eastAsia="Calibri" w:hAnsiTheme="minorHAnsi" w:cs="Calibri"/>
            <w:spacing w:val="-2"/>
            <w:sz w:val="22"/>
            <w:szCs w:val="22"/>
          </w:rPr>
          <w:delText>If the lighthouse is still running as an AtoN,</w:delText>
        </w:r>
        <w:r>
          <w:rPr>
            <w:rFonts w:asciiTheme="minorHAnsi" w:eastAsia="Calibri" w:hAnsiTheme="minorHAnsi" w:cs="Calibri"/>
            <w:spacing w:val="26"/>
            <w:sz w:val="22"/>
            <w:szCs w:val="22"/>
          </w:rPr>
          <w:delText xml:space="preserve"> </w:delText>
        </w:r>
        <w:r>
          <w:rPr>
            <w:rFonts w:asciiTheme="minorHAnsi" w:eastAsia="Calibri" w:hAnsiTheme="minorHAnsi" w:cs="Calibri"/>
            <w:spacing w:val="-2"/>
            <w:sz w:val="22"/>
            <w:szCs w:val="22"/>
          </w:rPr>
          <w:delText>i</w:delText>
        </w:r>
      </w:del>
      <w:ins w:id="1493" w:author="Peter Hill" w:date="2024-04-03T17:58:00Z">
        <w:r>
          <w:rPr>
            <w:rFonts w:asciiTheme="minorHAnsi" w:eastAsia="Calibri" w:hAnsiTheme="minorHAnsi" w:cs="Calibri"/>
            <w:spacing w:val="-2"/>
            <w:sz w:val="22"/>
            <w:szCs w:val="22"/>
          </w:rPr>
          <w:t>I</w:t>
        </w:r>
      </w:ins>
      <w:r>
        <w:rPr>
          <w:rFonts w:asciiTheme="minorHAnsi" w:eastAsia="Calibri" w:hAnsiTheme="minorHAnsi" w:cs="Calibri"/>
          <w:spacing w:val="-2"/>
          <w:sz w:val="22"/>
          <w:szCs w:val="22"/>
        </w:rPr>
        <w:t>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important that the</w:t>
      </w:r>
      <w:r>
        <w:rPr>
          <w:rFonts w:asciiTheme="minorHAnsi" w:eastAsia="Calibri" w:hAnsiTheme="minorHAnsi" w:cs="Calibri"/>
          <w:spacing w:val="11"/>
          <w:sz w:val="22"/>
          <w:szCs w:val="22"/>
        </w:rPr>
        <w:t xml:space="preserve"> </w:t>
      </w:r>
      <w:del w:id="1494" w:author="Jiang" w:date="2024-07-05T10:49:00Z">
        <w:r>
          <w:rPr>
            <w:rFonts w:asciiTheme="minorHAnsi" w:eastAsia="Calibri" w:hAnsiTheme="minorHAnsi" w:cs="Calibri"/>
            <w:spacing w:val="-2"/>
            <w:sz w:val="22"/>
            <w:szCs w:val="22"/>
          </w:rPr>
          <w:delText>lessor's</w:delText>
        </w:r>
        <w:r>
          <w:rPr>
            <w:rFonts w:asciiTheme="minorHAnsi" w:eastAsia="Calibri" w:hAnsiTheme="minorHAnsi" w:cs="Calibri"/>
            <w:spacing w:val="10"/>
            <w:sz w:val="22"/>
            <w:szCs w:val="22"/>
          </w:rPr>
          <w:delText xml:space="preserve"> </w:delText>
        </w:r>
      </w:del>
      <w:ins w:id="1495" w:author="Peter Hill" w:date="2024-04-03T17:58:00Z">
        <w:del w:id="1496" w:author="Jiang" w:date="2024-07-05T10:49:00Z">
          <w:r>
            <w:rPr>
              <w:rFonts w:asciiTheme="minorHAnsi" w:eastAsia="Calibri" w:hAnsiTheme="minorHAnsi" w:cs="Calibri"/>
              <w:spacing w:val="-2"/>
              <w:sz w:val="22"/>
              <w:szCs w:val="22"/>
            </w:rPr>
            <w:delText>l</w:delText>
          </w:r>
        </w:del>
      </w:ins>
      <w:ins w:id="1497" w:author="Jiang" w:date="2024-07-05T10:49:00Z">
        <w:r>
          <w:rPr>
            <w:rFonts w:asciiTheme="minorHAnsi" w:eastAsia="SimSun" w:hAnsiTheme="minorHAnsi" w:cs="Calibri" w:hint="eastAsia"/>
            <w:spacing w:val="-2"/>
            <w:sz w:val="22"/>
            <w:szCs w:val="22"/>
            <w:lang w:eastAsia="zh-CN"/>
          </w:rPr>
          <w:t>L</w:t>
        </w:r>
      </w:ins>
      <w:ins w:id="1498" w:author="Peter Hill" w:date="2024-04-03T17:58:00Z">
        <w:r>
          <w:rPr>
            <w:rFonts w:asciiTheme="minorHAnsi" w:eastAsia="Calibri" w:hAnsiTheme="minorHAnsi" w:cs="Calibri"/>
            <w:spacing w:val="-2"/>
            <w:sz w:val="22"/>
            <w:szCs w:val="22"/>
          </w:rPr>
          <w:t xml:space="preserve">ighthouse </w:t>
        </w:r>
        <w:del w:id="1499" w:author="Jiang" w:date="2024-07-05T10:49:00Z">
          <w:r>
            <w:rPr>
              <w:rFonts w:asciiTheme="minorHAnsi" w:eastAsia="Calibri" w:hAnsiTheme="minorHAnsi" w:cs="Calibri"/>
              <w:spacing w:val="-2"/>
              <w:sz w:val="22"/>
              <w:szCs w:val="22"/>
            </w:rPr>
            <w:delText>a</w:delText>
          </w:r>
        </w:del>
      </w:ins>
      <w:ins w:id="1500" w:author="Jiang" w:date="2024-07-05T10:49:00Z">
        <w:r>
          <w:rPr>
            <w:rFonts w:asciiTheme="minorHAnsi" w:eastAsia="SimSun" w:hAnsiTheme="minorHAnsi" w:cs="Calibri" w:hint="eastAsia"/>
            <w:spacing w:val="-2"/>
            <w:sz w:val="22"/>
            <w:szCs w:val="22"/>
            <w:lang w:eastAsia="zh-CN"/>
          </w:rPr>
          <w:t>A</w:t>
        </w:r>
      </w:ins>
      <w:ins w:id="1501" w:author="Peter Hill" w:date="2024-04-03T17:58:00Z">
        <w:r>
          <w:rPr>
            <w:rFonts w:asciiTheme="minorHAnsi" w:eastAsia="Calibri" w:hAnsiTheme="minorHAnsi" w:cs="Calibri"/>
            <w:spacing w:val="-2"/>
            <w:sz w:val="22"/>
            <w:szCs w:val="22"/>
          </w:rPr>
          <w:t>uthority’s</w:t>
        </w:r>
        <w:r>
          <w:rPr>
            <w:rFonts w:asciiTheme="minorHAnsi" w:eastAsia="Calibri" w:hAnsiTheme="minorHAnsi" w:cs="Calibri"/>
            <w:spacing w:val="10"/>
            <w:sz w:val="22"/>
            <w:szCs w:val="22"/>
          </w:rPr>
          <w:t xml:space="preserve"> </w:t>
        </w:r>
      </w:ins>
      <w:r>
        <w:rPr>
          <w:rFonts w:asciiTheme="minorHAnsi" w:eastAsia="Calibri" w:hAnsiTheme="minorHAnsi" w:cs="Calibri"/>
          <w:spacing w:val="-2"/>
          <w:sz w:val="22"/>
          <w:szCs w:val="22"/>
        </w:rPr>
        <w:t>personnel</w:t>
      </w:r>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have</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unimpeded</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access to</w:t>
      </w:r>
      <w:ins w:id="1502" w:author="Peter Hill" w:date="2024-04-03T17:58:00Z">
        <w:r>
          <w:rPr>
            <w:rFonts w:asciiTheme="minorHAnsi" w:eastAsia="Calibri" w:hAnsiTheme="minorHAnsi" w:cs="Calibri"/>
            <w:spacing w:val="-2"/>
            <w:sz w:val="22"/>
            <w:szCs w:val="22"/>
          </w:rPr>
          <w:t xml:space="preserve"> all parts of</w:t>
        </w:r>
      </w:ins>
      <w:r>
        <w:rPr>
          <w:rFonts w:asciiTheme="minorHAnsi" w:eastAsia="Calibri" w:hAnsiTheme="minorHAnsi" w:cs="Calibri"/>
          <w:spacing w:val="-2"/>
          <w:sz w:val="22"/>
          <w:szCs w:val="22"/>
        </w:rPr>
        <w:t xml:space="preserve"> the</w:t>
      </w:r>
      <w:del w:id="1503" w:author="Peter Hill" w:date="2024-04-03T17:58:00Z">
        <w:r>
          <w:rPr>
            <w:rFonts w:asciiTheme="minorHAnsi" w:eastAsia="Calibri" w:hAnsiTheme="minorHAnsi" w:cs="Calibri"/>
            <w:sz w:val="22"/>
            <w:szCs w:val="22"/>
          </w:rPr>
          <w:delText xml:space="preserve"> </w:delText>
        </w:r>
        <w:r>
          <w:rPr>
            <w:rFonts w:asciiTheme="minorHAnsi" w:eastAsia="Calibri" w:hAnsiTheme="minorHAnsi" w:cs="Calibri"/>
            <w:spacing w:val="-3"/>
            <w:sz w:val="22"/>
            <w:szCs w:val="22"/>
          </w:rPr>
          <w:delText>leased</w:delText>
        </w:r>
      </w:del>
      <w:r>
        <w:rPr>
          <w:rFonts w:asciiTheme="minorHAnsi" w:eastAsia="Calibri" w:hAnsiTheme="minorHAnsi" w:cs="Calibri"/>
          <w:spacing w:val="29"/>
          <w:sz w:val="22"/>
          <w:szCs w:val="22"/>
        </w:rPr>
        <w:t xml:space="preserve"> </w:t>
      </w:r>
      <w:r>
        <w:rPr>
          <w:rFonts w:asciiTheme="minorHAnsi" w:eastAsia="Calibri" w:hAnsiTheme="minorHAnsi" w:cs="Calibri"/>
          <w:spacing w:val="-3"/>
          <w:sz w:val="22"/>
          <w:szCs w:val="22"/>
        </w:rPr>
        <w:t>property</w:t>
      </w:r>
      <w:ins w:id="1504" w:author="Peter Hill" w:date="2024-04-03T17:58:00Z">
        <w:r>
          <w:rPr>
            <w:rFonts w:asciiTheme="minorHAnsi" w:eastAsia="Calibri" w:hAnsiTheme="minorHAnsi" w:cs="Calibri"/>
            <w:spacing w:val="-3"/>
            <w:sz w:val="22"/>
            <w:szCs w:val="22"/>
          </w:rPr>
          <w:t xml:space="preserve"> that they require in order to access maintain and operate the AtoN</w:t>
        </w:r>
      </w:ins>
      <w:r>
        <w:rPr>
          <w:rFonts w:asciiTheme="minorHAnsi" w:eastAsia="Calibri" w:hAnsiTheme="minorHAnsi" w:cs="Calibri"/>
          <w:spacing w:val="-3"/>
          <w:sz w:val="22"/>
          <w:szCs w:val="22"/>
        </w:rPr>
        <w:t>.</w:t>
      </w:r>
      <w:ins w:id="1505" w:author="Peter Hill" w:date="2024-04-03T17:59:00Z">
        <w:r>
          <w:rPr>
            <w:rFonts w:asciiTheme="minorHAnsi" w:eastAsia="Calibri" w:hAnsiTheme="minorHAnsi" w:cs="Calibri"/>
            <w:spacing w:val="-3"/>
            <w:sz w:val="22"/>
            <w:szCs w:val="22"/>
          </w:rPr>
          <w:t xml:space="preserve"> </w:t>
        </w:r>
      </w:ins>
    </w:p>
    <w:p w14:paraId="066483FF" w14:textId="77777777" w:rsidR="000F72C1" w:rsidRDefault="0020793E">
      <w:pPr>
        <w:spacing w:before="190" w:line="209" w:lineRule="auto"/>
        <w:ind w:left="1022" w:right="849" w:hanging="41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ins w:id="1506" w:author="liujuan" w:date="2024-04-07T15:21:00Z">
        <w:r>
          <w:rPr>
            <w:rFonts w:asciiTheme="minorHAnsi" w:eastAsia="SimSun" w:hAnsiTheme="minorHAnsi" w:cs="Calibri" w:hint="eastAsia"/>
            <w:spacing w:val="-1"/>
            <w:sz w:val="22"/>
            <w:szCs w:val="22"/>
            <w:lang w:eastAsia="zh-CN"/>
          </w:rPr>
          <w:t xml:space="preserve"> </w:t>
        </w:r>
      </w:ins>
      <w:del w:id="1507" w:author="Peter Hill" w:date="2024-04-03T17:59:00Z">
        <w:r>
          <w:rPr>
            <w:rFonts w:asciiTheme="minorHAnsi" w:eastAsia="Calibri" w:hAnsiTheme="minorHAnsi" w:cs="Calibri"/>
            <w:spacing w:val="17"/>
            <w:w w:val="101"/>
            <w:sz w:val="22"/>
            <w:szCs w:val="22"/>
          </w:rPr>
          <w:delText xml:space="preserve"> </w:delText>
        </w:r>
        <w:r>
          <w:rPr>
            <w:rFonts w:asciiTheme="minorHAnsi" w:eastAsia="Calibri" w:hAnsiTheme="minorHAnsi" w:cs="Calibri"/>
            <w:spacing w:val="-1"/>
            <w:sz w:val="22"/>
            <w:szCs w:val="22"/>
          </w:rPr>
          <w:delText>lessee</w:delText>
        </w:r>
      </w:del>
      <w:ins w:id="1508" w:author="Peter Hill" w:date="2024-04-03T17:59:00Z">
        <w:r>
          <w:rPr>
            <w:rFonts w:asciiTheme="minorHAnsi" w:eastAsia="Calibri" w:hAnsiTheme="minorHAnsi" w:cs="Calibri"/>
            <w:spacing w:val="17"/>
            <w:w w:val="101"/>
            <w:sz w:val="22"/>
            <w:szCs w:val="22"/>
          </w:rPr>
          <w:t>Partner</w:t>
        </w:r>
      </w:ins>
      <w:r>
        <w:rPr>
          <w:rFonts w:asciiTheme="minorHAnsi" w:eastAsia="Calibri" w:hAnsiTheme="minorHAnsi" w:cs="Calibri"/>
          <w:spacing w:val="-1"/>
          <w:sz w:val="22"/>
          <w:szCs w:val="22"/>
        </w:rPr>
        <w:t xml:space="preserve"> shall,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if</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possible,</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be given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prior warning, especially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relation to</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 xml:space="preserve">events </w:t>
      </w:r>
      <w:r>
        <w:rPr>
          <w:rFonts w:asciiTheme="minorHAnsi" w:eastAsia="Calibri" w:hAnsiTheme="minorHAnsi" w:cs="Calibri"/>
          <w:spacing w:val="-2"/>
          <w:sz w:val="22"/>
          <w:szCs w:val="22"/>
        </w:rPr>
        <w:t>such</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unexpected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failure or</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routine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mainten</w:t>
      </w:r>
      <w:r>
        <w:rPr>
          <w:rFonts w:asciiTheme="minorHAnsi" w:eastAsia="Calibri" w:hAnsiTheme="minorHAnsi" w:cs="Calibri"/>
          <w:spacing w:val="-2"/>
          <w:sz w:val="22"/>
          <w:szCs w:val="22"/>
        </w:rPr>
        <w:t>ance.</w:t>
      </w:r>
    </w:p>
    <w:p w14:paraId="06648400" w14:textId="77777777" w:rsidR="000F72C1" w:rsidRDefault="0020793E">
      <w:pPr>
        <w:spacing w:before="188" w:line="209" w:lineRule="auto"/>
        <w:ind w:left="1029" w:right="915"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If the</w:t>
      </w:r>
      <w:r>
        <w:rPr>
          <w:rFonts w:asciiTheme="minorHAnsi" w:eastAsia="Calibri" w:hAnsiTheme="minorHAnsi" w:cs="Calibri"/>
          <w:spacing w:val="17"/>
          <w:w w:val="101"/>
          <w:sz w:val="22"/>
          <w:szCs w:val="22"/>
        </w:rPr>
        <w:t xml:space="preserve"> </w:t>
      </w:r>
      <w:del w:id="1509" w:author="Peter Hill" w:date="2024-04-03T17:59:00Z">
        <w:r>
          <w:rPr>
            <w:rFonts w:asciiTheme="minorHAnsi" w:eastAsia="Calibri" w:hAnsiTheme="minorHAnsi" w:cs="Calibri"/>
            <w:spacing w:val="-1"/>
            <w:sz w:val="22"/>
            <w:szCs w:val="22"/>
          </w:rPr>
          <w:delText>lessor's</w:delText>
        </w:r>
        <w:r>
          <w:rPr>
            <w:rFonts w:asciiTheme="minorHAnsi" w:eastAsia="Calibri" w:hAnsiTheme="minorHAnsi" w:cs="Calibri"/>
            <w:spacing w:val="15"/>
            <w:sz w:val="22"/>
            <w:szCs w:val="22"/>
          </w:rPr>
          <w:delText xml:space="preserve"> </w:delText>
        </w:r>
      </w:del>
      <w:ins w:id="1510" w:author="Peter Hill" w:date="2024-04-03T17:59:00Z">
        <w:r>
          <w:rPr>
            <w:rFonts w:asciiTheme="minorHAnsi" w:eastAsia="Calibri" w:hAnsiTheme="minorHAnsi" w:cs="Calibri"/>
            <w:spacing w:val="-1"/>
            <w:sz w:val="22"/>
            <w:szCs w:val="22"/>
          </w:rPr>
          <w:t>Lighthouse Authority’s</w:t>
        </w:r>
        <w:r>
          <w:rPr>
            <w:rFonts w:asciiTheme="minorHAnsi" w:eastAsia="Calibri" w:hAnsiTheme="minorHAnsi" w:cs="Calibri"/>
            <w:spacing w:val="15"/>
            <w:sz w:val="22"/>
            <w:szCs w:val="22"/>
          </w:rPr>
          <w:t xml:space="preserve"> </w:t>
        </w:r>
      </w:ins>
      <w:r>
        <w:rPr>
          <w:rFonts w:asciiTheme="minorHAnsi" w:eastAsia="Calibri" w:hAnsiTheme="minorHAnsi" w:cs="Calibri"/>
          <w:spacing w:val="-1"/>
          <w:sz w:val="22"/>
          <w:szCs w:val="22"/>
        </w:rPr>
        <w:t>personne</w:t>
      </w:r>
      <w:r>
        <w:rPr>
          <w:rFonts w:asciiTheme="minorHAnsi" w:eastAsia="Calibri" w:hAnsiTheme="minorHAnsi" w:cs="Calibri"/>
          <w:spacing w:val="-2"/>
          <w:sz w:val="22"/>
          <w:szCs w:val="22"/>
        </w:rPr>
        <w:t>l</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have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 xml:space="preserve">had to enter </w:t>
      </w:r>
      <w:del w:id="1511" w:author="Peter Hill" w:date="2024-04-03T17:59:00Z">
        <w:r>
          <w:rPr>
            <w:rFonts w:asciiTheme="minorHAnsi" w:eastAsia="Calibri" w:hAnsiTheme="minorHAnsi" w:cs="Calibri"/>
            <w:spacing w:val="-2"/>
            <w:sz w:val="22"/>
            <w:szCs w:val="22"/>
          </w:rPr>
          <w:delText>a</w:delText>
        </w:r>
        <w:r>
          <w:rPr>
            <w:rFonts w:asciiTheme="minorHAnsi" w:eastAsia="Calibri" w:hAnsiTheme="minorHAnsi" w:cs="Calibri"/>
            <w:spacing w:val="17"/>
            <w:sz w:val="22"/>
            <w:szCs w:val="22"/>
          </w:rPr>
          <w:delText xml:space="preserve"> </w:delText>
        </w:r>
        <w:r>
          <w:rPr>
            <w:rFonts w:asciiTheme="minorHAnsi" w:eastAsia="Calibri" w:hAnsiTheme="minorHAnsi" w:cs="Calibri"/>
            <w:spacing w:val="-2"/>
            <w:sz w:val="22"/>
            <w:szCs w:val="22"/>
          </w:rPr>
          <w:delText>leased</w:delText>
        </w:r>
        <w:r>
          <w:rPr>
            <w:rFonts w:asciiTheme="minorHAnsi" w:eastAsia="Calibri" w:hAnsiTheme="minorHAnsi" w:cs="Calibri"/>
            <w:spacing w:val="16"/>
            <w:sz w:val="22"/>
            <w:szCs w:val="22"/>
          </w:rPr>
          <w:delText xml:space="preserve"> </w:delText>
        </w:r>
        <w:r>
          <w:rPr>
            <w:rFonts w:asciiTheme="minorHAnsi" w:eastAsia="Calibri" w:hAnsiTheme="minorHAnsi" w:cs="Calibri"/>
            <w:spacing w:val="-2"/>
            <w:sz w:val="22"/>
            <w:szCs w:val="22"/>
          </w:rPr>
          <w:delText>building</w:delText>
        </w:r>
      </w:del>
      <w:ins w:id="1512" w:author="Peter Hill" w:date="2024-04-03T17:59:00Z">
        <w:r>
          <w:rPr>
            <w:rFonts w:asciiTheme="minorHAnsi" w:eastAsia="Calibri" w:hAnsiTheme="minorHAnsi" w:cs="Calibri"/>
            <w:spacing w:val="-2"/>
            <w:sz w:val="22"/>
            <w:szCs w:val="22"/>
          </w:rPr>
          <w:t>an area subject to a third party Agreement</w:t>
        </w:r>
      </w:ins>
      <w:r>
        <w:rPr>
          <w:rFonts w:asciiTheme="minorHAnsi" w:eastAsia="Calibri" w:hAnsiTheme="minorHAnsi" w:cs="Calibri"/>
          <w:spacing w:val="-2"/>
          <w:sz w:val="22"/>
          <w:szCs w:val="22"/>
        </w:rPr>
        <w:t>,</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it</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important that</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del w:id="1513" w:author="Peter Hill" w:date="2024-04-03T18:00:00Z">
        <w:r>
          <w:rPr>
            <w:rFonts w:asciiTheme="minorHAnsi" w:eastAsia="Calibri" w:hAnsiTheme="minorHAnsi" w:cs="Calibri"/>
            <w:spacing w:val="-2"/>
            <w:sz w:val="22"/>
            <w:szCs w:val="22"/>
          </w:rPr>
          <w:delText>lessee</w:delText>
        </w:r>
        <w:r>
          <w:rPr>
            <w:rFonts w:asciiTheme="minorHAnsi" w:eastAsia="Calibri" w:hAnsiTheme="minorHAnsi" w:cs="Calibri"/>
            <w:spacing w:val="17"/>
            <w:w w:val="101"/>
            <w:sz w:val="22"/>
            <w:szCs w:val="22"/>
          </w:rPr>
          <w:delText xml:space="preserve"> </w:delText>
        </w:r>
      </w:del>
      <w:ins w:id="1514" w:author="Peter Hill" w:date="2024-04-03T18:00:00Z">
        <w:r>
          <w:rPr>
            <w:rFonts w:asciiTheme="minorHAnsi" w:eastAsia="Calibri" w:hAnsiTheme="minorHAnsi" w:cs="Calibri"/>
            <w:spacing w:val="-2"/>
            <w:sz w:val="22"/>
            <w:szCs w:val="22"/>
          </w:rPr>
          <w:t>Partner</w:t>
        </w:r>
        <w:r>
          <w:rPr>
            <w:rFonts w:asciiTheme="minorHAnsi" w:eastAsia="Calibri" w:hAnsiTheme="minorHAnsi" w:cs="Calibri"/>
            <w:spacing w:val="17"/>
            <w:w w:val="101"/>
            <w:sz w:val="22"/>
            <w:szCs w:val="22"/>
          </w:rPr>
          <w:t xml:space="preserve"> </w:t>
        </w:r>
      </w:ins>
      <w:r>
        <w:rPr>
          <w:rFonts w:asciiTheme="minorHAnsi" w:eastAsia="Calibri" w:hAnsiTheme="minorHAnsi" w:cs="Calibri"/>
          <w:spacing w:val="-2"/>
          <w:sz w:val="22"/>
          <w:szCs w:val="22"/>
        </w:rPr>
        <w:t>be</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notified</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after the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event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if</w:t>
      </w:r>
      <w:r>
        <w:rPr>
          <w:rFonts w:asciiTheme="minorHAnsi" w:eastAsia="Calibri" w:hAnsiTheme="minorHAnsi" w:cs="Calibri"/>
          <w:spacing w:val="15"/>
          <w:sz w:val="22"/>
          <w:szCs w:val="22"/>
        </w:rPr>
        <w:t xml:space="preserve"> </w:t>
      </w:r>
      <w:ins w:id="1515" w:author="Peter Hill" w:date="2024-04-03T18:00:00Z">
        <w:r>
          <w:rPr>
            <w:rFonts w:asciiTheme="minorHAnsi" w:eastAsia="Calibri" w:hAnsiTheme="minorHAnsi" w:cs="Calibri"/>
            <w:spacing w:val="-2"/>
            <w:sz w:val="22"/>
            <w:szCs w:val="22"/>
          </w:rPr>
          <w:t>they</w:t>
        </w:r>
      </w:ins>
      <w:del w:id="1516" w:author="Peter Hill" w:date="2024-04-03T18:00:00Z">
        <w:r>
          <w:rPr>
            <w:rFonts w:asciiTheme="minorHAnsi" w:eastAsia="Calibri" w:hAnsiTheme="minorHAnsi" w:cs="Calibri"/>
            <w:spacing w:val="-2"/>
            <w:sz w:val="22"/>
            <w:szCs w:val="22"/>
          </w:rPr>
          <w:delText>he</w:delText>
        </w:r>
      </w:del>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ha</w:t>
      </w:r>
      <w:ins w:id="1517" w:author="Peter Hill" w:date="2024-04-03T18:00:00Z">
        <w:r>
          <w:rPr>
            <w:rFonts w:asciiTheme="minorHAnsi" w:eastAsia="Calibri" w:hAnsiTheme="minorHAnsi" w:cs="Calibri"/>
            <w:spacing w:val="-2"/>
            <w:sz w:val="22"/>
            <w:szCs w:val="22"/>
          </w:rPr>
          <w:t>ve</w:t>
        </w:r>
      </w:ins>
      <w:del w:id="1518" w:author="Peter Hill" w:date="2024-04-03T18:00:00Z">
        <w:r>
          <w:rPr>
            <w:rFonts w:asciiTheme="minorHAnsi" w:eastAsia="Calibri" w:hAnsiTheme="minorHAnsi" w:cs="Calibri"/>
            <w:spacing w:val="-2"/>
            <w:sz w:val="22"/>
            <w:szCs w:val="22"/>
          </w:rPr>
          <w:delText>s</w:delText>
        </w:r>
      </w:del>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not</w:t>
      </w:r>
      <w:r>
        <w:rPr>
          <w:rFonts w:asciiTheme="minorHAnsi" w:eastAsia="Calibri" w:hAnsiTheme="minorHAnsi" w:cs="Calibri"/>
          <w:spacing w:val="18"/>
          <w:sz w:val="22"/>
          <w:szCs w:val="22"/>
        </w:rPr>
        <w:t xml:space="preserve"> </w:t>
      </w:r>
      <w:r>
        <w:rPr>
          <w:rFonts w:asciiTheme="minorHAnsi" w:eastAsia="Calibri" w:hAnsiTheme="minorHAnsi" w:cs="Calibri"/>
          <w:spacing w:val="-3"/>
          <w:sz w:val="22"/>
          <w:szCs w:val="22"/>
        </w:rPr>
        <w:t>received</w:t>
      </w:r>
      <w:r>
        <w:rPr>
          <w:rFonts w:asciiTheme="minorHAnsi" w:eastAsia="Calibri" w:hAnsiTheme="minorHAnsi" w:cs="Calibri"/>
          <w:spacing w:val="16"/>
          <w:w w:val="101"/>
          <w:sz w:val="22"/>
          <w:szCs w:val="22"/>
        </w:rPr>
        <w:t xml:space="preserve"> </w:t>
      </w:r>
      <w:r>
        <w:rPr>
          <w:rFonts w:asciiTheme="minorHAnsi" w:eastAsia="Calibri" w:hAnsiTheme="minorHAnsi" w:cs="Calibri"/>
          <w:spacing w:val="-3"/>
          <w:sz w:val="22"/>
          <w:szCs w:val="22"/>
        </w:rPr>
        <w:t>prior warning.</w:t>
      </w:r>
    </w:p>
    <w:p w14:paraId="06648401" w14:textId="77777777" w:rsidR="000F72C1" w:rsidRDefault="0020793E">
      <w:pPr>
        <w:spacing w:before="190" w:line="209" w:lineRule="auto"/>
        <w:ind w:left="1035" w:right="891" w:hanging="429"/>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If the</w:t>
      </w:r>
      <w:r>
        <w:rPr>
          <w:rFonts w:asciiTheme="minorHAnsi" w:eastAsia="Calibri" w:hAnsiTheme="minorHAnsi" w:cs="Calibri"/>
          <w:spacing w:val="18"/>
          <w:sz w:val="22"/>
          <w:szCs w:val="22"/>
        </w:rPr>
        <w:t xml:space="preserve"> </w:t>
      </w:r>
      <w:del w:id="1519" w:author="Peter Hill" w:date="2024-04-03T18:00:00Z">
        <w:r>
          <w:rPr>
            <w:rFonts w:asciiTheme="minorHAnsi" w:eastAsia="Calibri" w:hAnsiTheme="minorHAnsi" w:cs="Calibri"/>
            <w:spacing w:val="-1"/>
            <w:sz w:val="22"/>
            <w:szCs w:val="22"/>
          </w:rPr>
          <w:delText>lessor</w:delText>
        </w:r>
        <w:r>
          <w:rPr>
            <w:rFonts w:asciiTheme="minorHAnsi" w:eastAsia="Calibri" w:hAnsiTheme="minorHAnsi" w:cs="Calibri"/>
            <w:spacing w:val="14"/>
            <w:w w:val="101"/>
            <w:sz w:val="22"/>
            <w:szCs w:val="22"/>
          </w:rPr>
          <w:delText xml:space="preserve"> </w:delText>
        </w:r>
      </w:del>
      <w:ins w:id="1520" w:author="Peter Hill" w:date="2024-04-03T18:00:00Z">
        <w:r>
          <w:rPr>
            <w:rFonts w:asciiTheme="minorHAnsi" w:eastAsia="Calibri" w:hAnsiTheme="minorHAnsi" w:cs="Calibri"/>
            <w:spacing w:val="-1"/>
            <w:sz w:val="22"/>
            <w:szCs w:val="22"/>
          </w:rPr>
          <w:t>Lighthouse Authority</w:t>
        </w:r>
        <w:r>
          <w:rPr>
            <w:rFonts w:asciiTheme="minorHAnsi" w:eastAsia="Calibri" w:hAnsiTheme="minorHAnsi" w:cs="Calibri"/>
            <w:spacing w:val="14"/>
            <w:w w:val="101"/>
            <w:sz w:val="22"/>
            <w:szCs w:val="22"/>
          </w:rPr>
          <w:t xml:space="preserve"> </w:t>
        </w:r>
      </w:ins>
      <w:r>
        <w:rPr>
          <w:rFonts w:asciiTheme="minorHAnsi" w:eastAsia="Calibri" w:hAnsiTheme="minorHAnsi" w:cs="Calibri"/>
          <w:spacing w:val="-1"/>
          <w:sz w:val="22"/>
          <w:szCs w:val="22"/>
        </w:rPr>
        <w:t>needs to stay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night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in connection</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repairs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task</w:t>
      </w:r>
      <w:r>
        <w:rPr>
          <w:rFonts w:asciiTheme="minorHAnsi" w:eastAsia="Calibri" w:hAnsiTheme="minorHAnsi" w:cs="Calibri"/>
          <w:spacing w:val="-2"/>
          <w:sz w:val="22"/>
          <w:szCs w:val="22"/>
        </w:rPr>
        <w:t>s,</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del w:id="1521" w:author="Peter Hill" w:date="2024-04-03T18:00:00Z">
        <w:r>
          <w:rPr>
            <w:rFonts w:asciiTheme="minorHAnsi" w:eastAsia="Calibri" w:hAnsiTheme="minorHAnsi" w:cs="Calibri"/>
            <w:spacing w:val="-2"/>
            <w:sz w:val="22"/>
            <w:szCs w:val="22"/>
          </w:rPr>
          <w:delText>lessee</w:delText>
        </w:r>
        <w:r>
          <w:rPr>
            <w:rFonts w:asciiTheme="minorHAnsi" w:eastAsia="Calibri" w:hAnsiTheme="minorHAnsi" w:cs="Calibri"/>
            <w:spacing w:val="7"/>
            <w:sz w:val="22"/>
            <w:szCs w:val="22"/>
          </w:rPr>
          <w:delText xml:space="preserve"> </w:delText>
        </w:r>
      </w:del>
      <w:ins w:id="1522" w:author="Peter Hill" w:date="2024-04-03T18:00:00Z">
        <w:r>
          <w:rPr>
            <w:rFonts w:asciiTheme="minorHAnsi" w:eastAsia="Calibri" w:hAnsiTheme="minorHAnsi" w:cs="Calibri"/>
            <w:spacing w:val="-2"/>
            <w:sz w:val="22"/>
            <w:szCs w:val="22"/>
          </w:rPr>
          <w:t>Partner</w:t>
        </w:r>
        <w:r>
          <w:rPr>
            <w:rFonts w:asciiTheme="minorHAnsi" w:eastAsia="Calibri" w:hAnsiTheme="minorHAnsi" w:cs="Calibri"/>
            <w:spacing w:val="7"/>
            <w:sz w:val="22"/>
            <w:szCs w:val="22"/>
          </w:rPr>
          <w:t xml:space="preserve"> </w:t>
        </w:r>
      </w:ins>
      <w:r>
        <w:rPr>
          <w:rFonts w:asciiTheme="minorHAnsi" w:eastAsia="Calibri" w:hAnsiTheme="minorHAnsi" w:cs="Calibri"/>
          <w:spacing w:val="-2"/>
          <w:sz w:val="22"/>
          <w:szCs w:val="22"/>
        </w:rPr>
        <w:t>shall</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make</w:t>
      </w:r>
      <w:r>
        <w:rPr>
          <w:rFonts w:asciiTheme="minorHAnsi" w:eastAsia="Calibri" w:hAnsiTheme="minorHAnsi" w:cs="Calibri"/>
          <w:spacing w:val="20"/>
          <w:sz w:val="22"/>
          <w:szCs w:val="22"/>
        </w:rPr>
        <w:t xml:space="preserve"> </w:t>
      </w:r>
      <w:r>
        <w:rPr>
          <w:rFonts w:asciiTheme="minorHAnsi" w:eastAsia="Calibri" w:hAnsiTheme="minorHAnsi" w:cs="Calibri"/>
          <w:spacing w:val="-1"/>
          <w:sz w:val="22"/>
          <w:szCs w:val="22"/>
        </w:rPr>
        <w:t>necessary space available free of charge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if</w:t>
      </w:r>
      <w:r>
        <w:rPr>
          <w:rFonts w:asciiTheme="minorHAnsi" w:eastAsia="Calibri" w:hAnsiTheme="minorHAnsi" w:cs="Calibri"/>
          <w:spacing w:val="6"/>
          <w:sz w:val="22"/>
          <w:szCs w:val="22"/>
        </w:rPr>
        <w:t xml:space="preserve"> </w:t>
      </w:r>
      <w:r>
        <w:rPr>
          <w:rFonts w:asciiTheme="minorHAnsi" w:eastAsia="Calibri" w:hAnsiTheme="minorHAnsi" w:cs="Calibri"/>
          <w:spacing w:val="-1"/>
          <w:sz w:val="22"/>
          <w:szCs w:val="22"/>
        </w:rPr>
        <w:t>appropriate.</w:t>
      </w:r>
    </w:p>
    <w:p w14:paraId="06648402"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523" w:author="Peter Hill" w:date="2024-04-03T18:01:00Z">
        <w:r>
          <w:rPr>
            <w:rFonts w:asciiTheme="minorHAnsi" w:eastAsia="Calibri" w:hAnsiTheme="minorHAnsi" w:cs="Calibri"/>
            <w:spacing w:val="-1"/>
            <w:sz w:val="22"/>
            <w:szCs w:val="22"/>
          </w:rPr>
          <w:delText xml:space="preserve">lessor </w:delText>
        </w:r>
      </w:del>
      <w:ins w:id="1524" w:author="Peter Hill" w:date="2024-04-03T18:01:00Z">
        <w:r>
          <w:rPr>
            <w:rFonts w:asciiTheme="minorHAnsi" w:eastAsia="Calibri" w:hAnsiTheme="minorHAnsi" w:cs="Calibri"/>
            <w:spacing w:val="-1"/>
            <w:sz w:val="22"/>
            <w:szCs w:val="22"/>
          </w:rPr>
          <w:t xml:space="preserve">Lighthouse Authority </w:t>
        </w:r>
      </w:ins>
      <w:r>
        <w:rPr>
          <w:rFonts w:asciiTheme="minorHAnsi" w:eastAsia="Calibri" w:hAnsiTheme="minorHAnsi" w:cs="Calibri"/>
          <w:spacing w:val="-1"/>
          <w:sz w:val="22"/>
          <w:szCs w:val="22"/>
        </w:rPr>
        <w:t>shall</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have a set of</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keys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buildings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installations.</w:t>
      </w:r>
    </w:p>
    <w:p w14:paraId="06648403" w14:textId="77777777" w:rsidR="000F72C1" w:rsidRDefault="0020793E">
      <w:pPr>
        <w:spacing w:before="197" w:line="178" w:lineRule="auto"/>
        <w:ind w:left="32"/>
        <w:outlineLvl w:val="2"/>
        <w:rPr>
          <w:rFonts w:asciiTheme="minorHAnsi" w:eastAsia="Calibri" w:hAnsiTheme="minorHAnsi" w:cs="Calibri"/>
          <w:sz w:val="18"/>
          <w:szCs w:val="18"/>
        </w:rPr>
      </w:pPr>
      <w:ins w:id="1525" w:author="liujuan" w:date="2024-04-10T13:37:00Z">
        <w:r>
          <w:rPr>
            <w:rFonts w:asciiTheme="minorHAnsi" w:eastAsia="SimSun" w:hAnsiTheme="minorHAnsi" w:cs="Calibri" w:hint="eastAsia"/>
            <w:b/>
            <w:bCs/>
            <w:color w:val="00558C"/>
            <w:spacing w:val="11"/>
            <w:sz w:val="22"/>
            <w:szCs w:val="22"/>
            <w:lang w:eastAsia="zh-CN"/>
          </w:rPr>
          <w:t>5</w:t>
        </w:r>
      </w:ins>
      <w:del w:id="1526" w:author="liujuan" w:date="2024-04-10T13:37:00Z">
        <w:r>
          <w:rPr>
            <w:rFonts w:asciiTheme="minorHAnsi" w:eastAsia="Calibri" w:hAnsiTheme="minorHAnsi" w:cs="Calibri"/>
            <w:b/>
            <w:bCs/>
            <w:color w:val="00558C"/>
            <w:spacing w:val="11"/>
            <w:sz w:val="22"/>
            <w:szCs w:val="22"/>
          </w:rPr>
          <w:delText>4</w:delText>
        </w:r>
      </w:del>
      <w:r>
        <w:rPr>
          <w:rFonts w:asciiTheme="minorHAnsi" w:eastAsia="Calibri" w:hAnsiTheme="minorHAnsi" w:cs="Calibri"/>
          <w:b/>
          <w:bCs/>
          <w:color w:val="00558C"/>
          <w:spacing w:val="11"/>
          <w:sz w:val="22"/>
          <w:szCs w:val="22"/>
        </w:rPr>
        <w:t>.</w:t>
      </w:r>
      <w:del w:id="1527" w:author="liujuan" w:date="2024-04-06T15:13:00Z">
        <w:r>
          <w:rPr>
            <w:rFonts w:asciiTheme="minorHAnsi" w:eastAsia="Calibri" w:hAnsiTheme="minorHAnsi" w:cs="Calibri"/>
            <w:b/>
            <w:bCs/>
            <w:color w:val="00558C"/>
            <w:spacing w:val="11"/>
            <w:sz w:val="22"/>
            <w:szCs w:val="22"/>
          </w:rPr>
          <w:delText>1</w:delText>
        </w:r>
      </w:del>
      <w:ins w:id="1528" w:author="liujuan" w:date="2024-04-06T15:13:00Z">
        <w:r>
          <w:rPr>
            <w:rFonts w:asciiTheme="minorHAnsi" w:eastAsia="SimSun" w:hAnsiTheme="minorHAnsi" w:cs="Calibri" w:hint="eastAsia"/>
            <w:b/>
            <w:bCs/>
            <w:color w:val="00558C"/>
            <w:spacing w:val="11"/>
            <w:sz w:val="22"/>
            <w:szCs w:val="22"/>
            <w:lang w:eastAsia="zh-CN"/>
          </w:rPr>
          <w:t>2</w:t>
        </w:r>
      </w:ins>
      <w:r>
        <w:rPr>
          <w:rFonts w:asciiTheme="minorHAnsi" w:eastAsia="Calibri" w:hAnsiTheme="minorHAnsi" w:cs="Calibri"/>
          <w:b/>
          <w:bCs/>
          <w:color w:val="00558C"/>
          <w:spacing w:val="11"/>
          <w:sz w:val="22"/>
          <w:szCs w:val="22"/>
        </w:rPr>
        <w:t xml:space="preserve">.12.    </w:t>
      </w:r>
      <w:r>
        <w:rPr>
          <w:rFonts w:asciiTheme="minorHAnsi" w:eastAsia="Calibri" w:hAnsiTheme="minorHAnsi" w:cs="Calibri"/>
          <w:b/>
          <w:bCs/>
          <w:color w:val="00558C"/>
          <w:sz w:val="18"/>
          <w:szCs w:val="18"/>
          <w:rPrChange w:id="1529" w:author="Jiang" w:date="2024-07-05T10:49:00Z">
            <w:rPr>
              <w:rFonts w:asciiTheme="minorHAnsi" w:eastAsia="Calibri" w:hAnsiTheme="minorHAnsi" w:cs="Calibri"/>
              <w:b/>
              <w:bCs/>
              <w:color w:val="00558C"/>
              <w:spacing w:val="11"/>
              <w:sz w:val="22"/>
              <w:szCs w:val="22"/>
            </w:rPr>
          </w:rPrChange>
        </w:rPr>
        <w:t xml:space="preserve">   </w:t>
      </w:r>
      <w:r>
        <w:rPr>
          <w:rFonts w:asciiTheme="minorHAnsi" w:eastAsia="Calibri" w:hAnsiTheme="minorHAnsi" w:cs="Calibri"/>
          <w:b/>
          <w:bCs/>
          <w:color w:val="00558C"/>
          <w:sz w:val="24"/>
          <w:szCs w:val="24"/>
        </w:rPr>
        <w:t>I</w:t>
      </w:r>
      <w:r>
        <w:rPr>
          <w:rFonts w:asciiTheme="minorHAnsi" w:eastAsia="Calibri" w:hAnsiTheme="minorHAnsi" w:cs="Calibri"/>
          <w:b/>
          <w:bCs/>
          <w:color w:val="00558C"/>
          <w:sz w:val="18"/>
          <w:szCs w:val="18"/>
        </w:rPr>
        <w:t>MPACTS</w:t>
      </w:r>
      <w:r>
        <w:rPr>
          <w:rFonts w:asciiTheme="minorHAnsi" w:eastAsia="Calibri" w:hAnsiTheme="minorHAnsi" w:cs="Calibri"/>
          <w:b/>
          <w:bCs/>
          <w:color w:val="00558C"/>
          <w:sz w:val="18"/>
          <w:szCs w:val="18"/>
          <w:rPrChange w:id="1530" w:author="Jiang" w:date="2024-07-05T10:49:00Z">
            <w:rPr>
              <w:rFonts w:asciiTheme="minorHAnsi" w:eastAsia="Calibri" w:hAnsiTheme="minorHAnsi" w:cs="Calibri"/>
              <w:b/>
              <w:bCs/>
              <w:color w:val="00558C"/>
              <w:spacing w:val="11"/>
              <w:sz w:val="18"/>
              <w:szCs w:val="18"/>
            </w:rPr>
          </w:rPrChange>
        </w:rPr>
        <w:t xml:space="preserve"> </w:t>
      </w:r>
      <w:r>
        <w:rPr>
          <w:rFonts w:asciiTheme="minorHAnsi" w:eastAsia="Calibri" w:hAnsiTheme="minorHAnsi" w:cs="Calibri"/>
          <w:b/>
          <w:bCs/>
          <w:color w:val="00558C"/>
          <w:sz w:val="18"/>
          <w:szCs w:val="18"/>
        </w:rPr>
        <w:t>ON</w:t>
      </w:r>
      <w:r>
        <w:rPr>
          <w:rFonts w:asciiTheme="minorHAnsi" w:eastAsia="Calibri" w:hAnsiTheme="minorHAnsi" w:cs="Calibri"/>
          <w:b/>
          <w:bCs/>
          <w:color w:val="00558C"/>
          <w:sz w:val="18"/>
          <w:szCs w:val="18"/>
          <w:rPrChange w:id="1531" w:author="Jiang" w:date="2024-07-05T10:49:00Z">
            <w:rPr>
              <w:rFonts w:asciiTheme="minorHAnsi" w:eastAsia="Calibri" w:hAnsiTheme="minorHAnsi" w:cs="Calibri"/>
              <w:b/>
              <w:bCs/>
              <w:color w:val="00558C"/>
              <w:spacing w:val="19"/>
              <w:sz w:val="18"/>
              <w:szCs w:val="18"/>
            </w:rPr>
          </w:rPrChange>
        </w:rPr>
        <w:t xml:space="preserve"> </w:t>
      </w:r>
      <w:r>
        <w:rPr>
          <w:rFonts w:asciiTheme="minorHAnsi" w:eastAsia="Calibri" w:hAnsiTheme="minorHAnsi" w:cs="Calibri"/>
          <w:b/>
          <w:bCs/>
          <w:color w:val="00558C"/>
          <w:sz w:val="18"/>
          <w:szCs w:val="18"/>
        </w:rPr>
        <w:t>OPERATIONAL</w:t>
      </w:r>
      <w:r>
        <w:rPr>
          <w:rFonts w:asciiTheme="minorHAnsi" w:eastAsia="Calibri" w:hAnsiTheme="minorHAnsi" w:cs="Calibri"/>
          <w:b/>
          <w:bCs/>
          <w:color w:val="00558C"/>
          <w:sz w:val="18"/>
          <w:szCs w:val="18"/>
          <w:rPrChange w:id="1532" w:author="Jiang" w:date="2024-07-05T10:49:00Z">
            <w:rPr>
              <w:rFonts w:asciiTheme="minorHAnsi" w:eastAsia="Calibri" w:hAnsiTheme="minorHAnsi" w:cs="Calibri"/>
              <w:b/>
              <w:bCs/>
              <w:color w:val="00558C"/>
              <w:spacing w:val="20"/>
              <w:w w:val="101"/>
              <w:sz w:val="18"/>
              <w:szCs w:val="18"/>
            </w:rPr>
          </w:rPrChange>
        </w:rPr>
        <w:t xml:space="preserve"> </w:t>
      </w:r>
      <w:r>
        <w:rPr>
          <w:rFonts w:asciiTheme="minorHAnsi" w:eastAsia="Calibri" w:hAnsiTheme="minorHAnsi" w:cs="Calibri"/>
          <w:b/>
          <w:bCs/>
          <w:color w:val="00558C"/>
          <w:sz w:val="18"/>
          <w:szCs w:val="18"/>
          <w:rPrChange w:id="1533" w:author="Jiang" w:date="2024-07-05T10:49:00Z">
            <w:rPr>
              <w:rFonts w:asciiTheme="minorHAnsi" w:eastAsia="Calibri" w:hAnsiTheme="minorHAnsi" w:cs="Calibri"/>
              <w:b/>
              <w:bCs/>
              <w:color w:val="00558C"/>
              <w:sz w:val="24"/>
              <w:szCs w:val="24"/>
            </w:rPr>
          </w:rPrChange>
        </w:rPr>
        <w:t>M</w:t>
      </w:r>
      <w:r>
        <w:rPr>
          <w:rFonts w:asciiTheme="minorHAnsi" w:eastAsia="Calibri" w:hAnsiTheme="minorHAnsi" w:cs="Calibri"/>
          <w:b/>
          <w:bCs/>
          <w:color w:val="00558C"/>
          <w:sz w:val="18"/>
          <w:szCs w:val="18"/>
        </w:rPr>
        <w:t>ARINE</w:t>
      </w:r>
      <w:r>
        <w:rPr>
          <w:rFonts w:asciiTheme="minorHAnsi" w:eastAsia="Calibri" w:hAnsiTheme="minorHAnsi" w:cs="Calibri"/>
          <w:b/>
          <w:bCs/>
          <w:color w:val="00558C"/>
          <w:sz w:val="18"/>
          <w:szCs w:val="18"/>
          <w:rPrChange w:id="1534" w:author="Jiang" w:date="2024-07-05T10:49:00Z">
            <w:rPr>
              <w:rFonts w:asciiTheme="minorHAnsi" w:eastAsia="Calibri" w:hAnsiTheme="minorHAnsi" w:cs="Calibri"/>
              <w:b/>
              <w:bCs/>
              <w:color w:val="00558C"/>
              <w:spacing w:val="11"/>
              <w:sz w:val="18"/>
              <w:szCs w:val="18"/>
            </w:rPr>
          </w:rPrChange>
        </w:rPr>
        <w:t xml:space="preserve"> </w:t>
      </w:r>
      <w:r>
        <w:rPr>
          <w:rFonts w:asciiTheme="minorHAnsi" w:eastAsia="Calibri" w:hAnsiTheme="minorHAnsi" w:cs="Calibri"/>
          <w:b/>
          <w:bCs/>
          <w:color w:val="00558C"/>
          <w:sz w:val="18"/>
          <w:szCs w:val="18"/>
          <w:rPrChange w:id="1535" w:author="Jiang" w:date="2024-07-05T10:49:00Z">
            <w:rPr>
              <w:rFonts w:asciiTheme="minorHAnsi" w:eastAsia="Calibri" w:hAnsiTheme="minorHAnsi" w:cs="Calibri"/>
              <w:b/>
              <w:bCs/>
              <w:color w:val="00558C"/>
              <w:sz w:val="24"/>
              <w:szCs w:val="24"/>
            </w:rPr>
          </w:rPrChange>
        </w:rPr>
        <w:t>A</w:t>
      </w:r>
      <w:r>
        <w:rPr>
          <w:rFonts w:asciiTheme="minorHAnsi" w:eastAsia="Calibri" w:hAnsiTheme="minorHAnsi" w:cs="Calibri"/>
          <w:b/>
          <w:bCs/>
          <w:color w:val="00558C"/>
          <w:sz w:val="18"/>
          <w:szCs w:val="18"/>
        </w:rPr>
        <w:t>IDS</w:t>
      </w:r>
      <w:r>
        <w:rPr>
          <w:rFonts w:asciiTheme="minorHAnsi" w:eastAsia="Calibri" w:hAnsiTheme="minorHAnsi" w:cs="Calibri"/>
          <w:b/>
          <w:bCs/>
          <w:color w:val="00558C"/>
          <w:sz w:val="18"/>
          <w:szCs w:val="18"/>
          <w:rPrChange w:id="1536" w:author="Jiang" w:date="2024-07-05T10:49:00Z">
            <w:rPr>
              <w:rFonts w:asciiTheme="minorHAnsi" w:eastAsia="Calibri" w:hAnsiTheme="minorHAnsi" w:cs="Calibri"/>
              <w:b/>
              <w:bCs/>
              <w:color w:val="00558C"/>
              <w:spacing w:val="2"/>
              <w:sz w:val="18"/>
              <w:szCs w:val="18"/>
            </w:rPr>
          </w:rPrChange>
        </w:rPr>
        <w:t xml:space="preserve"> </w:t>
      </w:r>
      <w:r>
        <w:rPr>
          <w:rFonts w:asciiTheme="minorHAnsi" w:eastAsia="Calibri" w:hAnsiTheme="minorHAnsi" w:cs="Calibri"/>
          <w:b/>
          <w:bCs/>
          <w:color w:val="00558C"/>
          <w:sz w:val="18"/>
          <w:szCs w:val="18"/>
        </w:rPr>
        <w:t>TO</w:t>
      </w:r>
      <w:r>
        <w:rPr>
          <w:rFonts w:asciiTheme="minorHAnsi" w:eastAsia="Calibri" w:hAnsiTheme="minorHAnsi" w:cs="Calibri"/>
          <w:b/>
          <w:bCs/>
          <w:color w:val="00558C"/>
          <w:sz w:val="18"/>
          <w:szCs w:val="18"/>
          <w:rPrChange w:id="1537" w:author="Jiang" w:date="2024-07-05T10:49:00Z">
            <w:rPr>
              <w:rFonts w:asciiTheme="minorHAnsi" w:eastAsia="Calibri" w:hAnsiTheme="minorHAnsi" w:cs="Calibri"/>
              <w:b/>
              <w:bCs/>
              <w:color w:val="00558C"/>
              <w:spacing w:val="18"/>
              <w:w w:val="102"/>
              <w:sz w:val="18"/>
              <w:szCs w:val="18"/>
            </w:rPr>
          </w:rPrChange>
        </w:rPr>
        <w:t xml:space="preserve"> </w:t>
      </w:r>
      <w:r>
        <w:rPr>
          <w:rFonts w:asciiTheme="minorHAnsi" w:eastAsia="Calibri" w:hAnsiTheme="minorHAnsi" w:cs="Calibri"/>
          <w:b/>
          <w:bCs/>
          <w:color w:val="00558C"/>
          <w:sz w:val="18"/>
          <w:szCs w:val="18"/>
          <w:rPrChange w:id="1538" w:author="Jiang" w:date="2024-07-05T10:49:00Z">
            <w:rPr>
              <w:rFonts w:asciiTheme="minorHAnsi" w:eastAsia="Calibri" w:hAnsiTheme="minorHAnsi" w:cs="Calibri"/>
              <w:b/>
              <w:bCs/>
              <w:color w:val="00558C"/>
              <w:sz w:val="24"/>
              <w:szCs w:val="24"/>
            </w:rPr>
          </w:rPrChange>
        </w:rPr>
        <w:t>N</w:t>
      </w:r>
      <w:r>
        <w:rPr>
          <w:rFonts w:asciiTheme="minorHAnsi" w:eastAsia="Calibri" w:hAnsiTheme="minorHAnsi" w:cs="Calibri"/>
          <w:b/>
          <w:bCs/>
          <w:color w:val="00558C"/>
          <w:sz w:val="18"/>
          <w:szCs w:val="18"/>
        </w:rPr>
        <w:t>AVIGATION</w:t>
      </w:r>
    </w:p>
    <w:p w14:paraId="06648404" w14:textId="77777777" w:rsidR="000F72C1" w:rsidRDefault="0020793E">
      <w:pPr>
        <w:spacing w:before="178" w:line="214" w:lineRule="auto"/>
        <w:ind w:left="42" w:right="770" w:hanging="12"/>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22"/>
          <w:sz w:val="22"/>
          <w:szCs w:val="22"/>
        </w:rPr>
        <w:t xml:space="preserve"> </w:t>
      </w:r>
      <w:r>
        <w:rPr>
          <w:rFonts w:asciiTheme="minorHAnsi" w:eastAsia="Calibri" w:hAnsiTheme="minorHAnsi" w:cs="Calibri"/>
          <w:spacing w:val="-1"/>
          <w:sz w:val="22"/>
          <w:szCs w:val="22"/>
        </w:rPr>
        <w:t>following</w:t>
      </w:r>
      <w:r>
        <w:rPr>
          <w:rFonts w:asciiTheme="minorHAnsi" w:eastAsia="Calibri" w:hAnsiTheme="minorHAnsi" w:cs="Calibri"/>
          <w:spacing w:val="33"/>
          <w:sz w:val="22"/>
          <w:szCs w:val="22"/>
        </w:rPr>
        <w:t xml:space="preserve"> </w:t>
      </w:r>
      <w:r>
        <w:rPr>
          <w:rFonts w:asciiTheme="minorHAnsi" w:eastAsia="Calibri" w:hAnsiTheme="minorHAnsi" w:cs="Calibri"/>
          <w:spacing w:val="-1"/>
          <w:sz w:val="22"/>
          <w:szCs w:val="22"/>
        </w:rPr>
        <w:t>matters</w:t>
      </w:r>
      <w:r>
        <w:rPr>
          <w:rFonts w:asciiTheme="minorHAnsi" w:eastAsia="Calibri" w:hAnsiTheme="minorHAnsi" w:cs="Calibri"/>
          <w:spacing w:val="26"/>
          <w:w w:val="101"/>
          <w:sz w:val="22"/>
          <w:szCs w:val="22"/>
        </w:rPr>
        <w:t xml:space="preserve"> </w:t>
      </w:r>
      <w:r>
        <w:rPr>
          <w:rFonts w:asciiTheme="minorHAnsi" w:eastAsia="Calibri" w:hAnsiTheme="minorHAnsi" w:cs="Calibri"/>
          <w:spacing w:val="-1"/>
          <w:sz w:val="22"/>
          <w:szCs w:val="22"/>
        </w:rPr>
        <w:t>should</w:t>
      </w:r>
      <w:r>
        <w:rPr>
          <w:rFonts w:asciiTheme="minorHAnsi" w:eastAsia="Calibri" w:hAnsiTheme="minorHAnsi" w:cs="Calibri"/>
          <w:spacing w:val="33"/>
          <w:sz w:val="22"/>
          <w:szCs w:val="22"/>
        </w:rPr>
        <w:t xml:space="preserve"> </w:t>
      </w:r>
      <w:r>
        <w:rPr>
          <w:rFonts w:asciiTheme="minorHAnsi" w:eastAsia="Calibri" w:hAnsiTheme="minorHAnsi" w:cs="Calibri"/>
          <w:spacing w:val="-1"/>
          <w:sz w:val="22"/>
          <w:szCs w:val="22"/>
        </w:rPr>
        <w:t>b</w:t>
      </w:r>
      <w:r>
        <w:rPr>
          <w:rFonts w:asciiTheme="minorHAnsi" w:eastAsia="Calibri" w:hAnsiTheme="minorHAnsi" w:cs="Calibri"/>
          <w:spacing w:val="-2"/>
          <w:sz w:val="22"/>
          <w:szCs w:val="22"/>
        </w:rPr>
        <w:t>e</w:t>
      </w:r>
      <w:r>
        <w:rPr>
          <w:rFonts w:asciiTheme="minorHAnsi" w:eastAsia="Calibri" w:hAnsiTheme="minorHAnsi" w:cs="Calibri"/>
          <w:spacing w:val="28"/>
          <w:sz w:val="22"/>
          <w:szCs w:val="22"/>
        </w:rPr>
        <w:t xml:space="preserve"> </w:t>
      </w:r>
      <w:r>
        <w:rPr>
          <w:rFonts w:asciiTheme="minorHAnsi" w:eastAsia="Calibri" w:hAnsiTheme="minorHAnsi" w:cs="Calibri"/>
          <w:spacing w:val="-2"/>
          <w:sz w:val="22"/>
          <w:szCs w:val="22"/>
        </w:rPr>
        <w:t>considered</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33"/>
          <w:w w:val="101"/>
          <w:sz w:val="22"/>
          <w:szCs w:val="22"/>
        </w:rPr>
        <w:t xml:space="preserve"> </w:t>
      </w:r>
      <w:r>
        <w:rPr>
          <w:rFonts w:asciiTheme="minorHAnsi" w:eastAsia="Calibri" w:hAnsiTheme="minorHAnsi" w:cs="Calibri"/>
          <w:spacing w:val="-2"/>
          <w:sz w:val="22"/>
          <w:szCs w:val="22"/>
        </w:rPr>
        <w:t>possible</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inclusion</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or</w:t>
      </w:r>
      <w:r>
        <w:rPr>
          <w:rFonts w:asciiTheme="minorHAnsi" w:eastAsia="Calibri" w:hAnsiTheme="minorHAnsi" w:cs="Calibri"/>
          <w:spacing w:val="33"/>
          <w:w w:val="101"/>
          <w:sz w:val="22"/>
          <w:szCs w:val="22"/>
        </w:rPr>
        <w:t xml:space="preserve"> </w:t>
      </w:r>
      <w:r>
        <w:rPr>
          <w:rFonts w:asciiTheme="minorHAnsi" w:eastAsia="Calibri" w:hAnsiTheme="minorHAnsi" w:cs="Calibri"/>
          <w:spacing w:val="-2"/>
          <w:sz w:val="22"/>
          <w:szCs w:val="22"/>
        </w:rPr>
        <w:t>restriction</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w w:val="101"/>
          <w:sz w:val="22"/>
          <w:szCs w:val="22"/>
        </w:rPr>
        <w:t xml:space="preserve"> </w:t>
      </w:r>
      <w:del w:id="1539" w:author="Jiang" w:date="2024-07-05T10:49:00Z">
        <w:r>
          <w:rPr>
            <w:rFonts w:asciiTheme="minorHAnsi" w:eastAsia="Calibri" w:hAnsiTheme="minorHAnsi" w:cs="Calibri"/>
            <w:spacing w:val="-2"/>
            <w:sz w:val="22"/>
            <w:szCs w:val="22"/>
          </w:rPr>
          <w:delText>a</w:delText>
        </w:r>
      </w:del>
      <w:ins w:id="1540" w:author="Jiang" w:date="2024-07-05T10:49:00Z">
        <w:r>
          <w:rPr>
            <w:rFonts w:asciiTheme="minorHAnsi" w:eastAsia="SimSun" w:hAnsiTheme="minorHAnsi" w:cs="Calibri" w:hint="eastAsia"/>
            <w:spacing w:val="-2"/>
            <w:sz w:val="22"/>
            <w:szCs w:val="22"/>
            <w:lang w:eastAsia="zh-CN"/>
          </w:rPr>
          <w:t>A</w:t>
        </w:r>
      </w:ins>
      <w:r>
        <w:rPr>
          <w:rFonts w:asciiTheme="minorHAnsi" w:eastAsia="Calibri" w:hAnsiTheme="minorHAnsi" w:cs="Calibri"/>
          <w:spacing w:val="-2"/>
          <w:sz w:val="22"/>
          <w:szCs w:val="22"/>
        </w:rPr>
        <w:t>greement</w:t>
      </w:r>
      <w:r>
        <w:rPr>
          <w:rFonts w:asciiTheme="minorHAnsi" w:eastAsia="Calibri" w:hAnsiTheme="minorHAnsi" w:cs="Calibri"/>
          <w:spacing w:val="19"/>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28"/>
          <w:w w:val="101"/>
          <w:sz w:val="22"/>
          <w:szCs w:val="22"/>
        </w:rPr>
        <w:t xml:space="preserve"> </w:t>
      </w:r>
      <w:del w:id="1541" w:author="Peter Hill" w:date="2024-04-03T18:01:00Z">
        <w:r>
          <w:rPr>
            <w:rFonts w:asciiTheme="minorHAnsi" w:eastAsia="Calibri" w:hAnsiTheme="minorHAnsi" w:cs="Calibri"/>
            <w:spacing w:val="-2"/>
            <w:sz w:val="22"/>
            <w:szCs w:val="22"/>
          </w:rPr>
          <w:delText>control</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the</w:delText>
        </w:r>
      </w:del>
      <w:ins w:id="1542" w:author="Peter Hill" w:date="2024-04-03T18:01:00Z">
        <w:r>
          <w:rPr>
            <w:rFonts w:asciiTheme="minorHAnsi" w:eastAsia="Calibri" w:hAnsiTheme="minorHAnsi" w:cs="Calibri"/>
            <w:spacing w:val="-2"/>
            <w:sz w:val="22"/>
            <w:szCs w:val="22"/>
          </w:rPr>
          <w:t>prevent</w:t>
        </w:r>
      </w:ins>
      <w:r>
        <w:rPr>
          <w:rFonts w:asciiTheme="minorHAnsi" w:eastAsia="Calibri" w:hAnsiTheme="minorHAnsi" w:cs="Calibri"/>
          <w:sz w:val="22"/>
          <w:szCs w:val="22"/>
        </w:rPr>
        <w:t xml:space="preserve"> </w:t>
      </w:r>
      <w:r>
        <w:rPr>
          <w:rFonts w:asciiTheme="minorHAnsi" w:eastAsia="Calibri" w:hAnsiTheme="minorHAnsi" w:cs="Calibri"/>
          <w:spacing w:val="-1"/>
          <w:sz w:val="22"/>
          <w:szCs w:val="22"/>
        </w:rPr>
        <w:t>impact on the operation of the A</w:t>
      </w:r>
      <w:del w:id="1543" w:author="Jiang" w:date="2024-07-05T10:49:00Z">
        <w:r>
          <w:rPr>
            <w:rFonts w:asciiTheme="minorHAnsi" w:eastAsia="Calibri" w:hAnsiTheme="minorHAnsi" w:cs="Calibri"/>
            <w:spacing w:val="-1"/>
            <w:sz w:val="22"/>
            <w:szCs w:val="22"/>
          </w:rPr>
          <w:delText>id to</w:delText>
        </w:r>
        <w:r>
          <w:rPr>
            <w:rFonts w:asciiTheme="minorHAnsi" w:eastAsia="Calibri" w:hAnsiTheme="minorHAnsi" w:cs="Calibri"/>
            <w:spacing w:val="21"/>
            <w:sz w:val="22"/>
            <w:szCs w:val="22"/>
          </w:rPr>
          <w:delText xml:space="preserve"> </w:delText>
        </w:r>
      </w:del>
      <w:ins w:id="1544" w:author="Jiang" w:date="2024-07-05T10:50:00Z">
        <w:r>
          <w:rPr>
            <w:rFonts w:asciiTheme="minorHAnsi" w:eastAsia="SimSun" w:hAnsiTheme="minorHAnsi" w:cs="Calibri" w:hint="eastAsia"/>
            <w:spacing w:val="21"/>
            <w:sz w:val="22"/>
            <w:szCs w:val="22"/>
            <w:lang w:eastAsia="zh-CN"/>
          </w:rPr>
          <w:t>toN</w:t>
        </w:r>
      </w:ins>
      <w:del w:id="1545" w:author="Jiang" w:date="2024-07-05T10:50:00Z">
        <w:r>
          <w:rPr>
            <w:rFonts w:asciiTheme="minorHAnsi" w:eastAsia="Calibri" w:hAnsiTheme="minorHAnsi" w:cs="Calibri"/>
            <w:spacing w:val="-1"/>
            <w:sz w:val="22"/>
            <w:szCs w:val="22"/>
          </w:rPr>
          <w:delText>Navigation</w:delText>
        </w:r>
      </w:del>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by the</w:t>
      </w:r>
      <w:r>
        <w:rPr>
          <w:rFonts w:asciiTheme="minorHAnsi" w:eastAsia="Calibri" w:hAnsiTheme="minorHAnsi" w:cs="Calibri"/>
          <w:spacing w:val="18"/>
          <w:sz w:val="22"/>
          <w:szCs w:val="22"/>
        </w:rPr>
        <w:t xml:space="preserve"> </w:t>
      </w:r>
      <w:del w:id="1546" w:author="Peter Hill" w:date="2024-04-03T18:01:00Z">
        <w:r>
          <w:rPr>
            <w:rFonts w:asciiTheme="minorHAnsi" w:eastAsia="Calibri" w:hAnsiTheme="minorHAnsi" w:cs="Calibri"/>
            <w:spacing w:val="-1"/>
            <w:sz w:val="22"/>
            <w:szCs w:val="22"/>
          </w:rPr>
          <w:delText>lessee</w:delText>
        </w:r>
      </w:del>
      <w:ins w:id="1547" w:author="Peter Hill" w:date="2024-04-03T18:01:00Z">
        <w:r>
          <w:rPr>
            <w:rFonts w:asciiTheme="minorHAnsi" w:eastAsia="Calibri" w:hAnsiTheme="minorHAnsi" w:cs="Calibri"/>
            <w:spacing w:val="-1"/>
            <w:sz w:val="22"/>
            <w:szCs w:val="22"/>
          </w:rPr>
          <w:t>Partner</w:t>
        </w:r>
      </w:ins>
      <w:r>
        <w:rPr>
          <w:rFonts w:asciiTheme="minorHAnsi" w:eastAsia="Calibri" w:hAnsiTheme="minorHAnsi" w:cs="Calibri"/>
          <w:spacing w:val="-1"/>
          <w:sz w:val="22"/>
          <w:szCs w:val="22"/>
        </w:rPr>
        <w:t>.</w:t>
      </w:r>
      <w:r>
        <w:rPr>
          <w:rFonts w:asciiTheme="minorHAnsi" w:eastAsia="Calibri" w:hAnsiTheme="minorHAnsi" w:cs="Calibri"/>
          <w:spacing w:val="8"/>
          <w:sz w:val="22"/>
          <w:szCs w:val="22"/>
        </w:rPr>
        <w:t xml:space="preserve"> </w:t>
      </w:r>
      <w:del w:id="1548" w:author="Peter Hill" w:date="2024-04-03T18:01:00Z">
        <w:r>
          <w:rPr>
            <w:rFonts w:asciiTheme="minorHAnsi" w:eastAsia="Calibri" w:hAnsiTheme="minorHAnsi" w:cs="Calibri"/>
            <w:spacing w:val="-1"/>
            <w:sz w:val="22"/>
            <w:szCs w:val="22"/>
          </w:rPr>
          <w:delText>Som</w:delText>
        </w:r>
        <w:r>
          <w:rPr>
            <w:rFonts w:asciiTheme="minorHAnsi" w:eastAsia="Calibri" w:hAnsiTheme="minorHAnsi" w:cs="Calibri"/>
            <w:spacing w:val="-2"/>
            <w:sz w:val="22"/>
            <w:szCs w:val="22"/>
          </w:rPr>
          <w:delText>e</w:delText>
        </w:r>
        <w:r>
          <w:rPr>
            <w:rFonts w:asciiTheme="minorHAnsi" w:eastAsia="Calibri" w:hAnsiTheme="minorHAnsi" w:cs="Calibri"/>
            <w:spacing w:val="8"/>
            <w:sz w:val="22"/>
            <w:szCs w:val="22"/>
          </w:rPr>
          <w:delText xml:space="preserve"> </w:delText>
        </w:r>
        <w:r>
          <w:rPr>
            <w:rFonts w:asciiTheme="minorHAnsi" w:eastAsia="Calibri" w:hAnsiTheme="minorHAnsi" w:cs="Calibri"/>
            <w:spacing w:val="-2"/>
            <w:sz w:val="22"/>
            <w:szCs w:val="22"/>
          </w:rPr>
          <w:delText>of the</w:delText>
        </w:r>
        <w:r>
          <w:rPr>
            <w:rFonts w:asciiTheme="minorHAnsi" w:eastAsia="Calibri" w:hAnsiTheme="minorHAnsi" w:cs="Calibri"/>
            <w:spacing w:val="16"/>
            <w:sz w:val="22"/>
            <w:szCs w:val="22"/>
          </w:rPr>
          <w:delText xml:space="preserve"> </w:delText>
        </w:r>
        <w:r>
          <w:rPr>
            <w:rFonts w:asciiTheme="minorHAnsi" w:eastAsia="Calibri" w:hAnsiTheme="minorHAnsi" w:cs="Calibri"/>
            <w:spacing w:val="-2"/>
            <w:sz w:val="22"/>
            <w:szCs w:val="22"/>
          </w:rPr>
          <w:delText>items</w:delText>
        </w:r>
      </w:del>
      <w:ins w:id="1549" w:author="Peter Hill" w:date="2024-04-03T18:01:00Z">
        <w:r>
          <w:rPr>
            <w:rFonts w:asciiTheme="minorHAnsi" w:eastAsia="Calibri" w:hAnsiTheme="minorHAnsi" w:cs="Calibri"/>
            <w:spacing w:val="-1"/>
            <w:sz w:val="22"/>
            <w:szCs w:val="22"/>
          </w:rPr>
          <w:t>Points</w:t>
        </w:r>
      </w:ins>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consider</w:t>
      </w:r>
      <w:r>
        <w:rPr>
          <w:rFonts w:asciiTheme="minorHAnsi" w:eastAsia="Calibri" w:hAnsiTheme="minorHAnsi" w:cs="Calibri"/>
          <w:spacing w:val="10"/>
          <w:sz w:val="22"/>
          <w:szCs w:val="22"/>
        </w:rPr>
        <w:t xml:space="preserve"> </w:t>
      </w:r>
      <w:del w:id="1550" w:author="Peter Hill" w:date="2024-04-03T18:02:00Z">
        <w:r>
          <w:rPr>
            <w:rFonts w:asciiTheme="minorHAnsi" w:eastAsia="Calibri" w:hAnsiTheme="minorHAnsi" w:cs="Calibri"/>
            <w:spacing w:val="-2"/>
            <w:sz w:val="22"/>
            <w:szCs w:val="22"/>
          </w:rPr>
          <w:delText>are</w:delText>
        </w:r>
        <w:r>
          <w:rPr>
            <w:rFonts w:asciiTheme="minorHAnsi" w:eastAsia="Calibri" w:hAnsiTheme="minorHAnsi" w:cs="Calibri"/>
            <w:spacing w:val="9"/>
            <w:sz w:val="22"/>
            <w:szCs w:val="22"/>
          </w:rPr>
          <w:delText xml:space="preserve"> </w:delText>
        </w:r>
        <w:r>
          <w:rPr>
            <w:rFonts w:asciiTheme="minorHAnsi" w:eastAsia="Calibri" w:hAnsiTheme="minorHAnsi" w:cs="Calibri"/>
            <w:spacing w:val="-2"/>
            <w:sz w:val="22"/>
            <w:szCs w:val="22"/>
          </w:rPr>
          <w:delText>as</w:delText>
        </w:r>
        <w:r>
          <w:rPr>
            <w:rFonts w:asciiTheme="minorHAnsi" w:eastAsia="Calibri" w:hAnsiTheme="minorHAnsi" w:cs="Calibri"/>
            <w:spacing w:val="4"/>
            <w:sz w:val="22"/>
            <w:szCs w:val="22"/>
          </w:rPr>
          <w:delText xml:space="preserve"> </w:delText>
        </w:r>
        <w:r>
          <w:rPr>
            <w:rFonts w:asciiTheme="minorHAnsi" w:eastAsia="Calibri" w:hAnsiTheme="minorHAnsi" w:cs="Calibri"/>
            <w:spacing w:val="-2"/>
            <w:sz w:val="22"/>
            <w:szCs w:val="22"/>
          </w:rPr>
          <w:delText>follows</w:delText>
        </w:r>
      </w:del>
      <w:ins w:id="1551" w:author="Peter Hill" w:date="2024-04-03T18:02:00Z">
        <w:r>
          <w:rPr>
            <w:rFonts w:asciiTheme="minorHAnsi" w:eastAsia="Calibri" w:hAnsiTheme="minorHAnsi" w:cs="Calibri"/>
            <w:spacing w:val="-2"/>
            <w:sz w:val="22"/>
            <w:szCs w:val="22"/>
          </w:rPr>
          <w:t>include</w:t>
        </w:r>
      </w:ins>
      <w:r>
        <w:rPr>
          <w:rFonts w:asciiTheme="minorHAnsi" w:eastAsia="Calibri" w:hAnsiTheme="minorHAnsi" w:cs="Calibri"/>
          <w:spacing w:val="-2"/>
          <w:sz w:val="22"/>
          <w:szCs w:val="22"/>
        </w:rPr>
        <w:t>:</w:t>
      </w:r>
    </w:p>
    <w:p w14:paraId="06648405"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Impact of floodlighting –</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illu</w:t>
      </w:r>
      <w:r>
        <w:rPr>
          <w:rFonts w:asciiTheme="minorHAnsi" w:eastAsia="Calibri" w:hAnsiTheme="minorHAnsi" w:cs="Calibri"/>
          <w:spacing w:val="-1"/>
          <w:sz w:val="22"/>
          <w:szCs w:val="22"/>
        </w:rPr>
        <w:t>mination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interfere with 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lighthouse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light.</w:t>
      </w:r>
    </w:p>
    <w:p w14:paraId="06648406" w14:textId="77777777" w:rsidR="000F72C1" w:rsidRDefault="0020793E">
      <w:pPr>
        <w:spacing w:before="188" w:line="209" w:lineRule="auto"/>
        <w:ind w:left="1029" w:right="991"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Advertising</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including</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illuminated signs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 visible from sea,</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must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below</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w:t>
      </w:r>
      <w:r>
        <w:rPr>
          <w:rFonts w:asciiTheme="minorHAnsi" w:eastAsia="Calibri" w:hAnsiTheme="minorHAnsi" w:cs="Calibri"/>
          <w:spacing w:val="-2"/>
          <w:sz w:val="22"/>
          <w:szCs w:val="22"/>
        </w:rPr>
        <w:t>cal</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plane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colours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used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be other than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red, green,</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blue, whit</w:t>
      </w:r>
      <w:r>
        <w:rPr>
          <w:rFonts w:asciiTheme="minorHAnsi" w:eastAsia="Calibri" w:hAnsiTheme="minorHAnsi" w:cs="Calibri"/>
          <w:spacing w:val="-2"/>
          <w:sz w:val="22"/>
          <w:szCs w:val="22"/>
        </w:rPr>
        <w:t>e or</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yellow.</w:t>
      </w:r>
    </w:p>
    <w:p w14:paraId="06648407" w14:textId="77777777" w:rsidR="000F72C1" w:rsidRDefault="0020793E">
      <w:pPr>
        <w:spacing w:before="190" w:line="209" w:lineRule="auto"/>
        <w:ind w:left="1029" w:right="1393"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Conspicuity of the daymark -</w:t>
      </w:r>
      <w:r>
        <w:rPr>
          <w:rFonts w:asciiTheme="minorHAnsi" w:eastAsia="Calibri" w:hAnsiTheme="minorHAnsi" w:cs="Calibri"/>
          <w:spacing w:val="28"/>
          <w:sz w:val="22"/>
          <w:szCs w:val="22"/>
        </w:rPr>
        <w:t xml:space="preserve"> </w:t>
      </w:r>
      <w:r>
        <w:rPr>
          <w:rFonts w:asciiTheme="minorHAnsi" w:eastAsia="Calibri" w:hAnsiTheme="minorHAnsi" w:cs="Calibri"/>
          <w:spacing w:val="-1"/>
          <w:sz w:val="22"/>
          <w:szCs w:val="22"/>
        </w:rPr>
        <w:t>External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renovation of the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lighthouse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buildings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must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carried out as detailed</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 the agreement,</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particularly</w:t>
      </w:r>
      <w:r>
        <w:rPr>
          <w:rFonts w:asciiTheme="minorHAnsi" w:eastAsia="Calibri" w:hAnsiTheme="minorHAnsi" w:cs="Calibri"/>
          <w:spacing w:val="13"/>
          <w:w w:val="101"/>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relation to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its</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heritage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designation.</w:t>
      </w:r>
    </w:p>
    <w:p w14:paraId="06648408" w14:textId="77777777" w:rsidR="000F72C1" w:rsidRDefault="0020793E">
      <w:pPr>
        <w:spacing w:before="191" w:line="177" w:lineRule="auto"/>
        <w:ind w:left="606"/>
        <w:rPr>
          <w:rFonts w:asciiTheme="minorHAnsi" w:eastAsia="SimSun" w:hAnsiTheme="minorHAnsi" w:cs="Calibri"/>
          <w:sz w:val="22"/>
          <w:szCs w:val="22"/>
          <w:lang w:eastAsia="zh-CN"/>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Impact of vehicles adjacent to AtoN</w:t>
      </w:r>
      <w:r>
        <w:rPr>
          <w:rFonts w:asciiTheme="minorHAnsi" w:eastAsia="Calibri" w:hAnsiTheme="minorHAnsi" w:cs="Calibri"/>
          <w:spacing w:val="6"/>
          <w:sz w:val="22"/>
          <w:szCs w:val="22"/>
        </w:rPr>
        <w:t xml:space="preserve"> </w:t>
      </w:r>
      <w:del w:id="1552" w:author="Jiang" w:date="2024-07-10T20:57:00Z">
        <w:r>
          <w:rPr>
            <w:rFonts w:asciiTheme="minorHAnsi" w:eastAsia="Calibri" w:hAnsiTheme="minorHAnsi" w:cs="Calibri"/>
            <w:spacing w:val="6"/>
            <w:sz w:val="22"/>
            <w:szCs w:val="22"/>
          </w:rPr>
          <w:delText xml:space="preserve"> </w:delText>
        </w:r>
      </w:del>
      <w:r>
        <w:rPr>
          <w:rFonts w:asciiTheme="minorHAnsi" w:eastAsia="Calibri" w:hAnsiTheme="minorHAnsi" w:cs="Calibri"/>
          <w:sz w:val="22"/>
          <w:szCs w:val="22"/>
        </w:rPr>
        <w:t>e.g.,</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headlights</w:t>
      </w:r>
      <w:ins w:id="1553" w:author="Jiang" w:date="2024-07-10T21:26:00Z">
        <w:r>
          <w:rPr>
            <w:rFonts w:asciiTheme="minorHAnsi" w:eastAsia="SimSun" w:hAnsiTheme="minorHAnsi" w:cs="Calibri" w:hint="eastAsia"/>
            <w:sz w:val="22"/>
            <w:szCs w:val="22"/>
            <w:lang w:eastAsia="zh-CN"/>
          </w:rPr>
          <w:t>.</w:t>
        </w:r>
      </w:ins>
    </w:p>
    <w:p w14:paraId="06648409" w14:textId="77777777" w:rsidR="000F72C1" w:rsidRDefault="0020793E">
      <w:pPr>
        <w:spacing w:before="192" w:line="224" w:lineRule="auto"/>
        <w:ind w:leftChars="288" w:left="1045" w:hangingChars="200" w:hanging="440"/>
        <w:rPr>
          <w:ins w:id="1554" w:author="Jiang" w:date="2023-08-14T11:05:00Z"/>
          <w:del w:id="1555" w:author="Jiang" w:date="2024-07-10T20:41:00Z"/>
          <w:rFonts w:asciiTheme="minorHAnsi" w:eastAsia="Calibri" w:hAnsiTheme="minorHAnsi" w:cs="Calibri"/>
          <w:spacing w:val="-1"/>
          <w:sz w:val="22"/>
          <w:szCs w:val="22"/>
        </w:rPr>
        <w:sectPr w:rsidR="000F72C1">
          <w:footerReference w:type="default" r:id="rId78"/>
          <w:pgSz w:w="11907" w:h="16839"/>
          <w:pgMar w:top="1139" w:right="21" w:bottom="1495" w:left="878" w:header="6" w:footer="850" w:gutter="0"/>
          <w:cols w:space="720"/>
        </w:sectPr>
        <w:pPrChange w:id="1560" w:author="Jiang" w:date="2024-07-10T22:01:00Z">
          <w:pPr>
            <w:spacing w:before="192" w:line="177" w:lineRule="auto"/>
            <w:ind w:left="606"/>
          </w:pPr>
        </w:pPrChange>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Limitations on</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p</w:t>
      </w:r>
      <w:r>
        <w:rPr>
          <w:rFonts w:asciiTheme="minorHAnsi" w:eastAsia="Calibri" w:hAnsiTheme="minorHAnsi" w:cs="Calibri"/>
          <w:spacing w:val="-1"/>
          <w:sz w:val="22"/>
          <w:szCs w:val="22"/>
        </w:rPr>
        <w:t>arking to ensure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rights</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access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at</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all times.</w:t>
      </w:r>
    </w:p>
    <w:p w14:paraId="0664840A" w14:textId="77777777" w:rsidR="000F72C1" w:rsidRDefault="0020793E">
      <w:pPr>
        <w:spacing w:before="192" w:line="224" w:lineRule="auto"/>
        <w:ind w:leftChars="288" w:left="1045" w:hangingChars="200" w:hanging="440"/>
        <w:rPr>
          <w:rFonts w:asciiTheme="minorHAnsi" w:eastAsia="Calibri" w:hAnsiTheme="minorHAnsi" w:cs="Calibri"/>
          <w:sz w:val="22"/>
          <w:szCs w:val="22"/>
        </w:rPr>
        <w:pPrChange w:id="1561" w:author="Jiang" w:date="2024-07-10T22:01:00Z">
          <w:pPr>
            <w:spacing w:before="187" w:line="209" w:lineRule="auto"/>
            <w:ind w:left="1029" w:right="1008" w:hanging="423"/>
          </w:pPr>
        </w:pPrChange>
      </w:pPr>
      <w:r>
        <w:rPr>
          <w:rFonts w:asciiTheme="minorHAnsi" w:eastAsia="Symbol" w:hAnsiTheme="minorHAnsi" w:cs="Symbol"/>
          <w:color w:val="00558C"/>
          <w:sz w:val="22"/>
          <w:szCs w:val="22"/>
        </w:rPr>
        <w:t>.</w:t>
      </w:r>
      <w:del w:id="1562" w:author="Jiang" w:date="2024-07-10T21:39:00Z">
        <w:r>
          <w:rPr>
            <w:rFonts w:asciiTheme="minorHAnsi" w:eastAsia="Symbol" w:hAnsiTheme="minorHAnsi" w:cs="Symbol"/>
            <w:color w:val="00558C"/>
            <w:sz w:val="22"/>
            <w:szCs w:val="22"/>
          </w:rPr>
          <w:delText xml:space="preserve"> </w:delText>
        </w:r>
      </w:del>
      <w:del w:id="1563" w:author="Jiang" w:date="2024-07-10T20:58:00Z">
        <w:r>
          <w:rPr>
            <w:rFonts w:asciiTheme="minorHAnsi" w:eastAsia="Symbol" w:hAnsiTheme="minorHAnsi" w:cs="Symbol"/>
            <w:color w:val="00558C"/>
            <w:sz w:val="22"/>
            <w:szCs w:val="22"/>
          </w:rPr>
          <w:delText xml:space="preserve">    </w:delText>
        </w:r>
      </w:del>
      <w:r>
        <w:rPr>
          <w:rFonts w:asciiTheme="minorHAnsi" w:eastAsia="Calibri" w:hAnsiTheme="minorHAnsi" w:cs="Calibri"/>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project</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should</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not</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only</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allo</w:t>
      </w:r>
      <w:r>
        <w:rPr>
          <w:rFonts w:asciiTheme="minorHAnsi" w:eastAsia="Calibri" w:hAnsiTheme="minorHAnsi" w:cs="Calibri"/>
          <w:spacing w:val="-1"/>
          <w:sz w:val="22"/>
          <w:szCs w:val="22"/>
        </w:rPr>
        <w:t>w</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operation</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lighthouse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tower,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but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also</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sufficient</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space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z w:val="22"/>
          <w:szCs w:val="22"/>
        </w:rPr>
        <w:t xml:space="preserve"> auxiliary equipment, control and</w:t>
      </w:r>
      <w:r>
        <w:rPr>
          <w:rFonts w:asciiTheme="minorHAnsi" w:eastAsia="Calibri" w:hAnsiTheme="minorHAnsi" w:cs="Calibri"/>
          <w:spacing w:val="14"/>
          <w:sz w:val="22"/>
          <w:szCs w:val="22"/>
        </w:rPr>
        <w:t xml:space="preserve"> </w:t>
      </w:r>
      <w:r>
        <w:rPr>
          <w:rFonts w:asciiTheme="minorHAnsi" w:eastAsia="Calibri" w:hAnsiTheme="minorHAnsi" w:cs="Calibri"/>
          <w:sz w:val="22"/>
          <w:szCs w:val="22"/>
        </w:rPr>
        <w:t>maintenanc</w:t>
      </w:r>
      <w:r>
        <w:rPr>
          <w:rFonts w:asciiTheme="minorHAnsi" w:eastAsia="Calibri" w:hAnsiTheme="minorHAnsi" w:cs="Calibri"/>
          <w:spacing w:val="-1"/>
          <w:sz w:val="22"/>
          <w:szCs w:val="22"/>
        </w:rPr>
        <w:t>e technical services.</w:t>
      </w:r>
    </w:p>
    <w:p w14:paraId="0664840B" w14:textId="77777777" w:rsidR="000F72C1" w:rsidRDefault="0020793E">
      <w:pPr>
        <w:spacing w:before="20" w:line="224" w:lineRule="auto"/>
        <w:ind w:left="606"/>
        <w:rPr>
          <w:rFonts w:asciiTheme="minorHAnsi" w:eastAsia="Calibri" w:hAnsiTheme="minorHAnsi" w:cs="Calibri"/>
          <w:sz w:val="22"/>
          <w:szCs w:val="22"/>
        </w:rPr>
        <w:pPrChange w:id="1564" w:author="Jiang" w:date="2024-07-10T22:01:00Z">
          <w:pPr>
            <w:spacing w:before="20" w:line="177" w:lineRule="auto"/>
            <w:ind w:left="606"/>
          </w:pPr>
        </w:pPrChange>
      </w:pPr>
      <w:bookmarkStart w:id="1565" w:name="bookmark41"/>
      <w:bookmarkStart w:id="1566" w:name="bookmark21"/>
      <w:bookmarkStart w:id="1567" w:name="bookmark20"/>
      <w:bookmarkStart w:id="1568" w:name="bookmark22"/>
      <w:bookmarkEnd w:id="1565"/>
      <w:bookmarkEnd w:id="1566"/>
      <w:bookmarkEnd w:id="1567"/>
      <w:bookmarkEnd w:id="1568"/>
      <w:r>
        <w:rPr>
          <w:rFonts w:asciiTheme="minorHAnsi" w:eastAsia="Symbol" w:hAnsiTheme="minorHAnsi" w:cs="Symbol"/>
          <w:color w:val="00558C"/>
          <w:spacing w:val="2"/>
          <w:sz w:val="22"/>
          <w:szCs w:val="22"/>
        </w:rPr>
        <w:t xml:space="preserve">.      </w:t>
      </w:r>
      <w:r>
        <w:rPr>
          <w:rFonts w:asciiTheme="minorHAnsi" w:eastAsia="Calibri" w:hAnsiTheme="minorHAnsi" w:cs="Calibri"/>
          <w:sz w:val="22"/>
          <w:szCs w:val="22"/>
        </w:rPr>
        <w:t>Safeguarding</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continuity</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communications</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and</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other</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services</w:t>
      </w:r>
      <w:r>
        <w:rPr>
          <w:rFonts w:asciiTheme="minorHAnsi" w:eastAsia="Calibri" w:hAnsiTheme="minorHAnsi" w:cs="Calibri"/>
          <w:spacing w:val="2"/>
          <w:sz w:val="22"/>
          <w:szCs w:val="22"/>
        </w:rPr>
        <w:t>.</w:t>
      </w:r>
    </w:p>
    <w:p w14:paraId="0664840C" w14:textId="77777777" w:rsidR="000F72C1" w:rsidRDefault="0020793E">
      <w:pPr>
        <w:spacing w:before="190" w:line="222" w:lineRule="auto"/>
        <w:ind w:left="1029" w:right="2071"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Access to the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lighthouse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by aut</w:t>
      </w:r>
      <w:r>
        <w:rPr>
          <w:rFonts w:asciiTheme="minorHAnsi" w:eastAsia="Calibri" w:hAnsiTheme="minorHAnsi" w:cs="Calibri"/>
          <w:spacing w:val="-1"/>
          <w:sz w:val="22"/>
          <w:szCs w:val="22"/>
        </w:rPr>
        <w:t>horised</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personnel shall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 allowed without</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restriction for</w:t>
      </w:r>
      <w:r>
        <w:rPr>
          <w:rFonts w:asciiTheme="minorHAnsi" w:eastAsia="Calibri" w:hAnsiTheme="minorHAnsi" w:cs="Calibri"/>
          <w:sz w:val="22"/>
          <w:szCs w:val="22"/>
        </w:rPr>
        <w:t xml:space="preserve"> emergency/maintenance op</w:t>
      </w:r>
      <w:r>
        <w:rPr>
          <w:rFonts w:asciiTheme="minorHAnsi" w:eastAsia="Calibri" w:hAnsiTheme="minorHAnsi" w:cs="Calibri"/>
          <w:spacing w:val="-1"/>
          <w:sz w:val="22"/>
          <w:szCs w:val="22"/>
        </w:rPr>
        <w:t>erations.</w:t>
      </w:r>
    </w:p>
    <w:p w14:paraId="0664840D" w14:textId="77777777" w:rsidR="000F72C1" w:rsidRDefault="0020793E">
      <w:pPr>
        <w:spacing w:before="158" w:line="209" w:lineRule="auto"/>
        <w:ind w:left="1029" w:right="778"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Where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possible, access to all operati</w:t>
      </w:r>
      <w:r>
        <w:rPr>
          <w:rFonts w:asciiTheme="minorHAnsi" w:eastAsia="Calibri" w:hAnsiTheme="minorHAnsi" w:cs="Calibri"/>
          <w:spacing w:val="-1"/>
          <w:sz w:val="22"/>
          <w:szCs w:val="22"/>
        </w:rPr>
        <w:t>onal equipment</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should</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independent</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from</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that</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provided</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for the</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complementary</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use.</w:t>
      </w:r>
    </w:p>
    <w:p w14:paraId="0664840E" w14:textId="77777777" w:rsidR="000F72C1" w:rsidRDefault="0020793E">
      <w:pPr>
        <w:spacing w:before="190" w:line="209" w:lineRule="auto"/>
        <w:ind w:left="1028" w:right="864" w:hanging="422"/>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Where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possible 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pow</w:t>
      </w:r>
      <w:r>
        <w:rPr>
          <w:rFonts w:asciiTheme="minorHAnsi" w:eastAsia="Calibri" w:hAnsiTheme="minorHAnsi" w:cs="Calibri"/>
          <w:spacing w:val="-1"/>
          <w:sz w:val="22"/>
          <w:szCs w:val="22"/>
        </w:rPr>
        <w:t>er system of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lighthouse will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 totally</w:t>
      </w:r>
      <w:r>
        <w:rPr>
          <w:rFonts w:asciiTheme="minorHAnsi" w:eastAsia="Calibri" w:hAnsiTheme="minorHAnsi" w:cs="Calibri"/>
          <w:spacing w:val="13"/>
          <w:w w:val="101"/>
          <w:sz w:val="22"/>
          <w:szCs w:val="22"/>
        </w:rPr>
        <w:t xml:space="preserve"> </w:t>
      </w:r>
      <w:r>
        <w:rPr>
          <w:rFonts w:asciiTheme="minorHAnsi" w:eastAsia="Calibri" w:hAnsiTheme="minorHAnsi" w:cs="Calibri"/>
          <w:spacing w:val="-1"/>
          <w:sz w:val="22"/>
          <w:szCs w:val="22"/>
        </w:rPr>
        <w:t>independent from those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area</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set aside for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complementar</w:t>
      </w:r>
      <w:r>
        <w:rPr>
          <w:rFonts w:asciiTheme="minorHAnsi" w:eastAsia="Calibri" w:hAnsiTheme="minorHAnsi" w:cs="Calibri"/>
          <w:spacing w:val="-2"/>
          <w:sz w:val="22"/>
          <w:szCs w:val="22"/>
        </w:rPr>
        <w:t>y</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use.</w:t>
      </w:r>
    </w:p>
    <w:p w14:paraId="0664840F" w14:textId="77777777" w:rsidR="000F72C1" w:rsidRDefault="0020793E">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Ground</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maintenance, changes to</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landscapi</w:t>
      </w:r>
      <w:r>
        <w:rPr>
          <w:rFonts w:asciiTheme="minorHAnsi" w:eastAsia="Calibri" w:hAnsiTheme="minorHAnsi" w:cs="Calibri"/>
          <w:spacing w:val="-1"/>
          <w:sz w:val="22"/>
          <w:szCs w:val="22"/>
        </w:rPr>
        <w:t>ng and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plant selection.</w:t>
      </w:r>
    </w:p>
    <w:p w14:paraId="06648410" w14:textId="77777777" w:rsidR="000F72C1" w:rsidRDefault="0020793E">
      <w:pPr>
        <w:spacing w:before="195" w:line="179" w:lineRule="auto"/>
        <w:ind w:left="32"/>
        <w:outlineLvl w:val="2"/>
        <w:rPr>
          <w:rFonts w:asciiTheme="minorHAnsi" w:eastAsia="Calibri" w:hAnsiTheme="minorHAnsi" w:cs="Calibri"/>
          <w:sz w:val="18"/>
          <w:szCs w:val="18"/>
        </w:rPr>
      </w:pPr>
      <w:ins w:id="1569" w:author="liujuan" w:date="2024-04-10T13:37:00Z">
        <w:r>
          <w:rPr>
            <w:rFonts w:asciiTheme="minorHAnsi" w:eastAsia="SimSun" w:hAnsiTheme="minorHAnsi" w:cs="Calibri" w:hint="eastAsia"/>
            <w:b/>
            <w:bCs/>
            <w:color w:val="00558C"/>
            <w:spacing w:val="7"/>
            <w:sz w:val="22"/>
            <w:szCs w:val="22"/>
            <w:lang w:eastAsia="zh-CN"/>
          </w:rPr>
          <w:t>5</w:t>
        </w:r>
      </w:ins>
      <w:del w:id="1570" w:author="liujuan" w:date="2024-04-10T13:37:00Z">
        <w:r>
          <w:rPr>
            <w:rFonts w:asciiTheme="minorHAnsi" w:eastAsia="Calibri" w:hAnsiTheme="minorHAnsi" w:cs="Calibri"/>
            <w:b/>
            <w:bCs/>
            <w:color w:val="00558C"/>
            <w:spacing w:val="7"/>
            <w:sz w:val="22"/>
            <w:szCs w:val="22"/>
          </w:rPr>
          <w:delText>4</w:delText>
        </w:r>
      </w:del>
      <w:r>
        <w:rPr>
          <w:rFonts w:asciiTheme="minorHAnsi" w:eastAsia="Calibri" w:hAnsiTheme="minorHAnsi" w:cs="Calibri"/>
          <w:b/>
          <w:bCs/>
          <w:color w:val="00558C"/>
          <w:spacing w:val="7"/>
          <w:sz w:val="22"/>
          <w:szCs w:val="22"/>
        </w:rPr>
        <w:t>.</w:t>
      </w:r>
      <w:del w:id="1571" w:author="liujuan" w:date="2024-04-06T15:14:00Z">
        <w:r>
          <w:rPr>
            <w:rFonts w:asciiTheme="minorHAnsi" w:eastAsia="Calibri" w:hAnsiTheme="minorHAnsi" w:cs="Calibri"/>
            <w:b/>
            <w:bCs/>
            <w:color w:val="00558C"/>
            <w:spacing w:val="7"/>
            <w:sz w:val="22"/>
            <w:szCs w:val="22"/>
          </w:rPr>
          <w:delText>1</w:delText>
        </w:r>
      </w:del>
      <w:ins w:id="1572" w:author="liujuan" w:date="2024-04-06T15:14:00Z">
        <w:r>
          <w:rPr>
            <w:rFonts w:asciiTheme="minorHAnsi" w:eastAsia="SimSun" w:hAnsiTheme="minorHAnsi" w:cs="Calibri" w:hint="eastAsia"/>
            <w:b/>
            <w:bCs/>
            <w:color w:val="00558C"/>
            <w:spacing w:val="7"/>
            <w:sz w:val="22"/>
            <w:szCs w:val="22"/>
            <w:lang w:eastAsia="zh-CN"/>
          </w:rPr>
          <w:t>2</w:t>
        </w:r>
      </w:ins>
      <w:r>
        <w:rPr>
          <w:rFonts w:asciiTheme="minorHAnsi" w:eastAsia="Calibri" w:hAnsiTheme="minorHAnsi" w:cs="Calibri"/>
          <w:b/>
          <w:bCs/>
          <w:color w:val="00558C"/>
          <w:spacing w:val="7"/>
          <w:sz w:val="22"/>
          <w:szCs w:val="22"/>
        </w:rPr>
        <w:t xml:space="preserve">.13.       </w:t>
      </w:r>
      <w:r>
        <w:rPr>
          <w:rFonts w:asciiTheme="minorHAnsi" w:eastAsia="Calibri" w:hAnsiTheme="minorHAnsi" w:cs="Calibri"/>
          <w:b/>
          <w:bCs/>
          <w:color w:val="00558C"/>
          <w:sz w:val="24"/>
          <w:szCs w:val="24"/>
        </w:rPr>
        <w:t>O</w:t>
      </w:r>
      <w:r>
        <w:rPr>
          <w:rFonts w:asciiTheme="minorHAnsi" w:eastAsia="Calibri" w:hAnsiTheme="minorHAnsi" w:cs="Calibri"/>
          <w:b/>
          <w:bCs/>
          <w:color w:val="00558C"/>
          <w:sz w:val="18"/>
          <w:szCs w:val="18"/>
        </w:rPr>
        <w:t>THER</w:t>
      </w:r>
      <w:r>
        <w:rPr>
          <w:rFonts w:asciiTheme="minorHAnsi" w:eastAsia="Calibri" w:hAnsiTheme="minorHAnsi" w:cs="Calibri"/>
          <w:b/>
          <w:bCs/>
          <w:color w:val="00558C"/>
          <w:spacing w:val="7"/>
          <w:sz w:val="18"/>
          <w:szCs w:val="18"/>
        </w:rPr>
        <w:t xml:space="preserve"> </w:t>
      </w:r>
      <w:r>
        <w:rPr>
          <w:rFonts w:asciiTheme="minorHAnsi" w:eastAsia="Calibri" w:hAnsiTheme="minorHAnsi" w:cs="Calibri"/>
          <w:b/>
          <w:bCs/>
          <w:color w:val="00558C"/>
          <w:sz w:val="18"/>
          <w:szCs w:val="18"/>
        </w:rPr>
        <w:t>ASPECTS</w:t>
      </w:r>
      <w:r>
        <w:rPr>
          <w:rFonts w:asciiTheme="minorHAnsi" w:eastAsia="Calibri" w:hAnsiTheme="minorHAnsi" w:cs="Calibri"/>
          <w:b/>
          <w:bCs/>
          <w:color w:val="00558C"/>
          <w:spacing w:val="7"/>
          <w:sz w:val="18"/>
          <w:szCs w:val="18"/>
        </w:rPr>
        <w:t xml:space="preserve"> </w:t>
      </w:r>
      <w:r>
        <w:rPr>
          <w:rFonts w:asciiTheme="minorHAnsi" w:eastAsia="Calibri" w:hAnsiTheme="minorHAnsi" w:cs="Calibri"/>
          <w:b/>
          <w:bCs/>
          <w:color w:val="00558C"/>
          <w:sz w:val="18"/>
          <w:szCs w:val="18"/>
        </w:rPr>
        <w:t>TO</w:t>
      </w:r>
      <w:r>
        <w:rPr>
          <w:rFonts w:asciiTheme="minorHAnsi" w:eastAsia="Calibri" w:hAnsiTheme="minorHAnsi" w:cs="Calibri"/>
          <w:b/>
          <w:bCs/>
          <w:color w:val="00558C"/>
          <w:spacing w:val="21"/>
          <w:sz w:val="18"/>
          <w:szCs w:val="18"/>
        </w:rPr>
        <w:t xml:space="preserve"> </w:t>
      </w:r>
      <w:r>
        <w:rPr>
          <w:rFonts w:asciiTheme="minorHAnsi" w:eastAsia="Calibri" w:hAnsiTheme="minorHAnsi" w:cs="Calibri"/>
          <w:b/>
          <w:bCs/>
          <w:color w:val="00558C"/>
          <w:sz w:val="18"/>
          <w:szCs w:val="18"/>
        </w:rPr>
        <w:t>CONSIDER</w:t>
      </w:r>
    </w:p>
    <w:p w14:paraId="06648411" w14:textId="77777777" w:rsidR="000F72C1" w:rsidRDefault="0020793E">
      <w:pPr>
        <w:spacing w:before="190" w:line="176"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del w:id="1573" w:author="Peter Hill" w:date="2024-04-03T18:33:00Z">
        <w:r>
          <w:rPr>
            <w:rFonts w:asciiTheme="minorHAnsi" w:eastAsia="Calibri" w:hAnsiTheme="minorHAnsi" w:cs="Calibri"/>
            <w:sz w:val="22"/>
            <w:szCs w:val="22"/>
          </w:rPr>
          <w:delText>Use</w:delText>
        </w:r>
        <w:r>
          <w:rPr>
            <w:rFonts w:asciiTheme="minorHAnsi" w:eastAsia="Calibri" w:hAnsiTheme="minorHAnsi" w:cs="Calibri"/>
            <w:spacing w:val="8"/>
            <w:sz w:val="22"/>
            <w:szCs w:val="22"/>
          </w:rPr>
          <w:delText xml:space="preserve"> </w:delText>
        </w:r>
        <w:r>
          <w:rPr>
            <w:rFonts w:asciiTheme="minorHAnsi" w:eastAsia="Calibri" w:hAnsiTheme="minorHAnsi" w:cs="Calibri"/>
            <w:sz w:val="22"/>
            <w:szCs w:val="22"/>
          </w:rPr>
          <w:delText>of the</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z w:val="22"/>
            <w:szCs w:val="22"/>
          </w:rPr>
          <w:delText>leased</w:delText>
        </w:r>
        <w:r>
          <w:rPr>
            <w:rFonts w:asciiTheme="minorHAnsi" w:eastAsia="Calibri" w:hAnsiTheme="minorHAnsi" w:cs="Calibri"/>
            <w:spacing w:val="10"/>
            <w:sz w:val="22"/>
            <w:szCs w:val="22"/>
          </w:rPr>
          <w:delText xml:space="preserve"> </w:delText>
        </w:r>
        <w:r>
          <w:rPr>
            <w:rFonts w:asciiTheme="minorHAnsi" w:eastAsia="Calibri" w:hAnsiTheme="minorHAnsi" w:cs="Calibri"/>
            <w:sz w:val="22"/>
            <w:szCs w:val="22"/>
          </w:rPr>
          <w:delText>ar</w:delText>
        </w:r>
        <w:r>
          <w:rPr>
            <w:rFonts w:asciiTheme="minorHAnsi" w:eastAsia="Calibri" w:hAnsiTheme="minorHAnsi" w:cs="Calibri"/>
            <w:spacing w:val="-1"/>
            <w:sz w:val="22"/>
            <w:szCs w:val="22"/>
          </w:rPr>
          <w:delText>eas</w:delText>
        </w:r>
      </w:del>
      <w:ins w:id="1574" w:author="Peter Hill" w:date="2024-04-03T18:33:00Z">
        <w:r>
          <w:rPr>
            <w:rFonts w:asciiTheme="minorHAnsi" w:eastAsia="Calibri" w:hAnsiTheme="minorHAnsi" w:cs="Calibri"/>
            <w:sz w:val="22"/>
            <w:szCs w:val="22"/>
          </w:rPr>
          <w:t>Restrictions in type of uses/activity permitted</w:t>
        </w:r>
      </w:ins>
    </w:p>
    <w:p w14:paraId="06648412" w14:textId="77777777" w:rsidR="000F72C1" w:rsidRDefault="0020793E">
      <w:pPr>
        <w:spacing w:before="193"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Adjoining</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landowners and access</w:t>
      </w:r>
      <w:r>
        <w:rPr>
          <w:rFonts w:asciiTheme="minorHAnsi" w:eastAsia="Calibri" w:hAnsiTheme="minorHAnsi" w:cs="Calibri"/>
          <w:spacing w:val="14"/>
          <w:w w:val="101"/>
          <w:sz w:val="22"/>
          <w:szCs w:val="22"/>
        </w:rPr>
        <w:t xml:space="preserve"> </w:t>
      </w:r>
      <w:r>
        <w:rPr>
          <w:rFonts w:asciiTheme="minorHAnsi" w:eastAsia="Calibri" w:hAnsiTheme="minorHAnsi" w:cs="Calibri"/>
          <w:sz w:val="22"/>
          <w:szCs w:val="22"/>
        </w:rPr>
        <w:t>restrictions</w:t>
      </w:r>
    </w:p>
    <w:p w14:paraId="06648413" w14:textId="77777777" w:rsidR="000F72C1" w:rsidRDefault="0020793E">
      <w:pPr>
        <w:spacing w:before="189" w:line="177" w:lineRule="auto"/>
        <w:ind w:left="606"/>
        <w:rPr>
          <w:rFonts w:asciiTheme="minorHAnsi" w:eastAsia="Calibri" w:hAnsiTheme="minorHAnsi" w:cs="Calibri"/>
          <w:sz w:val="22"/>
          <w:szCs w:val="22"/>
        </w:rPr>
      </w:pPr>
      <w:r>
        <w:rPr>
          <w:rFonts w:asciiTheme="minorHAnsi" w:eastAsia="Symbol" w:hAnsiTheme="minorHAnsi" w:cs="Symbol"/>
          <w:color w:val="00558C"/>
          <w:spacing w:val="15"/>
          <w:sz w:val="22"/>
          <w:szCs w:val="22"/>
        </w:rPr>
        <w:t>.</w:t>
      </w: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Structural</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changes</w:t>
      </w:r>
    </w:p>
    <w:p w14:paraId="06648414" w14:textId="77777777" w:rsidR="000F72C1" w:rsidRDefault="0020793E">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Compensation</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in the event of</w:t>
      </w:r>
      <w:r>
        <w:rPr>
          <w:rFonts w:asciiTheme="minorHAnsi" w:eastAsia="Calibri" w:hAnsiTheme="minorHAnsi" w:cs="Calibri"/>
          <w:spacing w:val="15"/>
          <w:sz w:val="22"/>
          <w:szCs w:val="22"/>
        </w:rPr>
        <w:t xml:space="preserve"> </w:t>
      </w:r>
      <w:ins w:id="1575" w:author="Jiang" w:date="2024-07-10T21:02:00Z">
        <w:r>
          <w:rPr>
            <w:rFonts w:asciiTheme="minorHAnsi" w:eastAsia="SimSun" w:hAnsiTheme="minorHAnsi" w:cs="Calibri" w:hint="eastAsia"/>
            <w:spacing w:val="15"/>
            <w:sz w:val="22"/>
            <w:szCs w:val="22"/>
            <w:lang w:eastAsia="zh-CN"/>
          </w:rPr>
          <w:t>partner</w:t>
        </w:r>
      </w:ins>
      <w:del w:id="1576" w:author="Jiang" w:date="2024-07-10T21:02:00Z">
        <w:r>
          <w:rPr>
            <w:rFonts w:asciiTheme="minorHAnsi" w:eastAsia="Calibri" w:hAnsiTheme="minorHAnsi" w:cs="Calibri"/>
            <w:sz w:val="22"/>
            <w:szCs w:val="22"/>
          </w:rPr>
          <w:delText>lesso</w:delText>
        </w:r>
        <w:r>
          <w:rPr>
            <w:rFonts w:asciiTheme="minorHAnsi" w:eastAsia="Calibri" w:hAnsiTheme="minorHAnsi" w:cs="Calibri"/>
            <w:spacing w:val="-1"/>
            <w:sz w:val="22"/>
            <w:szCs w:val="22"/>
          </w:rPr>
          <w:delText>r</w:delText>
        </w:r>
      </w:del>
      <w:r>
        <w:rPr>
          <w:rFonts w:asciiTheme="minorHAnsi" w:eastAsia="Calibri" w:hAnsiTheme="minorHAnsi" w:cs="Calibri"/>
          <w:spacing w:val="-1"/>
          <w:sz w:val="22"/>
          <w:szCs w:val="22"/>
        </w:rPr>
        <w:t>’s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default</w:t>
      </w:r>
    </w:p>
    <w:p w14:paraId="06648415" w14:textId="77777777" w:rsidR="000F72C1" w:rsidRDefault="0020793E">
      <w:pPr>
        <w:spacing w:before="115" w:line="295" w:lineRule="exact"/>
        <w:ind w:left="606"/>
        <w:rPr>
          <w:rFonts w:asciiTheme="minorHAnsi" w:eastAsia="Calibri" w:hAnsiTheme="minorHAnsi" w:cs="Calibri"/>
          <w:sz w:val="22"/>
          <w:szCs w:val="22"/>
        </w:rPr>
      </w:pPr>
      <w:r>
        <w:rPr>
          <w:rFonts w:asciiTheme="minorHAnsi" w:eastAsia="Symbol" w:hAnsiTheme="minorHAnsi" w:cs="Symbol"/>
          <w:color w:val="00558C"/>
          <w:spacing w:val="1"/>
          <w:position w:val="3"/>
          <w:sz w:val="22"/>
          <w:szCs w:val="22"/>
        </w:rPr>
        <w:t xml:space="preserve">.      </w:t>
      </w:r>
      <w:ins w:id="1577" w:author="Jiang" w:date="2024-07-10T21:48:00Z">
        <w:r>
          <w:rPr>
            <w:rFonts w:asciiTheme="minorHAnsi" w:eastAsia="SimSun" w:hAnsiTheme="minorHAnsi" w:cs="Symbol" w:hint="eastAsia"/>
            <w:color w:val="00558C"/>
            <w:spacing w:val="1"/>
            <w:position w:val="3"/>
            <w:sz w:val="22"/>
            <w:szCs w:val="22"/>
            <w:lang w:eastAsia="zh-CN"/>
          </w:rPr>
          <w:t>Partner</w:t>
        </w:r>
      </w:ins>
      <w:del w:id="1578" w:author="Jiang" w:date="2024-07-10T21:48:00Z">
        <w:r>
          <w:rPr>
            <w:rFonts w:asciiTheme="minorHAnsi" w:eastAsia="Calibri" w:hAnsiTheme="minorHAnsi" w:cs="Calibri"/>
            <w:position w:val="3"/>
            <w:sz w:val="22"/>
            <w:szCs w:val="22"/>
          </w:rPr>
          <w:delText>Lessee</w:delText>
        </w:r>
      </w:del>
      <w:r>
        <w:rPr>
          <w:rFonts w:asciiTheme="minorHAnsi" w:eastAsia="Calibri" w:hAnsiTheme="minorHAnsi" w:cs="Calibri"/>
          <w:spacing w:val="1"/>
          <w:position w:val="3"/>
          <w:sz w:val="22"/>
          <w:szCs w:val="22"/>
        </w:rPr>
        <w:t>’</w:t>
      </w:r>
      <w:r>
        <w:rPr>
          <w:rFonts w:asciiTheme="minorHAnsi" w:eastAsia="Calibri" w:hAnsiTheme="minorHAnsi" w:cs="Calibri"/>
          <w:position w:val="3"/>
          <w:sz w:val="22"/>
          <w:szCs w:val="22"/>
        </w:rPr>
        <w:t>s</w:t>
      </w:r>
      <w:r>
        <w:rPr>
          <w:rFonts w:asciiTheme="minorHAnsi" w:eastAsia="Calibri" w:hAnsiTheme="minorHAnsi" w:cs="Calibri"/>
          <w:spacing w:val="18"/>
          <w:w w:val="101"/>
          <w:position w:val="3"/>
          <w:sz w:val="22"/>
          <w:szCs w:val="22"/>
        </w:rPr>
        <w:t xml:space="preserve"> </w:t>
      </w:r>
      <w:r>
        <w:rPr>
          <w:rFonts w:asciiTheme="minorHAnsi" w:eastAsia="Calibri" w:hAnsiTheme="minorHAnsi" w:cs="Calibri"/>
          <w:position w:val="3"/>
          <w:sz w:val="22"/>
          <w:szCs w:val="22"/>
        </w:rPr>
        <w:t>breach</w:t>
      </w:r>
      <w:r>
        <w:rPr>
          <w:rFonts w:asciiTheme="minorHAnsi" w:eastAsia="Calibri" w:hAnsiTheme="minorHAnsi" w:cs="Calibri"/>
          <w:spacing w:val="1"/>
          <w:position w:val="3"/>
          <w:sz w:val="22"/>
          <w:szCs w:val="22"/>
        </w:rPr>
        <w:t xml:space="preserve"> </w:t>
      </w:r>
      <w:r>
        <w:rPr>
          <w:rFonts w:asciiTheme="minorHAnsi" w:eastAsia="Calibri" w:hAnsiTheme="minorHAnsi" w:cs="Calibri"/>
          <w:position w:val="3"/>
          <w:sz w:val="22"/>
          <w:szCs w:val="22"/>
        </w:rPr>
        <w:t>of</w:t>
      </w:r>
      <w:r>
        <w:rPr>
          <w:rFonts w:asciiTheme="minorHAnsi" w:eastAsia="Calibri" w:hAnsiTheme="minorHAnsi" w:cs="Calibri"/>
          <w:spacing w:val="1"/>
          <w:position w:val="3"/>
          <w:sz w:val="22"/>
          <w:szCs w:val="22"/>
        </w:rPr>
        <w:t xml:space="preserve"> </w:t>
      </w:r>
      <w:r>
        <w:rPr>
          <w:rFonts w:asciiTheme="minorHAnsi" w:eastAsia="Calibri" w:hAnsiTheme="minorHAnsi" w:cs="Calibri"/>
          <w:position w:val="3"/>
          <w:sz w:val="22"/>
          <w:szCs w:val="22"/>
        </w:rPr>
        <w:t>agreement</w:t>
      </w:r>
      <w:r>
        <w:rPr>
          <w:rFonts w:asciiTheme="minorHAnsi" w:eastAsia="Calibri" w:hAnsiTheme="minorHAnsi" w:cs="Calibri"/>
          <w:spacing w:val="1"/>
          <w:position w:val="3"/>
          <w:sz w:val="22"/>
          <w:szCs w:val="22"/>
        </w:rPr>
        <w:t>/</w:t>
      </w:r>
      <w:r>
        <w:rPr>
          <w:rFonts w:asciiTheme="minorHAnsi" w:eastAsia="Calibri" w:hAnsiTheme="minorHAnsi" w:cs="Calibri"/>
          <w:position w:val="3"/>
          <w:sz w:val="22"/>
          <w:szCs w:val="22"/>
        </w:rPr>
        <w:t>eviction</w:t>
      </w:r>
    </w:p>
    <w:p w14:paraId="06648416" w14:textId="77777777" w:rsidR="000F72C1" w:rsidRDefault="0020793E">
      <w:pPr>
        <w:spacing w:before="182" w:line="177" w:lineRule="auto"/>
        <w:ind w:left="606"/>
        <w:rPr>
          <w:rFonts w:asciiTheme="minorHAnsi" w:eastAsia="Calibri" w:hAnsiTheme="minorHAnsi" w:cs="Calibri"/>
          <w:sz w:val="22"/>
          <w:szCs w:val="22"/>
        </w:rPr>
      </w:pPr>
      <w:r>
        <w:rPr>
          <w:rFonts w:asciiTheme="minorHAnsi" w:eastAsia="Symbol" w:hAnsiTheme="minorHAnsi" w:cs="Symbol"/>
          <w:color w:val="00558C"/>
          <w:spacing w:val="8"/>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Vacating</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premises</w:t>
      </w:r>
    </w:p>
    <w:p w14:paraId="06648417" w14:textId="77777777" w:rsidR="000F72C1" w:rsidRDefault="0020793E">
      <w:pPr>
        <w:spacing w:before="113" w:line="295" w:lineRule="exact"/>
        <w:ind w:left="606"/>
        <w:rPr>
          <w:rFonts w:asciiTheme="minorHAnsi" w:eastAsia="Calibri" w:hAnsiTheme="minorHAnsi" w:cs="Calibri"/>
          <w:sz w:val="22"/>
          <w:szCs w:val="22"/>
        </w:rPr>
      </w:pPr>
      <w:r>
        <w:rPr>
          <w:rFonts w:asciiTheme="minorHAnsi" w:eastAsia="Symbol" w:hAnsiTheme="minorHAnsi" w:cs="Symbol"/>
          <w:color w:val="00558C"/>
          <w:spacing w:val="2"/>
          <w:position w:val="3"/>
          <w:sz w:val="22"/>
          <w:szCs w:val="22"/>
        </w:rPr>
        <w:t xml:space="preserve">.      </w:t>
      </w:r>
      <w:r>
        <w:rPr>
          <w:rFonts w:asciiTheme="minorHAnsi" w:eastAsia="Calibri" w:hAnsiTheme="minorHAnsi" w:cs="Calibri"/>
          <w:position w:val="3"/>
          <w:sz w:val="22"/>
          <w:szCs w:val="22"/>
        </w:rPr>
        <w:t>Compensation</w:t>
      </w:r>
      <w:r>
        <w:rPr>
          <w:rFonts w:asciiTheme="minorHAnsi" w:eastAsia="Calibri" w:hAnsiTheme="minorHAnsi" w:cs="Calibri"/>
          <w:spacing w:val="2"/>
          <w:position w:val="3"/>
          <w:sz w:val="22"/>
          <w:szCs w:val="22"/>
        </w:rPr>
        <w:t xml:space="preserve"> </w:t>
      </w:r>
      <w:r>
        <w:rPr>
          <w:rFonts w:asciiTheme="minorHAnsi" w:eastAsia="Calibri" w:hAnsiTheme="minorHAnsi" w:cs="Calibri"/>
          <w:position w:val="3"/>
          <w:sz w:val="22"/>
          <w:szCs w:val="22"/>
        </w:rPr>
        <w:t>for</w:t>
      </w:r>
      <w:r>
        <w:rPr>
          <w:rFonts w:asciiTheme="minorHAnsi" w:eastAsia="Calibri" w:hAnsiTheme="minorHAnsi" w:cs="Calibri"/>
          <w:spacing w:val="2"/>
          <w:position w:val="3"/>
          <w:sz w:val="22"/>
          <w:szCs w:val="22"/>
        </w:rPr>
        <w:t xml:space="preserve"> </w:t>
      </w:r>
      <w:r>
        <w:rPr>
          <w:rFonts w:asciiTheme="minorHAnsi" w:eastAsia="Calibri" w:hAnsiTheme="minorHAnsi" w:cs="Calibri"/>
          <w:position w:val="3"/>
          <w:sz w:val="22"/>
          <w:szCs w:val="22"/>
        </w:rPr>
        <w:t>changes</w:t>
      </w:r>
      <w:r>
        <w:rPr>
          <w:rFonts w:asciiTheme="minorHAnsi" w:eastAsia="Calibri" w:hAnsiTheme="minorHAnsi" w:cs="Calibri"/>
          <w:spacing w:val="2"/>
          <w:position w:val="3"/>
          <w:sz w:val="22"/>
          <w:szCs w:val="22"/>
        </w:rPr>
        <w:t>/</w:t>
      </w:r>
      <w:r>
        <w:rPr>
          <w:rFonts w:asciiTheme="minorHAnsi" w:eastAsia="Calibri" w:hAnsiTheme="minorHAnsi" w:cs="Calibri"/>
          <w:position w:val="3"/>
          <w:sz w:val="22"/>
          <w:szCs w:val="22"/>
        </w:rPr>
        <w:t>upgrading</w:t>
      </w:r>
    </w:p>
    <w:p w14:paraId="06648418" w14:textId="77777777" w:rsidR="000F72C1" w:rsidRDefault="0020793E">
      <w:pPr>
        <w:spacing w:before="189" w:line="170"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 xml:space="preserve">.      </w:t>
      </w:r>
      <w:r>
        <w:rPr>
          <w:rFonts w:asciiTheme="minorHAnsi" w:eastAsia="Calibri" w:hAnsiTheme="minorHAnsi" w:cs="Calibri"/>
          <w:sz w:val="22"/>
          <w:szCs w:val="22"/>
        </w:rPr>
        <w:t>Force</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majeure</w:t>
      </w:r>
    </w:p>
    <w:p w14:paraId="06648419" w14:textId="77777777" w:rsidR="000F72C1" w:rsidRDefault="0020793E">
      <w:pPr>
        <w:spacing w:before="201" w:line="167" w:lineRule="auto"/>
        <w:ind w:left="606"/>
        <w:rPr>
          <w:rFonts w:asciiTheme="minorHAnsi" w:eastAsia="Calibri" w:hAnsiTheme="minorHAnsi" w:cs="Calibri"/>
          <w:sz w:val="22"/>
          <w:szCs w:val="22"/>
        </w:rPr>
      </w:pPr>
      <w:r>
        <w:rPr>
          <w:rFonts w:asciiTheme="minorHAnsi" w:eastAsia="Symbol" w:hAnsiTheme="minorHAnsi" w:cs="Symbol"/>
          <w:color w:val="00558C"/>
          <w:spacing w:val="4"/>
          <w:sz w:val="22"/>
          <w:szCs w:val="22"/>
        </w:rPr>
        <w:t xml:space="preserve">.      </w:t>
      </w:r>
      <w:r>
        <w:rPr>
          <w:rFonts w:asciiTheme="minorHAnsi" w:eastAsia="Calibri" w:hAnsiTheme="minorHAnsi" w:cs="Calibri"/>
          <w:sz w:val="22"/>
          <w:szCs w:val="22"/>
        </w:rPr>
        <w:t>Insurance</w:t>
      </w:r>
    </w:p>
    <w:p w14:paraId="0664841A" w14:textId="77777777" w:rsidR="000F72C1" w:rsidRDefault="0020793E">
      <w:pPr>
        <w:spacing w:before="193" w:line="176" w:lineRule="auto"/>
        <w:ind w:left="606"/>
        <w:rPr>
          <w:ins w:id="1579" w:author="Jiang" w:date="2023-08-11T10:28:00Z"/>
          <w:rFonts w:asciiTheme="minorHAnsi" w:eastAsia="Calibri" w:hAnsiTheme="minorHAnsi" w:cs="Calibri"/>
          <w:spacing w:val="5"/>
          <w:sz w:val="22"/>
          <w:szCs w:val="22"/>
        </w:rPr>
      </w:pPr>
      <w:r>
        <w:rPr>
          <w:rFonts w:asciiTheme="minorHAnsi" w:eastAsia="Symbol" w:hAnsiTheme="minorHAnsi" w:cs="Symbol"/>
          <w:color w:val="00558C"/>
          <w:spacing w:val="5"/>
          <w:sz w:val="22"/>
          <w:szCs w:val="22"/>
        </w:rPr>
        <w:t>.</w:t>
      </w:r>
      <w:r>
        <w:rPr>
          <w:rFonts w:asciiTheme="minorHAnsi" w:eastAsia="Symbol" w:hAnsiTheme="minorHAnsi" w:cs="Symbol"/>
          <w:color w:val="00558C"/>
          <w:sz w:val="22"/>
          <w:szCs w:val="22"/>
        </w:rPr>
        <w:t xml:space="preserve">      </w:t>
      </w:r>
      <w:r>
        <w:rPr>
          <w:rFonts w:asciiTheme="minorHAnsi" w:eastAsia="Calibri" w:hAnsiTheme="minorHAnsi" w:cs="Calibri"/>
          <w:spacing w:val="5"/>
          <w:sz w:val="22"/>
          <w:szCs w:val="22"/>
        </w:rPr>
        <w:t>Sale</w:t>
      </w:r>
    </w:p>
    <w:p w14:paraId="0664841B" w14:textId="77777777" w:rsidR="000F72C1" w:rsidRDefault="0020793E">
      <w:pPr>
        <w:spacing w:before="193" w:line="176" w:lineRule="auto"/>
        <w:ind w:left="606"/>
        <w:rPr>
          <w:ins w:id="1580" w:author="Jiang" w:date="2023-08-11T10:29:00Z"/>
          <w:rFonts w:asciiTheme="minorHAnsi" w:eastAsia="Calibri" w:hAnsiTheme="minorHAnsi" w:cs="Calibri"/>
          <w:sz w:val="22"/>
          <w:szCs w:val="22"/>
        </w:rPr>
      </w:pPr>
      <w:ins w:id="1581" w:author="Jiang" w:date="2023-08-11T10:28:00Z">
        <w:r>
          <w:rPr>
            <w:rFonts w:asciiTheme="minorHAnsi" w:eastAsia="Symbol" w:hAnsiTheme="minorHAnsi" w:cs="Symbol"/>
            <w:color w:val="00558C"/>
            <w:spacing w:val="5"/>
            <w:sz w:val="22"/>
            <w:szCs w:val="22"/>
          </w:rPr>
          <w:t>.</w:t>
        </w: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Confidentiality</w:t>
        </w:r>
      </w:ins>
    </w:p>
    <w:p w14:paraId="0664841C" w14:textId="77777777" w:rsidR="000F72C1" w:rsidRDefault="0020793E">
      <w:pPr>
        <w:spacing w:before="193" w:line="176" w:lineRule="auto"/>
        <w:ind w:left="606"/>
        <w:rPr>
          <w:rFonts w:asciiTheme="minorHAnsi" w:eastAsia="Calibri" w:hAnsiTheme="minorHAnsi" w:cs="Calibri"/>
          <w:sz w:val="22"/>
          <w:szCs w:val="22"/>
        </w:rPr>
      </w:pPr>
      <w:ins w:id="1582" w:author="Jiang" w:date="2023-08-11T10:29:00Z">
        <w:r>
          <w:rPr>
            <w:rFonts w:asciiTheme="minorHAnsi" w:eastAsia="Symbol" w:hAnsiTheme="minorHAnsi" w:cs="Symbol"/>
            <w:color w:val="00558C"/>
            <w:spacing w:val="5"/>
            <w:sz w:val="22"/>
            <w:szCs w:val="22"/>
          </w:rPr>
          <w:t>.</w:t>
        </w:r>
        <w:r>
          <w:rPr>
            <w:rFonts w:asciiTheme="minorHAnsi" w:eastAsia="Symbol" w:hAnsiTheme="minorHAnsi" w:cs="Symbol"/>
            <w:color w:val="00558C"/>
            <w:sz w:val="22"/>
            <w:szCs w:val="22"/>
          </w:rPr>
          <w:t xml:space="preserve">      </w:t>
        </w:r>
        <w:r>
          <w:rPr>
            <w:rFonts w:asciiTheme="minorHAnsi" w:eastAsia="SimSun" w:hAnsiTheme="minorHAnsi" w:cs="Symbol"/>
            <w:color w:val="00558C"/>
            <w:sz w:val="22"/>
            <w:szCs w:val="22"/>
            <w:lang w:eastAsia="zh-CN"/>
          </w:rPr>
          <w:t>I</w:t>
        </w:r>
        <w:r>
          <w:rPr>
            <w:rFonts w:asciiTheme="minorHAnsi" w:eastAsia="Calibri" w:hAnsiTheme="minorHAnsi" w:cs="Calibri"/>
            <w:sz w:val="22"/>
            <w:szCs w:val="22"/>
          </w:rPr>
          <w:t>ntellectual property (trademarks, copyright</w:t>
        </w:r>
      </w:ins>
      <w:ins w:id="1583" w:author="Jiang" w:date="2023-09-01T14:46:00Z">
        <w:r>
          <w:rPr>
            <w:rFonts w:asciiTheme="minorHAnsi" w:eastAsia="SimSun" w:hAnsiTheme="minorHAnsi" w:cs="Calibri" w:hint="eastAsia"/>
            <w:sz w:val="22"/>
            <w:szCs w:val="22"/>
            <w:lang w:eastAsia="zh-CN"/>
          </w:rPr>
          <w:t>s</w:t>
        </w:r>
      </w:ins>
      <w:ins w:id="1584" w:author="Jiang" w:date="2023-08-11T10:29:00Z">
        <w:r>
          <w:rPr>
            <w:rFonts w:asciiTheme="minorHAnsi" w:eastAsia="Calibri" w:hAnsiTheme="minorHAnsi" w:cs="Calibri"/>
            <w:sz w:val="22"/>
            <w:szCs w:val="22"/>
          </w:rPr>
          <w:t xml:space="preserve"> etc.)</w:t>
        </w:r>
      </w:ins>
    </w:p>
    <w:p w14:paraId="0664841D" w14:textId="77777777" w:rsidR="000F72C1" w:rsidRDefault="0020793E">
      <w:pPr>
        <w:spacing w:before="196" w:line="179" w:lineRule="auto"/>
        <w:ind w:left="33"/>
        <w:outlineLvl w:val="2"/>
        <w:rPr>
          <w:rFonts w:asciiTheme="minorHAnsi" w:eastAsia="Calibri" w:hAnsiTheme="minorHAnsi" w:cs="Calibri"/>
          <w:sz w:val="18"/>
          <w:szCs w:val="18"/>
        </w:rPr>
      </w:pPr>
      <w:ins w:id="1585" w:author="liujuan" w:date="2024-04-10T13:37:00Z">
        <w:r>
          <w:rPr>
            <w:rFonts w:asciiTheme="minorHAnsi" w:eastAsia="SimSun" w:hAnsiTheme="minorHAnsi" w:cs="Calibri" w:hint="eastAsia"/>
            <w:b/>
            <w:bCs/>
            <w:color w:val="00558C"/>
            <w:spacing w:val="4"/>
            <w:sz w:val="22"/>
            <w:szCs w:val="22"/>
            <w:lang w:eastAsia="zh-CN"/>
          </w:rPr>
          <w:t>5</w:t>
        </w:r>
      </w:ins>
      <w:del w:id="1586" w:author="liujuan" w:date="2024-04-10T13:37:00Z">
        <w:r>
          <w:rPr>
            <w:rFonts w:asciiTheme="minorHAnsi" w:eastAsia="Calibri" w:hAnsiTheme="minorHAnsi" w:cs="Calibri"/>
            <w:b/>
            <w:bCs/>
            <w:color w:val="00558C"/>
            <w:spacing w:val="4"/>
            <w:sz w:val="22"/>
            <w:szCs w:val="22"/>
          </w:rPr>
          <w:delText>4</w:delText>
        </w:r>
      </w:del>
      <w:r>
        <w:rPr>
          <w:rFonts w:asciiTheme="minorHAnsi" w:eastAsia="Calibri" w:hAnsiTheme="minorHAnsi" w:cs="Calibri"/>
          <w:b/>
          <w:bCs/>
          <w:color w:val="00558C"/>
          <w:spacing w:val="4"/>
          <w:sz w:val="22"/>
          <w:szCs w:val="22"/>
        </w:rPr>
        <w:t>.</w:t>
      </w:r>
      <w:del w:id="1587" w:author="liujuan" w:date="2024-04-06T15:14:00Z">
        <w:r>
          <w:rPr>
            <w:rFonts w:asciiTheme="minorHAnsi" w:eastAsia="Calibri" w:hAnsiTheme="minorHAnsi" w:cs="Calibri"/>
            <w:b/>
            <w:bCs/>
            <w:color w:val="00558C"/>
            <w:spacing w:val="4"/>
            <w:sz w:val="22"/>
            <w:szCs w:val="22"/>
          </w:rPr>
          <w:delText>1</w:delText>
        </w:r>
      </w:del>
      <w:ins w:id="1588" w:author="liujuan" w:date="2024-04-06T15:14:00Z">
        <w:r>
          <w:rPr>
            <w:rFonts w:asciiTheme="minorHAnsi" w:eastAsia="SimSun" w:hAnsiTheme="minorHAnsi" w:cs="Calibri" w:hint="eastAsia"/>
            <w:b/>
            <w:bCs/>
            <w:color w:val="00558C"/>
            <w:spacing w:val="4"/>
            <w:sz w:val="22"/>
            <w:szCs w:val="22"/>
            <w:lang w:eastAsia="zh-CN"/>
          </w:rPr>
          <w:t>2</w:t>
        </w:r>
      </w:ins>
      <w:r>
        <w:rPr>
          <w:rFonts w:asciiTheme="minorHAnsi" w:eastAsia="Calibri" w:hAnsiTheme="minorHAnsi" w:cs="Calibri"/>
          <w:b/>
          <w:bCs/>
          <w:color w:val="00558C"/>
          <w:spacing w:val="4"/>
          <w:sz w:val="22"/>
          <w:szCs w:val="22"/>
        </w:rPr>
        <w:t xml:space="preserve">.14.       </w:t>
      </w:r>
      <w:r>
        <w:rPr>
          <w:rFonts w:asciiTheme="minorHAnsi" w:eastAsia="Calibri" w:hAnsiTheme="minorHAnsi" w:cs="Calibri"/>
          <w:b/>
          <w:bCs/>
          <w:color w:val="00558C"/>
          <w:sz w:val="24"/>
          <w:szCs w:val="24"/>
        </w:rPr>
        <w:t>S</w:t>
      </w:r>
      <w:r>
        <w:rPr>
          <w:rFonts w:asciiTheme="minorHAnsi" w:eastAsia="Calibri" w:hAnsiTheme="minorHAnsi" w:cs="Calibri"/>
          <w:b/>
          <w:bCs/>
          <w:color w:val="00558C"/>
          <w:sz w:val="18"/>
          <w:szCs w:val="18"/>
        </w:rPr>
        <w:t>IGNATURE</w:t>
      </w:r>
    </w:p>
    <w:p w14:paraId="0664841E" w14:textId="77777777" w:rsidR="000F72C1" w:rsidRDefault="0020793E">
      <w:pPr>
        <w:spacing w:before="178"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This agreement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 signed</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2 – two – copies, one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w:t>
      </w:r>
      <w:r>
        <w:rPr>
          <w:rFonts w:asciiTheme="minorHAnsi" w:eastAsia="Calibri" w:hAnsiTheme="minorHAnsi" w:cs="Calibri"/>
          <w:spacing w:val="-2"/>
          <w:sz w:val="22"/>
          <w:szCs w:val="22"/>
        </w:rPr>
        <w:t>r</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each</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party.</w:t>
      </w:r>
    </w:p>
    <w:p w14:paraId="0664841F" w14:textId="77777777" w:rsidR="000F72C1" w:rsidRDefault="000F72C1">
      <w:pPr>
        <w:pStyle w:val="BodyText"/>
        <w:spacing w:line="248" w:lineRule="auto"/>
        <w:rPr>
          <w:rFonts w:asciiTheme="minorHAnsi" w:hAnsiTheme="minorHAnsi"/>
        </w:rPr>
      </w:pPr>
    </w:p>
    <w:p w14:paraId="06648420" w14:textId="77777777" w:rsidR="000F72C1" w:rsidRDefault="0020793E">
      <w:pPr>
        <w:spacing w:before="68" w:line="187" w:lineRule="auto"/>
        <w:ind w:left="47"/>
        <w:rPr>
          <w:rFonts w:asciiTheme="minorHAnsi" w:eastAsia="Calibri" w:hAnsiTheme="minorHAnsi" w:cs="Calibri"/>
          <w:sz w:val="22"/>
          <w:szCs w:val="22"/>
        </w:rPr>
      </w:pPr>
      <w:r>
        <w:rPr>
          <w:rFonts w:asciiTheme="minorHAnsi" w:eastAsia="Calibri" w:hAnsiTheme="minorHAnsi" w:cs="Calibri"/>
          <w:spacing w:val="-3"/>
          <w:sz w:val="22"/>
          <w:szCs w:val="22"/>
        </w:rPr>
        <w:t>For the</w:t>
      </w:r>
      <w:r>
        <w:rPr>
          <w:rFonts w:asciiTheme="minorHAnsi" w:eastAsia="Calibri" w:hAnsiTheme="minorHAnsi" w:cs="Calibri"/>
          <w:spacing w:val="25"/>
          <w:sz w:val="22"/>
          <w:szCs w:val="22"/>
        </w:rPr>
        <w:t xml:space="preserve"> </w:t>
      </w:r>
      <w:del w:id="1589" w:author="Peter Hill" w:date="2024-04-03T18:34:00Z">
        <w:r>
          <w:rPr>
            <w:rFonts w:asciiTheme="minorHAnsi" w:eastAsia="Calibri" w:hAnsiTheme="minorHAnsi" w:cs="Calibri"/>
            <w:spacing w:val="-3"/>
            <w:sz w:val="22"/>
            <w:szCs w:val="22"/>
          </w:rPr>
          <w:delText>lessor</w:delText>
        </w:r>
      </w:del>
      <w:ins w:id="1590" w:author="Peter Hill" w:date="2024-04-03T18:34:00Z">
        <w:r>
          <w:rPr>
            <w:rFonts w:asciiTheme="minorHAnsi" w:eastAsia="Calibri" w:hAnsiTheme="minorHAnsi" w:cs="Calibri"/>
            <w:spacing w:val="-3"/>
            <w:sz w:val="22"/>
            <w:szCs w:val="22"/>
          </w:rPr>
          <w:t>Lighthouse Authority</w:t>
        </w:r>
      </w:ins>
      <w:r>
        <w:rPr>
          <w:rFonts w:asciiTheme="minorHAnsi" w:eastAsia="Calibri" w:hAnsiTheme="minorHAnsi" w:cs="Calibri"/>
          <w:spacing w:val="-3"/>
          <w:sz w:val="22"/>
          <w:szCs w:val="22"/>
        </w:rPr>
        <w:t>:</w:t>
      </w:r>
    </w:p>
    <w:p w14:paraId="06648421" w14:textId="77777777" w:rsidR="000F72C1" w:rsidRDefault="000F72C1">
      <w:pPr>
        <w:spacing w:line="121" w:lineRule="exact"/>
        <w:rPr>
          <w:rFonts w:asciiTheme="minorHAnsi" w:hAnsiTheme="minorHAnsi"/>
        </w:rPr>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0F72C1" w14:paraId="0664842E" w14:textId="77777777">
        <w:trPr>
          <w:trHeight w:val="1955"/>
        </w:trPr>
        <w:tc>
          <w:tcPr>
            <w:tcW w:w="4264" w:type="dxa"/>
          </w:tcPr>
          <w:p w14:paraId="06648422" w14:textId="77777777" w:rsidR="000F72C1" w:rsidRDefault="0020793E">
            <w:pPr>
              <w:pStyle w:val="TableText"/>
              <w:spacing w:before="123" w:line="193" w:lineRule="auto"/>
              <w:ind w:left="239"/>
              <w:rPr>
                <w:rFonts w:asciiTheme="minorHAnsi" w:hAnsiTheme="minorHAnsi"/>
              </w:rPr>
            </w:pPr>
            <w:r>
              <w:rPr>
                <w:rFonts w:asciiTheme="minorHAnsi" w:hAnsiTheme="minorHAnsi"/>
              </w:rPr>
              <w:t>For</w:t>
            </w:r>
            <w:r>
              <w:rPr>
                <w:rFonts w:asciiTheme="minorHAnsi" w:hAnsiTheme="minorHAnsi"/>
                <w:spacing w:val="12"/>
              </w:rPr>
              <w:t xml:space="preserve"> </w:t>
            </w:r>
            <w:r>
              <w:rPr>
                <w:rFonts w:asciiTheme="minorHAnsi" w:hAnsiTheme="minorHAnsi"/>
              </w:rPr>
              <w:t>the</w:t>
            </w:r>
            <w:r>
              <w:rPr>
                <w:rFonts w:asciiTheme="minorHAnsi" w:hAnsiTheme="minorHAnsi"/>
                <w:spacing w:val="16"/>
                <w:w w:val="101"/>
              </w:rPr>
              <w:t xml:space="preserve"> </w:t>
            </w:r>
            <w:del w:id="1591" w:author="Peter Hill" w:date="2024-04-03T18:34:00Z">
              <w:r>
                <w:rPr>
                  <w:rFonts w:asciiTheme="minorHAnsi" w:hAnsiTheme="minorHAnsi"/>
                </w:rPr>
                <w:delText>lessor</w:delText>
              </w:r>
            </w:del>
            <w:ins w:id="1592" w:author="Peter Hill" w:date="2024-04-03T18:34:00Z">
              <w:r>
                <w:rPr>
                  <w:rFonts w:asciiTheme="minorHAnsi" w:hAnsiTheme="minorHAnsi"/>
                </w:rPr>
                <w:t>Lighthouse Authority</w:t>
              </w:r>
            </w:ins>
            <w:r>
              <w:rPr>
                <w:rFonts w:asciiTheme="minorHAnsi" w:hAnsiTheme="minorHAnsi"/>
                <w:spacing w:val="12"/>
              </w:rPr>
              <w:t>:</w:t>
            </w:r>
          </w:p>
          <w:p w14:paraId="06648423" w14:textId="77777777" w:rsidR="000F72C1" w:rsidRDefault="000F72C1">
            <w:pPr>
              <w:spacing w:line="352" w:lineRule="auto"/>
              <w:rPr>
                <w:rFonts w:asciiTheme="minorHAnsi" w:hAnsiTheme="minorHAnsi"/>
              </w:rPr>
            </w:pPr>
          </w:p>
          <w:p w14:paraId="06648424" w14:textId="77777777" w:rsidR="000F72C1" w:rsidRDefault="0020793E">
            <w:pPr>
              <w:pStyle w:val="TableText"/>
              <w:spacing w:before="58" w:line="202" w:lineRule="auto"/>
              <w:ind w:left="239"/>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p w14:paraId="06648425" w14:textId="77777777" w:rsidR="000F72C1" w:rsidRDefault="000F72C1">
            <w:pPr>
              <w:spacing w:line="416" w:lineRule="auto"/>
              <w:rPr>
                <w:rFonts w:asciiTheme="minorHAnsi" w:hAnsiTheme="minorHAnsi"/>
              </w:rPr>
            </w:pPr>
          </w:p>
          <w:p w14:paraId="06648426" w14:textId="77777777" w:rsidR="000F72C1" w:rsidRDefault="0020793E">
            <w:pPr>
              <w:pStyle w:val="TableText"/>
              <w:spacing w:before="58" w:line="197" w:lineRule="auto"/>
              <w:ind w:left="235"/>
              <w:rPr>
                <w:rFonts w:asciiTheme="minorHAnsi" w:hAnsiTheme="minorHAnsi"/>
              </w:rPr>
            </w:pPr>
            <w:r>
              <w:rPr>
                <w:rFonts w:asciiTheme="minorHAnsi" w:hAnsiTheme="minorHAnsi"/>
                <w:spacing w:val="7"/>
              </w:rPr>
              <w:t>(</w:t>
            </w:r>
            <w:r>
              <w:rPr>
                <w:rFonts w:asciiTheme="minorHAnsi" w:hAnsiTheme="minorHAnsi"/>
              </w:rPr>
              <w:t>Name</w:t>
            </w:r>
            <w:r>
              <w:rPr>
                <w:rFonts w:asciiTheme="minorHAnsi" w:hAnsiTheme="minorHAnsi"/>
                <w:spacing w:val="7"/>
              </w:rPr>
              <w:t>)</w:t>
            </w:r>
          </w:p>
          <w:p w14:paraId="06648427" w14:textId="77777777" w:rsidR="000F72C1" w:rsidRDefault="0020793E">
            <w:pPr>
              <w:pStyle w:val="TableText"/>
              <w:spacing w:before="114" w:line="197" w:lineRule="auto"/>
              <w:ind w:left="235"/>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c>
          <w:tcPr>
            <w:tcW w:w="4262" w:type="dxa"/>
          </w:tcPr>
          <w:p w14:paraId="06648428" w14:textId="77777777" w:rsidR="000F72C1" w:rsidRDefault="0020793E">
            <w:pPr>
              <w:pStyle w:val="TableText"/>
              <w:spacing w:before="123" w:line="193" w:lineRule="auto"/>
              <w:ind w:left="235"/>
              <w:rPr>
                <w:rFonts w:asciiTheme="minorHAnsi" w:hAnsiTheme="minorHAnsi"/>
              </w:rPr>
            </w:pPr>
            <w:r>
              <w:rPr>
                <w:rFonts w:asciiTheme="minorHAnsi" w:hAnsiTheme="minorHAnsi"/>
              </w:rPr>
              <w:t>For</w:t>
            </w:r>
            <w:r>
              <w:rPr>
                <w:rFonts w:asciiTheme="minorHAnsi" w:hAnsiTheme="minorHAnsi"/>
                <w:spacing w:val="11"/>
              </w:rPr>
              <w:t xml:space="preserve"> </w:t>
            </w:r>
            <w:r>
              <w:rPr>
                <w:rFonts w:asciiTheme="minorHAnsi" w:hAnsiTheme="minorHAnsi"/>
              </w:rPr>
              <w:t>the</w:t>
            </w:r>
            <w:r>
              <w:rPr>
                <w:rFonts w:asciiTheme="minorHAnsi" w:hAnsiTheme="minorHAnsi"/>
                <w:spacing w:val="17"/>
              </w:rPr>
              <w:t xml:space="preserve"> </w:t>
            </w:r>
            <w:del w:id="1593" w:author="Peter Hill" w:date="2024-04-03T18:34:00Z">
              <w:r>
                <w:rPr>
                  <w:rFonts w:asciiTheme="minorHAnsi" w:hAnsiTheme="minorHAnsi"/>
                </w:rPr>
                <w:delText>lessee</w:delText>
              </w:r>
            </w:del>
            <w:ins w:id="1594" w:author="Peter Hill" w:date="2024-04-03T18:34:00Z">
              <w:r>
                <w:rPr>
                  <w:rFonts w:asciiTheme="minorHAnsi" w:hAnsiTheme="minorHAnsi"/>
                </w:rPr>
                <w:t>Partner</w:t>
              </w:r>
            </w:ins>
            <w:r>
              <w:rPr>
                <w:rFonts w:asciiTheme="minorHAnsi" w:hAnsiTheme="minorHAnsi"/>
                <w:spacing w:val="11"/>
              </w:rPr>
              <w:t>:</w:t>
            </w:r>
          </w:p>
          <w:p w14:paraId="06648429" w14:textId="77777777" w:rsidR="000F72C1" w:rsidRDefault="000F72C1">
            <w:pPr>
              <w:spacing w:line="352" w:lineRule="auto"/>
              <w:rPr>
                <w:rFonts w:asciiTheme="minorHAnsi" w:hAnsiTheme="minorHAnsi"/>
              </w:rPr>
            </w:pPr>
          </w:p>
          <w:p w14:paraId="0664842A" w14:textId="77777777" w:rsidR="000F72C1" w:rsidRDefault="0020793E">
            <w:pPr>
              <w:pStyle w:val="TableText"/>
              <w:spacing w:before="58" w:line="202" w:lineRule="auto"/>
              <w:ind w:left="235"/>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p w14:paraId="0664842B" w14:textId="77777777" w:rsidR="000F72C1" w:rsidRDefault="000F72C1">
            <w:pPr>
              <w:spacing w:line="416" w:lineRule="auto"/>
              <w:rPr>
                <w:rFonts w:asciiTheme="minorHAnsi" w:hAnsiTheme="minorHAnsi"/>
              </w:rPr>
            </w:pPr>
          </w:p>
          <w:p w14:paraId="0664842C" w14:textId="77777777" w:rsidR="000F72C1" w:rsidRDefault="0020793E">
            <w:pPr>
              <w:pStyle w:val="TableText"/>
              <w:spacing w:before="58" w:line="197" w:lineRule="auto"/>
              <w:ind w:left="232"/>
              <w:rPr>
                <w:rFonts w:asciiTheme="minorHAnsi" w:hAnsiTheme="minorHAnsi"/>
              </w:rPr>
            </w:pPr>
            <w:r>
              <w:rPr>
                <w:rFonts w:asciiTheme="minorHAnsi" w:hAnsiTheme="minorHAnsi"/>
                <w:spacing w:val="7"/>
              </w:rPr>
              <w:t>(</w:t>
            </w:r>
            <w:r>
              <w:rPr>
                <w:rFonts w:asciiTheme="minorHAnsi" w:hAnsiTheme="minorHAnsi"/>
              </w:rPr>
              <w:t>Name</w:t>
            </w:r>
            <w:r>
              <w:rPr>
                <w:rFonts w:asciiTheme="minorHAnsi" w:hAnsiTheme="minorHAnsi"/>
                <w:spacing w:val="7"/>
              </w:rPr>
              <w:t>)</w:t>
            </w:r>
          </w:p>
          <w:p w14:paraId="0664842D" w14:textId="77777777" w:rsidR="000F72C1" w:rsidRDefault="0020793E">
            <w:pPr>
              <w:pStyle w:val="TableText"/>
              <w:spacing w:before="114" w:line="197" w:lineRule="auto"/>
              <w:ind w:left="232"/>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r>
    </w:tbl>
    <w:p w14:paraId="0664842F" w14:textId="77777777" w:rsidR="000F72C1" w:rsidRDefault="000F72C1">
      <w:pPr>
        <w:pStyle w:val="BodyText"/>
        <w:spacing w:line="253" w:lineRule="auto"/>
        <w:rPr>
          <w:rFonts w:asciiTheme="minorHAnsi" w:hAnsiTheme="minorHAnsi"/>
        </w:rPr>
      </w:pPr>
    </w:p>
    <w:p w14:paraId="06648430" w14:textId="77777777" w:rsidR="000F72C1" w:rsidRDefault="000F72C1">
      <w:pPr>
        <w:pStyle w:val="BodyText"/>
        <w:spacing w:line="253" w:lineRule="auto"/>
        <w:rPr>
          <w:rFonts w:asciiTheme="minorHAnsi" w:hAnsiTheme="minorHAnsi"/>
        </w:rPr>
      </w:pPr>
    </w:p>
    <w:p w14:paraId="06648431" w14:textId="77777777" w:rsidR="000F72C1" w:rsidRDefault="0020793E">
      <w:pPr>
        <w:spacing w:before="74" w:line="179" w:lineRule="auto"/>
        <w:ind w:left="33"/>
        <w:outlineLvl w:val="1"/>
        <w:rPr>
          <w:rFonts w:asciiTheme="minorHAnsi" w:eastAsia="Calibri" w:hAnsiTheme="minorHAnsi" w:cs="Calibri"/>
          <w:sz w:val="24"/>
          <w:szCs w:val="24"/>
        </w:rPr>
      </w:pPr>
      <w:ins w:id="1595" w:author="liujuan" w:date="2024-04-10T13:37:00Z">
        <w:r>
          <w:rPr>
            <w:rFonts w:asciiTheme="minorHAnsi" w:eastAsia="SimSun" w:hAnsiTheme="minorHAnsi" w:cs="Calibri" w:hint="eastAsia"/>
            <w:b/>
            <w:bCs/>
            <w:color w:val="00558C"/>
            <w:sz w:val="24"/>
            <w:szCs w:val="24"/>
            <w:lang w:eastAsia="zh-CN"/>
          </w:rPr>
          <w:t>5</w:t>
        </w:r>
      </w:ins>
      <w:del w:id="1596" w:author="liujuan" w:date="2024-04-10T13:37:00Z">
        <w:r>
          <w:rPr>
            <w:rFonts w:asciiTheme="minorHAnsi" w:eastAsia="Calibri" w:hAnsiTheme="minorHAnsi" w:cs="Calibri"/>
            <w:b/>
            <w:bCs/>
            <w:color w:val="00558C"/>
            <w:sz w:val="24"/>
            <w:szCs w:val="24"/>
          </w:rPr>
          <w:delText>4</w:delText>
        </w:r>
      </w:del>
      <w:r>
        <w:rPr>
          <w:rFonts w:asciiTheme="minorHAnsi" w:eastAsia="Calibri" w:hAnsiTheme="minorHAnsi" w:cs="Calibri"/>
          <w:b/>
          <w:bCs/>
          <w:color w:val="00558C"/>
          <w:sz w:val="24"/>
          <w:szCs w:val="24"/>
        </w:rPr>
        <w:t>.</w:t>
      </w:r>
      <w:del w:id="1597" w:author="liujuan" w:date="2024-04-06T15:14:00Z">
        <w:r>
          <w:rPr>
            <w:rFonts w:asciiTheme="minorHAnsi" w:eastAsia="Calibri" w:hAnsiTheme="minorHAnsi" w:cs="Calibri"/>
            <w:b/>
            <w:bCs/>
            <w:color w:val="00558C"/>
            <w:sz w:val="24"/>
            <w:szCs w:val="24"/>
          </w:rPr>
          <w:delText>2</w:delText>
        </w:r>
      </w:del>
      <w:ins w:id="1598" w:author="liujuan" w:date="2024-04-06T15:14:00Z">
        <w:r>
          <w:rPr>
            <w:rFonts w:asciiTheme="minorHAnsi" w:eastAsia="SimSun" w:hAnsiTheme="minorHAnsi" w:cs="Calibri" w:hint="eastAsia"/>
            <w:b/>
            <w:bCs/>
            <w:color w:val="00558C"/>
            <w:sz w:val="24"/>
            <w:szCs w:val="24"/>
            <w:lang w:eastAsia="zh-CN"/>
          </w:rPr>
          <w:t>3</w:t>
        </w:r>
      </w:ins>
      <w:r>
        <w:rPr>
          <w:rFonts w:asciiTheme="minorHAnsi" w:eastAsia="Calibri" w:hAnsiTheme="minorHAnsi" w:cs="Calibri"/>
          <w:b/>
          <w:bCs/>
          <w:color w:val="00558C"/>
          <w:sz w:val="24"/>
          <w:szCs w:val="24"/>
        </w:rPr>
        <w:t>.        AGREEMENT</w:t>
      </w:r>
      <w:r>
        <w:rPr>
          <w:rFonts w:asciiTheme="minorHAnsi" w:eastAsia="Calibri" w:hAnsiTheme="minorHAnsi" w:cs="Calibri"/>
          <w:b/>
          <w:bCs/>
          <w:color w:val="00558C"/>
          <w:spacing w:val="17"/>
          <w:sz w:val="24"/>
          <w:szCs w:val="24"/>
        </w:rPr>
        <w:t xml:space="preserve"> </w:t>
      </w:r>
      <w:r>
        <w:rPr>
          <w:rFonts w:asciiTheme="minorHAnsi" w:eastAsia="Calibri" w:hAnsiTheme="minorHAnsi" w:cs="Calibri"/>
          <w:b/>
          <w:bCs/>
          <w:color w:val="00558C"/>
          <w:sz w:val="24"/>
          <w:szCs w:val="24"/>
        </w:rPr>
        <w:t>FOR</w:t>
      </w:r>
      <w:r>
        <w:rPr>
          <w:rFonts w:asciiTheme="minorHAnsi" w:eastAsia="Calibri" w:hAnsiTheme="minorHAnsi" w:cs="Calibri"/>
          <w:b/>
          <w:bCs/>
          <w:color w:val="00558C"/>
          <w:spacing w:val="16"/>
          <w:w w:val="101"/>
          <w:sz w:val="24"/>
          <w:szCs w:val="24"/>
        </w:rPr>
        <w:t xml:space="preserve"> </w:t>
      </w:r>
      <w:r>
        <w:rPr>
          <w:rFonts w:asciiTheme="minorHAnsi" w:eastAsia="Calibri" w:hAnsiTheme="minorHAnsi" w:cs="Calibri"/>
          <w:b/>
          <w:bCs/>
          <w:color w:val="00558C"/>
          <w:sz w:val="24"/>
          <w:szCs w:val="24"/>
        </w:rPr>
        <w:t>EXHIB</w:t>
      </w:r>
      <w:r>
        <w:rPr>
          <w:rFonts w:asciiTheme="minorHAnsi" w:eastAsia="Calibri" w:hAnsiTheme="minorHAnsi" w:cs="Calibri"/>
          <w:b/>
          <w:bCs/>
          <w:color w:val="00558C"/>
          <w:spacing w:val="-1"/>
          <w:sz w:val="24"/>
          <w:szCs w:val="24"/>
        </w:rPr>
        <w:t>ITION</w:t>
      </w:r>
      <w:r>
        <w:rPr>
          <w:rFonts w:asciiTheme="minorHAnsi" w:eastAsia="Calibri" w:hAnsiTheme="minorHAnsi" w:cs="Calibri"/>
          <w:b/>
          <w:bCs/>
          <w:color w:val="00558C"/>
          <w:spacing w:val="8"/>
          <w:sz w:val="24"/>
          <w:szCs w:val="24"/>
        </w:rPr>
        <w:t xml:space="preserve"> </w:t>
      </w:r>
      <w:r>
        <w:rPr>
          <w:rFonts w:asciiTheme="minorHAnsi" w:eastAsia="Calibri" w:hAnsiTheme="minorHAnsi" w:cs="Calibri"/>
          <w:b/>
          <w:bCs/>
          <w:color w:val="00558C"/>
          <w:spacing w:val="-1"/>
          <w:sz w:val="24"/>
          <w:szCs w:val="24"/>
        </w:rPr>
        <w:t>OF</w:t>
      </w:r>
      <w:r>
        <w:rPr>
          <w:rFonts w:asciiTheme="minorHAnsi" w:eastAsia="Calibri" w:hAnsiTheme="minorHAnsi" w:cs="Calibri"/>
          <w:b/>
          <w:bCs/>
          <w:color w:val="00558C"/>
          <w:spacing w:val="15"/>
          <w:w w:val="101"/>
          <w:sz w:val="24"/>
          <w:szCs w:val="24"/>
        </w:rPr>
        <w:t xml:space="preserve"> </w:t>
      </w:r>
      <w:r>
        <w:rPr>
          <w:rFonts w:asciiTheme="minorHAnsi" w:eastAsia="Calibri" w:hAnsiTheme="minorHAnsi" w:cs="Calibri"/>
          <w:b/>
          <w:bCs/>
          <w:color w:val="00558C"/>
          <w:spacing w:val="-1"/>
          <w:sz w:val="24"/>
          <w:szCs w:val="24"/>
        </w:rPr>
        <w:t>LIGHTHOUSE,</w:t>
      </w:r>
      <w:r>
        <w:rPr>
          <w:rFonts w:asciiTheme="minorHAnsi" w:eastAsia="Calibri" w:hAnsiTheme="minorHAnsi" w:cs="Calibri"/>
          <w:b/>
          <w:bCs/>
          <w:color w:val="00558C"/>
          <w:spacing w:val="18"/>
          <w:sz w:val="24"/>
          <w:szCs w:val="24"/>
        </w:rPr>
        <w:t xml:space="preserve"> </w:t>
      </w:r>
      <w:r>
        <w:rPr>
          <w:rFonts w:asciiTheme="minorHAnsi" w:eastAsia="Calibri" w:hAnsiTheme="minorHAnsi" w:cs="Calibri"/>
          <w:b/>
          <w:bCs/>
          <w:color w:val="00558C"/>
          <w:spacing w:val="-1"/>
          <w:sz w:val="24"/>
          <w:szCs w:val="24"/>
        </w:rPr>
        <w:t>DWELLINGS</w:t>
      </w:r>
      <w:r>
        <w:rPr>
          <w:rFonts w:asciiTheme="minorHAnsi" w:eastAsia="Calibri" w:hAnsiTheme="minorHAnsi" w:cs="Calibri"/>
          <w:b/>
          <w:bCs/>
          <w:color w:val="00558C"/>
          <w:spacing w:val="3"/>
          <w:sz w:val="24"/>
          <w:szCs w:val="24"/>
        </w:rPr>
        <w:t xml:space="preserve"> </w:t>
      </w:r>
      <w:r>
        <w:rPr>
          <w:rFonts w:asciiTheme="minorHAnsi" w:eastAsia="Calibri" w:hAnsiTheme="minorHAnsi" w:cs="Calibri"/>
          <w:b/>
          <w:bCs/>
          <w:color w:val="00558C"/>
          <w:spacing w:val="-1"/>
          <w:sz w:val="24"/>
          <w:szCs w:val="24"/>
        </w:rPr>
        <w:t>AND</w:t>
      </w:r>
      <w:r>
        <w:rPr>
          <w:rFonts w:asciiTheme="minorHAnsi" w:eastAsia="Calibri" w:hAnsiTheme="minorHAnsi" w:cs="Calibri"/>
          <w:b/>
          <w:bCs/>
          <w:color w:val="00558C"/>
          <w:spacing w:val="6"/>
          <w:sz w:val="24"/>
          <w:szCs w:val="24"/>
        </w:rPr>
        <w:t xml:space="preserve"> </w:t>
      </w:r>
      <w:r>
        <w:rPr>
          <w:rFonts w:asciiTheme="minorHAnsi" w:eastAsia="Calibri" w:hAnsiTheme="minorHAnsi" w:cs="Calibri"/>
          <w:b/>
          <w:bCs/>
          <w:color w:val="00558C"/>
          <w:spacing w:val="-1"/>
          <w:sz w:val="24"/>
          <w:szCs w:val="24"/>
        </w:rPr>
        <w:t>SURROUNDINGS</w:t>
      </w:r>
    </w:p>
    <w:p w14:paraId="06648432" w14:textId="77777777" w:rsidR="000F72C1" w:rsidRDefault="0020793E">
      <w:pPr>
        <w:pStyle w:val="BodyText"/>
        <w:spacing w:line="389" w:lineRule="auto"/>
        <w:rPr>
          <w:rFonts w:asciiTheme="minorHAnsi" w:hAnsiTheme="minorHAnsi"/>
        </w:rPr>
      </w:pPr>
      <w:r>
        <w:rPr>
          <w:rFonts w:asciiTheme="minorHAnsi" w:hAnsiTheme="minorHAnsi"/>
          <w:noProof/>
          <w:lang w:val="en-GB" w:eastAsia="en-GB"/>
        </w:rPr>
        <w:drawing>
          <wp:anchor distT="0" distB="0" distL="0" distR="0" simplePos="0" relativeHeight="251675648" behindDoc="0" locked="0" layoutInCell="0" allowOverlap="1" wp14:anchorId="06648B56" wp14:editId="06648B57">
            <wp:simplePos x="0" y="0"/>
            <wp:positionH relativeFrom="page">
              <wp:posOffset>528955</wp:posOffset>
            </wp:positionH>
            <wp:positionV relativeFrom="page">
              <wp:posOffset>9037955</wp:posOffset>
            </wp:positionV>
            <wp:extent cx="937260" cy="635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79"/>
                    <a:stretch>
                      <a:fillRect/>
                    </a:stretch>
                  </pic:blipFill>
                  <pic:spPr>
                    <a:xfrm>
                      <a:off x="0" y="0"/>
                      <a:ext cx="937260" cy="6350"/>
                    </a:xfrm>
                    <a:prstGeom prst="rect">
                      <a:avLst/>
                    </a:prstGeom>
                  </pic:spPr>
                </pic:pic>
              </a:graphicData>
            </a:graphic>
          </wp:anchor>
        </w:drawing>
      </w:r>
    </w:p>
    <w:p w14:paraId="06648433" w14:textId="77777777" w:rsidR="000F72C1" w:rsidRDefault="0020793E">
      <w:pPr>
        <w:spacing w:before="67" w:line="214" w:lineRule="auto"/>
        <w:ind w:left="38" w:right="770" w:hanging="8"/>
        <w:rPr>
          <w:rFonts w:asciiTheme="minorHAnsi" w:eastAsia="Calibri" w:hAnsiTheme="minorHAnsi" w:cs="Calibri"/>
          <w:sz w:val="22"/>
          <w:szCs w:val="22"/>
        </w:rPr>
      </w:pPr>
      <w:r>
        <w:rPr>
          <w:rFonts w:asciiTheme="minorHAnsi" w:eastAsia="Calibri" w:hAnsiTheme="minorHAnsi" w:cs="Calibri"/>
          <w:sz w:val="22"/>
          <w:szCs w:val="22"/>
        </w:rPr>
        <w:t>The</w:t>
      </w:r>
      <w:r>
        <w:rPr>
          <w:rFonts w:asciiTheme="minorHAnsi" w:eastAsia="Calibri" w:hAnsiTheme="minorHAnsi" w:cs="Calibri"/>
          <w:spacing w:val="19"/>
          <w:w w:val="101"/>
          <w:sz w:val="22"/>
          <w:szCs w:val="22"/>
        </w:rPr>
        <w:t xml:space="preserve"> </w:t>
      </w:r>
      <w:r>
        <w:rPr>
          <w:rFonts w:asciiTheme="minorHAnsi" w:eastAsia="Calibri" w:hAnsiTheme="minorHAnsi" w:cs="Calibri"/>
          <w:sz w:val="22"/>
          <w:szCs w:val="22"/>
        </w:rPr>
        <w:t>Agreement</w:t>
      </w:r>
      <w:r>
        <w:rPr>
          <w:rFonts w:asciiTheme="minorHAnsi" w:eastAsia="Calibri" w:hAnsiTheme="minorHAnsi" w:cs="Calibri"/>
          <w:spacing w:val="24"/>
          <w:w w:val="101"/>
          <w:sz w:val="22"/>
          <w:szCs w:val="22"/>
        </w:rPr>
        <w:t xml:space="preserve"> </w:t>
      </w:r>
      <w:r>
        <w:rPr>
          <w:rFonts w:asciiTheme="minorHAnsi" w:eastAsia="Calibri" w:hAnsiTheme="minorHAnsi" w:cs="Calibri"/>
          <w:sz w:val="22"/>
          <w:szCs w:val="22"/>
        </w:rPr>
        <w:t>should</w:t>
      </w:r>
      <w:r>
        <w:rPr>
          <w:rFonts w:asciiTheme="minorHAnsi" w:eastAsia="Calibri" w:hAnsiTheme="minorHAnsi" w:cs="Calibri"/>
          <w:spacing w:val="28"/>
          <w:w w:val="101"/>
          <w:sz w:val="22"/>
          <w:szCs w:val="22"/>
        </w:rPr>
        <w:t xml:space="preserve"> </w:t>
      </w:r>
      <w:r>
        <w:rPr>
          <w:rFonts w:asciiTheme="minorHAnsi" w:eastAsia="Calibri" w:hAnsiTheme="minorHAnsi" w:cs="Calibri"/>
          <w:sz w:val="22"/>
          <w:szCs w:val="22"/>
        </w:rPr>
        <w:t>include</w:t>
      </w:r>
      <w:r>
        <w:rPr>
          <w:rFonts w:asciiTheme="minorHAnsi" w:eastAsia="Calibri" w:hAnsiTheme="minorHAnsi" w:cs="Calibri"/>
          <w:spacing w:val="25"/>
          <w:w w:val="101"/>
          <w:sz w:val="22"/>
          <w:szCs w:val="22"/>
        </w:rPr>
        <w:t xml:space="preserve"> </w:t>
      </w:r>
      <w:r>
        <w:rPr>
          <w:rFonts w:asciiTheme="minorHAnsi" w:eastAsia="Calibri" w:hAnsiTheme="minorHAnsi" w:cs="Calibri"/>
          <w:sz w:val="22"/>
          <w:szCs w:val="22"/>
        </w:rPr>
        <w:t>among</w:t>
      </w:r>
      <w:r>
        <w:rPr>
          <w:rFonts w:asciiTheme="minorHAnsi" w:eastAsia="Calibri" w:hAnsiTheme="minorHAnsi" w:cs="Calibri"/>
          <w:spacing w:val="21"/>
          <w:w w:val="101"/>
          <w:sz w:val="22"/>
          <w:szCs w:val="22"/>
        </w:rPr>
        <w:t xml:space="preserve"> </w:t>
      </w:r>
      <w:r>
        <w:rPr>
          <w:rFonts w:asciiTheme="minorHAnsi" w:eastAsia="Calibri" w:hAnsiTheme="minorHAnsi" w:cs="Calibri"/>
          <w:sz w:val="22"/>
          <w:szCs w:val="22"/>
        </w:rPr>
        <w:t>other</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things</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26"/>
          <w:sz w:val="22"/>
          <w:szCs w:val="22"/>
        </w:rPr>
        <w:t xml:space="preserve"> </w:t>
      </w:r>
      <w:r>
        <w:rPr>
          <w:rFonts w:asciiTheme="minorHAnsi" w:eastAsia="Calibri" w:hAnsiTheme="minorHAnsi" w:cs="Calibri"/>
          <w:sz w:val="22"/>
          <w:szCs w:val="22"/>
        </w:rPr>
        <w:t>data</w:t>
      </w:r>
      <w:r>
        <w:rPr>
          <w:rFonts w:asciiTheme="minorHAnsi" w:eastAsia="Calibri" w:hAnsiTheme="minorHAnsi" w:cs="Calibri"/>
          <w:spacing w:val="29"/>
          <w:sz w:val="22"/>
          <w:szCs w:val="22"/>
        </w:rPr>
        <w:t xml:space="preserve"> </w:t>
      </w:r>
      <w:r>
        <w:rPr>
          <w:rFonts w:asciiTheme="minorHAnsi" w:eastAsia="Calibri" w:hAnsiTheme="minorHAnsi" w:cs="Calibri"/>
          <w:sz w:val="22"/>
          <w:szCs w:val="22"/>
        </w:rPr>
        <w:t>mentioned</w:t>
      </w:r>
      <w:r>
        <w:rPr>
          <w:rFonts w:asciiTheme="minorHAnsi" w:eastAsia="Calibri" w:hAnsiTheme="minorHAnsi" w:cs="Calibri"/>
          <w:spacing w:val="30"/>
          <w:sz w:val="22"/>
          <w:szCs w:val="22"/>
        </w:rPr>
        <w:t xml:space="preserve"> </w:t>
      </w:r>
      <w:r>
        <w:rPr>
          <w:rFonts w:asciiTheme="minorHAnsi" w:eastAsia="Calibri" w:hAnsiTheme="minorHAnsi" w:cs="Calibri"/>
          <w:sz w:val="22"/>
          <w:szCs w:val="22"/>
        </w:rPr>
        <w:t>under</w:t>
      </w:r>
      <w:r>
        <w:rPr>
          <w:rFonts w:asciiTheme="minorHAnsi" w:eastAsia="Calibri" w:hAnsiTheme="minorHAnsi" w:cs="Calibri"/>
          <w:spacing w:val="23"/>
          <w:w w:val="101"/>
          <w:sz w:val="22"/>
          <w:szCs w:val="22"/>
          <w:highlight w:val="yellow"/>
          <w:rPrChange w:id="1599" w:author="Jiang" w:date="2024-07-05T10:54:00Z">
            <w:rPr>
              <w:rFonts w:asciiTheme="minorHAnsi" w:eastAsia="Calibri" w:hAnsiTheme="minorHAnsi" w:cs="Calibri"/>
              <w:spacing w:val="23"/>
              <w:w w:val="101"/>
              <w:sz w:val="22"/>
              <w:szCs w:val="22"/>
            </w:rPr>
          </w:rPrChange>
        </w:rPr>
        <w:t xml:space="preserve"> </w:t>
      </w:r>
      <w:r>
        <w:rPr>
          <w:rFonts w:asciiTheme="minorHAnsi" w:eastAsia="Calibri" w:hAnsiTheme="minorHAnsi" w:cs="Calibri"/>
          <w:sz w:val="22"/>
          <w:szCs w:val="22"/>
          <w:highlight w:val="yellow"/>
          <w:rPrChange w:id="1600" w:author="Jiang" w:date="2024-07-05T10:54:00Z">
            <w:rPr>
              <w:rFonts w:asciiTheme="minorHAnsi" w:eastAsia="Calibri" w:hAnsiTheme="minorHAnsi" w:cs="Calibri"/>
              <w:sz w:val="22"/>
              <w:szCs w:val="22"/>
            </w:rPr>
          </w:rPrChange>
        </w:rPr>
        <w:t>section</w:t>
      </w:r>
      <w:r>
        <w:rPr>
          <w:highlight w:val="yellow"/>
          <w:rPrChange w:id="1601" w:author="Jiang" w:date="2024-07-05T10:54:00Z">
            <w:rPr/>
          </w:rPrChange>
        </w:rPr>
        <w:fldChar w:fldCharType="begin"/>
      </w:r>
      <w:r>
        <w:rPr>
          <w:highlight w:val="yellow"/>
          <w:rPrChange w:id="1602" w:author="Jiang" w:date="2024-07-05T10:54:00Z">
            <w:rPr/>
          </w:rPrChange>
        </w:rPr>
        <w:instrText xml:space="preserve"> HYPERLINK \l "bookmark37" </w:instrText>
      </w:r>
      <w:r w:rsidRPr="0070186A">
        <w:rPr>
          <w:highlight w:val="yellow"/>
        </w:rPr>
      </w:r>
      <w:r>
        <w:rPr>
          <w:highlight w:val="yellow"/>
          <w:rPrChange w:id="1603" w:author="Jiang" w:date="2024-07-05T10:54:00Z">
            <w:rPr>
              <w:rFonts w:asciiTheme="minorHAnsi" w:eastAsia="Calibri" w:hAnsiTheme="minorHAnsi" w:cs="Calibri"/>
              <w:sz w:val="22"/>
              <w:szCs w:val="22"/>
            </w:rPr>
          </w:rPrChange>
        </w:rPr>
        <w:fldChar w:fldCharType="separate"/>
      </w:r>
      <w:r>
        <w:rPr>
          <w:rFonts w:asciiTheme="minorHAnsi" w:eastAsia="Calibri" w:hAnsiTheme="minorHAnsi" w:cs="Calibri"/>
          <w:sz w:val="22"/>
          <w:szCs w:val="22"/>
          <w:highlight w:val="yellow"/>
          <w:rPrChange w:id="1604" w:author="Jiang" w:date="2024-07-05T10:54:00Z">
            <w:rPr>
              <w:rFonts w:asciiTheme="minorHAnsi" w:eastAsia="Calibri" w:hAnsiTheme="minorHAnsi" w:cs="Calibri"/>
              <w:sz w:val="22"/>
              <w:szCs w:val="22"/>
            </w:rPr>
          </w:rPrChange>
        </w:rPr>
        <w:t>4.1</w:t>
      </w:r>
      <w:r>
        <w:rPr>
          <w:rFonts w:asciiTheme="minorHAnsi" w:eastAsia="Calibri" w:hAnsiTheme="minorHAnsi" w:cs="Calibri"/>
          <w:sz w:val="22"/>
          <w:szCs w:val="22"/>
          <w:highlight w:val="yellow"/>
          <w:rPrChange w:id="1605" w:author="Jiang" w:date="2024-07-05T10:54:00Z">
            <w:rPr>
              <w:rFonts w:asciiTheme="minorHAnsi" w:eastAsia="Calibri" w:hAnsiTheme="minorHAnsi" w:cs="Calibri"/>
              <w:sz w:val="22"/>
              <w:szCs w:val="22"/>
            </w:rPr>
          </w:rPrChange>
        </w:rPr>
        <w:fldChar w:fldCharType="end"/>
      </w:r>
      <w:ins w:id="1606" w:author="Jiang" w:date="2024-07-10T20:50:00Z">
        <w:r>
          <w:rPr>
            <w:rFonts w:asciiTheme="minorHAnsi" w:eastAsia="SimSun" w:hAnsiTheme="minorHAnsi" w:cs="Calibri" w:hint="eastAsia"/>
            <w:sz w:val="22"/>
            <w:szCs w:val="22"/>
            <w:highlight w:val="yellow"/>
            <w:lang w:eastAsia="zh-CN"/>
          </w:rPr>
          <w:t xml:space="preserve"> </w:t>
        </w:r>
      </w:ins>
      <w:r>
        <w:rPr>
          <w:rFonts w:asciiTheme="minorHAnsi" w:eastAsia="Calibri" w:hAnsiTheme="minorHAnsi" w:cs="Calibri"/>
          <w:sz w:val="22"/>
          <w:szCs w:val="22"/>
        </w:rPr>
        <w:t>as</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well</w:t>
      </w:r>
      <w:r>
        <w:rPr>
          <w:rFonts w:asciiTheme="minorHAnsi" w:eastAsia="Calibri" w:hAnsiTheme="minorHAnsi" w:cs="Calibri"/>
          <w:spacing w:val="24"/>
          <w:w w:val="101"/>
          <w:sz w:val="22"/>
          <w:szCs w:val="22"/>
        </w:rPr>
        <w:t xml:space="preserve"> </w:t>
      </w:r>
      <w:r>
        <w:rPr>
          <w:rFonts w:asciiTheme="minorHAnsi" w:eastAsia="Calibri" w:hAnsiTheme="minorHAnsi" w:cs="Calibri"/>
          <w:sz w:val="22"/>
          <w:szCs w:val="22"/>
        </w:rPr>
        <w:t>as</w:t>
      </w:r>
      <w:r>
        <w:rPr>
          <w:rFonts w:asciiTheme="minorHAnsi" w:eastAsia="Calibri" w:hAnsiTheme="minorHAnsi" w:cs="Calibri"/>
          <w:spacing w:val="27"/>
          <w:sz w:val="22"/>
          <w:szCs w:val="22"/>
        </w:rPr>
        <w:t xml:space="preserve"> </w:t>
      </w:r>
      <w:r>
        <w:rPr>
          <w:rFonts w:asciiTheme="minorHAnsi" w:eastAsia="Calibri" w:hAnsiTheme="minorHAnsi" w:cs="Calibri"/>
          <w:sz w:val="22"/>
          <w:szCs w:val="22"/>
        </w:rPr>
        <w:t>in</w:t>
      </w:r>
      <w:r>
        <w:rPr>
          <w:rFonts w:asciiTheme="minorHAnsi" w:eastAsia="Calibri" w:hAnsiTheme="minorHAnsi" w:cs="Calibri"/>
          <w:spacing w:val="-1"/>
          <w:sz w:val="22"/>
          <w:szCs w:val="22"/>
        </w:rPr>
        <w:t>formation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about Safety</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Regulations as a consequen</w:t>
      </w:r>
      <w:r>
        <w:rPr>
          <w:rFonts w:asciiTheme="minorHAnsi" w:eastAsia="Calibri" w:hAnsiTheme="minorHAnsi" w:cs="Calibri"/>
          <w:spacing w:val="-2"/>
          <w:sz w:val="22"/>
          <w:szCs w:val="22"/>
        </w:rPr>
        <w:t>ce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being</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accessed</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by</w:t>
      </w:r>
      <w:r>
        <w:rPr>
          <w:rFonts w:asciiTheme="minorHAnsi" w:eastAsia="Calibri" w:hAnsiTheme="minorHAnsi" w:cs="Calibri"/>
          <w:spacing w:val="5"/>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public.</w:t>
      </w:r>
    </w:p>
    <w:p w14:paraId="06648434" w14:textId="77777777" w:rsidR="000F72C1" w:rsidRDefault="0020793E">
      <w:pPr>
        <w:spacing w:before="176" w:line="188" w:lineRule="auto"/>
        <w:ind w:left="36"/>
        <w:rPr>
          <w:ins w:id="1607" w:author="Jiang" w:date="2024-07-10T21:40:00Z"/>
          <w:rFonts w:asciiTheme="minorHAnsi" w:eastAsia="Calibri" w:hAnsiTheme="minorHAnsi" w:cs="Calibri"/>
          <w:spacing w:val="-2"/>
          <w:sz w:val="22"/>
          <w:szCs w:val="22"/>
        </w:rPr>
      </w:pPr>
      <w:r>
        <w:rPr>
          <w:rFonts w:asciiTheme="minorHAnsi" w:eastAsia="Calibri" w:hAnsiTheme="minorHAnsi" w:cs="Calibri"/>
          <w:spacing w:val="-1"/>
          <w:sz w:val="22"/>
          <w:szCs w:val="22"/>
        </w:rPr>
        <w:t>Some examples of contracts that are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c</w:t>
      </w:r>
      <w:r>
        <w:rPr>
          <w:rFonts w:asciiTheme="minorHAnsi" w:eastAsia="Calibri" w:hAnsiTheme="minorHAnsi" w:cs="Calibri"/>
          <w:spacing w:val="-2"/>
          <w:sz w:val="22"/>
          <w:szCs w:val="22"/>
        </w:rPr>
        <w:t>urrently</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use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by</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some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authorities</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can</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found</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5"/>
          <w:sz w:val="22"/>
          <w:szCs w:val="22"/>
        </w:rPr>
        <w:t xml:space="preserve"> </w:t>
      </w:r>
      <w:r>
        <w:rPr>
          <w:rFonts w:asciiTheme="minorHAnsi" w:eastAsia="Calibri" w:hAnsiTheme="minorHAnsi" w:cs="Calibri"/>
          <w:spacing w:val="-2"/>
          <w:sz w:val="22"/>
          <w:szCs w:val="22"/>
        </w:rPr>
        <w:t>ANNEXES.</w:t>
      </w:r>
    </w:p>
    <w:p w14:paraId="06648435" w14:textId="77777777" w:rsidR="000F72C1" w:rsidRDefault="000F72C1">
      <w:pPr>
        <w:spacing w:before="176" w:line="188" w:lineRule="auto"/>
        <w:ind w:left="36"/>
        <w:rPr>
          <w:rFonts w:asciiTheme="minorHAnsi" w:eastAsia="Calibri" w:hAnsiTheme="minorHAnsi" w:cs="Calibri"/>
          <w:spacing w:val="-2"/>
          <w:sz w:val="22"/>
          <w:szCs w:val="22"/>
        </w:rPr>
      </w:pPr>
    </w:p>
    <w:p w14:paraId="06648436" w14:textId="77777777" w:rsidR="000F72C1" w:rsidRDefault="000F72C1">
      <w:pPr>
        <w:spacing w:line="188" w:lineRule="auto"/>
        <w:rPr>
          <w:del w:id="1608" w:author="Jiang" w:date="2024-07-10T20:41:00Z"/>
          <w:rFonts w:asciiTheme="minorHAnsi" w:eastAsia="Calibri" w:hAnsiTheme="minorHAnsi" w:cs="Calibri"/>
          <w:sz w:val="22"/>
          <w:szCs w:val="22"/>
        </w:rPr>
        <w:sectPr w:rsidR="000F72C1">
          <w:footerReference w:type="default" r:id="rId80"/>
          <w:pgSz w:w="11907" w:h="16839"/>
          <w:pgMar w:top="1139" w:right="21" w:bottom="1495" w:left="878" w:header="6" w:footer="850" w:gutter="0"/>
          <w:cols w:space="720"/>
        </w:sectPr>
      </w:pPr>
    </w:p>
    <w:p w14:paraId="06648437" w14:textId="77777777" w:rsidR="000F72C1" w:rsidRDefault="0020793E">
      <w:pPr>
        <w:spacing w:before="39" w:line="179" w:lineRule="auto"/>
        <w:ind w:left="41"/>
        <w:outlineLvl w:val="0"/>
        <w:rPr>
          <w:rFonts w:asciiTheme="minorHAnsi" w:eastAsia="Calibri" w:hAnsiTheme="minorHAnsi" w:cs="Calibri"/>
          <w:sz w:val="28"/>
          <w:szCs w:val="28"/>
        </w:rPr>
      </w:pPr>
      <w:r>
        <w:rPr>
          <w:rFonts w:asciiTheme="minorHAnsi" w:eastAsia="Calibri" w:hAnsiTheme="minorHAnsi" w:cs="Calibri"/>
          <w:b/>
          <w:bCs/>
          <w:noProof/>
          <w:color w:val="00558C"/>
          <w:spacing w:val="-2"/>
          <w:sz w:val="28"/>
          <w:szCs w:val="28"/>
          <w:lang w:val="en-GB" w:eastAsia="en-GB"/>
          <w:rPrChange w:id="1613" w:author="liujuan" w:date="2024-04-10T13:37:00Z">
            <w:rPr>
              <w:rFonts w:asciiTheme="minorHAnsi" w:hAnsiTheme="minorHAnsi"/>
              <w:noProof/>
              <w:lang w:val="en-GB" w:eastAsia="en-GB"/>
            </w:rPr>
          </w:rPrChange>
        </w:rPr>
        <w:drawing>
          <wp:anchor distT="0" distB="0" distL="0" distR="0" simplePos="0" relativeHeight="251679744" behindDoc="0" locked="0" layoutInCell="0" allowOverlap="1" wp14:anchorId="06648B58" wp14:editId="06648B59">
            <wp:simplePos x="0" y="0"/>
            <wp:positionH relativeFrom="page">
              <wp:posOffset>557530</wp:posOffset>
            </wp:positionH>
            <wp:positionV relativeFrom="page">
              <wp:posOffset>1666875</wp:posOffset>
            </wp:positionV>
            <wp:extent cx="937260" cy="635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74"/>
                    <a:stretch>
                      <a:fillRect/>
                    </a:stretch>
                  </pic:blipFill>
                  <pic:spPr>
                    <a:xfrm>
                      <a:off x="0" y="0"/>
                      <a:ext cx="937260" cy="6350"/>
                    </a:xfrm>
                    <a:prstGeom prst="rect">
                      <a:avLst/>
                    </a:prstGeom>
                  </pic:spPr>
                </pic:pic>
              </a:graphicData>
            </a:graphic>
          </wp:anchor>
        </w:drawing>
      </w:r>
      <w:bookmarkStart w:id="1614" w:name="bookmark27"/>
      <w:bookmarkStart w:id="1615" w:name="bookmark28"/>
      <w:bookmarkStart w:id="1616" w:name="bookmark25"/>
      <w:bookmarkStart w:id="1617" w:name="bookmark26"/>
      <w:bookmarkStart w:id="1618" w:name="bookmark23"/>
      <w:bookmarkStart w:id="1619" w:name="bookmark24"/>
      <w:bookmarkStart w:id="1620" w:name="bookmark42"/>
      <w:bookmarkEnd w:id="1614"/>
      <w:bookmarkEnd w:id="1615"/>
      <w:bookmarkEnd w:id="1616"/>
      <w:bookmarkEnd w:id="1617"/>
      <w:bookmarkEnd w:id="1618"/>
      <w:bookmarkEnd w:id="1619"/>
      <w:bookmarkEnd w:id="1620"/>
      <w:ins w:id="1621" w:author="liujuan" w:date="2024-04-10T13:37:00Z">
        <w:r>
          <w:rPr>
            <w:rFonts w:asciiTheme="minorHAnsi" w:eastAsia="Calibri" w:hAnsiTheme="minorHAnsi" w:cs="Calibri"/>
            <w:b/>
            <w:bCs/>
            <w:color w:val="00558C"/>
            <w:spacing w:val="-2"/>
            <w:sz w:val="28"/>
            <w:szCs w:val="28"/>
            <w:lang w:eastAsia="zh-CN"/>
            <w:rPrChange w:id="1622" w:author="liujuan" w:date="2024-04-10T13:37:00Z">
              <w:rPr>
                <w:rFonts w:asciiTheme="minorHAnsi" w:eastAsia="SimSun" w:hAnsiTheme="minorHAnsi"/>
                <w:lang w:eastAsia="zh-CN"/>
              </w:rPr>
            </w:rPrChange>
          </w:rPr>
          <w:t>6</w:t>
        </w:r>
      </w:ins>
      <w:del w:id="1623" w:author="liujuan" w:date="2024-04-10T13:37:00Z">
        <w:r>
          <w:rPr>
            <w:rFonts w:asciiTheme="minorHAnsi" w:eastAsia="Calibri" w:hAnsiTheme="minorHAnsi" w:cs="Calibri"/>
            <w:b/>
            <w:bCs/>
            <w:color w:val="00558C"/>
            <w:spacing w:val="-2"/>
            <w:sz w:val="28"/>
            <w:szCs w:val="28"/>
          </w:rPr>
          <w:delText>5</w:delText>
        </w:r>
      </w:del>
      <w:r>
        <w:rPr>
          <w:rFonts w:asciiTheme="minorHAnsi" w:eastAsia="Calibri" w:hAnsiTheme="minorHAnsi" w:cs="Calibri"/>
          <w:b/>
          <w:bCs/>
          <w:color w:val="00558C"/>
          <w:spacing w:val="-2"/>
          <w:sz w:val="28"/>
          <w:szCs w:val="28"/>
        </w:rPr>
        <w:t>.        SAFETY</w:t>
      </w:r>
    </w:p>
    <w:p w14:paraId="06648438" w14:textId="77777777" w:rsidR="000F72C1" w:rsidRDefault="000F72C1">
      <w:pPr>
        <w:pStyle w:val="BodyText"/>
        <w:spacing w:line="282" w:lineRule="auto"/>
        <w:rPr>
          <w:rFonts w:asciiTheme="minorHAnsi" w:hAnsiTheme="minorHAnsi"/>
        </w:rPr>
      </w:pPr>
    </w:p>
    <w:p w14:paraId="06648439" w14:textId="77777777" w:rsidR="000F72C1" w:rsidRDefault="0020793E">
      <w:pPr>
        <w:pStyle w:val="BodyText"/>
        <w:spacing w:line="283" w:lineRule="auto"/>
        <w:rPr>
          <w:rFonts w:asciiTheme="minorHAnsi" w:hAnsiTheme="minorHAnsi"/>
        </w:rPr>
      </w:pPr>
      <w:r>
        <w:rPr>
          <w:rFonts w:asciiTheme="minorHAnsi" w:hAnsiTheme="minorHAnsi"/>
          <w:noProof/>
          <w:lang w:val="en-GB" w:eastAsia="en-GB"/>
        </w:rPr>
        <w:drawing>
          <wp:anchor distT="0" distB="0" distL="0" distR="0" simplePos="0" relativeHeight="251676672" behindDoc="0" locked="0" layoutInCell="0" allowOverlap="1" wp14:anchorId="06648B5A" wp14:editId="06648B5B">
            <wp:simplePos x="0" y="0"/>
            <wp:positionH relativeFrom="page">
              <wp:posOffset>522605</wp:posOffset>
            </wp:positionH>
            <wp:positionV relativeFrom="page">
              <wp:posOffset>2374900</wp:posOffset>
            </wp:positionV>
            <wp:extent cx="935990" cy="12065"/>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68"/>
                    <a:stretch>
                      <a:fillRect/>
                    </a:stretch>
                  </pic:blipFill>
                  <pic:spPr>
                    <a:xfrm>
                      <a:off x="0" y="0"/>
                      <a:ext cx="935736" cy="12192"/>
                    </a:xfrm>
                    <a:prstGeom prst="rect">
                      <a:avLst/>
                    </a:prstGeom>
                  </pic:spPr>
                </pic:pic>
              </a:graphicData>
            </a:graphic>
          </wp:anchor>
        </w:drawing>
      </w:r>
    </w:p>
    <w:p w14:paraId="0664843A" w14:textId="77777777" w:rsidR="000F72C1" w:rsidRDefault="0020793E">
      <w:pPr>
        <w:spacing w:before="73" w:line="179" w:lineRule="auto"/>
        <w:ind w:left="40"/>
        <w:outlineLvl w:val="1"/>
        <w:rPr>
          <w:rFonts w:asciiTheme="minorHAnsi" w:eastAsia="Calibri" w:hAnsiTheme="minorHAnsi" w:cs="Calibri"/>
          <w:sz w:val="24"/>
          <w:szCs w:val="24"/>
        </w:rPr>
      </w:pPr>
      <w:ins w:id="1624" w:author="liujuan" w:date="2024-04-10T13:37:00Z">
        <w:r>
          <w:rPr>
            <w:rFonts w:asciiTheme="minorHAnsi" w:eastAsia="SimSun" w:hAnsiTheme="minorHAnsi" w:cs="Calibri" w:hint="eastAsia"/>
            <w:b/>
            <w:bCs/>
            <w:color w:val="00558C"/>
            <w:spacing w:val="-1"/>
            <w:sz w:val="24"/>
            <w:szCs w:val="24"/>
            <w:lang w:eastAsia="zh-CN"/>
          </w:rPr>
          <w:t>6</w:t>
        </w:r>
      </w:ins>
      <w:del w:id="1625"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 xml:space="preserve">.1.         </w:t>
      </w:r>
      <w:del w:id="1626" w:author="Peter Hill" w:date="2024-04-03T18:35:00Z">
        <w:r>
          <w:rPr>
            <w:rFonts w:asciiTheme="minorHAnsi" w:eastAsia="Calibri" w:hAnsiTheme="minorHAnsi" w:cs="Calibri"/>
            <w:b/>
            <w:bCs/>
            <w:color w:val="00558C"/>
            <w:spacing w:val="-1"/>
            <w:sz w:val="24"/>
            <w:szCs w:val="24"/>
          </w:rPr>
          <w:delText>LEASED</w:delText>
        </w:r>
        <w:r>
          <w:rPr>
            <w:rFonts w:asciiTheme="minorHAnsi" w:eastAsia="Calibri" w:hAnsiTheme="minorHAnsi" w:cs="Calibri"/>
            <w:b/>
            <w:bCs/>
            <w:color w:val="00558C"/>
            <w:spacing w:val="17"/>
            <w:w w:val="101"/>
            <w:sz w:val="24"/>
            <w:szCs w:val="24"/>
          </w:rPr>
          <w:delText xml:space="preserve"> </w:delText>
        </w:r>
        <w:r>
          <w:rPr>
            <w:rFonts w:asciiTheme="minorHAnsi" w:eastAsia="Calibri" w:hAnsiTheme="minorHAnsi" w:cs="Calibri"/>
            <w:b/>
            <w:bCs/>
            <w:color w:val="00558C"/>
            <w:spacing w:val="-1"/>
            <w:sz w:val="24"/>
            <w:szCs w:val="24"/>
          </w:rPr>
          <w:delText>LIGH</w:delText>
        </w:r>
        <w:r>
          <w:rPr>
            <w:rFonts w:asciiTheme="minorHAnsi" w:eastAsia="Calibri" w:hAnsiTheme="minorHAnsi" w:cs="Calibri"/>
            <w:b/>
            <w:bCs/>
            <w:color w:val="00558C"/>
            <w:spacing w:val="-2"/>
            <w:sz w:val="24"/>
            <w:szCs w:val="24"/>
          </w:rPr>
          <w:delText>THOUSES</w:delText>
        </w:r>
      </w:del>
      <w:ins w:id="1627" w:author="Peter Hill" w:date="2024-04-03T18:35:00Z">
        <w:r>
          <w:rPr>
            <w:rFonts w:asciiTheme="minorHAnsi" w:eastAsia="Calibri" w:hAnsiTheme="minorHAnsi" w:cs="Calibri"/>
            <w:b/>
            <w:bCs/>
            <w:color w:val="00558C"/>
            <w:spacing w:val="-1"/>
            <w:sz w:val="24"/>
            <w:szCs w:val="24"/>
          </w:rPr>
          <w:t>AGREEMENTS AFFECTING LIGHTHOUSE BUILDINGS</w:t>
        </w:r>
      </w:ins>
    </w:p>
    <w:p w14:paraId="0664843B" w14:textId="77777777" w:rsidR="000F72C1" w:rsidRDefault="0020793E">
      <w:pPr>
        <w:pStyle w:val="BodyText"/>
        <w:spacing w:line="389" w:lineRule="auto"/>
        <w:rPr>
          <w:rFonts w:asciiTheme="minorHAnsi" w:hAnsiTheme="minorHAnsi"/>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80768" behindDoc="0" locked="0" layoutInCell="0" allowOverlap="1" wp14:anchorId="06648B5C" wp14:editId="06648B5D">
            <wp:simplePos x="0" y="0"/>
            <wp:positionH relativeFrom="page">
              <wp:posOffset>580390</wp:posOffset>
            </wp:positionH>
            <wp:positionV relativeFrom="page">
              <wp:posOffset>2936240</wp:posOffset>
            </wp:positionV>
            <wp:extent cx="937260" cy="6350"/>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79"/>
                    <a:stretch>
                      <a:fillRect/>
                    </a:stretch>
                  </pic:blipFill>
                  <pic:spPr>
                    <a:xfrm>
                      <a:off x="0" y="0"/>
                      <a:ext cx="937260" cy="6350"/>
                    </a:xfrm>
                    <a:prstGeom prst="rect">
                      <a:avLst/>
                    </a:prstGeom>
                  </pic:spPr>
                </pic:pic>
              </a:graphicData>
            </a:graphic>
          </wp:anchor>
        </w:drawing>
      </w:r>
    </w:p>
    <w:p w14:paraId="0664843C" w14:textId="77777777" w:rsidR="000F72C1" w:rsidRDefault="0020793E">
      <w:pPr>
        <w:spacing w:before="67" w:line="214" w:lineRule="auto"/>
        <w:ind w:left="44" w:right="770" w:hanging="12"/>
        <w:rPr>
          <w:rFonts w:asciiTheme="minorHAnsi" w:eastAsia="Calibri" w:hAnsiTheme="minorHAnsi" w:cs="Calibri"/>
          <w:sz w:val="22"/>
          <w:szCs w:val="22"/>
        </w:rPr>
      </w:pPr>
      <w:r>
        <w:rPr>
          <w:rFonts w:asciiTheme="minorHAnsi" w:eastAsia="Calibri" w:hAnsiTheme="minorHAnsi" w:cs="Calibri"/>
          <w:spacing w:val="-1"/>
          <w:sz w:val="22"/>
          <w:szCs w:val="22"/>
        </w:rPr>
        <w:t>Aspects</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safety</w:t>
      </w:r>
      <w:r>
        <w:rPr>
          <w:rFonts w:asciiTheme="minorHAnsi" w:eastAsia="Calibri" w:hAnsiTheme="minorHAnsi" w:cs="Calibri"/>
          <w:spacing w:val="21"/>
          <w:sz w:val="22"/>
          <w:szCs w:val="22"/>
        </w:rPr>
        <w:t xml:space="preserve"> </w:t>
      </w:r>
      <w:r>
        <w:rPr>
          <w:rFonts w:asciiTheme="minorHAnsi" w:eastAsia="Calibri" w:hAnsiTheme="minorHAnsi" w:cs="Calibri"/>
          <w:spacing w:val="-1"/>
          <w:sz w:val="22"/>
          <w:szCs w:val="22"/>
        </w:rPr>
        <w:t>at</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lighthouses</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may</w:t>
      </w:r>
      <w:r>
        <w:rPr>
          <w:rFonts w:asciiTheme="minorHAnsi" w:eastAsia="Calibri" w:hAnsiTheme="minorHAnsi" w:cs="Calibri"/>
          <w:spacing w:val="21"/>
          <w:w w:val="101"/>
          <w:sz w:val="22"/>
          <w:szCs w:val="22"/>
        </w:rPr>
        <w:t xml:space="preserve"> </w:t>
      </w:r>
      <w:r>
        <w:rPr>
          <w:rFonts w:asciiTheme="minorHAnsi" w:eastAsia="Calibri" w:hAnsiTheme="minorHAnsi" w:cs="Calibri"/>
          <w:spacing w:val="-1"/>
          <w:sz w:val="22"/>
          <w:szCs w:val="22"/>
        </w:rPr>
        <w:t>differ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considerabl</w:t>
      </w:r>
      <w:r>
        <w:rPr>
          <w:rFonts w:asciiTheme="minorHAnsi" w:eastAsia="Calibri" w:hAnsiTheme="minorHAnsi" w:cs="Calibri"/>
          <w:spacing w:val="-2"/>
          <w:sz w:val="22"/>
          <w:szCs w:val="22"/>
        </w:rPr>
        <w:t>y</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from</w:t>
      </w:r>
      <w:r>
        <w:rPr>
          <w:rFonts w:asciiTheme="minorHAnsi" w:eastAsia="Calibri" w:hAnsiTheme="minorHAnsi" w:cs="Calibri"/>
          <w:spacing w:val="19"/>
          <w:sz w:val="22"/>
          <w:szCs w:val="22"/>
        </w:rPr>
        <w:t xml:space="preserve"> </w:t>
      </w:r>
      <w:r>
        <w:rPr>
          <w:rFonts w:asciiTheme="minorHAnsi" w:eastAsia="Calibri" w:hAnsiTheme="minorHAnsi" w:cs="Calibri"/>
          <w:spacing w:val="-2"/>
          <w:sz w:val="22"/>
          <w:szCs w:val="22"/>
        </w:rPr>
        <w:t>country</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21"/>
          <w:w w:val="101"/>
          <w:sz w:val="22"/>
          <w:szCs w:val="22"/>
        </w:rPr>
        <w:t xml:space="preserve"> </w:t>
      </w:r>
      <w:r>
        <w:rPr>
          <w:rFonts w:asciiTheme="minorHAnsi" w:eastAsia="Calibri" w:hAnsiTheme="minorHAnsi" w:cs="Calibri"/>
          <w:spacing w:val="-2"/>
          <w:sz w:val="22"/>
          <w:szCs w:val="22"/>
        </w:rPr>
        <w:t>country,</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depending</w:t>
      </w:r>
      <w:r>
        <w:rPr>
          <w:rFonts w:asciiTheme="minorHAnsi" w:eastAsia="Calibri" w:hAnsiTheme="minorHAnsi" w:cs="Calibri"/>
          <w:spacing w:val="25"/>
          <w:w w:val="101"/>
          <w:sz w:val="22"/>
          <w:szCs w:val="22"/>
        </w:rPr>
        <w:t xml:space="preserve"> </w:t>
      </w:r>
      <w:r>
        <w:rPr>
          <w:rFonts w:asciiTheme="minorHAnsi" w:eastAsia="Calibri" w:hAnsiTheme="minorHAnsi" w:cs="Calibri"/>
          <w:spacing w:val="-2"/>
          <w:sz w:val="22"/>
          <w:szCs w:val="22"/>
        </w:rPr>
        <w:t>upon the</w:t>
      </w:r>
      <w:r>
        <w:rPr>
          <w:rFonts w:asciiTheme="minorHAnsi" w:eastAsia="Calibri" w:hAnsiTheme="minorHAnsi" w:cs="Calibri"/>
          <w:spacing w:val="27"/>
          <w:sz w:val="22"/>
          <w:szCs w:val="22"/>
        </w:rPr>
        <w:t xml:space="preserve"> </w:t>
      </w:r>
      <w:r>
        <w:rPr>
          <w:rFonts w:asciiTheme="minorHAnsi" w:eastAsia="Calibri" w:hAnsiTheme="minorHAnsi" w:cs="Calibri"/>
          <w:spacing w:val="-2"/>
          <w:sz w:val="22"/>
          <w:szCs w:val="22"/>
        </w:rPr>
        <w:t>respective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national</w:t>
      </w:r>
      <w:r>
        <w:rPr>
          <w:rFonts w:asciiTheme="minorHAnsi" w:eastAsia="Calibri" w:hAnsiTheme="minorHAnsi" w:cs="Calibri"/>
          <w:spacing w:val="19"/>
          <w:w w:val="101"/>
          <w:sz w:val="22"/>
          <w:szCs w:val="22"/>
        </w:rPr>
        <w:t xml:space="preserve"> </w:t>
      </w:r>
      <w:r>
        <w:rPr>
          <w:rFonts w:asciiTheme="minorHAnsi" w:eastAsia="Calibri" w:hAnsiTheme="minorHAnsi" w:cs="Calibri"/>
          <w:spacing w:val="-1"/>
          <w:sz w:val="22"/>
          <w:szCs w:val="22"/>
        </w:rPr>
        <w:t>Laws.</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Responsibility for saf</w:t>
      </w:r>
      <w:r>
        <w:rPr>
          <w:rFonts w:asciiTheme="minorHAnsi" w:eastAsia="Calibri" w:hAnsiTheme="minorHAnsi" w:cs="Calibri"/>
          <w:spacing w:val="-2"/>
          <w:sz w:val="22"/>
          <w:szCs w:val="22"/>
        </w:rPr>
        <w:t>ety can</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be attributed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3 ways:</w:t>
      </w:r>
    </w:p>
    <w:p w14:paraId="0664843D" w14:textId="77777777" w:rsidR="000F72C1" w:rsidRDefault="0020793E">
      <w:pPr>
        <w:spacing w:before="178" w:line="389" w:lineRule="exact"/>
        <w:ind w:left="47"/>
        <w:rPr>
          <w:rFonts w:asciiTheme="minorHAnsi" w:eastAsia="Calibri" w:hAnsiTheme="minorHAnsi" w:cs="Calibri"/>
          <w:sz w:val="22"/>
          <w:szCs w:val="22"/>
        </w:rPr>
      </w:pPr>
      <w:r>
        <w:rPr>
          <w:rFonts w:asciiTheme="minorHAnsi" w:eastAsia="Calibri" w:hAnsiTheme="minorHAnsi" w:cs="Calibri"/>
          <w:spacing w:val="-1"/>
          <w:position w:val="16"/>
          <w:sz w:val="22"/>
          <w:szCs w:val="22"/>
        </w:rPr>
        <w:t>1         The</w:t>
      </w:r>
      <w:r>
        <w:rPr>
          <w:rFonts w:asciiTheme="minorHAnsi" w:eastAsia="Calibri" w:hAnsiTheme="minorHAnsi" w:cs="Calibri"/>
          <w:spacing w:val="18"/>
          <w:position w:val="16"/>
          <w:sz w:val="22"/>
          <w:szCs w:val="22"/>
        </w:rPr>
        <w:t xml:space="preserve"> </w:t>
      </w:r>
      <w:r>
        <w:rPr>
          <w:rFonts w:asciiTheme="minorHAnsi" w:eastAsia="Calibri" w:hAnsiTheme="minorHAnsi" w:cs="Calibri"/>
          <w:spacing w:val="-1"/>
          <w:position w:val="16"/>
          <w:sz w:val="22"/>
          <w:szCs w:val="22"/>
        </w:rPr>
        <w:t>responsibility for safety</w:t>
      </w:r>
      <w:r>
        <w:rPr>
          <w:rFonts w:asciiTheme="minorHAnsi" w:eastAsia="Calibri" w:hAnsiTheme="minorHAnsi" w:cs="Calibri"/>
          <w:spacing w:val="16"/>
          <w:position w:val="16"/>
          <w:sz w:val="22"/>
          <w:szCs w:val="22"/>
        </w:rPr>
        <w:t xml:space="preserve"> </w:t>
      </w:r>
      <w:r>
        <w:rPr>
          <w:rFonts w:asciiTheme="minorHAnsi" w:eastAsia="Calibri" w:hAnsiTheme="minorHAnsi" w:cs="Calibri"/>
          <w:spacing w:val="-1"/>
          <w:position w:val="16"/>
          <w:sz w:val="22"/>
          <w:szCs w:val="22"/>
        </w:rPr>
        <w:t>is wi</w:t>
      </w:r>
      <w:r>
        <w:rPr>
          <w:rFonts w:asciiTheme="minorHAnsi" w:eastAsia="Calibri" w:hAnsiTheme="minorHAnsi" w:cs="Calibri"/>
          <w:spacing w:val="-2"/>
          <w:position w:val="16"/>
          <w:sz w:val="22"/>
          <w:szCs w:val="22"/>
        </w:rPr>
        <w:t>th the</w:t>
      </w:r>
      <w:r>
        <w:rPr>
          <w:rFonts w:asciiTheme="minorHAnsi" w:eastAsia="Calibri" w:hAnsiTheme="minorHAnsi" w:cs="Calibri"/>
          <w:spacing w:val="17"/>
          <w:w w:val="101"/>
          <w:position w:val="16"/>
          <w:sz w:val="22"/>
          <w:szCs w:val="22"/>
        </w:rPr>
        <w:t xml:space="preserve"> </w:t>
      </w:r>
      <w:del w:id="1628" w:author="Jiang" w:date="2024-07-05T10:55:00Z">
        <w:r>
          <w:rPr>
            <w:rFonts w:asciiTheme="minorHAnsi" w:eastAsia="Calibri" w:hAnsiTheme="minorHAnsi" w:cs="Calibri"/>
            <w:spacing w:val="-2"/>
            <w:position w:val="16"/>
            <w:sz w:val="22"/>
            <w:szCs w:val="22"/>
          </w:rPr>
          <w:delText>lessor</w:delText>
        </w:r>
      </w:del>
      <w:ins w:id="1629" w:author="Peter Hill" w:date="2024-04-03T18:36:00Z">
        <w:del w:id="1630" w:author="Jiang" w:date="2024-07-05T10:55:00Z">
          <w:r>
            <w:rPr>
              <w:rFonts w:asciiTheme="minorHAnsi" w:eastAsia="Calibri" w:hAnsiTheme="minorHAnsi" w:cs="Calibri"/>
              <w:spacing w:val="-2"/>
              <w:position w:val="16"/>
              <w:sz w:val="22"/>
              <w:szCs w:val="22"/>
            </w:rPr>
            <w:delText>l</w:delText>
          </w:r>
        </w:del>
      </w:ins>
      <w:ins w:id="1631" w:author="Jiang" w:date="2024-07-05T10:55:00Z">
        <w:r>
          <w:rPr>
            <w:rFonts w:asciiTheme="minorHAnsi" w:eastAsia="SimSun" w:hAnsiTheme="minorHAnsi" w:cs="Calibri" w:hint="eastAsia"/>
            <w:spacing w:val="-2"/>
            <w:position w:val="16"/>
            <w:sz w:val="22"/>
            <w:szCs w:val="22"/>
            <w:lang w:eastAsia="zh-CN"/>
          </w:rPr>
          <w:t>L</w:t>
        </w:r>
      </w:ins>
      <w:ins w:id="1632" w:author="Peter Hill" w:date="2024-04-03T18:36:00Z">
        <w:r>
          <w:rPr>
            <w:rFonts w:asciiTheme="minorHAnsi" w:eastAsia="Calibri" w:hAnsiTheme="minorHAnsi" w:cs="Calibri"/>
            <w:spacing w:val="-2"/>
            <w:position w:val="16"/>
            <w:sz w:val="22"/>
            <w:szCs w:val="22"/>
          </w:rPr>
          <w:t xml:space="preserve">ighthouse </w:t>
        </w:r>
        <w:del w:id="1633" w:author="Jiang" w:date="2024-07-05T10:55:00Z">
          <w:r>
            <w:rPr>
              <w:rFonts w:asciiTheme="minorHAnsi" w:eastAsia="Calibri" w:hAnsiTheme="minorHAnsi" w:cs="Calibri"/>
              <w:spacing w:val="-2"/>
              <w:position w:val="16"/>
              <w:sz w:val="22"/>
              <w:szCs w:val="22"/>
            </w:rPr>
            <w:delText>a</w:delText>
          </w:r>
        </w:del>
      </w:ins>
      <w:ins w:id="1634" w:author="Jiang" w:date="2024-07-05T10:55:00Z">
        <w:r>
          <w:rPr>
            <w:rFonts w:asciiTheme="minorHAnsi" w:eastAsia="SimSun" w:hAnsiTheme="minorHAnsi" w:cs="Calibri" w:hint="eastAsia"/>
            <w:spacing w:val="-2"/>
            <w:position w:val="16"/>
            <w:sz w:val="22"/>
            <w:szCs w:val="22"/>
            <w:lang w:eastAsia="zh-CN"/>
          </w:rPr>
          <w:t>A</w:t>
        </w:r>
      </w:ins>
      <w:ins w:id="1635" w:author="Peter Hill" w:date="2024-04-03T18:36:00Z">
        <w:r>
          <w:rPr>
            <w:rFonts w:asciiTheme="minorHAnsi" w:eastAsia="Calibri" w:hAnsiTheme="minorHAnsi" w:cs="Calibri"/>
            <w:spacing w:val="-2"/>
            <w:position w:val="16"/>
            <w:sz w:val="22"/>
            <w:szCs w:val="22"/>
          </w:rPr>
          <w:t>uthority</w:t>
        </w:r>
      </w:ins>
      <w:r>
        <w:rPr>
          <w:rFonts w:asciiTheme="minorHAnsi" w:eastAsia="Calibri" w:hAnsiTheme="minorHAnsi" w:cs="Calibri"/>
          <w:spacing w:val="-2"/>
          <w:position w:val="16"/>
          <w:sz w:val="22"/>
          <w:szCs w:val="22"/>
        </w:rPr>
        <w:t>;</w:t>
      </w:r>
      <w:r>
        <w:rPr>
          <w:rFonts w:asciiTheme="minorHAnsi" w:eastAsia="Calibri" w:hAnsiTheme="minorHAnsi" w:cs="Calibri"/>
          <w:spacing w:val="9"/>
          <w:position w:val="16"/>
          <w:sz w:val="22"/>
          <w:szCs w:val="22"/>
        </w:rPr>
        <w:t xml:space="preserve"> </w:t>
      </w:r>
      <w:r>
        <w:rPr>
          <w:rFonts w:asciiTheme="minorHAnsi" w:eastAsia="Calibri" w:hAnsiTheme="minorHAnsi" w:cs="Calibri"/>
          <w:spacing w:val="-2"/>
          <w:position w:val="16"/>
          <w:sz w:val="22"/>
          <w:szCs w:val="22"/>
        </w:rPr>
        <w:t>or</w:t>
      </w:r>
    </w:p>
    <w:p w14:paraId="0664843E" w14:textId="77777777" w:rsidR="000F72C1" w:rsidRDefault="0020793E">
      <w:pPr>
        <w:spacing w:line="187" w:lineRule="auto"/>
        <w:ind w:left="40"/>
        <w:rPr>
          <w:rFonts w:asciiTheme="minorHAnsi" w:eastAsia="Calibri" w:hAnsiTheme="minorHAnsi" w:cs="Calibri"/>
          <w:sz w:val="22"/>
          <w:szCs w:val="22"/>
        </w:rPr>
      </w:pPr>
      <w:r>
        <w:rPr>
          <w:rFonts w:asciiTheme="minorHAnsi" w:eastAsia="Calibri" w:hAnsiTheme="minorHAnsi" w:cs="Calibri"/>
          <w:spacing w:val="-1"/>
          <w:sz w:val="22"/>
          <w:szCs w:val="22"/>
        </w:rPr>
        <w:t>2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 for safety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is with the</w:t>
      </w:r>
      <w:r>
        <w:rPr>
          <w:rFonts w:asciiTheme="minorHAnsi" w:eastAsia="Calibri" w:hAnsiTheme="minorHAnsi" w:cs="Calibri"/>
          <w:spacing w:val="17"/>
          <w:w w:val="101"/>
          <w:sz w:val="22"/>
          <w:szCs w:val="22"/>
        </w:rPr>
        <w:t xml:space="preserve"> </w:t>
      </w:r>
      <w:del w:id="1636" w:author="Peter Hill" w:date="2024-04-03T18:36:00Z">
        <w:r>
          <w:rPr>
            <w:rFonts w:asciiTheme="minorHAnsi" w:eastAsia="Calibri" w:hAnsiTheme="minorHAnsi" w:cs="Calibri"/>
            <w:spacing w:val="-1"/>
            <w:sz w:val="22"/>
            <w:szCs w:val="22"/>
          </w:rPr>
          <w:delText>l</w:delText>
        </w:r>
        <w:r>
          <w:rPr>
            <w:rFonts w:asciiTheme="minorHAnsi" w:eastAsia="Calibri" w:hAnsiTheme="minorHAnsi" w:cs="Calibri"/>
            <w:spacing w:val="-2"/>
            <w:sz w:val="22"/>
            <w:szCs w:val="22"/>
          </w:rPr>
          <w:delText>essee</w:delText>
        </w:r>
      </w:del>
      <w:ins w:id="1637" w:author="Peter Hill" w:date="2024-04-03T18:36:00Z">
        <w:r>
          <w:rPr>
            <w:rFonts w:asciiTheme="minorHAnsi" w:eastAsia="Calibri" w:hAnsiTheme="minorHAnsi" w:cs="Calibri"/>
            <w:spacing w:val="-1"/>
            <w:sz w:val="22"/>
            <w:szCs w:val="22"/>
          </w:rPr>
          <w:t>Partner</w:t>
        </w:r>
      </w:ins>
      <w:r>
        <w:rPr>
          <w:rFonts w:asciiTheme="minorHAnsi" w:eastAsia="Calibri" w:hAnsiTheme="minorHAnsi" w:cs="Calibri"/>
          <w:spacing w:val="-2"/>
          <w:sz w:val="22"/>
          <w:szCs w:val="22"/>
        </w:rPr>
        <w:t>;</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or</w:t>
      </w:r>
    </w:p>
    <w:p w14:paraId="0664843F" w14:textId="77777777" w:rsidR="000F72C1" w:rsidRDefault="0020793E">
      <w:pPr>
        <w:spacing w:before="176" w:line="188" w:lineRule="auto"/>
        <w:ind w:left="39"/>
        <w:rPr>
          <w:rFonts w:asciiTheme="minorHAnsi" w:eastAsia="Calibri" w:hAnsiTheme="minorHAnsi" w:cs="Calibri"/>
          <w:sz w:val="22"/>
          <w:szCs w:val="22"/>
        </w:rPr>
      </w:pPr>
      <w:r>
        <w:rPr>
          <w:rFonts w:asciiTheme="minorHAnsi" w:eastAsia="Calibri" w:hAnsiTheme="minorHAnsi" w:cs="Calibri"/>
          <w:spacing w:val="-1"/>
          <w:sz w:val="22"/>
          <w:szCs w:val="22"/>
        </w:rPr>
        <w:t>3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 for safety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is with</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 xml:space="preserve">both </w:t>
      </w:r>
      <w:r>
        <w:rPr>
          <w:rFonts w:asciiTheme="minorHAnsi" w:eastAsia="Calibri" w:hAnsiTheme="minorHAnsi" w:cs="Calibri"/>
          <w:spacing w:val="-2"/>
          <w:sz w:val="22"/>
          <w:szCs w:val="22"/>
        </w:rPr>
        <w:t>the</w:t>
      </w:r>
      <w:r>
        <w:rPr>
          <w:rFonts w:asciiTheme="minorHAnsi" w:eastAsia="Calibri" w:hAnsiTheme="minorHAnsi" w:cs="Calibri"/>
          <w:spacing w:val="15"/>
          <w:sz w:val="22"/>
          <w:szCs w:val="22"/>
        </w:rPr>
        <w:t xml:space="preserve"> </w:t>
      </w:r>
      <w:del w:id="1638" w:author="Peter Hill" w:date="2024-04-03T18:36:00Z">
        <w:r>
          <w:rPr>
            <w:rFonts w:asciiTheme="minorHAnsi" w:eastAsia="Calibri" w:hAnsiTheme="minorHAnsi" w:cs="Calibri"/>
            <w:spacing w:val="-2"/>
            <w:sz w:val="22"/>
            <w:szCs w:val="22"/>
          </w:rPr>
          <w:delText>lessor</w:delText>
        </w:r>
        <w:r>
          <w:rPr>
            <w:rFonts w:asciiTheme="minorHAnsi" w:eastAsia="Calibri" w:hAnsiTheme="minorHAnsi" w:cs="Calibri"/>
            <w:spacing w:val="10"/>
            <w:sz w:val="22"/>
            <w:szCs w:val="22"/>
          </w:rPr>
          <w:delText xml:space="preserve"> </w:delText>
        </w:r>
      </w:del>
      <w:ins w:id="1639" w:author="Peter Hill" w:date="2024-04-03T18:36:00Z">
        <w:r>
          <w:rPr>
            <w:rFonts w:asciiTheme="minorHAnsi" w:eastAsia="Calibri" w:hAnsiTheme="minorHAnsi" w:cs="Calibri"/>
            <w:spacing w:val="-2"/>
            <w:sz w:val="22"/>
            <w:szCs w:val="22"/>
          </w:rPr>
          <w:t>Lighthouse Authority</w:t>
        </w:r>
        <w:r>
          <w:rPr>
            <w:rFonts w:asciiTheme="minorHAnsi" w:eastAsia="Calibri" w:hAnsiTheme="minorHAnsi" w:cs="Calibri"/>
            <w:spacing w:val="10"/>
            <w:sz w:val="22"/>
            <w:szCs w:val="22"/>
          </w:rPr>
          <w:t xml:space="preserve"> </w:t>
        </w:r>
      </w:ins>
      <w:r>
        <w:rPr>
          <w:rFonts w:asciiTheme="minorHAnsi" w:eastAsia="Calibri" w:hAnsiTheme="minorHAnsi" w:cs="Calibri"/>
          <w:spacing w:val="-2"/>
          <w:sz w:val="22"/>
          <w:szCs w:val="22"/>
        </w:rPr>
        <w:t>and the</w:t>
      </w:r>
      <w:r>
        <w:rPr>
          <w:rFonts w:asciiTheme="minorHAnsi" w:eastAsia="Calibri" w:hAnsiTheme="minorHAnsi" w:cs="Calibri"/>
          <w:spacing w:val="18"/>
          <w:sz w:val="22"/>
          <w:szCs w:val="22"/>
        </w:rPr>
        <w:t xml:space="preserve"> </w:t>
      </w:r>
      <w:del w:id="1640" w:author="Peter Hill" w:date="2024-04-03T18:36:00Z">
        <w:r>
          <w:rPr>
            <w:rFonts w:asciiTheme="minorHAnsi" w:eastAsia="Calibri" w:hAnsiTheme="minorHAnsi" w:cs="Calibri"/>
            <w:spacing w:val="-2"/>
            <w:sz w:val="22"/>
            <w:szCs w:val="22"/>
          </w:rPr>
          <w:delText>lessee</w:delText>
        </w:r>
      </w:del>
      <w:ins w:id="1641" w:author="Peter Hill" w:date="2024-04-03T18:36:00Z">
        <w:r>
          <w:rPr>
            <w:rFonts w:asciiTheme="minorHAnsi" w:eastAsia="Calibri" w:hAnsiTheme="minorHAnsi" w:cs="Calibri"/>
            <w:spacing w:val="-2"/>
            <w:sz w:val="22"/>
            <w:szCs w:val="22"/>
          </w:rPr>
          <w:t>Partner</w:t>
        </w:r>
      </w:ins>
      <w:r>
        <w:rPr>
          <w:rFonts w:asciiTheme="minorHAnsi" w:eastAsia="Calibri" w:hAnsiTheme="minorHAnsi" w:cs="Calibri"/>
          <w:spacing w:val="-2"/>
          <w:sz w:val="22"/>
          <w:szCs w:val="22"/>
        </w:rPr>
        <w:t>.</w:t>
      </w:r>
    </w:p>
    <w:p w14:paraId="06648440" w14:textId="77777777" w:rsidR="000F72C1" w:rsidRDefault="0020793E">
      <w:pPr>
        <w:spacing w:before="315" w:line="179" w:lineRule="auto"/>
        <w:ind w:left="40"/>
        <w:outlineLvl w:val="1"/>
        <w:rPr>
          <w:rFonts w:asciiTheme="minorHAnsi" w:eastAsia="Calibri" w:hAnsiTheme="minorHAnsi" w:cs="Calibri"/>
          <w:sz w:val="24"/>
          <w:szCs w:val="24"/>
        </w:rPr>
      </w:pPr>
      <w:ins w:id="1642" w:author="liujuan" w:date="2024-04-10T13:37:00Z">
        <w:r>
          <w:rPr>
            <w:rFonts w:asciiTheme="minorHAnsi" w:eastAsia="SimSun" w:hAnsiTheme="minorHAnsi" w:cs="Calibri" w:hint="eastAsia"/>
            <w:b/>
            <w:bCs/>
            <w:color w:val="00558C"/>
            <w:spacing w:val="-1"/>
            <w:sz w:val="24"/>
            <w:szCs w:val="24"/>
            <w:lang w:eastAsia="zh-CN"/>
          </w:rPr>
          <w:t>6</w:t>
        </w:r>
      </w:ins>
      <w:del w:id="1643"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.2.         EXHIBITION OF THE</w:t>
      </w:r>
      <w:r>
        <w:rPr>
          <w:rFonts w:asciiTheme="minorHAnsi" w:eastAsia="Calibri" w:hAnsiTheme="minorHAnsi" w:cs="Calibri"/>
          <w:b/>
          <w:bCs/>
          <w:color w:val="00558C"/>
          <w:spacing w:val="20"/>
          <w:sz w:val="24"/>
          <w:szCs w:val="24"/>
        </w:rPr>
        <w:t xml:space="preserve"> </w:t>
      </w:r>
      <w:r>
        <w:rPr>
          <w:rFonts w:asciiTheme="minorHAnsi" w:eastAsia="Calibri" w:hAnsiTheme="minorHAnsi" w:cs="Calibri"/>
          <w:b/>
          <w:bCs/>
          <w:color w:val="00558C"/>
          <w:spacing w:val="-1"/>
          <w:sz w:val="24"/>
          <w:szCs w:val="24"/>
        </w:rPr>
        <w:t>LIGHTHOUSE</w:t>
      </w:r>
      <w:ins w:id="1644" w:author="liujuan" w:date="2024-04-07T15:23:00Z">
        <w:r>
          <w:rPr>
            <w:rFonts w:asciiTheme="minorHAnsi" w:eastAsia="SimSun" w:hAnsiTheme="minorHAnsi" w:cs="Calibri" w:hint="eastAsia"/>
            <w:b/>
            <w:bCs/>
            <w:color w:val="00558C"/>
            <w:spacing w:val="-1"/>
            <w:sz w:val="24"/>
            <w:szCs w:val="24"/>
            <w:lang w:eastAsia="zh-CN"/>
          </w:rPr>
          <w:t xml:space="preserve"> </w:t>
        </w:r>
      </w:ins>
      <w:ins w:id="1645" w:author="Peter Hill" w:date="2024-04-03T18:37:00Z">
        <w:r>
          <w:rPr>
            <w:rFonts w:asciiTheme="minorHAnsi" w:eastAsia="Calibri" w:hAnsiTheme="minorHAnsi" w:cs="Calibri"/>
            <w:b/>
            <w:bCs/>
            <w:color w:val="00558C"/>
            <w:spacing w:val="-1"/>
            <w:sz w:val="24"/>
            <w:szCs w:val="24"/>
          </w:rPr>
          <w:t>OPENING TO THE PUBLIC</w:t>
        </w:r>
      </w:ins>
    </w:p>
    <w:p w14:paraId="06648441" w14:textId="77777777" w:rsidR="000F72C1" w:rsidRDefault="0020793E">
      <w:pPr>
        <w:pStyle w:val="BodyText"/>
        <w:spacing w:line="389" w:lineRule="auto"/>
        <w:rPr>
          <w:rFonts w:asciiTheme="minorHAnsi" w:hAnsiTheme="minorHAnsi"/>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77696" behindDoc="0" locked="0" layoutInCell="0" allowOverlap="1" wp14:anchorId="06648B5E" wp14:editId="06648B5F">
            <wp:simplePos x="0" y="0"/>
            <wp:positionH relativeFrom="page">
              <wp:posOffset>618490</wp:posOffset>
            </wp:positionH>
            <wp:positionV relativeFrom="page">
              <wp:posOffset>4644390</wp:posOffset>
            </wp:positionV>
            <wp:extent cx="937260" cy="6350"/>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79"/>
                    <a:stretch>
                      <a:fillRect/>
                    </a:stretch>
                  </pic:blipFill>
                  <pic:spPr>
                    <a:xfrm>
                      <a:off x="0" y="0"/>
                      <a:ext cx="937260" cy="6350"/>
                    </a:xfrm>
                    <a:prstGeom prst="rect">
                      <a:avLst/>
                    </a:prstGeom>
                  </pic:spPr>
                </pic:pic>
              </a:graphicData>
            </a:graphic>
          </wp:anchor>
        </w:drawing>
      </w:r>
    </w:p>
    <w:p w14:paraId="06648442" w14:textId="77777777" w:rsidR="000F72C1" w:rsidRDefault="0020793E">
      <w:pPr>
        <w:spacing w:before="68" w:line="214" w:lineRule="auto"/>
        <w:ind w:left="32" w:right="771" w:firstLine="15"/>
        <w:rPr>
          <w:rFonts w:asciiTheme="minorHAnsi" w:eastAsia="Calibri" w:hAnsiTheme="minorHAnsi" w:cs="Calibri"/>
          <w:sz w:val="22"/>
          <w:szCs w:val="22"/>
        </w:rPr>
      </w:pPr>
      <w:r>
        <w:rPr>
          <w:rFonts w:asciiTheme="minorHAnsi" w:eastAsia="Calibri" w:hAnsiTheme="minorHAnsi" w:cs="Calibri"/>
          <w:spacing w:val="-1"/>
          <w:sz w:val="22"/>
          <w:szCs w:val="22"/>
        </w:rPr>
        <w:t>Regular inspection and</w:t>
      </w:r>
      <w:r>
        <w:rPr>
          <w:rFonts w:asciiTheme="minorHAnsi" w:eastAsia="Calibri" w:hAnsiTheme="minorHAnsi" w:cs="Calibri"/>
          <w:spacing w:val="34"/>
          <w:sz w:val="22"/>
          <w:szCs w:val="22"/>
        </w:rPr>
        <w:t xml:space="preserve"> </w:t>
      </w:r>
      <w:r>
        <w:rPr>
          <w:rFonts w:asciiTheme="minorHAnsi" w:eastAsia="Calibri" w:hAnsiTheme="minorHAnsi" w:cs="Calibri"/>
          <w:spacing w:val="-1"/>
          <w:sz w:val="22"/>
          <w:szCs w:val="22"/>
        </w:rPr>
        <w:t>“self-checking” with a checklist completed by the</w:t>
      </w:r>
      <w:r>
        <w:rPr>
          <w:rFonts w:asciiTheme="minorHAnsi" w:eastAsia="Calibri" w:hAnsiTheme="minorHAnsi" w:cs="Calibri"/>
          <w:spacing w:val="12"/>
          <w:w w:val="101"/>
          <w:sz w:val="22"/>
          <w:szCs w:val="22"/>
        </w:rPr>
        <w:t xml:space="preserve"> </w:t>
      </w:r>
      <w:del w:id="1646" w:author="Peter Hill" w:date="2024-04-03T18:37:00Z">
        <w:r>
          <w:rPr>
            <w:rFonts w:asciiTheme="minorHAnsi" w:eastAsia="Calibri" w:hAnsiTheme="minorHAnsi" w:cs="Calibri"/>
            <w:spacing w:val="-1"/>
            <w:sz w:val="22"/>
            <w:szCs w:val="22"/>
          </w:rPr>
          <w:delText xml:space="preserve">Leaseholder </w:delText>
        </w:r>
      </w:del>
      <w:ins w:id="1647" w:author="Peter Hill" w:date="2024-04-03T18:37:00Z">
        <w:r>
          <w:rPr>
            <w:rFonts w:asciiTheme="minorHAnsi" w:eastAsia="Calibri" w:hAnsiTheme="minorHAnsi" w:cs="Calibri"/>
            <w:spacing w:val="-1"/>
            <w:sz w:val="22"/>
            <w:szCs w:val="22"/>
          </w:rPr>
          <w:t xml:space="preserve">Partner </w:t>
        </w:r>
      </w:ins>
      <w:r>
        <w:rPr>
          <w:rFonts w:asciiTheme="minorHAnsi" w:eastAsia="Calibri" w:hAnsiTheme="minorHAnsi" w:cs="Calibri"/>
          <w:spacing w:val="-2"/>
          <w:sz w:val="22"/>
          <w:szCs w:val="22"/>
        </w:rPr>
        <w:t>can be carried out to</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confirm</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that safe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practises are to</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fol</w:t>
      </w:r>
      <w:r>
        <w:rPr>
          <w:rFonts w:asciiTheme="minorHAnsi" w:eastAsia="Calibri" w:hAnsiTheme="minorHAnsi" w:cs="Calibri"/>
          <w:spacing w:val="-2"/>
          <w:sz w:val="22"/>
          <w:szCs w:val="22"/>
        </w:rPr>
        <w:t>lowed.</w:t>
      </w:r>
    </w:p>
    <w:p w14:paraId="06648443" w14:textId="77777777" w:rsidR="000F72C1" w:rsidRDefault="0020793E">
      <w:pPr>
        <w:spacing w:before="179" w:line="187" w:lineRule="auto"/>
        <w:ind w:left="47"/>
        <w:rPr>
          <w:rFonts w:asciiTheme="minorHAnsi" w:eastAsia="Calibri" w:hAnsiTheme="minorHAnsi" w:cs="Calibri"/>
          <w:sz w:val="22"/>
          <w:szCs w:val="22"/>
        </w:rPr>
      </w:pPr>
      <w:r>
        <w:rPr>
          <w:rFonts w:asciiTheme="minorHAnsi" w:eastAsia="Calibri" w:hAnsiTheme="minorHAnsi" w:cs="Calibri"/>
          <w:spacing w:val="-3"/>
          <w:sz w:val="22"/>
          <w:szCs w:val="22"/>
        </w:rPr>
        <w:t>For</w:t>
      </w:r>
      <w:r>
        <w:rPr>
          <w:rFonts w:asciiTheme="minorHAnsi" w:eastAsia="Calibri" w:hAnsiTheme="minorHAnsi" w:cs="Calibri"/>
          <w:spacing w:val="15"/>
          <w:sz w:val="22"/>
          <w:szCs w:val="22"/>
        </w:rPr>
        <w:t xml:space="preserve"> </w:t>
      </w:r>
      <w:r>
        <w:rPr>
          <w:rFonts w:asciiTheme="minorHAnsi" w:eastAsia="Calibri" w:hAnsiTheme="minorHAnsi" w:cs="Calibri"/>
          <w:spacing w:val="-3"/>
          <w:sz w:val="22"/>
          <w:szCs w:val="22"/>
        </w:rPr>
        <w:t>example:</w:t>
      </w:r>
    </w:p>
    <w:p w14:paraId="06648444" w14:textId="77777777" w:rsidR="000F72C1" w:rsidRDefault="0020793E">
      <w:pPr>
        <w:spacing w:before="193" w:line="208" w:lineRule="auto"/>
        <w:ind w:left="1035" w:right="1383" w:hanging="429"/>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Prior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each season the</w:t>
      </w:r>
      <w:r>
        <w:rPr>
          <w:rFonts w:asciiTheme="minorHAnsi" w:eastAsia="Calibri" w:hAnsiTheme="minorHAnsi" w:cs="Calibri"/>
          <w:spacing w:val="19"/>
          <w:w w:val="101"/>
          <w:sz w:val="22"/>
          <w:szCs w:val="22"/>
        </w:rPr>
        <w:t xml:space="preserve"> </w:t>
      </w:r>
      <w:del w:id="1648" w:author="Peter Hill" w:date="2024-04-03T18:37:00Z">
        <w:r>
          <w:rPr>
            <w:rFonts w:asciiTheme="minorHAnsi" w:eastAsia="Calibri" w:hAnsiTheme="minorHAnsi" w:cs="Calibri"/>
            <w:spacing w:val="-1"/>
            <w:sz w:val="22"/>
            <w:szCs w:val="22"/>
          </w:rPr>
          <w:delText xml:space="preserve">Leaseholder </w:delText>
        </w:r>
      </w:del>
      <w:ins w:id="1649" w:author="Peter Hill" w:date="2024-04-03T18:37: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shall</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check</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all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items</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using</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check</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list</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2"/>
          <w:sz w:val="22"/>
          <w:szCs w:val="22"/>
        </w:rPr>
        <w:t xml:space="preserve"> take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appropriate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measures at the</w:t>
      </w:r>
      <w:r>
        <w:rPr>
          <w:rFonts w:asciiTheme="minorHAnsi" w:eastAsia="Calibri" w:hAnsiTheme="minorHAnsi" w:cs="Calibri"/>
          <w:spacing w:val="22"/>
          <w:w w:val="101"/>
          <w:sz w:val="22"/>
          <w:szCs w:val="22"/>
        </w:rPr>
        <w:t xml:space="preserve"> </w:t>
      </w:r>
      <w:r>
        <w:rPr>
          <w:rFonts w:asciiTheme="minorHAnsi" w:eastAsia="Calibri" w:hAnsiTheme="minorHAnsi" w:cs="Calibri"/>
          <w:spacing w:val="-1"/>
          <w:sz w:val="22"/>
          <w:szCs w:val="22"/>
        </w:rPr>
        <w:t>lighthouse accordingly.</w:t>
      </w:r>
    </w:p>
    <w:p w14:paraId="06648445" w14:textId="77777777" w:rsidR="000F72C1" w:rsidRDefault="0020793E">
      <w:pPr>
        <w:spacing w:before="187" w:line="209" w:lineRule="auto"/>
        <w:ind w:left="1023" w:right="914" w:hanging="417"/>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lighthouse</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must</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be</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checked</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before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start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exhibition</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season</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sufficient</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time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allowed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for any adjustments to</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 xml:space="preserve">made on </w:t>
      </w:r>
      <w:r>
        <w:rPr>
          <w:rFonts w:asciiTheme="minorHAnsi" w:eastAsia="Calibri" w:hAnsiTheme="minorHAnsi" w:cs="Calibri"/>
          <w:spacing w:val="-2"/>
          <w:sz w:val="22"/>
          <w:szCs w:val="22"/>
        </w:rPr>
        <w:t>site;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copy</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completed</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check</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list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shall</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submitted</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each</w:t>
      </w:r>
    </w:p>
    <w:p w14:paraId="06648446" w14:textId="77777777" w:rsidR="000F72C1" w:rsidRDefault="0020793E">
      <w:pPr>
        <w:spacing w:before="60" w:line="187" w:lineRule="auto"/>
        <w:ind w:left="1023"/>
        <w:rPr>
          <w:rFonts w:asciiTheme="minorHAnsi" w:eastAsia="Calibri" w:hAnsiTheme="minorHAnsi" w:cs="Calibri"/>
          <w:sz w:val="22"/>
          <w:szCs w:val="22"/>
        </w:rPr>
      </w:pPr>
      <w:r>
        <w:rPr>
          <w:rFonts w:asciiTheme="minorHAnsi" w:eastAsia="Calibri" w:hAnsiTheme="minorHAnsi" w:cs="Calibri"/>
          <w:sz w:val="22"/>
          <w:szCs w:val="22"/>
        </w:rPr>
        <w:t>year to the</w:t>
      </w:r>
      <w:ins w:id="1650" w:author="Peter Hill" w:date="2024-04-03T18:38:00Z">
        <w:r>
          <w:rPr>
            <w:rFonts w:asciiTheme="minorHAnsi" w:eastAsia="Calibri" w:hAnsiTheme="minorHAnsi" w:cs="Calibri"/>
            <w:sz w:val="22"/>
            <w:szCs w:val="22"/>
          </w:rPr>
          <w:t xml:space="preserve"> </w:t>
        </w:r>
        <w:del w:id="1651" w:author="Jiang" w:date="2024-07-05T10:56:00Z">
          <w:r>
            <w:rPr>
              <w:rFonts w:asciiTheme="minorHAnsi" w:eastAsia="Calibri" w:hAnsiTheme="minorHAnsi" w:cs="Calibri"/>
              <w:sz w:val="22"/>
              <w:szCs w:val="22"/>
            </w:rPr>
            <w:delText>l</w:delText>
          </w:r>
        </w:del>
      </w:ins>
      <w:ins w:id="1652" w:author="Jiang" w:date="2024-07-05T10:56:00Z">
        <w:r>
          <w:rPr>
            <w:rFonts w:asciiTheme="minorHAnsi" w:eastAsia="SimSun" w:hAnsiTheme="minorHAnsi" w:cs="Calibri" w:hint="eastAsia"/>
            <w:sz w:val="22"/>
            <w:szCs w:val="22"/>
            <w:lang w:eastAsia="zh-CN"/>
          </w:rPr>
          <w:t>L</w:t>
        </w:r>
      </w:ins>
      <w:ins w:id="1653" w:author="Peter Hill" w:date="2024-04-03T18:38:00Z">
        <w:r>
          <w:rPr>
            <w:rFonts w:asciiTheme="minorHAnsi" w:eastAsia="Calibri" w:hAnsiTheme="minorHAnsi" w:cs="Calibri"/>
            <w:sz w:val="22"/>
            <w:szCs w:val="22"/>
          </w:rPr>
          <w:t>ighthouse</w:t>
        </w:r>
      </w:ins>
      <w:r>
        <w:rPr>
          <w:rFonts w:asciiTheme="minorHAnsi" w:eastAsia="Calibri" w:hAnsiTheme="minorHAnsi" w:cs="Calibri"/>
          <w:sz w:val="22"/>
          <w:szCs w:val="22"/>
        </w:rPr>
        <w:t xml:space="preserve"> </w:t>
      </w:r>
      <w:del w:id="1654" w:author="Jiang" w:date="2024-07-05T10:56:00Z">
        <w:r>
          <w:rPr>
            <w:rFonts w:asciiTheme="minorHAnsi" w:eastAsia="Calibri" w:hAnsiTheme="minorHAnsi" w:cs="Calibri"/>
            <w:sz w:val="22"/>
            <w:szCs w:val="22"/>
          </w:rPr>
          <w:delText>a</w:delText>
        </w:r>
      </w:del>
      <w:ins w:id="1655" w:author="Jiang" w:date="2024-07-05T10:56:00Z">
        <w:r>
          <w:rPr>
            <w:rFonts w:asciiTheme="minorHAnsi" w:eastAsia="SimSun" w:hAnsiTheme="minorHAnsi" w:cs="Calibri" w:hint="eastAsia"/>
            <w:sz w:val="22"/>
            <w:szCs w:val="22"/>
            <w:lang w:eastAsia="zh-CN"/>
          </w:rPr>
          <w:t>A</w:t>
        </w:r>
      </w:ins>
      <w:r>
        <w:rPr>
          <w:rFonts w:asciiTheme="minorHAnsi" w:eastAsia="Calibri" w:hAnsiTheme="minorHAnsi" w:cs="Calibri"/>
          <w:sz w:val="22"/>
          <w:szCs w:val="22"/>
        </w:rPr>
        <w:t>uthori</w:t>
      </w:r>
      <w:r>
        <w:rPr>
          <w:rFonts w:asciiTheme="minorHAnsi" w:eastAsia="Calibri" w:hAnsiTheme="minorHAnsi" w:cs="Calibri"/>
          <w:spacing w:val="-1"/>
          <w:sz w:val="22"/>
          <w:szCs w:val="22"/>
        </w:rPr>
        <w:t>ty.</w:t>
      </w:r>
    </w:p>
    <w:p w14:paraId="06648447" w14:textId="77777777" w:rsidR="000F72C1" w:rsidRDefault="0020793E">
      <w:pPr>
        <w:spacing w:before="178"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There are examples of checklists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used</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by</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some</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authorities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 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annexes</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thi</w:t>
      </w:r>
      <w:r>
        <w:rPr>
          <w:rFonts w:asciiTheme="minorHAnsi" w:eastAsia="Calibri" w:hAnsiTheme="minorHAnsi" w:cs="Calibri"/>
          <w:spacing w:val="-2"/>
          <w:sz w:val="22"/>
          <w:szCs w:val="22"/>
        </w:rPr>
        <w:t>s</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Guideline.</w:t>
      </w:r>
    </w:p>
    <w:p w14:paraId="06648448" w14:textId="77777777" w:rsidR="000F72C1" w:rsidRDefault="000F72C1">
      <w:pPr>
        <w:pStyle w:val="BodyText"/>
        <w:rPr>
          <w:rFonts w:asciiTheme="minorHAnsi" w:hAnsiTheme="minorHAnsi"/>
        </w:rPr>
      </w:pPr>
    </w:p>
    <w:p w14:paraId="06648449" w14:textId="77777777" w:rsidR="000F72C1" w:rsidRDefault="0020793E">
      <w:pPr>
        <w:spacing w:before="74" w:line="179" w:lineRule="auto"/>
        <w:ind w:left="40"/>
        <w:outlineLvl w:val="1"/>
        <w:rPr>
          <w:del w:id="1656" w:author="Jiang" w:date="2024-07-10T21:40:00Z"/>
          <w:rFonts w:asciiTheme="minorHAnsi" w:eastAsia="Calibri" w:hAnsiTheme="minorHAnsi" w:cs="Calibri"/>
          <w:sz w:val="24"/>
          <w:szCs w:val="24"/>
        </w:rPr>
      </w:pPr>
      <w:ins w:id="1657" w:author="liujuan" w:date="2024-04-10T13:37:00Z">
        <w:r>
          <w:rPr>
            <w:rFonts w:asciiTheme="minorHAnsi" w:eastAsia="Calibri" w:hAnsiTheme="minorHAnsi" w:cs="Calibri"/>
            <w:b/>
            <w:bCs/>
            <w:color w:val="00558C"/>
            <w:spacing w:val="-1"/>
            <w:sz w:val="24"/>
            <w:szCs w:val="24"/>
            <w:lang w:eastAsia="zh-CN"/>
            <w:rPrChange w:id="1658" w:author="liujuan" w:date="2024-04-10T13:37:00Z">
              <w:rPr>
                <w:rFonts w:asciiTheme="minorHAnsi" w:eastAsia="SimSun" w:hAnsiTheme="minorHAnsi" w:cs="Calibri"/>
                <w:b/>
                <w:bCs/>
                <w:color w:val="00558C"/>
                <w:spacing w:val="-1"/>
                <w:sz w:val="24"/>
                <w:szCs w:val="24"/>
                <w:lang w:eastAsia="zh-CN"/>
              </w:rPr>
            </w:rPrChange>
          </w:rPr>
          <w:t>6</w:t>
        </w:r>
      </w:ins>
      <w:commentRangeStart w:id="1659"/>
      <w:del w:id="1660"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 xml:space="preserve">.3.         </w:t>
      </w:r>
      <w:del w:id="1661" w:author="Peter Hill" w:date="2024-04-03T18:41:00Z">
        <w:r>
          <w:rPr>
            <w:rFonts w:asciiTheme="minorHAnsi" w:eastAsia="Calibri" w:hAnsiTheme="minorHAnsi" w:cs="Calibri"/>
            <w:b/>
            <w:bCs/>
            <w:color w:val="00558C"/>
            <w:spacing w:val="-1"/>
            <w:sz w:val="24"/>
            <w:szCs w:val="24"/>
          </w:rPr>
          <w:delText>ORGANIZATION,</w:delText>
        </w:r>
        <w:r>
          <w:rPr>
            <w:rFonts w:asciiTheme="minorHAnsi" w:eastAsia="Calibri" w:hAnsiTheme="minorHAnsi" w:cs="Calibri"/>
            <w:b/>
            <w:bCs/>
            <w:color w:val="00558C"/>
            <w:spacing w:val="15"/>
            <w:w w:val="101"/>
            <w:sz w:val="24"/>
            <w:szCs w:val="24"/>
          </w:rPr>
          <w:delText xml:space="preserve"> </w:delText>
        </w:r>
        <w:r>
          <w:rPr>
            <w:rFonts w:asciiTheme="minorHAnsi" w:eastAsia="Calibri" w:hAnsiTheme="minorHAnsi" w:cs="Calibri"/>
            <w:b/>
            <w:bCs/>
            <w:color w:val="00558C"/>
            <w:spacing w:val="-1"/>
            <w:sz w:val="24"/>
            <w:szCs w:val="24"/>
          </w:rPr>
          <w:delText>ROUTINES AND</w:delText>
        </w:r>
        <w:r>
          <w:rPr>
            <w:rFonts w:asciiTheme="minorHAnsi" w:eastAsia="Calibri" w:hAnsiTheme="minorHAnsi" w:cs="Calibri"/>
            <w:b/>
            <w:bCs/>
            <w:color w:val="00558C"/>
            <w:spacing w:val="17"/>
            <w:w w:val="101"/>
            <w:sz w:val="24"/>
            <w:szCs w:val="24"/>
          </w:rPr>
          <w:delText xml:space="preserve"> </w:delText>
        </w:r>
        <w:r>
          <w:rPr>
            <w:rFonts w:asciiTheme="minorHAnsi" w:eastAsia="Calibri" w:hAnsiTheme="minorHAnsi" w:cs="Calibri"/>
            <w:b/>
            <w:bCs/>
            <w:color w:val="00558C"/>
            <w:spacing w:val="-1"/>
            <w:sz w:val="24"/>
            <w:szCs w:val="24"/>
          </w:rPr>
          <w:delText>FOLLOW</w:delText>
        </w:r>
        <w:r>
          <w:rPr>
            <w:rFonts w:asciiTheme="minorHAnsi" w:eastAsia="Calibri" w:hAnsiTheme="minorHAnsi" w:cs="Calibri"/>
            <w:b/>
            <w:bCs/>
            <w:color w:val="00558C"/>
            <w:spacing w:val="-2"/>
            <w:sz w:val="24"/>
            <w:szCs w:val="24"/>
          </w:rPr>
          <w:delText>-UP</w:delText>
        </w:r>
      </w:del>
      <w:ins w:id="1662" w:author="Peter Hill" w:date="2024-04-03T18:41:00Z">
        <w:r>
          <w:rPr>
            <w:rFonts w:asciiTheme="minorHAnsi" w:eastAsia="Calibri" w:hAnsiTheme="minorHAnsi" w:cs="Calibri"/>
            <w:b/>
            <w:bCs/>
            <w:color w:val="00558C"/>
            <w:spacing w:val="-1"/>
            <w:sz w:val="24"/>
            <w:szCs w:val="24"/>
          </w:rPr>
          <w:t>YEARLY WORK PROGRAMME</w:t>
        </w:r>
      </w:ins>
    </w:p>
    <w:p w14:paraId="0664844A" w14:textId="77777777" w:rsidR="000F72C1" w:rsidRDefault="000F72C1">
      <w:pPr>
        <w:spacing w:before="74" w:line="179" w:lineRule="auto"/>
        <w:ind w:left="40"/>
        <w:outlineLvl w:val="1"/>
        <w:rPr>
          <w:rFonts w:asciiTheme="minorHAnsi" w:hAnsiTheme="minorHAnsi"/>
        </w:rPr>
        <w:pPrChange w:id="1663" w:author="Jiang" w:date="2024-07-10T21:40:00Z">
          <w:pPr>
            <w:pStyle w:val="BodyText"/>
            <w:spacing w:line="461" w:lineRule="auto"/>
          </w:pPr>
        </w:pPrChange>
      </w:pPr>
    </w:p>
    <w:p w14:paraId="0664844B" w14:textId="77777777" w:rsidR="000F72C1" w:rsidRDefault="0020793E">
      <w:pPr>
        <w:spacing w:before="74" w:line="177" w:lineRule="auto"/>
        <w:ind w:left="39"/>
        <w:outlineLvl w:val="2"/>
        <w:rPr>
          <w:ins w:id="1664" w:author="Jiang" w:date="2024-07-10T21:41:00Z"/>
          <w:rStyle w:val="CommentReference"/>
        </w:rPr>
      </w:pPr>
      <w:del w:id="1665" w:author="Peter Hill" w:date="2024-04-03T18:41:00Z">
        <w:r>
          <w:rPr>
            <w:rFonts w:asciiTheme="minorHAnsi" w:eastAsia="Calibri" w:hAnsiTheme="minorHAnsi" w:cs="Calibri"/>
            <w:b/>
            <w:bCs/>
            <w:color w:val="00558C"/>
            <w:spacing w:val="7"/>
            <w:sz w:val="22"/>
            <w:szCs w:val="22"/>
          </w:rPr>
          <w:delText xml:space="preserve">5.3.1.         </w:delText>
        </w:r>
        <w:r>
          <w:rPr>
            <w:rFonts w:asciiTheme="minorHAnsi" w:eastAsia="Calibri" w:hAnsiTheme="minorHAnsi" w:cs="Calibri"/>
            <w:b/>
            <w:bCs/>
            <w:color w:val="00558C"/>
            <w:sz w:val="24"/>
            <w:szCs w:val="24"/>
          </w:rPr>
          <w:delText>Y</w:delText>
        </w:r>
        <w:r>
          <w:rPr>
            <w:rFonts w:asciiTheme="minorHAnsi" w:eastAsia="Calibri" w:hAnsiTheme="minorHAnsi" w:cs="Calibri"/>
            <w:b/>
            <w:bCs/>
            <w:color w:val="00558C"/>
            <w:sz w:val="18"/>
            <w:szCs w:val="18"/>
          </w:rPr>
          <w:delText>EARLY</w:delText>
        </w:r>
        <w:r>
          <w:rPr>
            <w:rFonts w:asciiTheme="minorHAnsi" w:eastAsia="Calibri" w:hAnsiTheme="minorHAnsi" w:cs="Calibri"/>
            <w:b/>
            <w:bCs/>
            <w:color w:val="00558C"/>
            <w:spacing w:val="7"/>
            <w:sz w:val="18"/>
            <w:szCs w:val="18"/>
          </w:rPr>
          <w:delText xml:space="preserve"> </w:delText>
        </w:r>
        <w:r>
          <w:rPr>
            <w:rFonts w:asciiTheme="minorHAnsi" w:eastAsia="Calibri" w:hAnsiTheme="minorHAnsi" w:cs="Calibri"/>
            <w:b/>
            <w:bCs/>
            <w:color w:val="00558C"/>
            <w:sz w:val="18"/>
            <w:szCs w:val="18"/>
          </w:rPr>
          <w:delText>WORK</w:delText>
        </w:r>
        <w:r>
          <w:rPr>
            <w:rFonts w:asciiTheme="minorHAnsi" w:eastAsia="Calibri" w:hAnsiTheme="minorHAnsi" w:cs="Calibri"/>
            <w:b/>
            <w:bCs/>
            <w:color w:val="00558C"/>
            <w:spacing w:val="24"/>
            <w:w w:val="101"/>
            <w:sz w:val="18"/>
            <w:szCs w:val="18"/>
          </w:rPr>
          <w:delText xml:space="preserve"> </w:delText>
        </w:r>
        <w:r>
          <w:rPr>
            <w:rFonts w:asciiTheme="minorHAnsi" w:eastAsia="Calibri" w:hAnsiTheme="minorHAnsi" w:cs="Calibri"/>
            <w:b/>
            <w:bCs/>
            <w:color w:val="00558C"/>
            <w:sz w:val="18"/>
            <w:szCs w:val="18"/>
          </w:rPr>
          <w:delText>PROGRAMME</w:delText>
        </w:r>
        <w:commentRangeEnd w:id="1659"/>
        <w:r>
          <w:rPr>
            <w:rStyle w:val="CommentReference"/>
          </w:rPr>
          <w:commentReference w:id="1659"/>
        </w:r>
      </w:del>
    </w:p>
    <w:p w14:paraId="0664844C" w14:textId="77777777" w:rsidR="000F72C1" w:rsidRDefault="0020793E">
      <w:pPr>
        <w:spacing w:before="74" w:line="177" w:lineRule="auto"/>
        <w:ind w:left="39"/>
        <w:outlineLvl w:val="2"/>
        <w:rPr>
          <w:del w:id="1666" w:author="Peter Hill" w:date="2024-04-03T18:41:00Z"/>
          <w:rStyle w:val="CommentReference"/>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78720" behindDoc="0" locked="0" layoutInCell="0" allowOverlap="1" wp14:anchorId="06648B60" wp14:editId="06648B61">
            <wp:simplePos x="0" y="0"/>
            <wp:positionH relativeFrom="page">
              <wp:posOffset>580390</wp:posOffset>
            </wp:positionH>
            <wp:positionV relativeFrom="page">
              <wp:posOffset>7068185</wp:posOffset>
            </wp:positionV>
            <wp:extent cx="937260" cy="635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74"/>
                    <a:stretch>
                      <a:fillRect/>
                    </a:stretch>
                  </pic:blipFill>
                  <pic:spPr>
                    <a:xfrm>
                      <a:off x="0" y="0"/>
                      <a:ext cx="937260" cy="6350"/>
                    </a:xfrm>
                    <a:prstGeom prst="rect">
                      <a:avLst/>
                    </a:prstGeom>
                  </pic:spPr>
                </pic:pic>
              </a:graphicData>
            </a:graphic>
          </wp:anchor>
        </w:drawing>
      </w:r>
    </w:p>
    <w:p w14:paraId="0664844D" w14:textId="77777777" w:rsidR="000F72C1" w:rsidRDefault="0020793E">
      <w:pPr>
        <w:spacing w:before="188" w:line="219" w:lineRule="auto"/>
        <w:ind w:right="815"/>
        <w:rPr>
          <w:rFonts w:asciiTheme="minorHAnsi" w:eastAsia="Calibri" w:hAnsiTheme="minorHAnsi" w:cs="Calibri"/>
          <w:sz w:val="22"/>
          <w:szCs w:val="22"/>
        </w:rPr>
        <w:pPrChange w:id="1667" w:author="Jiang" w:date="2024-07-10T21:41:00Z">
          <w:pPr>
            <w:spacing w:before="188" w:line="219" w:lineRule="auto"/>
            <w:ind w:left="1022" w:right="815" w:hanging="416"/>
          </w:pPr>
        </w:pPrChange>
      </w:pPr>
      <w:del w:id="1668" w:author="Jiang" w:date="2024-07-10T21:41:00Z">
        <w:r>
          <w:rPr>
            <w:rFonts w:asciiTheme="minorHAnsi" w:eastAsia="Symbol" w:hAnsiTheme="minorHAnsi" w:cs="Symbol"/>
            <w:color w:val="00558C"/>
            <w:spacing w:val="-1"/>
            <w:sz w:val="22"/>
            <w:szCs w:val="22"/>
          </w:rPr>
          <w:delText xml:space="preserve">.      </w:delText>
        </w:r>
      </w:del>
      <w:r>
        <w:rPr>
          <w:rFonts w:asciiTheme="minorHAnsi" w:eastAsia="Calibri" w:hAnsiTheme="minorHAnsi" w:cs="Calibri"/>
          <w:spacing w:val="-1"/>
          <w:sz w:val="22"/>
          <w:szCs w:val="22"/>
        </w:rPr>
        <w:t>Where</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w:t>
      </w:r>
      <w:r>
        <w:rPr>
          <w:rFonts w:asciiTheme="minorHAnsi" w:eastAsia="Calibri" w:hAnsiTheme="minorHAnsi" w:cs="Calibri"/>
          <w:spacing w:val="15"/>
          <w:w w:val="102"/>
          <w:sz w:val="22"/>
          <w:szCs w:val="22"/>
        </w:rPr>
        <w:t xml:space="preserve"> </w:t>
      </w:r>
      <w:r>
        <w:rPr>
          <w:rFonts w:asciiTheme="minorHAnsi" w:eastAsia="Calibri" w:hAnsiTheme="minorHAnsi" w:cs="Calibri"/>
          <w:spacing w:val="-1"/>
          <w:sz w:val="22"/>
          <w:szCs w:val="22"/>
        </w:rPr>
        <w:t>is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passed to the</w:t>
      </w:r>
      <w:r>
        <w:rPr>
          <w:rFonts w:asciiTheme="minorHAnsi" w:eastAsia="Calibri" w:hAnsiTheme="minorHAnsi" w:cs="Calibri"/>
          <w:spacing w:val="17"/>
          <w:w w:val="101"/>
          <w:sz w:val="22"/>
          <w:szCs w:val="22"/>
        </w:rPr>
        <w:t xml:space="preserve"> </w:t>
      </w:r>
      <w:del w:id="1669" w:author="Peter Hill" w:date="2024-04-03T18:38:00Z">
        <w:r>
          <w:rPr>
            <w:rFonts w:asciiTheme="minorHAnsi" w:eastAsia="Calibri" w:hAnsiTheme="minorHAnsi" w:cs="Calibri"/>
            <w:spacing w:val="-1"/>
            <w:sz w:val="22"/>
            <w:szCs w:val="22"/>
          </w:rPr>
          <w:delText>lessee</w:delText>
        </w:r>
        <w:r>
          <w:rPr>
            <w:rFonts w:asciiTheme="minorHAnsi" w:eastAsia="Calibri" w:hAnsiTheme="minorHAnsi" w:cs="Calibri"/>
            <w:spacing w:val="15"/>
            <w:w w:val="101"/>
            <w:sz w:val="22"/>
            <w:szCs w:val="22"/>
          </w:rPr>
          <w:delText xml:space="preserve"> </w:delText>
        </w:r>
      </w:del>
      <w:ins w:id="1670" w:author="Peter Hill" w:date="2024-04-03T18:38:00Z">
        <w:r>
          <w:rPr>
            <w:rFonts w:asciiTheme="minorHAnsi" w:eastAsia="Calibri" w:hAnsiTheme="minorHAnsi" w:cs="Calibri"/>
            <w:spacing w:val="-1"/>
            <w:sz w:val="22"/>
            <w:szCs w:val="22"/>
          </w:rPr>
          <w:t>Partner</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through</w:t>
        </w:r>
      </w:ins>
      <w:del w:id="1671" w:author="Peter Hill" w:date="2024-04-03T18:38:00Z">
        <w:r>
          <w:rPr>
            <w:rFonts w:asciiTheme="minorHAnsi" w:eastAsia="Calibri" w:hAnsiTheme="minorHAnsi" w:cs="Calibri"/>
            <w:spacing w:val="-1"/>
            <w:sz w:val="22"/>
            <w:szCs w:val="22"/>
          </w:rPr>
          <w:delText>in</w:delText>
        </w:r>
      </w:del>
      <w:r>
        <w:rPr>
          <w:rFonts w:asciiTheme="minorHAnsi" w:eastAsia="Calibri" w:hAnsiTheme="minorHAnsi" w:cs="Calibri"/>
          <w:spacing w:val="-1"/>
          <w:sz w:val="22"/>
          <w:szCs w:val="22"/>
        </w:rPr>
        <w:t xml:space="preserve"> the</w:t>
      </w:r>
      <w:r>
        <w:rPr>
          <w:rFonts w:asciiTheme="minorHAnsi" w:eastAsia="Calibri" w:hAnsiTheme="minorHAnsi" w:cs="Calibri"/>
          <w:spacing w:val="17"/>
          <w:w w:val="101"/>
          <w:sz w:val="22"/>
          <w:szCs w:val="22"/>
        </w:rPr>
        <w:t xml:space="preserve"> </w:t>
      </w:r>
      <w:del w:id="1672" w:author="Peter Hill" w:date="2024-04-03T18:38:00Z">
        <w:r>
          <w:rPr>
            <w:rFonts w:asciiTheme="minorHAnsi" w:eastAsia="Calibri" w:hAnsiTheme="minorHAnsi" w:cs="Calibri"/>
            <w:spacing w:val="-1"/>
            <w:sz w:val="22"/>
            <w:szCs w:val="22"/>
          </w:rPr>
          <w:delText xml:space="preserve">lease </w:delText>
        </w:r>
      </w:del>
      <w:ins w:id="1673" w:author="Peter Hill" w:date="2024-04-03T18:38: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then each year the</w:t>
      </w:r>
      <w:r>
        <w:rPr>
          <w:rFonts w:asciiTheme="minorHAnsi" w:eastAsia="Calibri" w:hAnsiTheme="minorHAnsi" w:cs="Calibri"/>
          <w:spacing w:val="17"/>
          <w:w w:val="101"/>
          <w:sz w:val="22"/>
          <w:szCs w:val="22"/>
        </w:rPr>
        <w:t xml:space="preserve"> </w:t>
      </w:r>
      <w:del w:id="1674" w:author="Peter Hill" w:date="2024-04-03T18:38:00Z">
        <w:r>
          <w:rPr>
            <w:rFonts w:asciiTheme="minorHAnsi" w:eastAsia="Calibri" w:hAnsiTheme="minorHAnsi" w:cs="Calibri"/>
            <w:spacing w:val="-1"/>
            <w:sz w:val="22"/>
            <w:szCs w:val="22"/>
          </w:rPr>
          <w:delText xml:space="preserve">lessee </w:delText>
        </w:r>
      </w:del>
      <w:ins w:id="1675" w:author="Peter Hill" w:date="2024-04-03T18:38: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shou</w:t>
      </w:r>
      <w:r>
        <w:rPr>
          <w:rFonts w:asciiTheme="minorHAnsi" w:eastAsia="Calibri" w:hAnsiTheme="minorHAnsi" w:cs="Calibri"/>
          <w:spacing w:val="-2"/>
          <w:sz w:val="22"/>
          <w:szCs w:val="22"/>
        </w:rPr>
        <w:t>ld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deliver,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by the end of xx</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(month)</w:t>
      </w:r>
      <w:r>
        <w:rPr>
          <w:rFonts w:asciiTheme="minorHAnsi" w:eastAsia="Calibri" w:hAnsiTheme="minorHAnsi" w:cs="Calibri"/>
          <w:spacing w:val="-2"/>
          <w:sz w:val="22"/>
          <w:szCs w:val="22"/>
        </w:rPr>
        <w:t>, a</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report</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in writing</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on the</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work</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completed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course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 xml:space="preserve">past </w:t>
      </w:r>
      <w:del w:id="1676" w:author="Peter Hill" w:date="2024-04-03T18:39:00Z">
        <w:r>
          <w:rPr>
            <w:rFonts w:asciiTheme="minorHAnsi" w:eastAsia="Calibri" w:hAnsiTheme="minorHAnsi" w:cs="Calibri"/>
            <w:spacing w:val="-2"/>
            <w:sz w:val="22"/>
            <w:szCs w:val="22"/>
          </w:rPr>
          <w:delText xml:space="preserve"> </w:delText>
        </w:r>
      </w:del>
      <w:del w:id="1677" w:author="Peter Hill" w:date="2024-04-03T18:38: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year.</w:t>
      </w:r>
    </w:p>
    <w:p w14:paraId="0664844E" w14:textId="77777777" w:rsidR="000F72C1" w:rsidRDefault="0020793E">
      <w:pPr>
        <w:spacing w:before="179" w:line="188" w:lineRule="auto"/>
        <w:ind w:left="1021"/>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678" w:author="Peter Hill" w:date="2024-04-03T18:39:00Z">
        <w:r>
          <w:rPr>
            <w:rFonts w:asciiTheme="minorHAnsi" w:eastAsia="Calibri" w:hAnsiTheme="minorHAnsi" w:cs="Calibri"/>
            <w:spacing w:val="-1"/>
            <w:sz w:val="22"/>
            <w:szCs w:val="22"/>
          </w:rPr>
          <w:delText xml:space="preserve">lessee </w:delText>
        </w:r>
      </w:del>
      <w:ins w:id="1679" w:author="Peter Hill" w:date="2024-04-03T18:39: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shall submit at the same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time,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proposal</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next y</w:t>
      </w:r>
      <w:r>
        <w:rPr>
          <w:rFonts w:asciiTheme="minorHAnsi" w:eastAsia="Calibri" w:hAnsiTheme="minorHAnsi" w:cs="Calibri"/>
          <w:spacing w:val="-2"/>
          <w:sz w:val="22"/>
          <w:szCs w:val="22"/>
        </w:rPr>
        <w:t>ear's</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work</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programme.</w:t>
      </w:r>
    </w:p>
    <w:p w14:paraId="0664844F" w14:textId="77777777" w:rsidR="000F72C1" w:rsidRDefault="0020793E">
      <w:pPr>
        <w:spacing w:before="190" w:line="209" w:lineRule="auto"/>
        <w:ind w:left="1024" w:right="1248" w:hanging="418"/>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680" w:author="Peter Hill" w:date="2024-04-03T18:39:00Z">
        <w:r>
          <w:rPr>
            <w:rFonts w:asciiTheme="minorHAnsi" w:eastAsia="Calibri" w:hAnsiTheme="minorHAnsi" w:cs="Calibri"/>
            <w:spacing w:val="-1"/>
            <w:sz w:val="22"/>
            <w:szCs w:val="22"/>
          </w:rPr>
          <w:delText xml:space="preserve">lessor </w:delText>
        </w:r>
      </w:del>
      <w:ins w:id="1681" w:author="Peter Hill" w:date="2024-04-03T18:39:00Z">
        <w:r>
          <w:rPr>
            <w:rFonts w:asciiTheme="minorHAnsi" w:eastAsia="Calibri" w:hAnsiTheme="minorHAnsi" w:cs="Calibri"/>
            <w:spacing w:val="-1"/>
            <w:sz w:val="22"/>
            <w:szCs w:val="22"/>
          </w:rPr>
          <w:t xml:space="preserve">Lighthouse Authority </w:t>
        </w:r>
      </w:ins>
      <w:r>
        <w:rPr>
          <w:rFonts w:asciiTheme="minorHAnsi" w:eastAsia="Calibri" w:hAnsiTheme="minorHAnsi" w:cs="Calibri"/>
          <w:spacing w:val="-1"/>
          <w:sz w:val="22"/>
          <w:szCs w:val="22"/>
        </w:rPr>
        <w:t>shall conduct an annual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inspection</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pacing w:val="18"/>
          <w:sz w:val="22"/>
          <w:szCs w:val="22"/>
        </w:rPr>
        <w:t xml:space="preserve"> </w:t>
      </w:r>
      <w:del w:id="1682" w:author="Peter Hill" w:date="2024-04-03T18:39:00Z">
        <w:r>
          <w:rPr>
            <w:rFonts w:asciiTheme="minorHAnsi" w:eastAsia="Calibri" w:hAnsiTheme="minorHAnsi" w:cs="Calibri"/>
            <w:spacing w:val="-1"/>
            <w:sz w:val="22"/>
            <w:szCs w:val="22"/>
          </w:rPr>
          <w:delText>leased</w:delText>
        </w:r>
        <w:r>
          <w:rPr>
            <w:rFonts w:asciiTheme="minorHAnsi" w:eastAsia="Calibri" w:hAnsiTheme="minorHAnsi" w:cs="Calibri"/>
            <w:spacing w:val="16"/>
            <w:w w:val="101"/>
            <w:sz w:val="22"/>
            <w:szCs w:val="22"/>
          </w:rPr>
          <w:delText xml:space="preserve"> </w:delText>
        </w:r>
      </w:del>
      <w:r>
        <w:rPr>
          <w:rFonts w:asciiTheme="minorHAnsi" w:eastAsia="Calibri" w:hAnsiTheme="minorHAnsi" w:cs="Calibri"/>
          <w:spacing w:val="-1"/>
          <w:sz w:val="22"/>
          <w:szCs w:val="22"/>
        </w:rPr>
        <w:t>buildings</w:t>
      </w:r>
      <w:ins w:id="1683" w:author="Peter Hill" w:date="2024-04-03T18:39:00Z">
        <w:r>
          <w:rPr>
            <w:rFonts w:asciiTheme="minorHAnsi" w:eastAsia="Calibri" w:hAnsiTheme="minorHAnsi" w:cs="Calibri"/>
            <w:spacing w:val="-1"/>
            <w:sz w:val="22"/>
            <w:szCs w:val="22"/>
          </w:rPr>
          <w:t xml:space="preserve"> subject to the Agreement</w:t>
        </w:r>
      </w:ins>
      <w:r>
        <w:rPr>
          <w:rFonts w:asciiTheme="minorHAnsi" w:eastAsia="Calibri" w:hAnsiTheme="minorHAnsi" w:cs="Calibri"/>
          <w:spacing w:val="-1"/>
          <w:sz w:val="22"/>
          <w:szCs w:val="22"/>
        </w:rPr>
        <w:t>. The</w:t>
      </w:r>
      <w:r>
        <w:rPr>
          <w:rFonts w:asciiTheme="minorHAnsi" w:eastAsia="Calibri" w:hAnsiTheme="minorHAnsi" w:cs="Calibri"/>
          <w:spacing w:val="17"/>
          <w:w w:val="101"/>
          <w:sz w:val="22"/>
          <w:szCs w:val="22"/>
        </w:rPr>
        <w:t xml:space="preserve"> </w:t>
      </w:r>
      <w:del w:id="1684" w:author="Peter Hill" w:date="2024-04-03T18:39:00Z">
        <w:r>
          <w:rPr>
            <w:rFonts w:asciiTheme="minorHAnsi" w:eastAsia="Calibri" w:hAnsiTheme="minorHAnsi" w:cs="Calibri"/>
            <w:spacing w:val="-1"/>
            <w:sz w:val="22"/>
            <w:szCs w:val="22"/>
          </w:rPr>
          <w:delText xml:space="preserve">lessee </w:delText>
        </w:r>
      </w:del>
      <w:ins w:id="1685" w:author="Peter Hill" w:date="2024-04-03T18:39: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w</w:t>
      </w:r>
      <w:r>
        <w:rPr>
          <w:rFonts w:asciiTheme="minorHAnsi" w:eastAsia="Calibri" w:hAnsiTheme="minorHAnsi" w:cs="Calibri"/>
          <w:spacing w:val="-2"/>
          <w:sz w:val="22"/>
          <w:szCs w:val="22"/>
        </w:rPr>
        <w:t>ill</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notified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good time of the date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inspection.</w:t>
      </w:r>
    </w:p>
    <w:p w14:paraId="06648450" w14:textId="77777777" w:rsidR="000F72C1" w:rsidRDefault="0020793E">
      <w:pPr>
        <w:spacing w:before="179" w:line="214" w:lineRule="auto"/>
        <w:ind w:left="1033" w:right="771" w:hanging="12"/>
        <w:rPr>
          <w:rFonts w:asciiTheme="minorHAnsi" w:eastAsia="Calibri" w:hAnsiTheme="minorHAnsi" w:cs="Calibri"/>
          <w:sz w:val="22"/>
          <w:szCs w:val="22"/>
        </w:rPr>
      </w:pPr>
      <w:r>
        <w:rPr>
          <w:rFonts w:asciiTheme="minorHAnsi" w:eastAsia="Calibri" w:hAnsiTheme="minorHAnsi" w:cs="Calibri"/>
          <w:spacing w:val="-1"/>
          <w:sz w:val="22"/>
          <w:szCs w:val="22"/>
        </w:rPr>
        <w:t xml:space="preserve">The  party  responsible  for  carrying  out  the  work  programme  will  be  </w:t>
      </w:r>
      <w:r>
        <w:rPr>
          <w:rFonts w:asciiTheme="minorHAnsi" w:eastAsia="Calibri" w:hAnsiTheme="minorHAnsi" w:cs="Calibri"/>
          <w:spacing w:val="-2"/>
          <w:sz w:val="22"/>
          <w:szCs w:val="22"/>
        </w:rPr>
        <w:t>required  to</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participate  in  the</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inspection.</w:t>
      </w:r>
    </w:p>
    <w:p w14:paraId="06648451" w14:textId="77777777" w:rsidR="000F72C1" w:rsidRDefault="000F72C1">
      <w:pPr>
        <w:pStyle w:val="BodyText"/>
        <w:rPr>
          <w:rFonts w:asciiTheme="minorHAnsi" w:hAnsiTheme="minorHAnsi"/>
        </w:rPr>
      </w:pPr>
    </w:p>
    <w:p w14:paraId="06648452" w14:textId="77777777" w:rsidR="000F72C1" w:rsidRDefault="0020793E">
      <w:pPr>
        <w:spacing w:before="73" w:line="179" w:lineRule="auto"/>
        <w:ind w:left="40"/>
        <w:outlineLvl w:val="1"/>
        <w:rPr>
          <w:rFonts w:asciiTheme="minorHAnsi" w:eastAsia="Calibri" w:hAnsiTheme="minorHAnsi" w:cs="Calibri"/>
          <w:sz w:val="24"/>
          <w:szCs w:val="24"/>
        </w:rPr>
      </w:pPr>
      <w:ins w:id="1686" w:author="liujuan" w:date="2024-04-10T13:37:00Z">
        <w:r>
          <w:rPr>
            <w:rFonts w:asciiTheme="minorHAnsi" w:eastAsia="SimSun" w:hAnsiTheme="minorHAnsi" w:cs="Calibri" w:hint="eastAsia"/>
            <w:b/>
            <w:bCs/>
            <w:color w:val="00558C"/>
            <w:spacing w:val="-1"/>
            <w:sz w:val="24"/>
            <w:szCs w:val="24"/>
            <w:lang w:eastAsia="zh-CN"/>
          </w:rPr>
          <w:t>6</w:t>
        </w:r>
      </w:ins>
      <w:del w:id="1687"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.4.</w:t>
      </w:r>
      <w:r>
        <w:rPr>
          <w:rFonts w:asciiTheme="minorHAnsi" w:eastAsia="Calibri" w:hAnsiTheme="minorHAnsi" w:cs="Calibri"/>
          <w:b/>
          <w:bCs/>
          <w:color w:val="00558C"/>
          <w:spacing w:val="6"/>
          <w:sz w:val="24"/>
          <w:szCs w:val="24"/>
        </w:rPr>
        <w:t xml:space="preserve">        </w:t>
      </w:r>
      <w:r>
        <w:rPr>
          <w:rFonts w:asciiTheme="minorHAnsi" w:eastAsia="Calibri" w:hAnsiTheme="minorHAnsi" w:cs="Calibri"/>
          <w:b/>
          <w:bCs/>
          <w:color w:val="00558C"/>
          <w:spacing w:val="-1"/>
          <w:sz w:val="24"/>
          <w:szCs w:val="24"/>
        </w:rPr>
        <w:t>YEARLY</w:t>
      </w:r>
      <w:r>
        <w:rPr>
          <w:rFonts w:asciiTheme="minorHAnsi" w:eastAsia="Calibri" w:hAnsiTheme="minorHAnsi" w:cs="Calibri"/>
          <w:b/>
          <w:bCs/>
          <w:color w:val="00558C"/>
          <w:spacing w:val="18"/>
          <w:w w:val="101"/>
          <w:sz w:val="24"/>
          <w:szCs w:val="24"/>
        </w:rPr>
        <w:t xml:space="preserve"> </w:t>
      </w:r>
      <w:r>
        <w:rPr>
          <w:rFonts w:asciiTheme="minorHAnsi" w:eastAsia="Calibri" w:hAnsiTheme="minorHAnsi" w:cs="Calibri"/>
          <w:b/>
          <w:bCs/>
          <w:color w:val="00558C"/>
          <w:spacing w:val="-1"/>
          <w:sz w:val="24"/>
          <w:szCs w:val="24"/>
        </w:rPr>
        <w:t>REPORT OF STATISTICS</w:t>
      </w:r>
    </w:p>
    <w:p w14:paraId="06648453" w14:textId="77777777" w:rsidR="000F72C1" w:rsidRDefault="000F72C1">
      <w:pPr>
        <w:pStyle w:val="BodyText"/>
        <w:spacing w:line="386" w:lineRule="auto"/>
        <w:rPr>
          <w:rFonts w:asciiTheme="minorHAnsi" w:hAnsiTheme="minorHAnsi"/>
        </w:rPr>
      </w:pPr>
    </w:p>
    <w:p w14:paraId="06648454" w14:textId="77777777" w:rsidR="000F72C1" w:rsidRDefault="0020793E">
      <w:pPr>
        <w:spacing w:before="67" w:line="223" w:lineRule="auto"/>
        <w:ind w:left="32" w:right="771"/>
        <w:jc w:val="both"/>
        <w:rPr>
          <w:ins w:id="1688" w:author="Jiang" w:date="2024-07-10T20:58:00Z"/>
          <w:rFonts w:asciiTheme="minorHAnsi" w:eastAsia="Calibri" w:hAnsiTheme="minorHAnsi" w:cs="Calibri"/>
          <w:spacing w:val="-3"/>
          <w:sz w:val="22"/>
          <w:szCs w:val="22"/>
        </w:rPr>
      </w:pPr>
      <w:r>
        <w:rPr>
          <w:rFonts w:asciiTheme="minorHAnsi" w:eastAsia="Calibri" w:hAnsiTheme="minorHAnsi" w:cs="Calibri"/>
          <w:spacing w:val="-1"/>
          <w:sz w:val="22"/>
          <w:szCs w:val="22"/>
        </w:rPr>
        <w:t>An account of the number of</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 xml:space="preserve">visitors from the previous </w:t>
      </w:r>
      <w:r>
        <w:rPr>
          <w:rFonts w:asciiTheme="minorHAnsi" w:eastAsia="Calibri" w:hAnsiTheme="minorHAnsi" w:cs="Calibri"/>
          <w:spacing w:val="-2"/>
          <w:sz w:val="22"/>
          <w:szCs w:val="22"/>
        </w:rPr>
        <w:t>year shall be provided.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The number of</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visitors shall be stated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per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month,</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 accordance with statistics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noted on a checklist. This</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information</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c</w:t>
      </w:r>
      <w:r>
        <w:rPr>
          <w:rFonts w:asciiTheme="minorHAnsi" w:eastAsia="Calibri" w:hAnsiTheme="minorHAnsi" w:cs="Calibri"/>
          <w:spacing w:val="-2"/>
          <w:sz w:val="22"/>
          <w:szCs w:val="22"/>
        </w:rPr>
        <w:t>an</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used when</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5"/>
          <w:w w:val="101"/>
          <w:sz w:val="22"/>
          <w:szCs w:val="22"/>
        </w:rPr>
        <w:t xml:space="preserve"> </w:t>
      </w:r>
      <w:del w:id="1689" w:author="Peter Hill" w:date="2024-04-03T18:41:00Z">
        <w:r>
          <w:rPr>
            <w:rFonts w:asciiTheme="minorHAnsi" w:eastAsia="Calibri" w:hAnsiTheme="minorHAnsi" w:cs="Calibri"/>
            <w:spacing w:val="-2"/>
            <w:sz w:val="22"/>
            <w:szCs w:val="22"/>
          </w:rPr>
          <w:delText>leaseholder’s</w:delText>
        </w:r>
        <w:r>
          <w:rPr>
            <w:rFonts w:asciiTheme="minorHAnsi" w:eastAsia="Calibri" w:hAnsiTheme="minorHAnsi" w:cs="Calibri"/>
            <w:sz w:val="22"/>
            <w:szCs w:val="22"/>
          </w:rPr>
          <w:delText xml:space="preserve"> </w:delText>
        </w:r>
      </w:del>
      <w:ins w:id="1690" w:author="Peter Hill" w:date="2024-04-03T18:41:00Z">
        <w:r>
          <w:rPr>
            <w:rFonts w:asciiTheme="minorHAnsi" w:eastAsia="Calibri" w:hAnsiTheme="minorHAnsi" w:cs="Calibri"/>
            <w:spacing w:val="-2"/>
            <w:sz w:val="22"/>
            <w:szCs w:val="22"/>
          </w:rPr>
          <w:t xml:space="preserve">Agreement </w:t>
        </w:r>
      </w:ins>
      <w:r>
        <w:rPr>
          <w:rFonts w:asciiTheme="minorHAnsi" w:eastAsia="Calibri" w:hAnsiTheme="minorHAnsi" w:cs="Calibri"/>
          <w:spacing w:val="-3"/>
          <w:sz w:val="22"/>
          <w:szCs w:val="22"/>
        </w:rPr>
        <w:t>fee</w:t>
      </w:r>
      <w:r>
        <w:rPr>
          <w:rFonts w:asciiTheme="minorHAnsi" w:eastAsia="Calibri" w:hAnsiTheme="minorHAnsi" w:cs="Calibri"/>
          <w:spacing w:val="34"/>
          <w:sz w:val="22"/>
          <w:szCs w:val="22"/>
        </w:rPr>
        <w:t xml:space="preserve"> </w:t>
      </w:r>
      <w:r>
        <w:rPr>
          <w:rFonts w:asciiTheme="minorHAnsi" w:eastAsia="Calibri" w:hAnsiTheme="minorHAnsi" w:cs="Calibri"/>
          <w:spacing w:val="-3"/>
          <w:sz w:val="22"/>
          <w:szCs w:val="22"/>
        </w:rPr>
        <w:t>is to</w:t>
      </w:r>
      <w:r>
        <w:rPr>
          <w:rFonts w:asciiTheme="minorHAnsi" w:eastAsia="Calibri" w:hAnsiTheme="minorHAnsi" w:cs="Calibri"/>
          <w:spacing w:val="16"/>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renegotiated.</w:t>
      </w:r>
    </w:p>
    <w:p w14:paraId="06648455" w14:textId="77777777" w:rsidR="000F72C1" w:rsidRDefault="000F72C1">
      <w:pPr>
        <w:spacing w:before="67" w:line="223" w:lineRule="auto"/>
        <w:ind w:left="32" w:right="771"/>
        <w:jc w:val="both"/>
        <w:rPr>
          <w:rFonts w:asciiTheme="minorHAnsi" w:eastAsia="Calibri" w:hAnsiTheme="minorHAnsi" w:cs="Calibri"/>
          <w:spacing w:val="-3"/>
          <w:sz w:val="22"/>
          <w:szCs w:val="22"/>
        </w:rPr>
      </w:pPr>
    </w:p>
    <w:p w14:paraId="06648456" w14:textId="77777777" w:rsidR="000F72C1" w:rsidRDefault="000F72C1">
      <w:pPr>
        <w:spacing w:line="223" w:lineRule="auto"/>
        <w:rPr>
          <w:del w:id="1691" w:author="Jiang" w:date="2024-07-10T20:42:00Z"/>
          <w:rFonts w:asciiTheme="minorHAnsi" w:eastAsia="Calibri" w:hAnsiTheme="minorHAnsi" w:cs="Calibri"/>
          <w:sz w:val="22"/>
          <w:szCs w:val="22"/>
        </w:rPr>
        <w:sectPr w:rsidR="000F72C1">
          <w:footerReference w:type="default" r:id="rId81"/>
          <w:pgSz w:w="11907" w:h="16839"/>
          <w:pgMar w:top="1139" w:right="21" w:bottom="1495" w:left="878" w:header="6" w:footer="850" w:gutter="0"/>
          <w:cols w:space="720"/>
        </w:sectPr>
      </w:pPr>
    </w:p>
    <w:p w14:paraId="06648457" w14:textId="77777777" w:rsidR="000F72C1" w:rsidRDefault="0020793E">
      <w:pPr>
        <w:spacing w:before="39" w:line="179" w:lineRule="auto"/>
        <w:ind w:left="40"/>
        <w:outlineLvl w:val="0"/>
        <w:rPr>
          <w:rFonts w:asciiTheme="minorHAnsi" w:eastAsia="Calibri" w:hAnsiTheme="minorHAnsi" w:cs="Calibri"/>
          <w:sz w:val="28"/>
          <w:szCs w:val="28"/>
        </w:rPr>
      </w:pPr>
      <w:bookmarkStart w:id="1696" w:name="bookmark29"/>
      <w:bookmarkStart w:id="1697" w:name="bookmark43"/>
      <w:bookmarkStart w:id="1698" w:name="bookmark30"/>
      <w:bookmarkEnd w:id="1696"/>
      <w:bookmarkEnd w:id="1697"/>
      <w:bookmarkEnd w:id="1698"/>
      <w:ins w:id="1699" w:author="liujuan" w:date="2024-04-10T13:38:00Z">
        <w:r>
          <w:rPr>
            <w:rFonts w:asciiTheme="minorHAnsi" w:eastAsia="Calibri" w:hAnsiTheme="minorHAnsi" w:cs="Calibri"/>
            <w:b/>
            <w:bCs/>
            <w:color w:val="00558C"/>
            <w:spacing w:val="-2"/>
            <w:sz w:val="28"/>
            <w:szCs w:val="28"/>
            <w:lang w:eastAsia="zh-CN"/>
            <w:rPrChange w:id="1700" w:author="liujuan" w:date="2024-04-10T13:38:00Z">
              <w:rPr>
                <w:rFonts w:asciiTheme="minorHAnsi" w:eastAsia="SimSun" w:hAnsiTheme="minorHAnsi"/>
                <w:lang w:eastAsia="zh-CN"/>
              </w:rPr>
            </w:rPrChange>
          </w:rPr>
          <w:t>7</w:t>
        </w:r>
      </w:ins>
      <w:del w:id="1701" w:author="liujuan" w:date="2024-04-10T13:38:00Z">
        <w:r>
          <w:rPr>
            <w:rFonts w:asciiTheme="minorHAnsi" w:eastAsia="Calibri" w:hAnsiTheme="minorHAnsi" w:cs="Calibri"/>
            <w:b/>
            <w:bCs/>
            <w:color w:val="00558C"/>
            <w:spacing w:val="-2"/>
            <w:sz w:val="28"/>
            <w:szCs w:val="28"/>
          </w:rPr>
          <w:delText>6</w:delText>
        </w:r>
      </w:del>
      <w:r>
        <w:rPr>
          <w:rFonts w:asciiTheme="minorHAnsi" w:eastAsia="Calibri" w:hAnsiTheme="minorHAnsi" w:cs="Calibri"/>
          <w:b/>
          <w:bCs/>
          <w:color w:val="00558C"/>
          <w:spacing w:val="-2"/>
          <w:sz w:val="28"/>
          <w:szCs w:val="28"/>
        </w:rPr>
        <w:t>.        DEFINITIONS</w:t>
      </w:r>
    </w:p>
    <w:p w14:paraId="06648458" w14:textId="77777777" w:rsidR="000F72C1" w:rsidRDefault="0020793E">
      <w:pPr>
        <w:pStyle w:val="BodyText"/>
        <w:spacing w:line="436" w:lineRule="auto"/>
        <w:rPr>
          <w:rFonts w:asciiTheme="minorHAnsi" w:hAnsiTheme="minorHAnsi"/>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82816" behindDoc="0" locked="0" layoutInCell="0" allowOverlap="1" wp14:anchorId="06648B62" wp14:editId="06648B63">
            <wp:simplePos x="0" y="0"/>
            <wp:positionH relativeFrom="page">
              <wp:posOffset>549910</wp:posOffset>
            </wp:positionH>
            <wp:positionV relativeFrom="page">
              <wp:posOffset>1802765</wp:posOffset>
            </wp:positionV>
            <wp:extent cx="935990" cy="12065"/>
            <wp:effectExtent l="0" t="0" r="0" b="0"/>
            <wp:wrapNone/>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82"/>
                    <a:stretch>
                      <a:fillRect/>
                    </a:stretch>
                  </pic:blipFill>
                  <pic:spPr>
                    <a:xfrm>
                      <a:off x="0" y="0"/>
                      <a:ext cx="935736" cy="12179"/>
                    </a:xfrm>
                    <a:prstGeom prst="rect">
                      <a:avLst/>
                    </a:prstGeom>
                  </pic:spPr>
                </pic:pic>
              </a:graphicData>
            </a:graphic>
          </wp:anchor>
        </w:drawing>
      </w:r>
    </w:p>
    <w:p w14:paraId="06648459" w14:textId="77777777" w:rsidR="000F72C1" w:rsidRDefault="0020793E">
      <w:pPr>
        <w:spacing w:before="67" w:line="227" w:lineRule="auto"/>
        <w:ind w:left="37" w:right="768" w:hanging="7"/>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42"/>
          <w:w w:val="101"/>
          <w:sz w:val="22"/>
          <w:szCs w:val="22"/>
        </w:rPr>
        <w:t xml:space="preserve"> </w:t>
      </w:r>
      <w:r>
        <w:rPr>
          <w:rFonts w:asciiTheme="minorHAnsi" w:eastAsia="Calibri" w:hAnsiTheme="minorHAnsi" w:cs="Calibri"/>
          <w:spacing w:val="-1"/>
          <w:sz w:val="22"/>
          <w:szCs w:val="22"/>
        </w:rPr>
        <w:t>definitions</w:t>
      </w:r>
      <w:r>
        <w:rPr>
          <w:rFonts w:asciiTheme="minorHAnsi" w:eastAsia="Calibri" w:hAnsiTheme="minorHAnsi" w:cs="Calibri"/>
          <w:spacing w:val="39"/>
          <w:w w:val="101"/>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30"/>
          <w:w w:val="101"/>
          <w:sz w:val="22"/>
          <w:szCs w:val="22"/>
        </w:rPr>
        <w:t xml:space="preserve"> </w:t>
      </w:r>
      <w:r>
        <w:rPr>
          <w:rFonts w:asciiTheme="minorHAnsi" w:eastAsia="Calibri" w:hAnsiTheme="minorHAnsi" w:cs="Calibri"/>
          <w:spacing w:val="-1"/>
          <w:sz w:val="22"/>
          <w:szCs w:val="22"/>
        </w:rPr>
        <w:t>terms</w:t>
      </w:r>
      <w:r>
        <w:rPr>
          <w:rFonts w:asciiTheme="minorHAnsi" w:eastAsia="Calibri" w:hAnsiTheme="minorHAnsi" w:cs="Calibri"/>
          <w:spacing w:val="48"/>
          <w:sz w:val="22"/>
          <w:szCs w:val="22"/>
        </w:rPr>
        <w:t xml:space="preserve"> </w:t>
      </w:r>
      <w:r>
        <w:rPr>
          <w:rFonts w:asciiTheme="minorHAnsi" w:eastAsia="Calibri" w:hAnsiTheme="minorHAnsi" w:cs="Calibri"/>
          <w:spacing w:val="-1"/>
          <w:sz w:val="22"/>
          <w:szCs w:val="22"/>
        </w:rPr>
        <w:t>used</w:t>
      </w:r>
      <w:r>
        <w:rPr>
          <w:rFonts w:asciiTheme="minorHAnsi" w:eastAsia="Calibri" w:hAnsiTheme="minorHAnsi" w:cs="Calibri"/>
          <w:spacing w:val="45"/>
          <w:w w:val="101"/>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32"/>
          <w:w w:val="101"/>
          <w:sz w:val="22"/>
          <w:szCs w:val="22"/>
        </w:rPr>
        <w:t xml:space="preserve"> </w:t>
      </w:r>
      <w:r>
        <w:rPr>
          <w:rFonts w:asciiTheme="minorHAnsi" w:eastAsia="Calibri" w:hAnsiTheme="minorHAnsi" w:cs="Calibri"/>
          <w:spacing w:val="-1"/>
          <w:sz w:val="22"/>
          <w:szCs w:val="22"/>
        </w:rPr>
        <w:t>this</w:t>
      </w:r>
      <w:r>
        <w:rPr>
          <w:rFonts w:asciiTheme="minorHAnsi" w:eastAsia="Calibri" w:hAnsiTheme="minorHAnsi" w:cs="Calibri"/>
          <w:spacing w:val="41"/>
          <w:w w:val="101"/>
          <w:sz w:val="22"/>
          <w:szCs w:val="22"/>
        </w:rPr>
        <w:t xml:space="preserve"> </w:t>
      </w:r>
      <w:r>
        <w:rPr>
          <w:rFonts w:asciiTheme="minorHAnsi" w:eastAsia="Calibri" w:hAnsiTheme="minorHAnsi" w:cs="Calibri"/>
          <w:spacing w:val="-1"/>
          <w:sz w:val="22"/>
          <w:szCs w:val="22"/>
        </w:rPr>
        <w:t>Guideline</w:t>
      </w:r>
      <w:r>
        <w:rPr>
          <w:rFonts w:asciiTheme="minorHAnsi" w:eastAsia="Calibri" w:hAnsiTheme="minorHAnsi" w:cs="Calibri"/>
          <w:spacing w:val="39"/>
          <w:w w:val="101"/>
          <w:sz w:val="22"/>
          <w:szCs w:val="22"/>
        </w:rPr>
        <w:t xml:space="preserve"> </w:t>
      </w:r>
      <w:r>
        <w:rPr>
          <w:rFonts w:asciiTheme="minorHAnsi" w:eastAsia="Calibri" w:hAnsiTheme="minorHAnsi" w:cs="Calibri"/>
          <w:spacing w:val="-1"/>
          <w:sz w:val="22"/>
          <w:szCs w:val="22"/>
        </w:rPr>
        <w:t>can</w:t>
      </w:r>
      <w:r>
        <w:rPr>
          <w:rFonts w:asciiTheme="minorHAnsi" w:eastAsia="Calibri" w:hAnsiTheme="minorHAnsi" w:cs="Calibri"/>
          <w:spacing w:val="43"/>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36"/>
          <w:w w:val="101"/>
          <w:sz w:val="22"/>
          <w:szCs w:val="22"/>
        </w:rPr>
        <w:t xml:space="preserve"> </w:t>
      </w:r>
      <w:r>
        <w:rPr>
          <w:rFonts w:asciiTheme="minorHAnsi" w:eastAsia="Calibri" w:hAnsiTheme="minorHAnsi" w:cs="Calibri"/>
          <w:spacing w:val="-1"/>
          <w:sz w:val="22"/>
          <w:szCs w:val="22"/>
        </w:rPr>
        <w:t>found</w:t>
      </w:r>
      <w:r>
        <w:rPr>
          <w:rFonts w:asciiTheme="minorHAnsi" w:eastAsia="Calibri" w:hAnsiTheme="minorHAnsi" w:cs="Calibri"/>
          <w:spacing w:val="43"/>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34"/>
          <w:w w:val="10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39"/>
          <w:sz w:val="22"/>
          <w:szCs w:val="22"/>
        </w:rPr>
        <w:t xml:space="preserve"> </w:t>
      </w:r>
      <w:r>
        <w:rPr>
          <w:rFonts w:asciiTheme="minorHAnsi" w:eastAsia="Calibri" w:hAnsiTheme="minorHAnsi" w:cs="Calibri"/>
          <w:i/>
          <w:iCs/>
          <w:spacing w:val="-1"/>
          <w:sz w:val="22"/>
          <w:szCs w:val="22"/>
        </w:rPr>
        <w:t>Inter</w:t>
      </w:r>
      <w:r>
        <w:rPr>
          <w:rFonts w:asciiTheme="minorHAnsi" w:eastAsia="Calibri" w:hAnsiTheme="minorHAnsi" w:cs="Calibri"/>
          <w:i/>
          <w:iCs/>
          <w:spacing w:val="-2"/>
          <w:sz w:val="22"/>
          <w:szCs w:val="22"/>
        </w:rPr>
        <w:t>national</w:t>
      </w:r>
      <w:r>
        <w:rPr>
          <w:rFonts w:asciiTheme="minorHAnsi" w:eastAsia="Calibri" w:hAnsiTheme="minorHAnsi" w:cs="Calibri"/>
          <w:i/>
          <w:iCs/>
          <w:spacing w:val="38"/>
          <w:sz w:val="22"/>
          <w:szCs w:val="22"/>
        </w:rPr>
        <w:t xml:space="preserve"> </w:t>
      </w:r>
      <w:r>
        <w:rPr>
          <w:rFonts w:asciiTheme="minorHAnsi" w:eastAsia="Calibri" w:hAnsiTheme="minorHAnsi" w:cs="Calibri"/>
          <w:i/>
          <w:iCs/>
          <w:spacing w:val="-2"/>
          <w:sz w:val="22"/>
          <w:szCs w:val="22"/>
        </w:rPr>
        <w:t>Dictionary</w:t>
      </w:r>
      <w:r>
        <w:rPr>
          <w:rFonts w:asciiTheme="minorHAnsi" w:eastAsia="Calibri" w:hAnsiTheme="minorHAnsi" w:cs="Calibri"/>
          <w:i/>
          <w:iCs/>
          <w:spacing w:val="36"/>
          <w:sz w:val="22"/>
          <w:szCs w:val="22"/>
        </w:rPr>
        <w:t xml:space="preserve"> </w:t>
      </w:r>
      <w:r>
        <w:rPr>
          <w:rFonts w:asciiTheme="minorHAnsi" w:eastAsia="Calibri" w:hAnsiTheme="minorHAnsi" w:cs="Calibri"/>
          <w:i/>
          <w:iCs/>
          <w:spacing w:val="-2"/>
          <w:sz w:val="22"/>
          <w:szCs w:val="22"/>
        </w:rPr>
        <w:t>of</w:t>
      </w:r>
      <w:r>
        <w:rPr>
          <w:rFonts w:asciiTheme="minorHAnsi" w:eastAsia="Calibri" w:hAnsiTheme="minorHAnsi" w:cs="Calibri"/>
          <w:i/>
          <w:iCs/>
          <w:spacing w:val="17"/>
          <w:w w:val="101"/>
          <w:sz w:val="22"/>
          <w:szCs w:val="22"/>
        </w:rPr>
        <w:t xml:space="preserve"> </w:t>
      </w:r>
      <w:r>
        <w:rPr>
          <w:rFonts w:asciiTheme="minorHAnsi" w:eastAsia="Calibri" w:hAnsiTheme="minorHAnsi" w:cs="Calibri"/>
          <w:i/>
          <w:iCs/>
          <w:spacing w:val="-2"/>
          <w:sz w:val="22"/>
          <w:szCs w:val="22"/>
        </w:rPr>
        <w:t>Marine</w:t>
      </w:r>
      <w:r>
        <w:rPr>
          <w:rFonts w:asciiTheme="minorHAnsi" w:eastAsia="Calibri" w:hAnsiTheme="minorHAnsi" w:cs="Calibri"/>
          <w:i/>
          <w:iCs/>
          <w:spacing w:val="21"/>
          <w:w w:val="101"/>
          <w:sz w:val="22"/>
          <w:szCs w:val="22"/>
        </w:rPr>
        <w:t xml:space="preserve"> </w:t>
      </w:r>
      <w:r>
        <w:rPr>
          <w:rFonts w:asciiTheme="minorHAnsi" w:eastAsia="Calibri" w:hAnsiTheme="minorHAnsi" w:cs="Calibri"/>
          <w:i/>
          <w:iCs/>
          <w:spacing w:val="-2"/>
          <w:sz w:val="22"/>
          <w:szCs w:val="22"/>
        </w:rPr>
        <w:t>Aids</w:t>
      </w:r>
      <w:r>
        <w:rPr>
          <w:rFonts w:asciiTheme="minorHAnsi" w:eastAsia="Calibri" w:hAnsiTheme="minorHAnsi" w:cs="Calibri"/>
          <w:i/>
          <w:iCs/>
          <w:spacing w:val="44"/>
          <w:w w:val="101"/>
          <w:sz w:val="22"/>
          <w:szCs w:val="22"/>
        </w:rPr>
        <w:t xml:space="preserve"> </w:t>
      </w:r>
      <w:r>
        <w:rPr>
          <w:rFonts w:asciiTheme="minorHAnsi" w:eastAsia="Calibri" w:hAnsiTheme="minorHAnsi" w:cs="Calibri"/>
          <w:i/>
          <w:iCs/>
          <w:spacing w:val="-2"/>
          <w:sz w:val="22"/>
          <w:szCs w:val="22"/>
        </w:rPr>
        <w:t>to</w:t>
      </w:r>
      <w:r>
        <w:rPr>
          <w:rFonts w:asciiTheme="minorHAnsi" w:eastAsia="Calibri" w:hAnsiTheme="minorHAnsi" w:cs="Calibri"/>
          <w:i/>
          <w:iCs/>
          <w:sz w:val="22"/>
          <w:szCs w:val="22"/>
        </w:rPr>
        <w:t xml:space="preserve"> Navigation</w:t>
      </w:r>
      <w:r>
        <w:rPr>
          <w:rFonts w:asciiTheme="minorHAnsi" w:eastAsia="Calibri" w:hAnsiTheme="minorHAnsi" w:cs="Calibri"/>
          <w:i/>
          <w:iCs/>
          <w:spacing w:val="20"/>
          <w:w w:val="101"/>
          <w:sz w:val="22"/>
          <w:szCs w:val="22"/>
        </w:rPr>
        <w:t xml:space="preserve"> </w:t>
      </w:r>
      <w:r>
        <w:rPr>
          <w:rFonts w:asciiTheme="minorHAnsi" w:eastAsia="Calibri" w:hAnsiTheme="minorHAnsi" w:cs="Calibri"/>
          <w:spacing w:val="2"/>
          <w:sz w:val="22"/>
          <w:szCs w:val="22"/>
        </w:rPr>
        <w:t>(</w:t>
      </w:r>
      <w:r>
        <w:rPr>
          <w:rFonts w:asciiTheme="minorHAnsi" w:eastAsia="Calibri" w:hAnsiTheme="minorHAnsi" w:cs="Calibri"/>
          <w:sz w:val="22"/>
          <w:szCs w:val="22"/>
        </w:rPr>
        <w:t>IALA</w:t>
      </w:r>
      <w:r>
        <w:rPr>
          <w:rFonts w:asciiTheme="minorHAnsi" w:eastAsia="Calibri" w:hAnsiTheme="minorHAnsi" w:cs="Calibri"/>
          <w:spacing w:val="21"/>
          <w:sz w:val="22"/>
          <w:szCs w:val="22"/>
        </w:rPr>
        <w:t xml:space="preserve"> </w:t>
      </w:r>
      <w:r>
        <w:rPr>
          <w:rFonts w:asciiTheme="minorHAnsi" w:eastAsia="Calibri" w:hAnsiTheme="minorHAnsi" w:cs="Calibri"/>
          <w:sz w:val="22"/>
          <w:szCs w:val="22"/>
        </w:rPr>
        <w:t>Dictionary</w:t>
      </w:r>
      <w:r>
        <w:rPr>
          <w:rFonts w:asciiTheme="minorHAnsi" w:eastAsia="Calibri" w:hAnsiTheme="minorHAnsi" w:cs="Calibri"/>
          <w:spacing w:val="2"/>
          <w:sz w:val="22"/>
          <w:szCs w:val="22"/>
        </w:rPr>
        <w:t>)</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at</w:t>
      </w:r>
      <w:hyperlink r:id="rId83" w:history="1">
        <w:r>
          <w:rPr>
            <w:rFonts w:asciiTheme="minorHAnsi" w:eastAsia="Calibri" w:hAnsiTheme="minorHAnsi" w:cs="Calibri"/>
            <w:sz w:val="22"/>
            <w:szCs w:val="22"/>
          </w:rPr>
          <w:t>http</w:t>
        </w:r>
        <w:r>
          <w:rPr>
            <w:rFonts w:asciiTheme="minorHAnsi" w:eastAsia="Calibri" w:hAnsiTheme="minorHAnsi" w:cs="Calibri"/>
            <w:spacing w:val="2"/>
            <w:sz w:val="22"/>
            <w:szCs w:val="22"/>
          </w:rPr>
          <w:t>://</w:t>
        </w:r>
        <w:r>
          <w:rPr>
            <w:rFonts w:asciiTheme="minorHAnsi" w:eastAsia="Calibri" w:hAnsiTheme="minorHAnsi" w:cs="Calibri"/>
            <w:sz w:val="22"/>
            <w:szCs w:val="22"/>
          </w:rPr>
          <w:t>www</w:t>
        </w:r>
        <w:r>
          <w:rPr>
            <w:rFonts w:asciiTheme="minorHAnsi" w:eastAsia="Calibri" w:hAnsiTheme="minorHAnsi" w:cs="Calibri"/>
            <w:spacing w:val="2"/>
            <w:sz w:val="22"/>
            <w:szCs w:val="22"/>
          </w:rPr>
          <w:t>.</w:t>
        </w:r>
        <w:r>
          <w:rPr>
            <w:rFonts w:asciiTheme="minorHAnsi" w:eastAsia="Calibri" w:hAnsiTheme="minorHAnsi" w:cs="Calibri"/>
            <w:sz w:val="22"/>
            <w:szCs w:val="22"/>
          </w:rPr>
          <w:t>iala</w:t>
        </w:r>
        <w:r>
          <w:rPr>
            <w:rFonts w:asciiTheme="minorHAnsi" w:eastAsia="Calibri" w:hAnsiTheme="minorHAnsi" w:cs="Calibri"/>
            <w:spacing w:val="2"/>
            <w:sz w:val="22"/>
            <w:szCs w:val="22"/>
          </w:rPr>
          <w:t>-</w:t>
        </w:r>
        <w:r>
          <w:rPr>
            <w:rFonts w:asciiTheme="minorHAnsi" w:eastAsia="Calibri" w:hAnsiTheme="minorHAnsi" w:cs="Calibri"/>
            <w:sz w:val="22"/>
            <w:szCs w:val="22"/>
          </w:rPr>
          <w:t>aism</w:t>
        </w:r>
        <w:r>
          <w:rPr>
            <w:rFonts w:asciiTheme="minorHAnsi" w:eastAsia="Calibri" w:hAnsiTheme="minorHAnsi" w:cs="Calibri"/>
            <w:spacing w:val="2"/>
            <w:sz w:val="22"/>
            <w:szCs w:val="22"/>
          </w:rPr>
          <w:t>.</w:t>
        </w:r>
        <w:r>
          <w:rPr>
            <w:rFonts w:asciiTheme="minorHAnsi" w:eastAsia="Calibri" w:hAnsiTheme="minorHAnsi" w:cs="Calibri"/>
            <w:sz w:val="22"/>
            <w:szCs w:val="22"/>
          </w:rPr>
          <w:t>org</w:t>
        </w:r>
        <w:r>
          <w:rPr>
            <w:rFonts w:asciiTheme="minorHAnsi" w:eastAsia="Calibri" w:hAnsiTheme="minorHAnsi" w:cs="Calibri"/>
            <w:spacing w:val="2"/>
            <w:sz w:val="22"/>
            <w:szCs w:val="22"/>
          </w:rPr>
          <w:t>/</w:t>
        </w:r>
        <w:r>
          <w:rPr>
            <w:rFonts w:asciiTheme="minorHAnsi" w:eastAsia="Calibri" w:hAnsiTheme="minorHAnsi" w:cs="Calibri"/>
            <w:sz w:val="22"/>
            <w:szCs w:val="22"/>
          </w:rPr>
          <w:t>wiki</w:t>
        </w:r>
        <w:r>
          <w:rPr>
            <w:rFonts w:asciiTheme="minorHAnsi" w:eastAsia="Calibri" w:hAnsiTheme="minorHAnsi" w:cs="Calibri"/>
            <w:spacing w:val="2"/>
            <w:sz w:val="22"/>
            <w:szCs w:val="22"/>
          </w:rPr>
          <w:t>/</w:t>
        </w:r>
        <w:r>
          <w:rPr>
            <w:rFonts w:asciiTheme="minorHAnsi" w:eastAsia="Calibri" w:hAnsiTheme="minorHAnsi" w:cs="Calibri"/>
            <w:sz w:val="22"/>
            <w:szCs w:val="22"/>
          </w:rPr>
          <w:t>dictionary</w:t>
        </w:r>
      </w:hyperlink>
      <w:r>
        <w:rPr>
          <w:rFonts w:asciiTheme="minorHAnsi" w:eastAsia="Calibri" w:hAnsiTheme="minorHAnsi" w:cs="Calibri"/>
          <w:sz w:val="22"/>
          <w:szCs w:val="22"/>
        </w:rPr>
        <w:t>and</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were</w:t>
      </w:r>
      <w:r>
        <w:rPr>
          <w:rFonts w:asciiTheme="minorHAnsi" w:eastAsia="Calibri" w:hAnsiTheme="minorHAnsi" w:cs="Calibri"/>
          <w:spacing w:val="16"/>
          <w:sz w:val="22"/>
          <w:szCs w:val="22"/>
        </w:rPr>
        <w:t xml:space="preserve"> </w:t>
      </w:r>
      <w:r>
        <w:rPr>
          <w:rFonts w:asciiTheme="minorHAnsi" w:eastAsia="Calibri" w:hAnsiTheme="minorHAnsi" w:cs="Calibri"/>
          <w:sz w:val="22"/>
          <w:szCs w:val="22"/>
        </w:rPr>
        <w:t>checked</w:t>
      </w:r>
      <w:r>
        <w:rPr>
          <w:rFonts w:asciiTheme="minorHAnsi" w:eastAsia="Calibri" w:hAnsiTheme="minorHAnsi" w:cs="Calibri"/>
          <w:spacing w:val="14"/>
          <w:w w:val="101"/>
          <w:sz w:val="22"/>
          <w:szCs w:val="22"/>
        </w:rPr>
        <w:t xml:space="preserve"> </w:t>
      </w:r>
      <w:r>
        <w:rPr>
          <w:rFonts w:asciiTheme="minorHAnsi" w:eastAsia="Calibri" w:hAnsiTheme="minorHAnsi" w:cs="Calibri"/>
          <w:sz w:val="22"/>
          <w:szCs w:val="22"/>
        </w:rPr>
        <w:t>as</w:t>
      </w:r>
      <w:r>
        <w:rPr>
          <w:rFonts w:asciiTheme="minorHAnsi" w:eastAsia="Calibri" w:hAnsiTheme="minorHAnsi" w:cs="Calibri"/>
          <w:spacing w:val="13"/>
          <w:sz w:val="22"/>
          <w:szCs w:val="22"/>
        </w:rPr>
        <w:t xml:space="preserve"> </w:t>
      </w:r>
      <w:r>
        <w:rPr>
          <w:rFonts w:asciiTheme="minorHAnsi" w:eastAsia="Calibri" w:hAnsiTheme="minorHAnsi" w:cs="Calibri"/>
          <w:sz w:val="22"/>
          <w:szCs w:val="22"/>
        </w:rPr>
        <w:t>correct</w:t>
      </w:r>
      <w:r>
        <w:rPr>
          <w:rFonts w:asciiTheme="minorHAnsi" w:eastAsia="Calibri" w:hAnsiTheme="minorHAnsi" w:cs="Calibri"/>
          <w:spacing w:val="13"/>
          <w:sz w:val="22"/>
          <w:szCs w:val="22"/>
        </w:rPr>
        <w:t xml:space="preserve"> </w:t>
      </w:r>
      <w:r>
        <w:rPr>
          <w:rFonts w:asciiTheme="minorHAnsi" w:eastAsia="Calibri" w:hAnsiTheme="minorHAnsi" w:cs="Calibri"/>
          <w:sz w:val="22"/>
          <w:szCs w:val="22"/>
        </w:rPr>
        <w:t>at</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 xml:space="preserve">time </w:t>
      </w:r>
      <w:r>
        <w:rPr>
          <w:rFonts w:asciiTheme="minorHAnsi" w:eastAsia="Calibri" w:hAnsiTheme="minorHAnsi" w:cs="Calibri"/>
          <w:spacing w:val="-2"/>
          <w:sz w:val="22"/>
          <w:szCs w:val="22"/>
        </w:rPr>
        <w:t>of</w:t>
      </w:r>
      <w:r>
        <w:rPr>
          <w:rFonts w:asciiTheme="minorHAnsi" w:eastAsia="Calibri" w:hAnsiTheme="minorHAnsi" w:cs="Calibri"/>
          <w:spacing w:val="39"/>
          <w:w w:val="101"/>
          <w:sz w:val="22"/>
          <w:szCs w:val="22"/>
        </w:rPr>
        <w:t xml:space="preserve"> </w:t>
      </w:r>
      <w:r>
        <w:rPr>
          <w:rFonts w:asciiTheme="minorHAnsi" w:eastAsia="Calibri" w:hAnsiTheme="minorHAnsi" w:cs="Calibri"/>
          <w:spacing w:val="-2"/>
          <w:sz w:val="22"/>
          <w:szCs w:val="22"/>
        </w:rPr>
        <w:t>going</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35"/>
          <w:sz w:val="22"/>
          <w:szCs w:val="22"/>
        </w:rPr>
        <w:t xml:space="preserve"> </w:t>
      </w:r>
      <w:r>
        <w:rPr>
          <w:rFonts w:asciiTheme="minorHAnsi" w:eastAsia="Calibri" w:hAnsiTheme="minorHAnsi" w:cs="Calibri"/>
          <w:spacing w:val="-2"/>
          <w:sz w:val="22"/>
          <w:szCs w:val="22"/>
        </w:rPr>
        <w:t>print.</w:t>
      </w:r>
      <w:r>
        <w:rPr>
          <w:rFonts w:asciiTheme="minorHAnsi" w:eastAsia="Calibri" w:hAnsiTheme="minorHAnsi" w:cs="Calibri"/>
          <w:spacing w:val="23"/>
          <w:w w:val="102"/>
          <w:sz w:val="22"/>
          <w:szCs w:val="22"/>
        </w:rPr>
        <w:t xml:space="preserve"> </w:t>
      </w:r>
      <w:r>
        <w:rPr>
          <w:rFonts w:asciiTheme="minorHAnsi" w:eastAsia="Calibri" w:hAnsiTheme="minorHAnsi" w:cs="Calibri"/>
          <w:spacing w:val="-2"/>
          <w:sz w:val="22"/>
          <w:szCs w:val="22"/>
        </w:rPr>
        <w:t>Where</w:t>
      </w:r>
      <w:r>
        <w:rPr>
          <w:rFonts w:asciiTheme="minorHAnsi" w:eastAsia="Calibri" w:hAnsiTheme="minorHAnsi" w:cs="Calibri"/>
          <w:spacing w:val="29"/>
          <w:w w:val="101"/>
          <w:sz w:val="22"/>
          <w:szCs w:val="22"/>
        </w:rPr>
        <w:t xml:space="preserve"> </w:t>
      </w:r>
      <w:r>
        <w:rPr>
          <w:rFonts w:asciiTheme="minorHAnsi" w:eastAsia="Calibri" w:hAnsiTheme="minorHAnsi" w:cs="Calibri"/>
          <w:spacing w:val="-2"/>
          <w:sz w:val="22"/>
          <w:szCs w:val="22"/>
        </w:rPr>
        <w:t>conflict</w:t>
      </w:r>
      <w:r>
        <w:rPr>
          <w:rFonts w:asciiTheme="minorHAnsi" w:eastAsia="Calibri" w:hAnsiTheme="minorHAnsi" w:cs="Calibri"/>
          <w:spacing w:val="28"/>
          <w:sz w:val="22"/>
          <w:szCs w:val="22"/>
        </w:rPr>
        <w:t xml:space="preserve"> </w:t>
      </w:r>
      <w:r>
        <w:rPr>
          <w:rFonts w:asciiTheme="minorHAnsi" w:eastAsia="Calibri" w:hAnsiTheme="minorHAnsi" w:cs="Calibri"/>
          <w:spacing w:val="-2"/>
          <w:sz w:val="22"/>
          <w:szCs w:val="22"/>
        </w:rPr>
        <w:t>arises,</w:t>
      </w:r>
      <w:r>
        <w:rPr>
          <w:rFonts w:asciiTheme="minorHAnsi" w:eastAsia="Calibri" w:hAnsiTheme="minorHAnsi" w:cs="Calibri"/>
          <w:spacing w:val="2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IALA</w:t>
      </w:r>
      <w:r>
        <w:rPr>
          <w:rFonts w:asciiTheme="minorHAnsi" w:eastAsia="Calibri" w:hAnsiTheme="minorHAnsi" w:cs="Calibri"/>
          <w:spacing w:val="35"/>
          <w:sz w:val="22"/>
          <w:szCs w:val="22"/>
        </w:rPr>
        <w:t xml:space="preserve"> </w:t>
      </w:r>
      <w:r>
        <w:rPr>
          <w:rFonts w:asciiTheme="minorHAnsi" w:eastAsia="Calibri" w:hAnsiTheme="minorHAnsi" w:cs="Calibri"/>
          <w:spacing w:val="-2"/>
          <w:sz w:val="22"/>
          <w:szCs w:val="22"/>
        </w:rPr>
        <w:t>Dictionary</w:t>
      </w:r>
      <w:r>
        <w:rPr>
          <w:rFonts w:asciiTheme="minorHAnsi" w:eastAsia="Calibri" w:hAnsiTheme="minorHAnsi" w:cs="Calibri"/>
          <w:spacing w:val="27"/>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36"/>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considered</w:t>
      </w:r>
      <w:r>
        <w:rPr>
          <w:rFonts w:asciiTheme="minorHAnsi" w:eastAsia="Calibri" w:hAnsiTheme="minorHAnsi" w:cs="Calibri"/>
          <w:spacing w:val="29"/>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authoritative</w:t>
      </w:r>
      <w:r>
        <w:rPr>
          <w:rFonts w:asciiTheme="minorHAnsi" w:eastAsia="Calibri" w:hAnsiTheme="minorHAnsi" w:cs="Calibri"/>
          <w:spacing w:val="27"/>
          <w:sz w:val="22"/>
          <w:szCs w:val="22"/>
        </w:rPr>
        <w:t xml:space="preserve"> </w:t>
      </w:r>
      <w:r>
        <w:rPr>
          <w:rFonts w:asciiTheme="minorHAnsi" w:eastAsia="Calibri" w:hAnsiTheme="minorHAnsi" w:cs="Calibri"/>
          <w:spacing w:val="-2"/>
          <w:sz w:val="22"/>
          <w:szCs w:val="22"/>
        </w:rPr>
        <w:t>source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definitions</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used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8"/>
          <w:w w:val="101"/>
          <w:sz w:val="22"/>
          <w:szCs w:val="22"/>
        </w:rPr>
        <w:t xml:space="preserve"> </w:t>
      </w:r>
      <w:r>
        <w:rPr>
          <w:rFonts w:asciiTheme="minorHAnsi" w:eastAsia="Calibri" w:hAnsiTheme="minorHAnsi" w:cs="Calibri"/>
          <w:spacing w:val="-2"/>
          <w:sz w:val="22"/>
          <w:szCs w:val="22"/>
        </w:rPr>
        <w:t>IALA documents.</w:t>
      </w:r>
    </w:p>
    <w:p w14:paraId="0664845A" w14:textId="77777777" w:rsidR="000F72C1" w:rsidRDefault="000F72C1">
      <w:pPr>
        <w:pStyle w:val="BodyText"/>
        <w:spacing w:line="243" w:lineRule="auto"/>
        <w:rPr>
          <w:rFonts w:asciiTheme="minorHAnsi" w:hAnsiTheme="minorHAnsi"/>
        </w:rPr>
      </w:pPr>
    </w:p>
    <w:p w14:paraId="0664845B" w14:textId="77777777" w:rsidR="000F72C1" w:rsidRDefault="0020793E">
      <w:pPr>
        <w:spacing w:before="85" w:line="179" w:lineRule="auto"/>
        <w:ind w:left="40"/>
        <w:outlineLvl w:val="0"/>
        <w:rPr>
          <w:rFonts w:asciiTheme="minorHAnsi" w:eastAsia="Calibri" w:hAnsiTheme="minorHAnsi" w:cs="Calibri"/>
          <w:sz w:val="28"/>
          <w:szCs w:val="28"/>
        </w:rPr>
      </w:pPr>
      <w:del w:id="1702" w:author="liujuan" w:date="2024-04-10T13:38:00Z">
        <w:r>
          <w:rPr>
            <w:rFonts w:asciiTheme="minorHAnsi" w:eastAsia="Calibri" w:hAnsiTheme="minorHAnsi" w:cs="Calibri"/>
            <w:b/>
            <w:bCs/>
            <w:color w:val="00558C"/>
            <w:spacing w:val="-2"/>
            <w:sz w:val="28"/>
            <w:szCs w:val="28"/>
          </w:rPr>
          <w:delText>7.</w:delText>
        </w:r>
      </w:del>
      <w:ins w:id="1703" w:author="liujuan" w:date="2024-04-10T13:38:00Z">
        <w:r>
          <w:rPr>
            <w:rFonts w:asciiTheme="minorHAnsi" w:eastAsia="Calibri" w:hAnsiTheme="minorHAnsi" w:cs="Calibri"/>
            <w:b/>
            <w:bCs/>
            <w:color w:val="00558C"/>
            <w:spacing w:val="-2"/>
            <w:sz w:val="28"/>
            <w:szCs w:val="28"/>
            <w:lang w:eastAsia="zh-CN"/>
            <w:rPrChange w:id="1704" w:author="liujuan" w:date="2024-04-10T13:38:00Z">
              <w:rPr>
                <w:rFonts w:asciiTheme="minorHAnsi" w:eastAsia="SimSun" w:hAnsiTheme="minorHAnsi" w:cs="Calibri"/>
                <w:b/>
                <w:bCs/>
                <w:color w:val="00558C"/>
                <w:spacing w:val="-2"/>
                <w:sz w:val="28"/>
                <w:szCs w:val="28"/>
                <w:lang w:eastAsia="zh-CN"/>
              </w:rPr>
            </w:rPrChange>
          </w:rPr>
          <w:t>8</w:t>
        </w:r>
      </w:ins>
      <w:r>
        <w:rPr>
          <w:rFonts w:asciiTheme="minorHAnsi" w:eastAsia="Calibri" w:hAnsiTheme="minorHAnsi" w:cs="Calibri"/>
          <w:b/>
          <w:bCs/>
          <w:color w:val="00558C"/>
          <w:spacing w:val="-2"/>
          <w:sz w:val="28"/>
          <w:szCs w:val="28"/>
          <w:rPrChange w:id="1705" w:author="liujuan" w:date="2024-04-10T13:38:00Z">
            <w:rPr>
              <w:rFonts w:asciiTheme="minorHAnsi" w:eastAsia="Calibri" w:hAnsiTheme="minorHAnsi" w:cs="Calibri"/>
              <w:b/>
              <w:bCs/>
              <w:color w:val="00558C"/>
              <w:spacing w:val="8"/>
              <w:sz w:val="28"/>
              <w:szCs w:val="28"/>
            </w:rPr>
          </w:rPrChange>
        </w:rPr>
        <w:t xml:space="preserve">     </w:t>
      </w:r>
      <w:r>
        <w:rPr>
          <w:rFonts w:asciiTheme="minorHAnsi" w:eastAsia="Calibri" w:hAnsiTheme="minorHAnsi" w:cs="Calibri"/>
          <w:b/>
          <w:bCs/>
          <w:color w:val="00558C"/>
          <w:spacing w:val="8"/>
          <w:sz w:val="28"/>
          <w:szCs w:val="28"/>
        </w:rPr>
        <w:t xml:space="preserve">  </w:t>
      </w:r>
      <w:r>
        <w:rPr>
          <w:rFonts w:asciiTheme="minorHAnsi" w:eastAsia="Calibri" w:hAnsiTheme="minorHAnsi" w:cs="Calibri"/>
          <w:b/>
          <w:bCs/>
          <w:color w:val="00558C"/>
          <w:spacing w:val="-2"/>
          <w:sz w:val="28"/>
          <w:szCs w:val="28"/>
        </w:rPr>
        <w:t>ACRONYMS</w:t>
      </w:r>
    </w:p>
    <w:p w14:paraId="0664845C" w14:textId="77777777" w:rsidR="000F72C1" w:rsidRDefault="000F72C1">
      <w:pPr>
        <w:spacing w:before="12"/>
        <w:rPr>
          <w:rFonts w:asciiTheme="minorHAnsi" w:hAnsiTheme="minorHAnsi"/>
        </w:rPr>
      </w:pPr>
    </w:p>
    <w:p w14:paraId="0664845D" w14:textId="77777777" w:rsidR="000F72C1" w:rsidRDefault="0020793E">
      <w:pPr>
        <w:spacing w:before="12"/>
        <w:rPr>
          <w:rFonts w:asciiTheme="minorHAnsi" w:hAnsiTheme="minorHAnsi"/>
        </w:rPr>
      </w:pPr>
      <w:r>
        <w:rPr>
          <w:rFonts w:asciiTheme="minorHAnsi" w:hAnsiTheme="minorHAnsi"/>
          <w:noProof/>
          <w:lang w:val="en-GB" w:eastAsia="en-GB"/>
        </w:rPr>
        <w:drawing>
          <wp:anchor distT="0" distB="0" distL="0" distR="0" simplePos="0" relativeHeight="251681792" behindDoc="0" locked="0" layoutInCell="0" allowOverlap="1" wp14:anchorId="06648B64" wp14:editId="06648B65">
            <wp:simplePos x="0" y="0"/>
            <wp:positionH relativeFrom="page">
              <wp:posOffset>584835</wp:posOffset>
            </wp:positionH>
            <wp:positionV relativeFrom="page">
              <wp:posOffset>3178175</wp:posOffset>
            </wp:positionV>
            <wp:extent cx="935990" cy="12065"/>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68"/>
                    <a:stretch>
                      <a:fillRect/>
                    </a:stretch>
                  </pic:blipFill>
                  <pic:spPr>
                    <a:xfrm>
                      <a:off x="0" y="0"/>
                      <a:ext cx="935736" cy="12192"/>
                    </a:xfrm>
                    <a:prstGeom prst="rect">
                      <a:avLst/>
                    </a:prstGeom>
                  </pic:spPr>
                </pic:pic>
              </a:graphicData>
            </a:graphic>
          </wp:anchor>
        </w:drawing>
      </w:r>
      <w:commentRangeStart w:id="1706"/>
    </w:p>
    <w:tbl>
      <w:tblPr>
        <w:tblStyle w:val="TableNormal1"/>
        <w:tblW w:w="9707" w:type="dxa"/>
        <w:tblInd w:w="2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Change w:id="1707" w:author="Jiang" w:date="2024-07-10T21:27:00Z">
          <w:tblPr>
            <w:tblStyle w:val="TableNormal1"/>
            <w:tblW w:w="8709" w:type="dxa"/>
            <w:tblInd w:w="2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PrChange>
      </w:tblPr>
      <w:tblGrid>
        <w:gridCol w:w="1135"/>
        <w:gridCol w:w="8572"/>
        <w:tblGridChange w:id="1708">
          <w:tblGrid>
            <w:gridCol w:w="1135"/>
            <w:gridCol w:w="7574"/>
            <w:gridCol w:w="998"/>
          </w:tblGrid>
        </w:tblGridChange>
      </w:tblGrid>
      <w:tr w:rsidR="000F72C1" w14:paraId="06648460" w14:textId="77777777" w:rsidTr="000F72C1">
        <w:trPr>
          <w:trHeight w:val="256"/>
          <w:trPrChange w:id="1709" w:author="Jiang" w:date="2024-07-10T21:27:00Z">
            <w:trPr>
              <w:gridAfter w:val="0"/>
            </w:trPr>
          </w:trPrChange>
        </w:trPr>
        <w:tc>
          <w:tcPr>
            <w:tcW w:w="1135" w:type="dxa"/>
            <w:tcPrChange w:id="1710" w:author="Jiang" w:date="2024-07-10T21:27:00Z">
              <w:tcPr>
                <w:tcW w:w="1135" w:type="dxa"/>
              </w:tcPr>
            </w:tcPrChange>
          </w:tcPr>
          <w:p w14:paraId="0664845E" w14:textId="77777777" w:rsidR="000F72C1" w:rsidRDefault="0020793E">
            <w:pPr>
              <w:pStyle w:val="TableText"/>
              <w:spacing w:before="8" w:line="179" w:lineRule="auto"/>
              <w:ind w:left="2"/>
              <w:rPr>
                <w:rFonts w:asciiTheme="minorHAnsi" w:hAnsiTheme="minorHAnsi"/>
                <w:sz w:val="22"/>
                <w:szCs w:val="22"/>
              </w:rPr>
            </w:pPr>
            <w:r>
              <w:rPr>
                <w:rFonts w:asciiTheme="minorHAnsi" w:hAnsiTheme="minorHAnsi"/>
                <w:spacing w:val="-2"/>
                <w:sz w:val="22"/>
                <w:szCs w:val="22"/>
              </w:rPr>
              <w:t>ACT</w:t>
            </w:r>
          </w:p>
        </w:tc>
        <w:tc>
          <w:tcPr>
            <w:tcW w:w="8572" w:type="dxa"/>
            <w:tcPrChange w:id="1711" w:author="Jiang" w:date="2024-07-10T21:27:00Z">
              <w:tcPr>
                <w:tcW w:w="7574" w:type="dxa"/>
              </w:tcPr>
            </w:tcPrChange>
          </w:tcPr>
          <w:p w14:paraId="0664845F" w14:textId="77777777" w:rsidR="000F72C1" w:rsidRDefault="0020793E">
            <w:pPr>
              <w:pStyle w:val="TableText"/>
              <w:spacing w:before="1" w:line="186" w:lineRule="auto"/>
              <w:ind w:left="286"/>
              <w:rPr>
                <w:rFonts w:asciiTheme="minorHAnsi" w:hAnsiTheme="minorHAnsi"/>
                <w:sz w:val="22"/>
                <w:szCs w:val="22"/>
              </w:rPr>
            </w:pPr>
            <w:r>
              <w:rPr>
                <w:rFonts w:asciiTheme="minorHAnsi" w:hAnsiTheme="minorHAnsi"/>
                <w:sz w:val="22"/>
                <w:szCs w:val="22"/>
              </w:rPr>
              <w:t>Australian Capital Territ</w:t>
            </w:r>
            <w:r>
              <w:rPr>
                <w:rFonts w:asciiTheme="minorHAnsi" w:hAnsiTheme="minorHAnsi"/>
                <w:spacing w:val="-1"/>
                <w:sz w:val="22"/>
                <w:szCs w:val="22"/>
              </w:rPr>
              <w:t>ory</w:t>
            </w:r>
          </w:p>
        </w:tc>
      </w:tr>
      <w:tr w:rsidR="000F72C1" w14:paraId="06648463" w14:textId="77777777" w:rsidTr="000F72C1">
        <w:trPr>
          <w:trHeight w:val="328"/>
          <w:trPrChange w:id="1712" w:author="Jiang" w:date="2024-07-10T21:27:00Z">
            <w:trPr>
              <w:gridAfter w:val="0"/>
            </w:trPr>
          </w:trPrChange>
        </w:trPr>
        <w:tc>
          <w:tcPr>
            <w:tcW w:w="1135" w:type="dxa"/>
            <w:tcPrChange w:id="1713" w:author="Jiang" w:date="2024-07-10T21:27:00Z">
              <w:tcPr>
                <w:tcW w:w="1135" w:type="dxa"/>
              </w:tcPr>
            </w:tcPrChange>
          </w:tcPr>
          <w:p w14:paraId="06648461" w14:textId="77777777" w:rsidR="000F72C1" w:rsidRDefault="0020793E">
            <w:pPr>
              <w:pStyle w:val="TableText"/>
              <w:spacing w:before="80" w:line="178" w:lineRule="auto"/>
              <w:ind w:left="2"/>
              <w:rPr>
                <w:rFonts w:asciiTheme="minorHAnsi" w:hAnsiTheme="minorHAnsi"/>
                <w:sz w:val="22"/>
                <w:szCs w:val="22"/>
              </w:rPr>
            </w:pPr>
            <w:r>
              <w:rPr>
                <w:rFonts w:asciiTheme="minorHAnsi" w:hAnsiTheme="minorHAnsi"/>
                <w:spacing w:val="-1"/>
                <w:sz w:val="22"/>
                <w:szCs w:val="22"/>
              </w:rPr>
              <w:t>AtoN</w:t>
            </w:r>
          </w:p>
        </w:tc>
        <w:tc>
          <w:tcPr>
            <w:tcW w:w="8572" w:type="dxa"/>
            <w:tcPrChange w:id="1714" w:author="Jiang" w:date="2024-07-10T21:27:00Z">
              <w:tcPr>
                <w:tcW w:w="7574" w:type="dxa"/>
              </w:tcPr>
            </w:tcPrChange>
          </w:tcPr>
          <w:p w14:paraId="06648462" w14:textId="77777777" w:rsidR="000F72C1" w:rsidRDefault="0020793E">
            <w:pPr>
              <w:pStyle w:val="TableText"/>
              <w:spacing w:before="67" w:line="189" w:lineRule="auto"/>
              <w:ind w:left="300"/>
              <w:rPr>
                <w:rFonts w:asciiTheme="minorHAnsi" w:hAnsiTheme="minorHAnsi"/>
                <w:sz w:val="22"/>
                <w:szCs w:val="22"/>
              </w:rPr>
            </w:pPr>
            <w:r>
              <w:rPr>
                <w:rFonts w:asciiTheme="minorHAnsi" w:hAnsiTheme="minorHAnsi"/>
                <w:spacing w:val="-2"/>
                <w:sz w:val="22"/>
                <w:szCs w:val="22"/>
              </w:rPr>
              <w:t>Marine Aid(s) to</w:t>
            </w:r>
            <w:r>
              <w:rPr>
                <w:rFonts w:asciiTheme="minorHAnsi" w:hAnsiTheme="minorHAnsi"/>
                <w:spacing w:val="34"/>
                <w:sz w:val="22"/>
                <w:szCs w:val="22"/>
              </w:rPr>
              <w:t xml:space="preserve"> </w:t>
            </w:r>
            <w:r>
              <w:rPr>
                <w:rFonts w:asciiTheme="minorHAnsi" w:hAnsiTheme="minorHAnsi"/>
                <w:spacing w:val="-2"/>
                <w:sz w:val="22"/>
                <w:szCs w:val="22"/>
              </w:rPr>
              <w:t>Navigation</w:t>
            </w:r>
          </w:p>
        </w:tc>
      </w:tr>
      <w:tr w:rsidR="000F72C1" w14:paraId="06648466" w14:textId="77777777" w:rsidTr="000F72C1">
        <w:trPr>
          <w:trHeight w:val="329"/>
          <w:trPrChange w:id="1715" w:author="Jiang" w:date="2024-07-10T21:27:00Z">
            <w:trPr>
              <w:gridAfter w:val="0"/>
            </w:trPr>
          </w:trPrChange>
        </w:trPr>
        <w:tc>
          <w:tcPr>
            <w:tcW w:w="1135" w:type="dxa"/>
            <w:tcPrChange w:id="1716" w:author="Jiang" w:date="2024-07-10T21:27:00Z">
              <w:tcPr>
                <w:tcW w:w="1135" w:type="dxa"/>
              </w:tcPr>
            </w:tcPrChange>
          </w:tcPr>
          <w:p w14:paraId="06648464" w14:textId="77777777" w:rsidR="000F72C1" w:rsidRDefault="0020793E">
            <w:pPr>
              <w:pStyle w:val="TableText"/>
              <w:spacing w:before="79" w:line="179" w:lineRule="auto"/>
              <w:ind w:left="17"/>
              <w:rPr>
                <w:rFonts w:asciiTheme="minorHAnsi" w:hAnsiTheme="minorHAnsi"/>
                <w:sz w:val="22"/>
                <w:szCs w:val="22"/>
              </w:rPr>
            </w:pPr>
            <w:r>
              <w:rPr>
                <w:rFonts w:asciiTheme="minorHAnsi" w:hAnsiTheme="minorHAnsi"/>
                <w:spacing w:val="-6"/>
                <w:sz w:val="22"/>
                <w:szCs w:val="22"/>
              </w:rPr>
              <w:t>BCA</w:t>
            </w:r>
          </w:p>
        </w:tc>
        <w:tc>
          <w:tcPr>
            <w:tcW w:w="8572" w:type="dxa"/>
            <w:tcPrChange w:id="1717" w:author="Jiang" w:date="2024-07-10T21:27:00Z">
              <w:tcPr>
                <w:tcW w:w="7574" w:type="dxa"/>
              </w:tcPr>
            </w:tcPrChange>
          </w:tcPr>
          <w:p w14:paraId="06648465" w14:textId="77777777" w:rsidR="000F72C1" w:rsidRDefault="0020793E">
            <w:pPr>
              <w:pStyle w:val="TableText"/>
              <w:spacing w:before="69" w:line="188" w:lineRule="auto"/>
              <w:ind w:left="300"/>
              <w:rPr>
                <w:rFonts w:asciiTheme="minorHAnsi" w:hAnsiTheme="minorHAnsi"/>
                <w:sz w:val="22"/>
                <w:szCs w:val="22"/>
              </w:rPr>
            </w:pPr>
            <w:r>
              <w:rPr>
                <w:rFonts w:asciiTheme="minorHAnsi" w:hAnsiTheme="minorHAnsi"/>
                <w:spacing w:val="-1"/>
                <w:sz w:val="22"/>
                <w:szCs w:val="22"/>
              </w:rPr>
              <w:t>Building Code</w:t>
            </w:r>
            <w:r>
              <w:rPr>
                <w:rFonts w:asciiTheme="minorHAnsi" w:hAnsiTheme="minorHAnsi"/>
                <w:spacing w:val="8"/>
                <w:sz w:val="22"/>
                <w:szCs w:val="22"/>
              </w:rPr>
              <w:t xml:space="preserve"> </w:t>
            </w:r>
            <w:r>
              <w:rPr>
                <w:rFonts w:asciiTheme="minorHAnsi" w:hAnsiTheme="minorHAnsi"/>
                <w:spacing w:val="-1"/>
                <w:sz w:val="22"/>
                <w:szCs w:val="22"/>
              </w:rPr>
              <w:t>of Australia</w:t>
            </w:r>
          </w:p>
        </w:tc>
      </w:tr>
      <w:tr w:rsidR="000F72C1" w14:paraId="06648469" w14:textId="77777777" w:rsidTr="000F72C1">
        <w:trPr>
          <w:trHeight w:val="272"/>
          <w:trPrChange w:id="1718" w:author="Jiang" w:date="2024-07-10T21:27:00Z">
            <w:trPr>
              <w:gridAfter w:val="0"/>
            </w:trPr>
          </w:trPrChange>
        </w:trPr>
        <w:tc>
          <w:tcPr>
            <w:tcW w:w="1135" w:type="dxa"/>
            <w:tcPrChange w:id="1719" w:author="Jiang" w:date="2024-07-10T21:27:00Z">
              <w:tcPr>
                <w:tcW w:w="1135" w:type="dxa"/>
              </w:tcPr>
            </w:tcPrChange>
          </w:tcPr>
          <w:p w14:paraId="06648467" w14:textId="77777777" w:rsidR="000F72C1" w:rsidRDefault="0020793E">
            <w:pPr>
              <w:pStyle w:val="TableText"/>
              <w:spacing w:before="79" w:line="163" w:lineRule="auto"/>
              <w:ind w:left="17"/>
              <w:rPr>
                <w:rFonts w:asciiTheme="minorHAnsi" w:hAnsiTheme="minorHAnsi"/>
                <w:sz w:val="22"/>
                <w:szCs w:val="22"/>
              </w:rPr>
            </w:pPr>
            <w:r>
              <w:rPr>
                <w:rFonts w:asciiTheme="minorHAnsi" w:hAnsiTheme="minorHAnsi"/>
                <w:spacing w:val="-9"/>
                <w:sz w:val="22"/>
                <w:szCs w:val="22"/>
              </w:rPr>
              <w:t>BS</w:t>
            </w:r>
          </w:p>
        </w:tc>
        <w:tc>
          <w:tcPr>
            <w:tcW w:w="8572" w:type="dxa"/>
            <w:tcPrChange w:id="1720" w:author="Jiang" w:date="2024-07-10T21:27:00Z">
              <w:tcPr>
                <w:tcW w:w="7574" w:type="dxa"/>
              </w:tcPr>
            </w:tcPrChange>
          </w:tcPr>
          <w:p w14:paraId="06648468" w14:textId="77777777" w:rsidR="000F72C1" w:rsidRDefault="0020793E">
            <w:pPr>
              <w:pStyle w:val="TableText"/>
              <w:spacing w:before="70" w:line="171" w:lineRule="auto"/>
              <w:ind w:left="300"/>
              <w:rPr>
                <w:rFonts w:asciiTheme="minorHAnsi" w:hAnsiTheme="minorHAnsi"/>
                <w:sz w:val="22"/>
                <w:szCs w:val="22"/>
              </w:rPr>
            </w:pPr>
            <w:r>
              <w:rPr>
                <w:rFonts w:asciiTheme="minorHAnsi" w:hAnsiTheme="minorHAnsi"/>
                <w:spacing w:val="-2"/>
                <w:sz w:val="22"/>
                <w:szCs w:val="22"/>
              </w:rPr>
              <w:t>British Standard</w:t>
            </w:r>
          </w:p>
        </w:tc>
      </w:tr>
      <w:tr w:rsidR="000F72C1" w14:paraId="0664846C" w14:textId="77777777" w:rsidTr="000F72C1">
        <w:trPr>
          <w:trHeight w:val="399"/>
          <w:trPrChange w:id="1721" w:author="Jiang" w:date="2024-07-10T21:27:00Z">
            <w:trPr>
              <w:gridAfter w:val="0"/>
            </w:trPr>
          </w:trPrChange>
        </w:trPr>
        <w:tc>
          <w:tcPr>
            <w:tcW w:w="1135" w:type="dxa"/>
            <w:tcPrChange w:id="1722" w:author="Jiang" w:date="2024-07-10T21:27:00Z">
              <w:tcPr>
                <w:tcW w:w="1135" w:type="dxa"/>
              </w:tcPr>
            </w:tcPrChange>
          </w:tcPr>
          <w:p w14:paraId="0664846A" w14:textId="77777777" w:rsidR="000F72C1" w:rsidRDefault="0020793E">
            <w:pPr>
              <w:pStyle w:val="TableText"/>
              <w:spacing w:before="126" w:line="188" w:lineRule="auto"/>
              <w:ind w:left="8"/>
              <w:rPr>
                <w:rFonts w:asciiTheme="minorHAnsi" w:hAnsiTheme="minorHAnsi"/>
                <w:sz w:val="22"/>
                <w:szCs w:val="22"/>
              </w:rPr>
            </w:pPr>
            <w:r>
              <w:rPr>
                <w:rFonts w:asciiTheme="minorHAnsi" w:hAnsiTheme="minorHAnsi"/>
                <w:spacing w:val="-2"/>
                <w:sz w:val="22"/>
                <w:szCs w:val="22"/>
              </w:rPr>
              <w:t>cf</w:t>
            </w:r>
          </w:p>
        </w:tc>
        <w:tc>
          <w:tcPr>
            <w:tcW w:w="8572" w:type="dxa"/>
            <w:tcPrChange w:id="1723" w:author="Jiang" w:date="2024-07-10T21:27:00Z">
              <w:tcPr>
                <w:tcW w:w="7574" w:type="dxa"/>
              </w:tcPr>
            </w:tcPrChange>
          </w:tcPr>
          <w:p w14:paraId="0664846B" w14:textId="77777777" w:rsidR="000F72C1" w:rsidRDefault="0020793E">
            <w:pPr>
              <w:pStyle w:val="TableText"/>
              <w:spacing w:before="51" w:line="295" w:lineRule="exact"/>
              <w:ind w:left="292"/>
              <w:rPr>
                <w:rFonts w:asciiTheme="minorHAnsi" w:hAnsiTheme="minorHAnsi"/>
                <w:sz w:val="22"/>
                <w:szCs w:val="22"/>
              </w:rPr>
            </w:pPr>
            <w:r>
              <w:rPr>
                <w:rFonts w:asciiTheme="minorHAnsi" w:hAnsiTheme="minorHAnsi"/>
                <w:spacing w:val="-1"/>
                <w:position w:val="3"/>
                <w:sz w:val="22"/>
                <w:szCs w:val="22"/>
              </w:rPr>
              <w:t>compare / consult</w:t>
            </w:r>
          </w:p>
        </w:tc>
      </w:tr>
      <w:tr w:rsidR="000F72C1" w14:paraId="0664846F" w14:textId="77777777" w:rsidTr="000F72C1">
        <w:trPr>
          <w:trHeight w:val="314"/>
          <w:trPrChange w:id="1724" w:author="Jiang" w:date="2024-07-10T21:27:00Z">
            <w:trPr>
              <w:gridAfter w:val="0"/>
            </w:trPr>
          </w:trPrChange>
        </w:trPr>
        <w:tc>
          <w:tcPr>
            <w:tcW w:w="1135" w:type="dxa"/>
            <w:tcPrChange w:id="1725" w:author="Jiang" w:date="2024-07-10T21:27:00Z">
              <w:tcPr>
                <w:tcW w:w="1135" w:type="dxa"/>
              </w:tcPr>
            </w:tcPrChange>
          </w:tcPr>
          <w:p w14:paraId="0664846D" w14:textId="77777777" w:rsidR="000F72C1" w:rsidRDefault="0020793E">
            <w:pPr>
              <w:pStyle w:val="TableText"/>
              <w:spacing w:before="66" w:line="179" w:lineRule="auto"/>
              <w:ind w:left="9"/>
              <w:rPr>
                <w:rFonts w:asciiTheme="minorHAnsi" w:hAnsiTheme="minorHAnsi"/>
                <w:sz w:val="22"/>
                <w:szCs w:val="22"/>
              </w:rPr>
            </w:pPr>
            <w:r>
              <w:rPr>
                <w:rFonts w:asciiTheme="minorHAnsi" w:hAnsiTheme="minorHAnsi"/>
                <w:spacing w:val="-2"/>
                <w:sz w:val="22"/>
                <w:szCs w:val="22"/>
              </w:rPr>
              <w:t>COS</w:t>
            </w:r>
            <w:ins w:id="1726" w:author="msa" w:date="2024-07-11T10:31:00Z">
              <w:r>
                <w:rPr>
                  <w:rFonts w:asciiTheme="minorHAnsi" w:eastAsia="SimSun" w:hAnsiTheme="minorHAnsi" w:hint="eastAsia"/>
                  <w:spacing w:val="-2"/>
                  <w:sz w:val="22"/>
                  <w:szCs w:val="22"/>
                  <w:lang w:eastAsia="zh-CN"/>
                </w:rPr>
                <w:t>H</w:t>
              </w:r>
            </w:ins>
            <w:del w:id="1727" w:author="msa" w:date="2024-07-11T10:31:00Z">
              <w:r>
                <w:rPr>
                  <w:rFonts w:asciiTheme="minorHAnsi" w:hAnsiTheme="minorHAnsi"/>
                  <w:spacing w:val="-2"/>
                  <w:sz w:val="22"/>
                  <w:szCs w:val="22"/>
                </w:rPr>
                <w:delText>S</w:delText>
              </w:r>
            </w:del>
            <w:r>
              <w:rPr>
                <w:rFonts w:asciiTheme="minorHAnsi" w:hAnsiTheme="minorHAnsi"/>
                <w:spacing w:val="-2"/>
                <w:sz w:val="22"/>
                <w:szCs w:val="22"/>
              </w:rPr>
              <w:t>H</w:t>
            </w:r>
          </w:p>
        </w:tc>
        <w:tc>
          <w:tcPr>
            <w:tcW w:w="8572" w:type="dxa"/>
            <w:tcPrChange w:id="1728" w:author="Jiang" w:date="2024-07-10T21:27:00Z">
              <w:tcPr>
                <w:tcW w:w="7574" w:type="dxa"/>
              </w:tcPr>
            </w:tcPrChange>
          </w:tcPr>
          <w:p w14:paraId="0664846E" w14:textId="77777777" w:rsidR="000F72C1" w:rsidRDefault="0020793E">
            <w:pPr>
              <w:pStyle w:val="TableText"/>
              <w:spacing w:before="55" w:line="189" w:lineRule="auto"/>
              <w:ind w:left="292"/>
              <w:rPr>
                <w:rFonts w:asciiTheme="minorHAnsi" w:hAnsiTheme="minorHAnsi"/>
                <w:sz w:val="22"/>
                <w:szCs w:val="22"/>
              </w:rPr>
            </w:pPr>
            <w:r>
              <w:rPr>
                <w:rFonts w:asciiTheme="minorHAnsi" w:hAnsiTheme="minorHAnsi"/>
                <w:spacing w:val="-2"/>
                <w:sz w:val="22"/>
                <w:szCs w:val="22"/>
              </w:rPr>
              <w:t>Control of Substances</w:t>
            </w:r>
            <w:r>
              <w:rPr>
                <w:rFonts w:asciiTheme="minorHAnsi" w:hAnsiTheme="minorHAnsi"/>
                <w:spacing w:val="30"/>
                <w:sz w:val="22"/>
                <w:szCs w:val="22"/>
              </w:rPr>
              <w:t xml:space="preserve"> </w:t>
            </w:r>
            <w:r>
              <w:rPr>
                <w:rFonts w:asciiTheme="minorHAnsi" w:hAnsiTheme="minorHAnsi"/>
                <w:spacing w:val="-2"/>
                <w:sz w:val="22"/>
                <w:szCs w:val="22"/>
              </w:rPr>
              <w:t>Hazardous to</w:t>
            </w:r>
            <w:r>
              <w:rPr>
                <w:rFonts w:asciiTheme="minorHAnsi" w:hAnsiTheme="minorHAnsi"/>
                <w:spacing w:val="20"/>
                <w:w w:val="101"/>
                <w:sz w:val="22"/>
                <w:szCs w:val="22"/>
              </w:rPr>
              <w:t xml:space="preserve"> </w:t>
            </w:r>
            <w:r>
              <w:rPr>
                <w:rFonts w:asciiTheme="minorHAnsi" w:hAnsiTheme="minorHAnsi"/>
                <w:spacing w:val="-2"/>
                <w:sz w:val="22"/>
                <w:szCs w:val="22"/>
              </w:rPr>
              <w:t>Health</w:t>
            </w:r>
            <w:r>
              <w:rPr>
                <w:rFonts w:asciiTheme="minorHAnsi" w:hAnsiTheme="minorHAnsi"/>
                <w:spacing w:val="18"/>
                <w:w w:val="101"/>
                <w:sz w:val="22"/>
                <w:szCs w:val="22"/>
              </w:rPr>
              <w:t xml:space="preserve"> </w:t>
            </w:r>
            <w:r>
              <w:rPr>
                <w:rFonts w:asciiTheme="minorHAnsi" w:hAnsiTheme="minorHAnsi"/>
                <w:spacing w:val="-2"/>
                <w:sz w:val="22"/>
                <w:szCs w:val="22"/>
              </w:rPr>
              <w:t>Regulations</w:t>
            </w:r>
            <w:r>
              <w:rPr>
                <w:rFonts w:asciiTheme="minorHAnsi" w:hAnsiTheme="minorHAnsi"/>
                <w:spacing w:val="19"/>
                <w:w w:val="101"/>
                <w:sz w:val="22"/>
                <w:szCs w:val="22"/>
              </w:rPr>
              <w:t xml:space="preserve"> </w:t>
            </w:r>
            <w:r>
              <w:rPr>
                <w:rFonts w:asciiTheme="minorHAnsi" w:hAnsiTheme="minorHAnsi"/>
                <w:spacing w:val="-2"/>
                <w:sz w:val="22"/>
                <w:szCs w:val="22"/>
              </w:rPr>
              <w:t>1999</w:t>
            </w:r>
            <w:r>
              <w:rPr>
                <w:rFonts w:asciiTheme="minorHAnsi" w:hAnsiTheme="minorHAnsi"/>
                <w:spacing w:val="16"/>
                <w:sz w:val="22"/>
                <w:szCs w:val="22"/>
              </w:rPr>
              <w:t xml:space="preserve"> </w:t>
            </w:r>
            <w:r>
              <w:rPr>
                <w:rFonts w:asciiTheme="minorHAnsi" w:hAnsiTheme="minorHAnsi"/>
                <w:spacing w:val="-2"/>
                <w:sz w:val="22"/>
                <w:szCs w:val="22"/>
              </w:rPr>
              <w:t>(UK)</w:t>
            </w:r>
          </w:p>
        </w:tc>
      </w:tr>
      <w:tr w:rsidR="000F72C1" w14:paraId="06648472" w14:textId="77777777" w:rsidTr="000F72C1">
        <w:trPr>
          <w:trHeight w:val="329"/>
          <w:trPrChange w:id="1729" w:author="Jiang" w:date="2024-07-10T21:27:00Z">
            <w:trPr>
              <w:gridAfter w:val="0"/>
            </w:trPr>
          </w:trPrChange>
        </w:trPr>
        <w:tc>
          <w:tcPr>
            <w:tcW w:w="1135" w:type="dxa"/>
            <w:tcPrChange w:id="1730" w:author="Jiang" w:date="2024-07-10T21:27:00Z">
              <w:tcPr>
                <w:tcW w:w="1135" w:type="dxa"/>
              </w:tcPr>
            </w:tcPrChange>
          </w:tcPr>
          <w:p w14:paraId="06648470" w14:textId="77777777" w:rsidR="000F72C1" w:rsidRDefault="0020793E">
            <w:pPr>
              <w:pStyle w:val="TableText"/>
              <w:spacing w:before="80" w:line="179" w:lineRule="auto"/>
              <w:ind w:left="9"/>
              <w:rPr>
                <w:rFonts w:asciiTheme="minorHAnsi" w:hAnsiTheme="minorHAnsi"/>
                <w:sz w:val="22"/>
                <w:szCs w:val="22"/>
              </w:rPr>
            </w:pPr>
            <w:r>
              <w:rPr>
                <w:rFonts w:asciiTheme="minorHAnsi" w:hAnsiTheme="minorHAnsi"/>
                <w:spacing w:val="-3"/>
                <w:sz w:val="22"/>
                <w:szCs w:val="22"/>
              </w:rPr>
              <w:t>CPI</w:t>
            </w:r>
          </w:p>
        </w:tc>
        <w:tc>
          <w:tcPr>
            <w:tcW w:w="8572" w:type="dxa"/>
            <w:tcPrChange w:id="1731" w:author="Jiang" w:date="2024-07-10T21:27:00Z">
              <w:tcPr>
                <w:tcW w:w="7574" w:type="dxa"/>
              </w:tcPr>
            </w:tcPrChange>
          </w:tcPr>
          <w:p w14:paraId="06648471" w14:textId="77777777" w:rsidR="000F72C1" w:rsidRDefault="0020793E">
            <w:pPr>
              <w:pStyle w:val="TableText"/>
              <w:spacing w:before="69" w:line="189" w:lineRule="auto"/>
              <w:ind w:left="292"/>
              <w:rPr>
                <w:rFonts w:asciiTheme="minorHAnsi" w:hAnsiTheme="minorHAnsi"/>
                <w:sz w:val="22"/>
                <w:szCs w:val="22"/>
              </w:rPr>
            </w:pPr>
            <w:r>
              <w:rPr>
                <w:rFonts w:asciiTheme="minorHAnsi" w:hAnsiTheme="minorHAnsi"/>
                <w:spacing w:val="-3"/>
                <w:sz w:val="22"/>
                <w:szCs w:val="22"/>
              </w:rPr>
              <w:t>Consumer</w:t>
            </w:r>
            <w:r>
              <w:rPr>
                <w:rFonts w:asciiTheme="minorHAnsi" w:hAnsiTheme="minorHAnsi"/>
                <w:spacing w:val="28"/>
                <w:w w:val="101"/>
                <w:sz w:val="22"/>
                <w:szCs w:val="22"/>
              </w:rPr>
              <w:t xml:space="preserve"> </w:t>
            </w:r>
            <w:r>
              <w:rPr>
                <w:rFonts w:asciiTheme="minorHAnsi" w:hAnsiTheme="minorHAnsi"/>
                <w:spacing w:val="-3"/>
                <w:sz w:val="22"/>
                <w:szCs w:val="22"/>
              </w:rPr>
              <w:t>Price</w:t>
            </w:r>
            <w:r>
              <w:rPr>
                <w:rFonts w:asciiTheme="minorHAnsi" w:hAnsiTheme="minorHAnsi"/>
                <w:spacing w:val="17"/>
                <w:w w:val="101"/>
                <w:sz w:val="22"/>
                <w:szCs w:val="22"/>
              </w:rPr>
              <w:t xml:space="preserve"> </w:t>
            </w:r>
            <w:r>
              <w:rPr>
                <w:rFonts w:asciiTheme="minorHAnsi" w:hAnsiTheme="minorHAnsi"/>
                <w:spacing w:val="-3"/>
                <w:sz w:val="22"/>
                <w:szCs w:val="22"/>
              </w:rPr>
              <w:t>Index</w:t>
            </w:r>
            <w:r>
              <w:rPr>
                <w:rFonts w:asciiTheme="minorHAnsi" w:hAnsiTheme="minorHAnsi"/>
                <w:spacing w:val="15"/>
                <w:w w:val="101"/>
                <w:sz w:val="22"/>
                <w:szCs w:val="22"/>
              </w:rPr>
              <w:t xml:space="preserve"> </w:t>
            </w:r>
            <w:r>
              <w:rPr>
                <w:rFonts w:asciiTheme="minorHAnsi" w:hAnsiTheme="minorHAnsi"/>
                <w:spacing w:val="-3"/>
                <w:sz w:val="22"/>
                <w:szCs w:val="22"/>
              </w:rPr>
              <w:t>(AUS)</w:t>
            </w:r>
          </w:p>
        </w:tc>
      </w:tr>
      <w:tr w:rsidR="000F72C1" w14:paraId="06648475" w14:textId="77777777" w:rsidTr="000F72C1">
        <w:trPr>
          <w:trHeight w:val="329"/>
          <w:trPrChange w:id="1732" w:author="Jiang" w:date="2024-07-10T21:27:00Z">
            <w:trPr>
              <w:gridAfter w:val="0"/>
            </w:trPr>
          </w:trPrChange>
        </w:trPr>
        <w:tc>
          <w:tcPr>
            <w:tcW w:w="1135" w:type="dxa"/>
            <w:tcPrChange w:id="1733" w:author="Jiang" w:date="2024-07-10T21:27:00Z">
              <w:tcPr>
                <w:tcW w:w="1135" w:type="dxa"/>
              </w:tcPr>
            </w:tcPrChange>
          </w:tcPr>
          <w:p w14:paraId="06648473" w14:textId="77777777" w:rsidR="000F72C1" w:rsidRDefault="0020793E">
            <w:pPr>
              <w:pStyle w:val="TableText"/>
              <w:spacing w:before="81" w:line="178" w:lineRule="auto"/>
              <w:ind w:left="17"/>
              <w:rPr>
                <w:rFonts w:asciiTheme="minorHAnsi" w:hAnsiTheme="minorHAnsi"/>
                <w:sz w:val="22"/>
                <w:szCs w:val="22"/>
              </w:rPr>
            </w:pPr>
            <w:r>
              <w:rPr>
                <w:rFonts w:asciiTheme="minorHAnsi" w:hAnsiTheme="minorHAnsi"/>
                <w:spacing w:val="-4"/>
                <w:sz w:val="22"/>
                <w:szCs w:val="22"/>
              </w:rPr>
              <w:t>EN</w:t>
            </w:r>
          </w:p>
        </w:tc>
        <w:tc>
          <w:tcPr>
            <w:tcW w:w="8572" w:type="dxa"/>
            <w:tcPrChange w:id="1734" w:author="Jiang" w:date="2024-07-10T21:27:00Z">
              <w:tcPr>
                <w:tcW w:w="7574" w:type="dxa"/>
              </w:tcPr>
            </w:tcPrChange>
          </w:tcPr>
          <w:p w14:paraId="06648474" w14:textId="77777777" w:rsidR="000F72C1" w:rsidRDefault="0020793E">
            <w:pPr>
              <w:pStyle w:val="TableText"/>
              <w:spacing w:before="71" w:line="187" w:lineRule="auto"/>
              <w:ind w:left="300"/>
              <w:rPr>
                <w:rFonts w:asciiTheme="minorHAnsi" w:hAnsiTheme="minorHAnsi"/>
                <w:sz w:val="22"/>
                <w:szCs w:val="22"/>
              </w:rPr>
            </w:pPr>
            <w:r>
              <w:rPr>
                <w:rFonts w:asciiTheme="minorHAnsi" w:hAnsiTheme="minorHAnsi"/>
                <w:spacing w:val="-3"/>
                <w:sz w:val="22"/>
                <w:szCs w:val="22"/>
              </w:rPr>
              <w:t>English</w:t>
            </w:r>
          </w:p>
        </w:tc>
      </w:tr>
      <w:tr w:rsidR="000F72C1" w14:paraId="06648478" w14:textId="77777777" w:rsidTr="000F72C1">
        <w:trPr>
          <w:trHeight w:val="329"/>
          <w:trPrChange w:id="1735" w:author="Jiang" w:date="2024-07-10T21:27:00Z">
            <w:trPr>
              <w:gridAfter w:val="0"/>
            </w:trPr>
          </w:trPrChange>
        </w:trPr>
        <w:tc>
          <w:tcPr>
            <w:tcW w:w="1135" w:type="dxa"/>
            <w:tcPrChange w:id="1736" w:author="Jiang" w:date="2024-07-10T21:27:00Z">
              <w:tcPr>
                <w:tcW w:w="1135" w:type="dxa"/>
              </w:tcPr>
            </w:tcPrChange>
          </w:tcPr>
          <w:p w14:paraId="06648476" w14:textId="77777777" w:rsidR="000F72C1" w:rsidRDefault="0020793E">
            <w:pPr>
              <w:pStyle w:val="TableText"/>
              <w:spacing w:before="72" w:line="186" w:lineRule="auto"/>
              <w:ind w:left="17"/>
              <w:rPr>
                <w:rFonts w:asciiTheme="minorHAnsi" w:hAnsiTheme="minorHAnsi"/>
                <w:sz w:val="22"/>
                <w:szCs w:val="22"/>
              </w:rPr>
            </w:pPr>
            <w:r>
              <w:rPr>
                <w:rFonts w:asciiTheme="minorHAnsi" w:hAnsiTheme="minorHAnsi"/>
                <w:spacing w:val="-5"/>
                <w:sz w:val="22"/>
                <w:szCs w:val="22"/>
              </w:rPr>
              <w:t>ISM</w:t>
            </w:r>
            <w:r>
              <w:rPr>
                <w:rFonts w:asciiTheme="minorHAnsi" w:hAnsiTheme="minorHAnsi"/>
                <w:spacing w:val="17"/>
                <w:sz w:val="22"/>
                <w:szCs w:val="22"/>
              </w:rPr>
              <w:t xml:space="preserve"> </w:t>
            </w:r>
            <w:r>
              <w:rPr>
                <w:rFonts w:asciiTheme="minorHAnsi" w:hAnsiTheme="minorHAnsi"/>
                <w:spacing w:val="-5"/>
                <w:sz w:val="22"/>
                <w:szCs w:val="22"/>
              </w:rPr>
              <w:t>Code</w:t>
            </w:r>
          </w:p>
        </w:tc>
        <w:tc>
          <w:tcPr>
            <w:tcW w:w="8572" w:type="dxa"/>
            <w:tcPrChange w:id="1737" w:author="Jiang" w:date="2024-07-10T21:27:00Z">
              <w:tcPr>
                <w:tcW w:w="7574" w:type="dxa"/>
              </w:tcPr>
            </w:tcPrChange>
          </w:tcPr>
          <w:p w14:paraId="06648477" w14:textId="77777777" w:rsidR="000F72C1" w:rsidRDefault="0020793E">
            <w:pPr>
              <w:pStyle w:val="TableText"/>
              <w:spacing w:before="70" w:line="188" w:lineRule="auto"/>
              <w:ind w:left="300"/>
              <w:rPr>
                <w:rFonts w:asciiTheme="minorHAnsi" w:hAnsiTheme="minorHAnsi"/>
                <w:sz w:val="22"/>
                <w:szCs w:val="22"/>
              </w:rPr>
            </w:pPr>
            <w:r>
              <w:rPr>
                <w:rFonts w:asciiTheme="minorHAnsi" w:hAnsiTheme="minorHAnsi"/>
                <w:spacing w:val="-1"/>
                <w:sz w:val="22"/>
                <w:szCs w:val="22"/>
              </w:rPr>
              <w:t>International Safety</w:t>
            </w:r>
            <w:r>
              <w:rPr>
                <w:rFonts w:asciiTheme="minorHAnsi" w:hAnsiTheme="minorHAnsi"/>
                <w:spacing w:val="23"/>
                <w:w w:val="101"/>
                <w:sz w:val="22"/>
                <w:szCs w:val="22"/>
              </w:rPr>
              <w:t xml:space="preserve"> </w:t>
            </w:r>
            <w:r>
              <w:rPr>
                <w:rFonts w:asciiTheme="minorHAnsi" w:hAnsiTheme="minorHAnsi"/>
                <w:spacing w:val="-1"/>
                <w:sz w:val="22"/>
                <w:szCs w:val="22"/>
              </w:rPr>
              <w:t>Management Code 2002</w:t>
            </w:r>
          </w:p>
        </w:tc>
      </w:tr>
      <w:tr w:rsidR="000F72C1" w14:paraId="0664847B" w14:textId="77777777" w:rsidTr="000F72C1">
        <w:trPr>
          <w:trHeight w:val="329"/>
          <w:trPrChange w:id="1738" w:author="Jiang" w:date="2024-07-10T21:27:00Z">
            <w:trPr>
              <w:gridAfter w:val="0"/>
            </w:trPr>
          </w:trPrChange>
        </w:trPr>
        <w:tc>
          <w:tcPr>
            <w:tcW w:w="1135" w:type="dxa"/>
            <w:tcPrChange w:id="1739" w:author="Jiang" w:date="2024-07-10T21:27:00Z">
              <w:tcPr>
                <w:tcW w:w="1135" w:type="dxa"/>
              </w:tcPr>
            </w:tcPrChange>
          </w:tcPr>
          <w:p w14:paraId="06648479" w14:textId="77777777" w:rsidR="000F72C1" w:rsidRDefault="0020793E">
            <w:pPr>
              <w:pStyle w:val="TableText"/>
              <w:spacing w:before="80" w:line="179" w:lineRule="auto"/>
              <w:ind w:left="17"/>
              <w:rPr>
                <w:rFonts w:asciiTheme="minorHAnsi" w:hAnsiTheme="minorHAnsi"/>
                <w:sz w:val="22"/>
                <w:szCs w:val="22"/>
              </w:rPr>
            </w:pPr>
            <w:r>
              <w:rPr>
                <w:rFonts w:asciiTheme="minorHAnsi" w:hAnsiTheme="minorHAnsi"/>
                <w:spacing w:val="-7"/>
                <w:sz w:val="22"/>
                <w:szCs w:val="22"/>
              </w:rPr>
              <w:t>ISO</w:t>
            </w:r>
          </w:p>
        </w:tc>
        <w:tc>
          <w:tcPr>
            <w:tcW w:w="8572" w:type="dxa"/>
            <w:tcPrChange w:id="1740" w:author="Jiang" w:date="2024-07-10T21:27:00Z">
              <w:tcPr>
                <w:tcW w:w="7574" w:type="dxa"/>
              </w:tcPr>
            </w:tcPrChange>
          </w:tcPr>
          <w:p w14:paraId="0664847A" w14:textId="77777777" w:rsidR="000F72C1" w:rsidRDefault="0020793E">
            <w:pPr>
              <w:pStyle w:val="TableText"/>
              <w:spacing w:before="70" w:line="188" w:lineRule="auto"/>
              <w:ind w:left="300"/>
              <w:rPr>
                <w:rFonts w:asciiTheme="minorHAnsi" w:hAnsiTheme="minorHAnsi"/>
                <w:sz w:val="22"/>
                <w:szCs w:val="22"/>
              </w:rPr>
            </w:pPr>
            <w:r>
              <w:rPr>
                <w:rFonts w:asciiTheme="minorHAnsi" w:hAnsiTheme="minorHAnsi"/>
                <w:sz w:val="22"/>
                <w:szCs w:val="22"/>
              </w:rPr>
              <w:t>International Organization fo</w:t>
            </w:r>
            <w:r>
              <w:rPr>
                <w:rFonts w:asciiTheme="minorHAnsi" w:hAnsiTheme="minorHAnsi"/>
                <w:spacing w:val="-1"/>
                <w:sz w:val="22"/>
                <w:szCs w:val="22"/>
              </w:rPr>
              <w:t>r Standardisation</w:t>
            </w:r>
          </w:p>
        </w:tc>
      </w:tr>
      <w:tr w:rsidR="000F72C1" w14:paraId="0664847E" w14:textId="77777777" w:rsidTr="000F72C1">
        <w:trPr>
          <w:trHeight w:val="309"/>
          <w:trPrChange w:id="1741" w:author="Jiang" w:date="2024-07-10T21:27:00Z">
            <w:trPr>
              <w:gridAfter w:val="0"/>
            </w:trPr>
          </w:trPrChange>
        </w:trPr>
        <w:tc>
          <w:tcPr>
            <w:tcW w:w="1135" w:type="dxa"/>
            <w:tcPrChange w:id="1742" w:author="Jiang" w:date="2024-07-10T21:27:00Z">
              <w:tcPr>
                <w:tcW w:w="1135" w:type="dxa"/>
              </w:tcPr>
            </w:tcPrChange>
          </w:tcPr>
          <w:p w14:paraId="0664847C" w14:textId="77777777" w:rsidR="000F72C1" w:rsidRDefault="0020793E">
            <w:pPr>
              <w:pStyle w:val="TableText"/>
              <w:spacing w:before="79" w:line="179" w:lineRule="auto"/>
              <w:ind w:left="17"/>
              <w:rPr>
                <w:rFonts w:asciiTheme="minorHAnsi" w:hAnsiTheme="minorHAnsi"/>
                <w:sz w:val="22"/>
                <w:szCs w:val="22"/>
              </w:rPr>
            </w:pPr>
            <w:r>
              <w:rPr>
                <w:rFonts w:asciiTheme="minorHAnsi" w:hAnsiTheme="minorHAnsi"/>
                <w:spacing w:val="-4"/>
                <w:sz w:val="22"/>
                <w:szCs w:val="22"/>
              </w:rPr>
              <w:t>PO</w:t>
            </w:r>
          </w:p>
        </w:tc>
        <w:tc>
          <w:tcPr>
            <w:tcW w:w="8572" w:type="dxa"/>
            <w:tcPrChange w:id="1743" w:author="Jiang" w:date="2024-07-10T21:27:00Z">
              <w:tcPr>
                <w:tcW w:w="7574" w:type="dxa"/>
              </w:tcPr>
            </w:tcPrChange>
          </w:tcPr>
          <w:p w14:paraId="0664847D" w14:textId="77777777" w:rsidR="000F72C1" w:rsidRDefault="0020793E">
            <w:pPr>
              <w:pStyle w:val="TableText"/>
              <w:spacing w:before="69" w:line="188" w:lineRule="auto"/>
              <w:ind w:left="300"/>
              <w:rPr>
                <w:rFonts w:asciiTheme="minorHAnsi" w:hAnsiTheme="minorHAnsi"/>
                <w:sz w:val="22"/>
                <w:szCs w:val="22"/>
              </w:rPr>
            </w:pPr>
            <w:r>
              <w:rPr>
                <w:rFonts w:asciiTheme="minorHAnsi" w:hAnsiTheme="minorHAnsi"/>
                <w:spacing w:val="-3"/>
                <w:sz w:val="22"/>
                <w:szCs w:val="22"/>
              </w:rPr>
              <w:t>Post</w:t>
            </w:r>
            <w:r>
              <w:rPr>
                <w:rFonts w:asciiTheme="minorHAnsi" w:hAnsiTheme="minorHAnsi"/>
                <w:spacing w:val="12"/>
                <w:sz w:val="22"/>
                <w:szCs w:val="22"/>
              </w:rPr>
              <w:t xml:space="preserve"> </w:t>
            </w:r>
            <w:r>
              <w:rPr>
                <w:rFonts w:asciiTheme="minorHAnsi" w:hAnsiTheme="minorHAnsi"/>
                <w:spacing w:val="-3"/>
                <w:sz w:val="22"/>
                <w:szCs w:val="22"/>
              </w:rPr>
              <w:t>Office</w:t>
            </w:r>
          </w:p>
        </w:tc>
      </w:tr>
      <w:tr w:rsidR="000F72C1" w14:paraId="06648481" w14:textId="77777777" w:rsidTr="000F72C1">
        <w:trPr>
          <w:trHeight w:val="345"/>
          <w:trPrChange w:id="1744" w:author="Jiang" w:date="2024-07-10T21:27:00Z">
            <w:trPr>
              <w:gridAfter w:val="0"/>
            </w:trPr>
          </w:trPrChange>
        </w:trPr>
        <w:tc>
          <w:tcPr>
            <w:tcW w:w="1135" w:type="dxa"/>
            <w:tcPrChange w:id="1745" w:author="Jiang" w:date="2024-07-10T21:27:00Z">
              <w:tcPr>
                <w:tcW w:w="1135" w:type="dxa"/>
              </w:tcPr>
            </w:tcPrChange>
          </w:tcPr>
          <w:p w14:paraId="0664847F" w14:textId="77777777" w:rsidR="000F72C1" w:rsidRDefault="0020793E">
            <w:pPr>
              <w:pStyle w:val="TableText"/>
              <w:spacing w:before="97" w:line="179" w:lineRule="auto"/>
              <w:ind w:left="9"/>
              <w:rPr>
                <w:rFonts w:asciiTheme="minorHAnsi" w:hAnsiTheme="minorHAnsi"/>
                <w:sz w:val="22"/>
                <w:szCs w:val="22"/>
              </w:rPr>
            </w:pPr>
            <w:r>
              <w:rPr>
                <w:rFonts w:asciiTheme="minorHAnsi" w:hAnsiTheme="minorHAnsi"/>
                <w:spacing w:val="-4"/>
                <w:sz w:val="22"/>
                <w:szCs w:val="22"/>
              </w:rPr>
              <w:t>QSA</w:t>
            </w:r>
          </w:p>
        </w:tc>
        <w:tc>
          <w:tcPr>
            <w:tcW w:w="8572" w:type="dxa"/>
            <w:tcPrChange w:id="1746" w:author="Jiang" w:date="2024-07-10T21:27:00Z">
              <w:tcPr>
                <w:tcW w:w="7574" w:type="dxa"/>
              </w:tcPr>
            </w:tcPrChange>
          </w:tcPr>
          <w:p w14:paraId="06648480" w14:textId="77777777" w:rsidR="000F72C1" w:rsidRDefault="0020793E">
            <w:pPr>
              <w:pStyle w:val="TableText"/>
              <w:spacing w:before="87" w:line="188" w:lineRule="auto"/>
              <w:ind w:left="292"/>
              <w:rPr>
                <w:rFonts w:asciiTheme="minorHAnsi" w:hAnsiTheme="minorHAnsi"/>
                <w:sz w:val="22"/>
                <w:szCs w:val="22"/>
              </w:rPr>
            </w:pPr>
            <w:r>
              <w:rPr>
                <w:rFonts w:asciiTheme="minorHAnsi" w:hAnsiTheme="minorHAnsi"/>
                <w:spacing w:val="-1"/>
                <w:sz w:val="22"/>
                <w:szCs w:val="22"/>
              </w:rPr>
              <w:t>Quality Safety Audit</w:t>
            </w:r>
          </w:p>
        </w:tc>
      </w:tr>
      <w:tr w:rsidR="000F72C1" w14:paraId="06648484" w14:textId="77777777" w:rsidTr="000F72C1">
        <w:trPr>
          <w:trHeight w:val="329"/>
          <w:trPrChange w:id="1747" w:author="Jiang" w:date="2024-07-10T21:27:00Z">
            <w:trPr>
              <w:gridAfter w:val="0"/>
            </w:trPr>
          </w:trPrChange>
        </w:trPr>
        <w:tc>
          <w:tcPr>
            <w:tcW w:w="1135" w:type="dxa"/>
            <w:tcPrChange w:id="1748" w:author="Jiang" w:date="2024-07-10T21:27:00Z">
              <w:tcPr>
                <w:tcW w:w="1135" w:type="dxa"/>
              </w:tcPr>
            </w:tcPrChange>
          </w:tcPr>
          <w:p w14:paraId="06648482" w14:textId="77777777" w:rsidR="000F72C1" w:rsidRDefault="0020793E">
            <w:pPr>
              <w:pStyle w:val="TableText"/>
              <w:spacing w:before="81" w:line="179" w:lineRule="auto"/>
              <w:ind w:left="17"/>
              <w:rPr>
                <w:rFonts w:asciiTheme="minorHAnsi" w:hAnsiTheme="minorHAnsi"/>
                <w:sz w:val="22"/>
                <w:szCs w:val="22"/>
              </w:rPr>
            </w:pPr>
            <w:r>
              <w:rPr>
                <w:rFonts w:asciiTheme="minorHAnsi" w:hAnsiTheme="minorHAnsi"/>
                <w:spacing w:val="-3"/>
                <w:sz w:val="22"/>
                <w:szCs w:val="22"/>
              </w:rPr>
              <w:t>RIDDOR</w:t>
            </w:r>
          </w:p>
        </w:tc>
        <w:tc>
          <w:tcPr>
            <w:tcW w:w="8572" w:type="dxa"/>
            <w:tcPrChange w:id="1749" w:author="Jiang" w:date="2024-07-10T21:27:00Z">
              <w:tcPr>
                <w:tcW w:w="7574" w:type="dxa"/>
              </w:tcPr>
            </w:tcPrChange>
          </w:tcPr>
          <w:p w14:paraId="06648483" w14:textId="77777777" w:rsidR="000F72C1" w:rsidRDefault="0020793E">
            <w:pPr>
              <w:pStyle w:val="TableText"/>
              <w:spacing w:before="70" w:line="189" w:lineRule="auto"/>
              <w:ind w:firstLineChars="100" w:firstLine="219"/>
              <w:rPr>
                <w:rFonts w:asciiTheme="minorHAnsi" w:hAnsiTheme="minorHAnsi"/>
                <w:sz w:val="22"/>
                <w:szCs w:val="22"/>
              </w:rPr>
              <w:pPrChange w:id="1750" w:author="Jiang" w:date="2024-07-11T08:33:00Z">
                <w:pPr>
                  <w:pStyle w:val="TableText"/>
                  <w:spacing w:before="70" w:line="189" w:lineRule="auto"/>
                  <w:jc w:val="right"/>
                </w:pPr>
              </w:pPrChange>
            </w:pPr>
            <w:r>
              <w:rPr>
                <w:rFonts w:asciiTheme="minorHAnsi" w:hAnsiTheme="minorHAnsi"/>
                <w:spacing w:val="-1"/>
                <w:sz w:val="22"/>
                <w:szCs w:val="22"/>
              </w:rPr>
              <w:t>Reporting of</w:t>
            </w:r>
            <w:r>
              <w:rPr>
                <w:rFonts w:asciiTheme="minorHAnsi" w:hAnsiTheme="minorHAnsi"/>
                <w:spacing w:val="17"/>
                <w:sz w:val="22"/>
                <w:szCs w:val="22"/>
              </w:rPr>
              <w:t xml:space="preserve"> </w:t>
            </w:r>
            <w:r>
              <w:rPr>
                <w:rFonts w:asciiTheme="minorHAnsi" w:hAnsiTheme="minorHAnsi"/>
                <w:spacing w:val="-1"/>
                <w:sz w:val="22"/>
                <w:szCs w:val="22"/>
              </w:rPr>
              <w:t>Injuries,</w:t>
            </w:r>
            <w:r>
              <w:rPr>
                <w:rFonts w:asciiTheme="minorHAnsi" w:hAnsiTheme="minorHAnsi"/>
                <w:spacing w:val="19"/>
                <w:w w:val="101"/>
                <w:sz w:val="22"/>
                <w:szCs w:val="22"/>
              </w:rPr>
              <w:t xml:space="preserve"> </w:t>
            </w:r>
            <w:r>
              <w:rPr>
                <w:rFonts w:asciiTheme="minorHAnsi" w:hAnsiTheme="minorHAnsi"/>
                <w:spacing w:val="-1"/>
                <w:sz w:val="22"/>
                <w:szCs w:val="22"/>
              </w:rPr>
              <w:t>D</w:t>
            </w:r>
            <w:r>
              <w:rPr>
                <w:rFonts w:asciiTheme="minorHAnsi" w:hAnsiTheme="minorHAnsi"/>
                <w:spacing w:val="-2"/>
                <w:sz w:val="22"/>
                <w:szCs w:val="22"/>
              </w:rPr>
              <w:t>iseases and</w:t>
            </w:r>
            <w:r>
              <w:rPr>
                <w:rFonts w:asciiTheme="minorHAnsi" w:hAnsiTheme="minorHAnsi"/>
                <w:spacing w:val="16"/>
                <w:sz w:val="22"/>
                <w:szCs w:val="22"/>
              </w:rPr>
              <w:t xml:space="preserve"> </w:t>
            </w:r>
            <w:r>
              <w:rPr>
                <w:rFonts w:asciiTheme="minorHAnsi" w:hAnsiTheme="minorHAnsi"/>
                <w:spacing w:val="-2"/>
                <w:sz w:val="22"/>
                <w:szCs w:val="22"/>
              </w:rPr>
              <w:t>Dangerous Occurrences</w:t>
            </w:r>
            <w:r>
              <w:rPr>
                <w:rFonts w:asciiTheme="minorHAnsi" w:hAnsiTheme="minorHAnsi"/>
                <w:spacing w:val="19"/>
                <w:w w:val="101"/>
                <w:sz w:val="22"/>
                <w:szCs w:val="22"/>
              </w:rPr>
              <w:t xml:space="preserve"> </w:t>
            </w:r>
            <w:r>
              <w:rPr>
                <w:rFonts w:asciiTheme="minorHAnsi" w:hAnsiTheme="minorHAnsi"/>
                <w:spacing w:val="-2"/>
                <w:sz w:val="22"/>
                <w:szCs w:val="22"/>
              </w:rPr>
              <w:t>Regulations</w:t>
            </w:r>
            <w:r>
              <w:rPr>
                <w:rFonts w:asciiTheme="minorHAnsi" w:hAnsiTheme="minorHAnsi"/>
                <w:spacing w:val="17"/>
                <w:sz w:val="22"/>
                <w:szCs w:val="22"/>
              </w:rPr>
              <w:t xml:space="preserve"> </w:t>
            </w:r>
            <w:r>
              <w:rPr>
                <w:rFonts w:asciiTheme="minorHAnsi" w:hAnsiTheme="minorHAnsi"/>
                <w:spacing w:val="-2"/>
                <w:sz w:val="22"/>
                <w:szCs w:val="22"/>
              </w:rPr>
              <w:t>1995</w:t>
            </w:r>
            <w:r>
              <w:rPr>
                <w:rFonts w:asciiTheme="minorHAnsi" w:hAnsiTheme="minorHAnsi"/>
                <w:spacing w:val="16"/>
                <w:sz w:val="22"/>
                <w:szCs w:val="22"/>
              </w:rPr>
              <w:t xml:space="preserve"> </w:t>
            </w:r>
            <w:r>
              <w:rPr>
                <w:rFonts w:asciiTheme="minorHAnsi" w:hAnsiTheme="minorHAnsi"/>
                <w:spacing w:val="-2"/>
                <w:sz w:val="22"/>
                <w:szCs w:val="22"/>
              </w:rPr>
              <w:t>(UK)</w:t>
            </w:r>
          </w:p>
        </w:tc>
      </w:tr>
      <w:tr w:rsidR="000F72C1" w14:paraId="06648487" w14:textId="77777777" w:rsidTr="000F72C1">
        <w:trPr>
          <w:trHeight w:val="330"/>
          <w:trPrChange w:id="1751" w:author="Jiang" w:date="2024-07-10T21:27:00Z">
            <w:trPr>
              <w:gridAfter w:val="0"/>
            </w:trPr>
          </w:trPrChange>
        </w:trPr>
        <w:tc>
          <w:tcPr>
            <w:tcW w:w="1135" w:type="dxa"/>
            <w:tcPrChange w:id="1752" w:author="Jiang" w:date="2024-07-10T21:27:00Z">
              <w:tcPr>
                <w:tcW w:w="1135" w:type="dxa"/>
              </w:tcPr>
            </w:tcPrChange>
          </w:tcPr>
          <w:p w14:paraId="06648485" w14:textId="77777777" w:rsidR="000F72C1" w:rsidRDefault="0020793E">
            <w:pPr>
              <w:pStyle w:val="TableText"/>
              <w:spacing w:before="80" w:line="179" w:lineRule="auto"/>
              <w:ind w:left="17"/>
              <w:rPr>
                <w:rFonts w:asciiTheme="minorHAnsi" w:hAnsiTheme="minorHAnsi"/>
                <w:sz w:val="22"/>
                <w:szCs w:val="22"/>
              </w:rPr>
            </w:pPr>
            <w:r>
              <w:rPr>
                <w:rFonts w:asciiTheme="minorHAnsi" w:hAnsiTheme="minorHAnsi"/>
                <w:spacing w:val="-3"/>
                <w:sz w:val="22"/>
                <w:szCs w:val="22"/>
              </w:rPr>
              <w:t>RoSPA</w:t>
            </w:r>
          </w:p>
        </w:tc>
        <w:tc>
          <w:tcPr>
            <w:tcW w:w="8572" w:type="dxa"/>
            <w:tcPrChange w:id="1753" w:author="Jiang" w:date="2024-07-10T21:27:00Z">
              <w:tcPr>
                <w:tcW w:w="7574" w:type="dxa"/>
              </w:tcPr>
            </w:tcPrChange>
          </w:tcPr>
          <w:p w14:paraId="06648486" w14:textId="77777777" w:rsidR="000F72C1" w:rsidRDefault="0020793E">
            <w:pPr>
              <w:pStyle w:val="TableText"/>
              <w:spacing w:before="68" w:line="190" w:lineRule="auto"/>
              <w:ind w:left="300"/>
              <w:rPr>
                <w:rFonts w:asciiTheme="minorHAnsi" w:hAnsiTheme="minorHAnsi"/>
                <w:sz w:val="22"/>
                <w:szCs w:val="22"/>
              </w:rPr>
            </w:pPr>
            <w:r>
              <w:rPr>
                <w:rFonts w:asciiTheme="minorHAnsi" w:hAnsiTheme="minorHAnsi"/>
                <w:spacing w:val="-1"/>
                <w:sz w:val="22"/>
                <w:szCs w:val="22"/>
              </w:rPr>
              <w:t>Royal Society for the</w:t>
            </w:r>
            <w:r>
              <w:rPr>
                <w:rFonts w:asciiTheme="minorHAnsi" w:hAnsiTheme="minorHAnsi"/>
                <w:spacing w:val="17"/>
                <w:sz w:val="22"/>
                <w:szCs w:val="22"/>
              </w:rPr>
              <w:t xml:space="preserve"> </w:t>
            </w:r>
            <w:r>
              <w:rPr>
                <w:rFonts w:asciiTheme="minorHAnsi" w:hAnsiTheme="minorHAnsi"/>
                <w:spacing w:val="-1"/>
                <w:sz w:val="22"/>
                <w:szCs w:val="22"/>
              </w:rPr>
              <w:t>Prevention of Accidents</w:t>
            </w:r>
            <w:r>
              <w:rPr>
                <w:rFonts w:asciiTheme="minorHAnsi" w:hAnsiTheme="minorHAnsi"/>
                <w:spacing w:val="15"/>
                <w:sz w:val="22"/>
                <w:szCs w:val="22"/>
              </w:rPr>
              <w:t xml:space="preserve"> </w:t>
            </w:r>
            <w:r>
              <w:rPr>
                <w:rFonts w:asciiTheme="minorHAnsi" w:hAnsiTheme="minorHAnsi"/>
                <w:spacing w:val="-1"/>
                <w:sz w:val="22"/>
                <w:szCs w:val="22"/>
              </w:rPr>
              <w:t>(U</w:t>
            </w:r>
            <w:r>
              <w:rPr>
                <w:rFonts w:asciiTheme="minorHAnsi" w:hAnsiTheme="minorHAnsi"/>
                <w:spacing w:val="-2"/>
                <w:sz w:val="22"/>
                <w:szCs w:val="22"/>
              </w:rPr>
              <w:t>K)</w:t>
            </w:r>
          </w:p>
        </w:tc>
      </w:tr>
      <w:tr w:rsidR="000F72C1" w14:paraId="0664848A" w14:textId="77777777" w:rsidTr="000F72C1">
        <w:trPr>
          <w:trHeight w:val="314"/>
          <w:trPrChange w:id="1754" w:author="Jiang" w:date="2024-07-10T21:27:00Z">
            <w:trPr>
              <w:gridAfter w:val="0"/>
            </w:trPr>
          </w:trPrChange>
        </w:trPr>
        <w:tc>
          <w:tcPr>
            <w:tcW w:w="1135" w:type="dxa"/>
            <w:tcPrChange w:id="1755" w:author="Jiang" w:date="2024-07-10T21:27:00Z">
              <w:tcPr>
                <w:tcW w:w="1135" w:type="dxa"/>
              </w:tcPr>
            </w:tcPrChange>
          </w:tcPr>
          <w:p w14:paraId="06648488" w14:textId="77777777" w:rsidR="000F72C1" w:rsidRDefault="0020793E">
            <w:pPr>
              <w:pStyle w:val="TableText"/>
              <w:spacing w:before="79" w:line="179" w:lineRule="auto"/>
              <w:ind w:left="6"/>
              <w:rPr>
                <w:rFonts w:asciiTheme="minorHAnsi" w:hAnsiTheme="minorHAnsi"/>
                <w:sz w:val="22"/>
                <w:szCs w:val="22"/>
              </w:rPr>
            </w:pPr>
            <w:r>
              <w:rPr>
                <w:rFonts w:asciiTheme="minorHAnsi" w:hAnsiTheme="minorHAnsi"/>
                <w:spacing w:val="-3"/>
                <w:sz w:val="22"/>
                <w:szCs w:val="22"/>
              </w:rPr>
              <w:t>SMA</w:t>
            </w:r>
          </w:p>
        </w:tc>
        <w:tc>
          <w:tcPr>
            <w:tcW w:w="8572" w:type="dxa"/>
            <w:tcPrChange w:id="1756" w:author="Jiang" w:date="2024-07-10T21:27:00Z">
              <w:tcPr>
                <w:tcW w:w="7574" w:type="dxa"/>
              </w:tcPr>
            </w:tcPrChange>
          </w:tcPr>
          <w:p w14:paraId="06648489" w14:textId="77777777" w:rsidR="000F72C1" w:rsidRDefault="0020793E">
            <w:pPr>
              <w:pStyle w:val="TableText"/>
              <w:spacing w:before="70" w:line="187" w:lineRule="auto"/>
              <w:ind w:left="289"/>
              <w:rPr>
                <w:rFonts w:asciiTheme="minorHAnsi" w:hAnsiTheme="minorHAnsi"/>
                <w:sz w:val="22"/>
                <w:szCs w:val="22"/>
              </w:rPr>
            </w:pPr>
            <w:r>
              <w:rPr>
                <w:rFonts w:asciiTheme="minorHAnsi" w:hAnsiTheme="minorHAnsi"/>
                <w:spacing w:val="-1"/>
                <w:sz w:val="22"/>
                <w:szCs w:val="22"/>
              </w:rPr>
              <w:t>Swedish</w:t>
            </w:r>
            <w:r>
              <w:rPr>
                <w:rFonts w:asciiTheme="minorHAnsi" w:hAnsiTheme="minorHAnsi"/>
                <w:spacing w:val="23"/>
                <w:w w:val="101"/>
                <w:sz w:val="22"/>
                <w:szCs w:val="22"/>
              </w:rPr>
              <w:t xml:space="preserve"> </w:t>
            </w:r>
            <w:r>
              <w:rPr>
                <w:rFonts w:asciiTheme="minorHAnsi" w:hAnsiTheme="minorHAnsi"/>
                <w:spacing w:val="-1"/>
                <w:sz w:val="22"/>
                <w:szCs w:val="22"/>
              </w:rPr>
              <w:t>Maritime Administration</w:t>
            </w:r>
          </w:p>
        </w:tc>
      </w:tr>
      <w:tr w:rsidR="000F72C1" w14:paraId="0664848D" w14:textId="77777777" w:rsidTr="000F72C1">
        <w:trPr>
          <w:trHeight w:val="344"/>
          <w:trPrChange w:id="1757" w:author="Jiang" w:date="2024-07-10T21:27:00Z">
            <w:trPr>
              <w:gridAfter w:val="0"/>
            </w:trPr>
          </w:trPrChange>
        </w:trPr>
        <w:tc>
          <w:tcPr>
            <w:tcW w:w="1135" w:type="dxa"/>
            <w:tcPrChange w:id="1758" w:author="Jiang" w:date="2024-07-10T21:27:00Z">
              <w:tcPr>
                <w:tcW w:w="1135" w:type="dxa"/>
              </w:tcPr>
            </w:tcPrChange>
          </w:tcPr>
          <w:p w14:paraId="0664848B" w14:textId="77777777" w:rsidR="000F72C1" w:rsidRDefault="0020793E">
            <w:pPr>
              <w:pStyle w:val="TableText"/>
              <w:spacing w:before="95" w:line="178" w:lineRule="auto"/>
              <w:rPr>
                <w:rFonts w:asciiTheme="minorHAnsi" w:hAnsiTheme="minorHAnsi"/>
                <w:sz w:val="22"/>
                <w:szCs w:val="22"/>
              </w:rPr>
            </w:pPr>
            <w:r>
              <w:rPr>
                <w:rFonts w:asciiTheme="minorHAnsi" w:hAnsiTheme="minorHAnsi"/>
                <w:spacing w:val="-1"/>
                <w:sz w:val="22"/>
                <w:szCs w:val="22"/>
              </w:rPr>
              <w:t>TH</w:t>
            </w:r>
          </w:p>
        </w:tc>
        <w:tc>
          <w:tcPr>
            <w:tcW w:w="8572" w:type="dxa"/>
            <w:tcPrChange w:id="1759" w:author="Jiang" w:date="2024-07-10T21:27:00Z">
              <w:tcPr>
                <w:tcW w:w="7574" w:type="dxa"/>
              </w:tcPr>
            </w:tcPrChange>
          </w:tcPr>
          <w:p w14:paraId="0664848C" w14:textId="77777777" w:rsidR="000F72C1" w:rsidRDefault="0020793E">
            <w:pPr>
              <w:pStyle w:val="TableText"/>
              <w:spacing w:before="92" w:line="181" w:lineRule="auto"/>
              <w:ind w:left="283"/>
              <w:rPr>
                <w:rFonts w:asciiTheme="minorHAnsi" w:hAnsiTheme="minorHAnsi"/>
                <w:sz w:val="22"/>
                <w:szCs w:val="22"/>
              </w:rPr>
            </w:pPr>
            <w:r>
              <w:rPr>
                <w:rFonts w:asciiTheme="minorHAnsi" w:hAnsiTheme="minorHAnsi"/>
                <w:spacing w:val="-2"/>
                <w:sz w:val="22"/>
                <w:szCs w:val="22"/>
              </w:rPr>
              <w:t>Trinity</w:t>
            </w:r>
            <w:r>
              <w:rPr>
                <w:rFonts w:asciiTheme="minorHAnsi" w:hAnsiTheme="minorHAnsi"/>
                <w:spacing w:val="23"/>
                <w:w w:val="101"/>
                <w:sz w:val="22"/>
                <w:szCs w:val="22"/>
              </w:rPr>
              <w:t xml:space="preserve"> </w:t>
            </w:r>
            <w:r>
              <w:rPr>
                <w:rFonts w:asciiTheme="minorHAnsi" w:hAnsiTheme="minorHAnsi"/>
                <w:spacing w:val="-2"/>
                <w:sz w:val="22"/>
                <w:szCs w:val="22"/>
              </w:rPr>
              <w:t>House</w:t>
            </w:r>
          </w:p>
        </w:tc>
      </w:tr>
      <w:tr w:rsidR="000F72C1" w14:paraId="06648490" w14:textId="77777777" w:rsidTr="000F72C1">
        <w:trPr>
          <w:trHeight w:val="329"/>
          <w:trPrChange w:id="1760" w:author="Jiang" w:date="2024-07-10T21:27:00Z">
            <w:trPr>
              <w:gridAfter w:val="0"/>
            </w:trPr>
          </w:trPrChange>
        </w:trPr>
        <w:tc>
          <w:tcPr>
            <w:tcW w:w="1135" w:type="dxa"/>
            <w:tcPrChange w:id="1761" w:author="Jiang" w:date="2024-07-10T21:27:00Z">
              <w:tcPr>
                <w:tcW w:w="1135" w:type="dxa"/>
              </w:tcPr>
            </w:tcPrChange>
          </w:tcPr>
          <w:p w14:paraId="0664848E" w14:textId="77777777" w:rsidR="000F72C1" w:rsidRDefault="0020793E">
            <w:pPr>
              <w:pStyle w:val="TableText"/>
              <w:spacing w:before="79" w:line="179" w:lineRule="auto"/>
              <w:rPr>
                <w:rFonts w:asciiTheme="minorHAnsi" w:hAnsiTheme="minorHAnsi"/>
                <w:sz w:val="22"/>
                <w:szCs w:val="22"/>
              </w:rPr>
            </w:pPr>
            <w:r>
              <w:rPr>
                <w:rFonts w:asciiTheme="minorHAnsi" w:hAnsiTheme="minorHAnsi"/>
                <w:sz w:val="22"/>
                <w:szCs w:val="22"/>
              </w:rPr>
              <w:t>THLS</w:t>
            </w:r>
          </w:p>
        </w:tc>
        <w:tc>
          <w:tcPr>
            <w:tcW w:w="8572" w:type="dxa"/>
            <w:tcPrChange w:id="1762" w:author="Jiang" w:date="2024-07-10T21:27:00Z">
              <w:tcPr>
                <w:tcW w:w="7574" w:type="dxa"/>
              </w:tcPr>
            </w:tcPrChange>
          </w:tcPr>
          <w:p w14:paraId="0664848F" w14:textId="77777777" w:rsidR="000F72C1" w:rsidRDefault="0020793E">
            <w:pPr>
              <w:pStyle w:val="TableText"/>
              <w:spacing w:before="70" w:line="187" w:lineRule="auto"/>
              <w:ind w:left="283"/>
              <w:rPr>
                <w:rFonts w:asciiTheme="minorHAnsi" w:hAnsiTheme="minorHAnsi"/>
                <w:sz w:val="22"/>
                <w:szCs w:val="22"/>
              </w:rPr>
            </w:pPr>
            <w:r>
              <w:rPr>
                <w:rFonts w:asciiTheme="minorHAnsi" w:hAnsiTheme="minorHAnsi"/>
                <w:spacing w:val="-1"/>
                <w:sz w:val="22"/>
                <w:szCs w:val="22"/>
              </w:rPr>
              <w:t>Trinity</w:t>
            </w:r>
            <w:r>
              <w:rPr>
                <w:rFonts w:asciiTheme="minorHAnsi" w:hAnsiTheme="minorHAnsi"/>
                <w:spacing w:val="20"/>
                <w:sz w:val="22"/>
                <w:szCs w:val="22"/>
              </w:rPr>
              <w:t xml:space="preserve"> </w:t>
            </w:r>
            <w:r>
              <w:rPr>
                <w:rFonts w:asciiTheme="minorHAnsi" w:hAnsiTheme="minorHAnsi"/>
                <w:spacing w:val="-1"/>
                <w:sz w:val="22"/>
                <w:szCs w:val="22"/>
              </w:rPr>
              <w:t>House</w:t>
            </w:r>
            <w:r>
              <w:rPr>
                <w:rFonts w:asciiTheme="minorHAnsi" w:hAnsiTheme="minorHAnsi"/>
                <w:spacing w:val="17"/>
                <w:w w:val="101"/>
                <w:sz w:val="22"/>
                <w:szCs w:val="22"/>
              </w:rPr>
              <w:t xml:space="preserve"> </w:t>
            </w:r>
            <w:r>
              <w:rPr>
                <w:rFonts w:asciiTheme="minorHAnsi" w:hAnsiTheme="minorHAnsi"/>
                <w:spacing w:val="-1"/>
                <w:sz w:val="22"/>
                <w:szCs w:val="22"/>
              </w:rPr>
              <w:t>Lighthouse</w:t>
            </w:r>
            <w:r>
              <w:rPr>
                <w:rFonts w:asciiTheme="minorHAnsi" w:hAnsiTheme="minorHAnsi"/>
                <w:spacing w:val="-2"/>
                <w:sz w:val="22"/>
                <w:szCs w:val="22"/>
              </w:rPr>
              <w:t xml:space="preserve"> Service</w:t>
            </w:r>
          </w:p>
        </w:tc>
      </w:tr>
      <w:tr w:rsidR="000F72C1" w14:paraId="06648493" w14:textId="77777777" w:rsidTr="000F72C1">
        <w:trPr>
          <w:trHeight w:val="222"/>
          <w:trPrChange w:id="1763" w:author="Jiang" w:date="2024-07-10T21:27:00Z">
            <w:trPr>
              <w:gridAfter w:val="0"/>
            </w:trPr>
          </w:trPrChange>
        </w:trPr>
        <w:tc>
          <w:tcPr>
            <w:tcW w:w="1135" w:type="dxa"/>
            <w:tcPrChange w:id="1764" w:author="Jiang" w:date="2024-07-10T21:27:00Z">
              <w:tcPr>
                <w:tcW w:w="1135" w:type="dxa"/>
              </w:tcPr>
            </w:tcPrChange>
          </w:tcPr>
          <w:p w14:paraId="06648491" w14:textId="77777777" w:rsidR="000F72C1" w:rsidRDefault="0020793E">
            <w:pPr>
              <w:pStyle w:val="TableText"/>
              <w:spacing w:before="80" w:line="132" w:lineRule="exact"/>
              <w:ind w:left="2"/>
              <w:rPr>
                <w:rFonts w:asciiTheme="minorHAnsi" w:hAnsiTheme="minorHAnsi"/>
                <w:sz w:val="22"/>
                <w:szCs w:val="22"/>
              </w:rPr>
            </w:pPr>
            <w:r>
              <w:rPr>
                <w:rFonts w:asciiTheme="minorHAnsi" w:hAnsiTheme="minorHAnsi"/>
                <w:spacing w:val="-2"/>
                <w:position w:val="-3"/>
                <w:sz w:val="22"/>
                <w:szCs w:val="22"/>
              </w:rPr>
              <w:t>VAT</w:t>
            </w:r>
          </w:p>
        </w:tc>
        <w:tc>
          <w:tcPr>
            <w:tcW w:w="8572" w:type="dxa"/>
            <w:tcPrChange w:id="1765" w:author="Jiang" w:date="2024-07-10T21:27:00Z">
              <w:tcPr>
                <w:tcW w:w="7574" w:type="dxa"/>
              </w:tcPr>
            </w:tcPrChange>
          </w:tcPr>
          <w:p w14:paraId="06648492" w14:textId="77777777" w:rsidR="000F72C1" w:rsidRDefault="0020793E">
            <w:pPr>
              <w:pStyle w:val="TableText"/>
              <w:spacing w:before="70" w:line="142" w:lineRule="exact"/>
              <w:ind w:left="285"/>
              <w:rPr>
                <w:rFonts w:asciiTheme="minorHAnsi" w:hAnsiTheme="minorHAnsi"/>
                <w:sz w:val="22"/>
                <w:szCs w:val="22"/>
              </w:rPr>
            </w:pPr>
            <w:r>
              <w:rPr>
                <w:rFonts w:asciiTheme="minorHAnsi" w:hAnsiTheme="minorHAnsi"/>
                <w:spacing w:val="-1"/>
                <w:position w:val="-3"/>
                <w:sz w:val="22"/>
                <w:szCs w:val="22"/>
              </w:rPr>
              <w:t>Value added</w:t>
            </w:r>
            <w:r>
              <w:rPr>
                <w:rFonts w:asciiTheme="minorHAnsi" w:hAnsiTheme="minorHAnsi"/>
                <w:spacing w:val="12"/>
                <w:position w:val="-3"/>
                <w:sz w:val="22"/>
                <w:szCs w:val="22"/>
              </w:rPr>
              <w:t xml:space="preserve"> </w:t>
            </w:r>
            <w:r>
              <w:rPr>
                <w:rFonts w:asciiTheme="minorHAnsi" w:hAnsiTheme="minorHAnsi"/>
                <w:spacing w:val="-1"/>
                <w:position w:val="-3"/>
                <w:sz w:val="22"/>
                <w:szCs w:val="22"/>
              </w:rPr>
              <w:t>tax</w:t>
            </w:r>
          </w:p>
        </w:tc>
      </w:tr>
    </w:tbl>
    <w:commentRangeEnd w:id="1706"/>
    <w:p w14:paraId="06648494" w14:textId="77777777" w:rsidR="000F72C1" w:rsidRDefault="0020793E">
      <w:pPr>
        <w:rPr>
          <w:rFonts w:asciiTheme="minorHAnsi" w:hAnsiTheme="minorHAnsi"/>
        </w:rPr>
        <w:sectPr w:rsidR="000F72C1">
          <w:headerReference w:type="default" r:id="rId84"/>
          <w:footerReference w:type="default" r:id="rId85"/>
          <w:pgSz w:w="11907" w:h="16839"/>
          <w:pgMar w:top="1139" w:right="21" w:bottom="1495" w:left="878" w:header="6" w:footer="850" w:gutter="0"/>
          <w:cols w:space="720" w:equalWidth="0">
            <w:col w:w="11007"/>
          </w:cols>
        </w:sectPr>
      </w:pPr>
      <w:r>
        <w:rPr>
          <w:rStyle w:val="CommentReference"/>
        </w:rPr>
        <w:commentReference w:id="1706"/>
      </w:r>
    </w:p>
    <w:p w14:paraId="06648495" w14:textId="77777777" w:rsidR="000F72C1" w:rsidRDefault="0020793E">
      <w:pPr>
        <w:pStyle w:val="BodyText"/>
        <w:spacing w:before="39" w:line="179" w:lineRule="auto"/>
        <w:ind w:left="31"/>
        <w:rPr>
          <w:rFonts w:asciiTheme="minorHAnsi" w:hAnsiTheme="minorHAnsi"/>
          <w:sz w:val="28"/>
          <w:szCs w:val="28"/>
        </w:rPr>
      </w:pPr>
      <w:r>
        <w:rPr>
          <w:rFonts w:asciiTheme="minorHAnsi" w:hAnsiTheme="minorHAnsi"/>
          <w:b/>
          <w:bCs/>
          <w:color w:val="00558C"/>
          <w:spacing w:val="-1"/>
          <w:sz w:val="28"/>
          <w:szCs w:val="28"/>
        </w:rPr>
        <w:t>ANNEX A      EXAMPLES OF CONTRACTS</w:t>
      </w:r>
    </w:p>
    <w:p w14:paraId="06648496" w14:textId="77777777" w:rsidR="000F72C1" w:rsidRDefault="000F72C1">
      <w:pPr>
        <w:spacing w:line="397" w:lineRule="auto"/>
        <w:rPr>
          <w:rFonts w:asciiTheme="minorHAnsi" w:hAnsiTheme="minorHAnsi"/>
        </w:rPr>
      </w:pPr>
    </w:p>
    <w:p w14:paraId="06648497" w14:textId="77777777" w:rsidR="000F72C1" w:rsidRDefault="0020793E">
      <w:pPr>
        <w:pStyle w:val="BodyText"/>
        <w:spacing w:before="67" w:line="188" w:lineRule="auto"/>
        <w:ind w:left="30"/>
        <w:rPr>
          <w:rFonts w:asciiTheme="minorHAnsi" w:hAnsiTheme="minorHAnsi"/>
        </w:rPr>
      </w:pPr>
      <w:r>
        <w:rPr>
          <w:rFonts w:asciiTheme="minorHAnsi" w:hAnsiTheme="minorHAnsi"/>
          <w:spacing w:val="-1"/>
        </w:rPr>
        <w:t>This Annex contains examples of contracts</w:t>
      </w:r>
      <w:r>
        <w:rPr>
          <w:rFonts w:asciiTheme="minorHAnsi" w:hAnsiTheme="minorHAnsi"/>
          <w:spacing w:val="6"/>
        </w:rPr>
        <w:t xml:space="preserve"> </w:t>
      </w:r>
      <w:r>
        <w:rPr>
          <w:rFonts w:asciiTheme="minorHAnsi" w:hAnsiTheme="minorHAnsi"/>
          <w:spacing w:val="-1"/>
        </w:rPr>
        <w:t>which</w:t>
      </w:r>
      <w:r>
        <w:rPr>
          <w:rFonts w:asciiTheme="minorHAnsi" w:hAnsiTheme="minorHAnsi"/>
          <w:spacing w:val="8"/>
        </w:rPr>
        <w:t xml:space="preserve"> </w:t>
      </w:r>
      <w:r>
        <w:rPr>
          <w:rFonts w:asciiTheme="minorHAnsi" w:hAnsiTheme="minorHAnsi"/>
          <w:spacing w:val="-1"/>
        </w:rPr>
        <w:t>are</w:t>
      </w:r>
      <w:r>
        <w:rPr>
          <w:rFonts w:asciiTheme="minorHAnsi" w:hAnsiTheme="minorHAnsi"/>
          <w:spacing w:val="10"/>
        </w:rPr>
        <w:t xml:space="preserve"> </w:t>
      </w:r>
      <w:r>
        <w:rPr>
          <w:rFonts w:asciiTheme="minorHAnsi" w:hAnsiTheme="minorHAnsi"/>
          <w:spacing w:val="-1"/>
        </w:rPr>
        <w:t>currently</w:t>
      </w:r>
      <w:r>
        <w:rPr>
          <w:rFonts w:asciiTheme="minorHAnsi" w:hAnsiTheme="minorHAnsi"/>
          <w:spacing w:val="16"/>
          <w:w w:val="101"/>
        </w:rPr>
        <w:t xml:space="preserve"> </w:t>
      </w:r>
      <w:r>
        <w:rPr>
          <w:rFonts w:asciiTheme="minorHAnsi" w:hAnsiTheme="minorHAnsi"/>
          <w:spacing w:val="-1"/>
        </w:rPr>
        <w:t>in</w:t>
      </w:r>
      <w:r>
        <w:rPr>
          <w:rFonts w:asciiTheme="minorHAnsi" w:hAnsiTheme="minorHAnsi"/>
          <w:spacing w:val="15"/>
          <w:w w:val="101"/>
        </w:rPr>
        <w:t xml:space="preserve"> </w:t>
      </w:r>
      <w:r>
        <w:rPr>
          <w:rFonts w:asciiTheme="minorHAnsi" w:hAnsiTheme="minorHAnsi"/>
          <w:spacing w:val="-2"/>
        </w:rPr>
        <w:t>use</w:t>
      </w:r>
      <w:r>
        <w:rPr>
          <w:rFonts w:asciiTheme="minorHAnsi" w:hAnsiTheme="minorHAnsi"/>
          <w:spacing w:val="18"/>
        </w:rPr>
        <w:t xml:space="preserve"> </w:t>
      </w:r>
      <w:r>
        <w:rPr>
          <w:rFonts w:asciiTheme="minorHAnsi" w:hAnsiTheme="minorHAnsi"/>
          <w:spacing w:val="-2"/>
        </w:rPr>
        <w:t>by</w:t>
      </w:r>
      <w:r>
        <w:rPr>
          <w:rFonts w:asciiTheme="minorHAnsi" w:hAnsiTheme="minorHAnsi"/>
          <w:spacing w:val="8"/>
        </w:rPr>
        <w:t xml:space="preserve"> </w:t>
      </w:r>
      <w:r>
        <w:rPr>
          <w:rFonts w:asciiTheme="minorHAnsi" w:hAnsiTheme="minorHAnsi"/>
          <w:spacing w:val="-2"/>
        </w:rPr>
        <w:t>other</w:t>
      </w:r>
      <w:r>
        <w:rPr>
          <w:rFonts w:asciiTheme="minorHAnsi" w:hAnsiTheme="minorHAnsi"/>
          <w:spacing w:val="15"/>
        </w:rPr>
        <w:t xml:space="preserve"> </w:t>
      </w:r>
      <w:r>
        <w:rPr>
          <w:rFonts w:asciiTheme="minorHAnsi" w:hAnsiTheme="minorHAnsi"/>
          <w:spacing w:val="-2"/>
        </w:rPr>
        <w:t>members.</w:t>
      </w:r>
    </w:p>
    <w:p w14:paraId="06648498" w14:textId="77777777" w:rsidR="000F72C1" w:rsidRDefault="0020793E">
      <w:pPr>
        <w:pStyle w:val="BodyText"/>
        <w:spacing w:before="175" w:line="195" w:lineRule="auto"/>
        <w:ind w:left="31"/>
        <w:rPr>
          <w:rFonts w:asciiTheme="minorHAnsi" w:hAnsiTheme="minorHAnsi"/>
          <w:sz w:val="24"/>
          <w:szCs w:val="24"/>
        </w:rPr>
      </w:pPr>
      <w:r>
        <w:rPr>
          <w:rFonts w:asciiTheme="minorHAnsi" w:hAnsiTheme="minorHAnsi"/>
          <w:b/>
          <w:bCs/>
          <w:color w:val="00558C"/>
          <w:sz w:val="24"/>
          <w:szCs w:val="24"/>
        </w:rPr>
        <w:t>A.1.        EXAMPLE</w:t>
      </w:r>
      <w:r>
        <w:rPr>
          <w:rFonts w:asciiTheme="minorHAnsi" w:hAnsiTheme="minorHAnsi"/>
          <w:b/>
          <w:bCs/>
          <w:color w:val="00558C"/>
          <w:spacing w:val="10"/>
          <w:sz w:val="24"/>
          <w:szCs w:val="24"/>
        </w:rPr>
        <w:t xml:space="preserve"> </w:t>
      </w:r>
      <w:r>
        <w:rPr>
          <w:rFonts w:asciiTheme="minorHAnsi" w:hAnsiTheme="minorHAnsi"/>
          <w:b/>
          <w:bCs/>
          <w:color w:val="00558C"/>
          <w:sz w:val="24"/>
          <w:szCs w:val="24"/>
        </w:rPr>
        <w:t>OF A</w:t>
      </w:r>
      <w:r>
        <w:rPr>
          <w:rFonts w:asciiTheme="minorHAnsi" w:hAnsiTheme="minorHAnsi"/>
          <w:b/>
          <w:bCs/>
          <w:color w:val="00558C"/>
          <w:spacing w:val="16"/>
          <w:w w:val="101"/>
          <w:sz w:val="24"/>
          <w:szCs w:val="24"/>
        </w:rPr>
        <w:t xml:space="preserve"> </w:t>
      </w:r>
      <w:r>
        <w:rPr>
          <w:rFonts w:asciiTheme="minorHAnsi" w:hAnsiTheme="minorHAnsi"/>
          <w:b/>
          <w:bCs/>
          <w:color w:val="00558C"/>
          <w:sz w:val="24"/>
          <w:szCs w:val="24"/>
        </w:rPr>
        <w:t>LE</w:t>
      </w:r>
      <w:r>
        <w:rPr>
          <w:rFonts w:asciiTheme="minorHAnsi" w:hAnsiTheme="minorHAnsi"/>
          <w:b/>
          <w:bCs/>
          <w:color w:val="00558C"/>
          <w:spacing w:val="-1"/>
          <w:sz w:val="24"/>
          <w:szCs w:val="24"/>
        </w:rPr>
        <w:t>ASE AGREEMENT /CONTRACT</w:t>
      </w:r>
      <w:r>
        <w:rPr>
          <w:rFonts w:asciiTheme="minorHAnsi" w:hAnsiTheme="minorHAnsi"/>
          <w:b/>
          <w:bCs/>
          <w:color w:val="00558C"/>
          <w:spacing w:val="7"/>
          <w:sz w:val="24"/>
          <w:szCs w:val="24"/>
        </w:rPr>
        <w:t xml:space="preserve"> </w:t>
      </w:r>
      <w:r>
        <w:rPr>
          <w:rFonts w:asciiTheme="minorHAnsi" w:hAnsiTheme="minorHAnsi"/>
          <w:b/>
          <w:bCs/>
          <w:color w:val="00558C"/>
          <w:spacing w:val="-1"/>
          <w:sz w:val="24"/>
          <w:szCs w:val="24"/>
        </w:rPr>
        <w:t>-</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NORWAY</w:t>
      </w:r>
    </w:p>
    <w:p w14:paraId="06648499" w14:textId="77777777" w:rsidR="000F72C1" w:rsidRDefault="000F72C1">
      <w:pPr>
        <w:spacing w:line="253" w:lineRule="auto"/>
        <w:rPr>
          <w:rFonts w:asciiTheme="minorHAnsi" w:hAnsiTheme="minorHAnsi"/>
        </w:rPr>
      </w:pPr>
    </w:p>
    <w:p w14:paraId="0664849A" w14:textId="77777777" w:rsidR="000F72C1" w:rsidRDefault="000F72C1">
      <w:pPr>
        <w:spacing w:line="253" w:lineRule="auto"/>
        <w:rPr>
          <w:rFonts w:asciiTheme="minorHAnsi" w:hAnsiTheme="minorHAnsi"/>
        </w:rPr>
      </w:pPr>
    </w:p>
    <w:p w14:paraId="0664849B" w14:textId="77777777" w:rsidR="000F72C1" w:rsidRDefault="0020793E">
      <w:pPr>
        <w:pStyle w:val="BodyText"/>
        <w:spacing w:before="67" w:line="179" w:lineRule="auto"/>
        <w:ind w:left="35"/>
        <w:rPr>
          <w:rFonts w:asciiTheme="minorHAnsi" w:hAnsiTheme="minorHAnsi"/>
        </w:rPr>
      </w:pPr>
      <w:r>
        <w:rPr>
          <w:rFonts w:asciiTheme="minorHAnsi" w:hAnsiTheme="minorHAnsi"/>
          <w:b/>
          <w:bCs/>
          <w:spacing w:val="-1"/>
        </w:rPr>
        <w:t>STANDARD AGREEMENT AS OF 7</w:t>
      </w:r>
      <w:r>
        <w:rPr>
          <w:rFonts w:asciiTheme="minorHAnsi" w:hAnsiTheme="minorHAnsi"/>
          <w:b/>
          <w:bCs/>
          <w:spacing w:val="30"/>
        </w:rPr>
        <w:t xml:space="preserve"> </w:t>
      </w:r>
      <w:r>
        <w:rPr>
          <w:rFonts w:asciiTheme="minorHAnsi" w:hAnsiTheme="minorHAnsi"/>
          <w:b/>
          <w:bCs/>
          <w:spacing w:val="-1"/>
        </w:rPr>
        <w:t>MARCH 2007</w:t>
      </w:r>
    </w:p>
    <w:p w14:paraId="0664849C" w14:textId="77777777" w:rsidR="000F72C1" w:rsidRDefault="000F72C1">
      <w:pPr>
        <w:spacing w:line="253" w:lineRule="auto"/>
        <w:rPr>
          <w:rFonts w:asciiTheme="minorHAnsi" w:hAnsiTheme="minorHAnsi"/>
        </w:rPr>
      </w:pPr>
    </w:p>
    <w:p w14:paraId="0664849D" w14:textId="77777777" w:rsidR="000F72C1" w:rsidRDefault="000F72C1">
      <w:pPr>
        <w:spacing w:line="254" w:lineRule="auto"/>
        <w:rPr>
          <w:rFonts w:asciiTheme="minorHAnsi" w:hAnsiTheme="minorHAnsi"/>
        </w:rPr>
      </w:pPr>
    </w:p>
    <w:p w14:paraId="0664849E" w14:textId="77777777" w:rsidR="000F72C1" w:rsidRDefault="0020793E">
      <w:pPr>
        <w:pStyle w:val="BodyText"/>
        <w:spacing w:before="67" w:line="179" w:lineRule="auto"/>
        <w:ind w:left="44"/>
        <w:rPr>
          <w:rFonts w:asciiTheme="minorHAnsi" w:hAnsiTheme="minorHAnsi"/>
        </w:rPr>
      </w:pPr>
      <w:r>
        <w:rPr>
          <w:rFonts w:asciiTheme="minorHAnsi" w:hAnsiTheme="minorHAnsi"/>
          <w:b/>
          <w:bCs/>
          <w:spacing w:val="-1"/>
        </w:rPr>
        <w:t>LEASE AGREEMENT</w:t>
      </w:r>
      <w:r>
        <w:rPr>
          <w:rFonts w:asciiTheme="minorHAnsi" w:hAnsiTheme="minorHAnsi"/>
          <w:b/>
          <w:bCs/>
          <w:spacing w:val="17"/>
          <w:w w:val="101"/>
        </w:rPr>
        <w:t xml:space="preserve"> </w:t>
      </w:r>
      <w:r>
        <w:rPr>
          <w:rFonts w:asciiTheme="minorHAnsi" w:hAnsiTheme="minorHAnsi"/>
          <w:b/>
          <w:bCs/>
          <w:spacing w:val="-1"/>
        </w:rPr>
        <w:t>FOR</w:t>
      </w:r>
      <w:r>
        <w:rPr>
          <w:rFonts w:asciiTheme="minorHAnsi" w:hAnsiTheme="minorHAnsi"/>
          <w:b/>
          <w:bCs/>
          <w:spacing w:val="12"/>
        </w:rPr>
        <w:t xml:space="preserve"> </w:t>
      </w:r>
      <w:r>
        <w:rPr>
          <w:rFonts w:asciiTheme="minorHAnsi" w:hAnsiTheme="minorHAnsi"/>
          <w:b/>
          <w:bCs/>
          <w:spacing w:val="-1"/>
        </w:rPr>
        <w:t>..............</w:t>
      </w:r>
      <w:r>
        <w:rPr>
          <w:rFonts w:asciiTheme="minorHAnsi" w:hAnsiTheme="minorHAnsi"/>
          <w:b/>
          <w:bCs/>
          <w:spacing w:val="17"/>
        </w:rPr>
        <w:t xml:space="preserve"> </w:t>
      </w:r>
      <w:r>
        <w:rPr>
          <w:rFonts w:asciiTheme="minorHAnsi" w:hAnsiTheme="minorHAnsi"/>
          <w:b/>
          <w:bCs/>
          <w:spacing w:val="-1"/>
        </w:rPr>
        <w:t>LIGHT</w:t>
      </w:r>
      <w:r>
        <w:rPr>
          <w:rFonts w:asciiTheme="minorHAnsi" w:hAnsiTheme="minorHAnsi"/>
          <w:b/>
          <w:bCs/>
          <w:spacing w:val="-2"/>
        </w:rPr>
        <w:t>HOUSE STATION</w:t>
      </w:r>
    </w:p>
    <w:p w14:paraId="0664849F" w14:textId="77777777" w:rsidR="000F72C1" w:rsidRDefault="000F72C1">
      <w:pPr>
        <w:spacing w:line="252" w:lineRule="auto"/>
        <w:rPr>
          <w:rFonts w:asciiTheme="minorHAnsi" w:hAnsiTheme="minorHAnsi"/>
        </w:rPr>
      </w:pPr>
    </w:p>
    <w:p w14:paraId="066484A0" w14:textId="77777777" w:rsidR="000F72C1" w:rsidRDefault="000F72C1">
      <w:pPr>
        <w:spacing w:line="253" w:lineRule="auto"/>
        <w:rPr>
          <w:rFonts w:asciiTheme="minorHAnsi" w:hAnsiTheme="minorHAnsi"/>
        </w:rPr>
      </w:pPr>
    </w:p>
    <w:p w14:paraId="066484A1" w14:textId="77777777" w:rsidR="000F72C1" w:rsidRDefault="0020793E">
      <w:pPr>
        <w:pStyle w:val="BodyText"/>
        <w:spacing w:before="86" w:line="179" w:lineRule="auto"/>
        <w:ind w:left="49"/>
        <w:rPr>
          <w:rFonts w:asciiTheme="minorHAnsi" w:hAnsiTheme="minorHAnsi"/>
          <w:sz w:val="28"/>
          <w:szCs w:val="28"/>
        </w:rPr>
      </w:pPr>
      <w:r>
        <w:rPr>
          <w:rFonts w:asciiTheme="minorHAnsi" w:hAnsiTheme="minorHAnsi"/>
          <w:b/>
          <w:bCs/>
          <w:color w:val="00558C"/>
          <w:spacing w:val="-1"/>
          <w:sz w:val="28"/>
          <w:szCs w:val="28"/>
        </w:rPr>
        <w:t>1.           PARTIES TO THE AGREEMENT</w:t>
      </w:r>
    </w:p>
    <w:p w14:paraId="066484A2" w14:textId="77777777" w:rsidR="000F72C1" w:rsidRDefault="000F72C1">
      <w:pPr>
        <w:spacing w:line="142" w:lineRule="exact"/>
        <w:rPr>
          <w:rFonts w:asciiTheme="minorHAnsi" w:hAnsiTheme="minorHAnsi"/>
        </w:rPr>
      </w:pPr>
    </w:p>
    <w:p w14:paraId="066484A3" w14:textId="77777777" w:rsidR="000F72C1" w:rsidRDefault="000F72C1">
      <w:pPr>
        <w:spacing w:line="142" w:lineRule="exact"/>
        <w:rPr>
          <w:rFonts w:asciiTheme="minorHAnsi" w:hAnsiTheme="minorHAnsi"/>
        </w:rPr>
        <w:sectPr w:rsidR="000F72C1">
          <w:footerReference w:type="default" r:id="rId86"/>
          <w:pgSz w:w="11907" w:h="16839"/>
          <w:pgMar w:top="1139" w:right="21" w:bottom="1495" w:left="878" w:header="6" w:footer="850" w:gutter="0"/>
          <w:cols w:space="720" w:equalWidth="0">
            <w:col w:w="11007"/>
          </w:cols>
        </w:sectPr>
      </w:pPr>
    </w:p>
    <w:p w14:paraId="066484A4" w14:textId="77777777" w:rsidR="000F72C1" w:rsidRDefault="0020793E">
      <w:pPr>
        <w:pStyle w:val="BodyText"/>
        <w:spacing w:before="48" w:line="178" w:lineRule="auto"/>
        <w:ind w:left="47"/>
        <w:rPr>
          <w:rFonts w:asciiTheme="minorHAnsi" w:hAnsiTheme="minorHAnsi"/>
        </w:rPr>
      </w:pPr>
      <w:r>
        <w:rPr>
          <w:rFonts w:asciiTheme="minorHAnsi" w:hAnsiTheme="minorHAnsi"/>
          <w:spacing w:val="-3"/>
        </w:rPr>
        <w:t>Lessor:</w:t>
      </w:r>
    </w:p>
    <w:p w14:paraId="066484A5"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4A6" w14:textId="77777777" w:rsidR="000F72C1" w:rsidRDefault="0020793E">
      <w:pPr>
        <w:pStyle w:val="BodyText"/>
        <w:spacing w:before="48" w:line="177" w:lineRule="auto"/>
        <w:ind w:left="766"/>
        <w:rPr>
          <w:rFonts w:asciiTheme="minorHAnsi" w:hAnsiTheme="minorHAnsi"/>
        </w:rPr>
      </w:pPr>
      <w:r>
        <w:rPr>
          <w:rFonts w:asciiTheme="minorHAnsi" w:hAnsiTheme="minorHAnsi"/>
          <w:spacing w:val="-4"/>
        </w:rPr>
        <w:t>Name:</w:t>
      </w:r>
    </w:p>
    <w:p w14:paraId="066484A7" w14:textId="77777777" w:rsidR="000F72C1" w:rsidRDefault="0020793E">
      <w:pPr>
        <w:pStyle w:val="BodyText"/>
        <w:spacing w:before="180" w:line="186" w:lineRule="auto"/>
        <w:ind w:left="752"/>
        <w:rPr>
          <w:rFonts w:asciiTheme="minorHAnsi" w:hAnsiTheme="minorHAnsi"/>
        </w:rPr>
      </w:pPr>
      <w:r>
        <w:rPr>
          <w:rFonts w:asciiTheme="minorHAnsi" w:hAnsiTheme="minorHAnsi"/>
          <w:spacing w:val="-1"/>
        </w:rPr>
        <w:t>Address:</w:t>
      </w:r>
    </w:p>
    <w:p w14:paraId="066484A8" w14:textId="77777777" w:rsidR="000F72C1" w:rsidRDefault="0020793E">
      <w:pPr>
        <w:pStyle w:val="BodyText"/>
        <w:spacing w:before="180" w:line="169" w:lineRule="auto"/>
        <w:ind w:left="749"/>
        <w:rPr>
          <w:rFonts w:asciiTheme="minorHAnsi" w:hAnsiTheme="minorHAnsi"/>
        </w:rPr>
      </w:pPr>
      <w:r>
        <w:rPr>
          <w:rFonts w:asciiTheme="minorHAnsi" w:hAnsiTheme="minorHAnsi"/>
        </w:rPr>
        <w:t>Telephone:</w:t>
      </w:r>
    </w:p>
    <w:p w14:paraId="066484A9"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4AA" w14:textId="77777777" w:rsidR="000F72C1" w:rsidRDefault="0020793E">
      <w:pPr>
        <w:pStyle w:val="BodyText"/>
        <w:spacing w:before="37" w:line="187" w:lineRule="auto"/>
        <w:ind w:left="563"/>
        <w:rPr>
          <w:rFonts w:asciiTheme="minorHAnsi" w:hAnsiTheme="minorHAnsi"/>
        </w:rPr>
      </w:pPr>
      <w:r>
        <w:rPr>
          <w:rFonts w:asciiTheme="minorHAnsi" w:hAnsiTheme="minorHAnsi"/>
          <w:spacing w:val="-2"/>
        </w:rPr>
        <w:t>Organization</w:t>
      </w:r>
      <w:r>
        <w:rPr>
          <w:rFonts w:asciiTheme="minorHAnsi" w:hAnsiTheme="minorHAnsi"/>
          <w:spacing w:val="28"/>
        </w:rPr>
        <w:t xml:space="preserve"> </w:t>
      </w:r>
      <w:r>
        <w:rPr>
          <w:rFonts w:asciiTheme="minorHAnsi" w:hAnsiTheme="minorHAnsi"/>
          <w:spacing w:val="-2"/>
        </w:rPr>
        <w:t>number:</w:t>
      </w:r>
    </w:p>
    <w:p w14:paraId="066484AB" w14:textId="77777777" w:rsidR="000F72C1" w:rsidRDefault="0020793E">
      <w:pPr>
        <w:pStyle w:val="BodyText"/>
        <w:spacing w:before="179" w:line="388" w:lineRule="exact"/>
        <w:ind w:left="1989"/>
        <w:rPr>
          <w:rFonts w:asciiTheme="minorHAnsi" w:hAnsiTheme="minorHAnsi"/>
        </w:rPr>
      </w:pPr>
      <w:r>
        <w:rPr>
          <w:rFonts w:asciiTheme="minorHAnsi" w:hAnsiTheme="minorHAnsi"/>
          <w:spacing w:val="-2"/>
          <w:position w:val="16"/>
        </w:rPr>
        <w:t>Postal address:</w:t>
      </w:r>
    </w:p>
    <w:p w14:paraId="066484AC" w14:textId="77777777" w:rsidR="000F72C1" w:rsidRDefault="0020793E">
      <w:pPr>
        <w:pStyle w:val="BodyText"/>
        <w:spacing w:before="1" w:line="169" w:lineRule="auto"/>
        <w:ind w:left="1972"/>
        <w:rPr>
          <w:rFonts w:asciiTheme="minorHAnsi" w:hAnsiTheme="minorHAnsi"/>
        </w:rPr>
      </w:pPr>
      <w:r>
        <w:rPr>
          <w:rFonts w:asciiTheme="minorHAnsi" w:hAnsiTheme="minorHAnsi"/>
        </w:rPr>
        <w:t>Telefax</w:t>
      </w:r>
      <w:r>
        <w:rPr>
          <w:rFonts w:asciiTheme="minorHAnsi" w:hAnsiTheme="minorHAnsi"/>
          <w:spacing w:val="1"/>
        </w:rPr>
        <w:t>:</w:t>
      </w:r>
    </w:p>
    <w:p w14:paraId="066484AD" w14:textId="77777777" w:rsidR="000F72C1" w:rsidRDefault="000F72C1">
      <w:pPr>
        <w:spacing w:line="169" w:lineRule="auto"/>
        <w:rPr>
          <w:rFonts w:asciiTheme="minorHAnsi" w:hAnsiTheme="minorHAnsi"/>
        </w:rPr>
        <w:sectPr w:rsidR="000F72C1">
          <w:type w:val="continuous"/>
          <w:pgSz w:w="11907" w:h="16839"/>
          <w:pgMar w:top="1139" w:right="21" w:bottom="1495" w:left="878" w:header="6" w:footer="850" w:gutter="0"/>
          <w:cols w:num="3" w:space="720" w:equalWidth="0">
            <w:col w:w="1407" w:space="0"/>
            <w:col w:w="2322" w:space="0"/>
            <w:col w:w="7279"/>
          </w:cols>
        </w:sectPr>
      </w:pPr>
    </w:p>
    <w:p w14:paraId="066484AE" w14:textId="77777777" w:rsidR="000F72C1" w:rsidRDefault="0020793E">
      <w:pPr>
        <w:pStyle w:val="BodyText"/>
        <w:spacing w:before="208" w:line="179" w:lineRule="auto"/>
        <w:ind w:left="747"/>
        <w:rPr>
          <w:rFonts w:asciiTheme="minorHAnsi" w:hAnsiTheme="minorHAnsi"/>
        </w:rPr>
      </w:pPr>
      <w:r>
        <w:rPr>
          <w:rFonts w:asciiTheme="minorHAnsi" w:hAnsiTheme="minorHAnsi"/>
          <w:spacing w:val="-2"/>
        </w:rPr>
        <w:t>Contact</w:t>
      </w:r>
      <w:r>
        <w:rPr>
          <w:rFonts w:asciiTheme="minorHAnsi" w:hAnsiTheme="minorHAnsi"/>
          <w:spacing w:val="19"/>
        </w:rPr>
        <w:t xml:space="preserve"> </w:t>
      </w:r>
      <w:r>
        <w:rPr>
          <w:rFonts w:asciiTheme="minorHAnsi" w:hAnsiTheme="minorHAnsi"/>
          <w:spacing w:val="-2"/>
        </w:rPr>
        <w:t>person:</w:t>
      </w:r>
    </w:p>
    <w:p w14:paraId="066484AF" w14:textId="77777777" w:rsidR="000F72C1" w:rsidRDefault="0020793E">
      <w:pPr>
        <w:pStyle w:val="BodyText"/>
        <w:spacing w:before="177" w:line="187" w:lineRule="auto"/>
        <w:ind w:left="2173"/>
        <w:rPr>
          <w:rFonts w:asciiTheme="minorHAnsi" w:hAnsiTheme="minorHAnsi"/>
        </w:rPr>
      </w:pPr>
      <w:r>
        <w:rPr>
          <w:rFonts w:asciiTheme="minorHAnsi" w:hAnsiTheme="minorHAnsi"/>
          <w:spacing w:val="-3"/>
        </w:rPr>
        <w:t>E-mail:</w:t>
      </w:r>
    </w:p>
    <w:p w14:paraId="066484B0" w14:textId="77777777" w:rsidR="000F72C1" w:rsidRDefault="000F72C1">
      <w:pPr>
        <w:spacing w:line="142" w:lineRule="exact"/>
        <w:rPr>
          <w:rFonts w:asciiTheme="minorHAnsi" w:hAnsiTheme="minorHAnsi"/>
        </w:rPr>
      </w:pPr>
    </w:p>
    <w:p w14:paraId="066484B1" w14:textId="77777777" w:rsidR="000F72C1" w:rsidRDefault="000F72C1">
      <w:pPr>
        <w:spacing w:line="142" w:lineRule="exact"/>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4B2" w14:textId="77777777" w:rsidR="000F72C1" w:rsidRDefault="0020793E">
      <w:pPr>
        <w:pStyle w:val="BodyText"/>
        <w:spacing w:before="48" w:line="178" w:lineRule="auto"/>
        <w:ind w:left="47"/>
        <w:rPr>
          <w:rFonts w:asciiTheme="minorHAnsi" w:hAnsiTheme="minorHAnsi"/>
        </w:rPr>
      </w:pPr>
      <w:r>
        <w:rPr>
          <w:rFonts w:asciiTheme="minorHAnsi" w:hAnsiTheme="minorHAnsi"/>
          <w:spacing w:val="-3"/>
        </w:rPr>
        <w:t>Lessee:</w:t>
      </w:r>
    </w:p>
    <w:p w14:paraId="066484B3"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4B4" w14:textId="77777777" w:rsidR="000F72C1" w:rsidRDefault="0020793E">
      <w:pPr>
        <w:pStyle w:val="BodyText"/>
        <w:spacing w:before="37" w:line="389" w:lineRule="exact"/>
        <w:ind w:left="753"/>
        <w:rPr>
          <w:rFonts w:asciiTheme="minorHAnsi" w:hAnsiTheme="minorHAnsi"/>
        </w:rPr>
      </w:pPr>
      <w:r>
        <w:rPr>
          <w:rFonts w:asciiTheme="minorHAnsi" w:hAnsiTheme="minorHAnsi"/>
          <w:spacing w:val="-2"/>
          <w:position w:val="16"/>
        </w:rPr>
        <w:t>Name:</w:t>
      </w:r>
      <w:r>
        <w:rPr>
          <w:rFonts w:asciiTheme="minorHAnsi" w:hAnsiTheme="minorHAnsi"/>
          <w:spacing w:val="16"/>
          <w:w w:val="101"/>
          <w:position w:val="16"/>
        </w:rPr>
        <w:t xml:space="preserve">  </w:t>
      </w:r>
      <w:r>
        <w:rPr>
          <w:rFonts w:asciiTheme="minorHAnsi" w:hAnsiTheme="minorHAnsi"/>
          <w:spacing w:val="-2"/>
          <w:position w:val="16"/>
        </w:rPr>
        <w:t>Organization</w:t>
      </w:r>
      <w:r>
        <w:rPr>
          <w:rFonts w:asciiTheme="minorHAnsi" w:hAnsiTheme="minorHAnsi"/>
          <w:spacing w:val="16"/>
          <w:w w:val="101"/>
          <w:position w:val="16"/>
        </w:rPr>
        <w:t xml:space="preserve"> </w:t>
      </w:r>
      <w:r>
        <w:rPr>
          <w:rFonts w:asciiTheme="minorHAnsi" w:hAnsiTheme="minorHAnsi"/>
          <w:spacing w:val="-2"/>
          <w:position w:val="16"/>
        </w:rPr>
        <w:t>number:</w:t>
      </w:r>
    </w:p>
    <w:p w14:paraId="066484B5" w14:textId="77777777" w:rsidR="000F72C1" w:rsidRDefault="0020793E">
      <w:pPr>
        <w:pStyle w:val="BodyText"/>
        <w:spacing w:line="186" w:lineRule="auto"/>
        <w:ind w:left="738"/>
        <w:rPr>
          <w:rFonts w:asciiTheme="minorHAnsi" w:hAnsiTheme="minorHAnsi"/>
        </w:rPr>
      </w:pPr>
      <w:r>
        <w:rPr>
          <w:rFonts w:asciiTheme="minorHAnsi" w:hAnsiTheme="minorHAnsi"/>
          <w:spacing w:val="-1"/>
        </w:rPr>
        <w:t>Address:</w:t>
      </w:r>
    </w:p>
    <w:p w14:paraId="066484B6" w14:textId="77777777" w:rsidR="000F72C1" w:rsidRDefault="0020793E">
      <w:pPr>
        <w:pStyle w:val="BodyText"/>
        <w:spacing w:before="180" w:line="169" w:lineRule="auto"/>
        <w:ind w:left="736"/>
        <w:rPr>
          <w:rFonts w:asciiTheme="minorHAnsi" w:hAnsiTheme="minorHAnsi"/>
        </w:rPr>
      </w:pPr>
      <w:r>
        <w:rPr>
          <w:rFonts w:asciiTheme="minorHAnsi" w:hAnsiTheme="minorHAnsi"/>
        </w:rPr>
        <w:t>Telephone:</w:t>
      </w:r>
    </w:p>
    <w:p w14:paraId="066484B7"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4B8" w14:textId="77777777" w:rsidR="000F72C1" w:rsidRDefault="000F72C1">
      <w:pPr>
        <w:spacing w:line="355" w:lineRule="auto"/>
        <w:rPr>
          <w:rFonts w:asciiTheme="minorHAnsi" w:hAnsiTheme="minorHAnsi"/>
        </w:rPr>
      </w:pPr>
    </w:p>
    <w:p w14:paraId="066484B9" w14:textId="77777777" w:rsidR="000F72C1" w:rsidRDefault="0020793E">
      <w:pPr>
        <w:pStyle w:val="BodyText"/>
        <w:spacing w:before="68" w:line="388" w:lineRule="exact"/>
        <w:ind w:left="452"/>
        <w:rPr>
          <w:rFonts w:asciiTheme="minorHAnsi" w:hAnsiTheme="minorHAnsi"/>
        </w:rPr>
      </w:pPr>
      <w:r>
        <w:rPr>
          <w:rFonts w:asciiTheme="minorHAnsi" w:hAnsiTheme="minorHAnsi"/>
          <w:spacing w:val="-2"/>
          <w:position w:val="16"/>
        </w:rPr>
        <w:t>Postal address:</w:t>
      </w:r>
    </w:p>
    <w:p w14:paraId="066484BA" w14:textId="77777777" w:rsidR="000F72C1" w:rsidRDefault="0020793E">
      <w:pPr>
        <w:pStyle w:val="BodyText"/>
        <w:spacing w:before="1" w:line="169" w:lineRule="auto"/>
        <w:ind w:left="435"/>
        <w:rPr>
          <w:rFonts w:asciiTheme="minorHAnsi" w:hAnsiTheme="minorHAnsi"/>
        </w:rPr>
      </w:pPr>
      <w:r>
        <w:rPr>
          <w:rFonts w:asciiTheme="minorHAnsi" w:hAnsiTheme="minorHAnsi"/>
        </w:rPr>
        <w:t>Telefax</w:t>
      </w:r>
      <w:r>
        <w:rPr>
          <w:rFonts w:asciiTheme="minorHAnsi" w:hAnsiTheme="minorHAnsi"/>
          <w:spacing w:val="1"/>
        </w:rPr>
        <w:t>:</w:t>
      </w:r>
    </w:p>
    <w:p w14:paraId="066484BB" w14:textId="77777777" w:rsidR="000F72C1" w:rsidRDefault="000F72C1">
      <w:pPr>
        <w:spacing w:line="169" w:lineRule="auto"/>
        <w:rPr>
          <w:rFonts w:asciiTheme="minorHAnsi" w:hAnsiTheme="minorHAnsi"/>
        </w:rPr>
        <w:sectPr w:rsidR="000F72C1">
          <w:type w:val="continuous"/>
          <w:pgSz w:w="11907" w:h="16839"/>
          <w:pgMar w:top="1139" w:right="21" w:bottom="1495" w:left="878" w:header="6" w:footer="850" w:gutter="0"/>
          <w:cols w:num="3" w:space="720" w:equalWidth="0">
            <w:col w:w="1420" w:space="0"/>
            <w:col w:w="3846" w:space="0"/>
            <w:col w:w="5741"/>
          </w:cols>
        </w:sectPr>
      </w:pPr>
    </w:p>
    <w:p w14:paraId="066484BC" w14:textId="77777777" w:rsidR="000F72C1" w:rsidRDefault="0020793E">
      <w:pPr>
        <w:pStyle w:val="BodyText"/>
        <w:spacing w:before="208" w:line="179" w:lineRule="auto"/>
        <w:ind w:left="746"/>
        <w:rPr>
          <w:rFonts w:asciiTheme="minorHAnsi" w:hAnsiTheme="minorHAnsi"/>
        </w:rPr>
      </w:pPr>
      <w:r>
        <w:rPr>
          <w:rFonts w:asciiTheme="minorHAnsi" w:hAnsiTheme="minorHAnsi"/>
          <w:spacing w:val="-2"/>
        </w:rPr>
        <w:t>Contact</w:t>
      </w:r>
      <w:r>
        <w:rPr>
          <w:rFonts w:asciiTheme="minorHAnsi" w:hAnsiTheme="minorHAnsi"/>
          <w:spacing w:val="19"/>
        </w:rPr>
        <w:t xml:space="preserve"> </w:t>
      </w:r>
      <w:r>
        <w:rPr>
          <w:rFonts w:asciiTheme="minorHAnsi" w:hAnsiTheme="minorHAnsi"/>
          <w:spacing w:val="-2"/>
        </w:rPr>
        <w:t>person:</w:t>
      </w:r>
    </w:p>
    <w:p w14:paraId="066484BD" w14:textId="77777777" w:rsidR="000F72C1" w:rsidRDefault="0020793E">
      <w:pPr>
        <w:pStyle w:val="BodyText"/>
        <w:spacing w:before="180" w:line="187" w:lineRule="auto"/>
        <w:ind w:left="2173"/>
        <w:rPr>
          <w:rFonts w:asciiTheme="minorHAnsi" w:hAnsiTheme="minorHAnsi"/>
        </w:rPr>
      </w:pPr>
      <w:r>
        <w:rPr>
          <w:rFonts w:asciiTheme="minorHAnsi" w:hAnsiTheme="minorHAnsi"/>
          <w:spacing w:val="-3"/>
        </w:rPr>
        <w:t>E-mail:</w:t>
      </w:r>
    </w:p>
    <w:p w14:paraId="066484BE" w14:textId="77777777" w:rsidR="000F72C1" w:rsidRDefault="0020793E">
      <w:pPr>
        <w:pStyle w:val="BodyText"/>
        <w:spacing w:before="179" w:line="214" w:lineRule="auto"/>
        <w:ind w:left="38" w:right="772" w:firstLine="8"/>
        <w:rPr>
          <w:rFonts w:asciiTheme="minorHAnsi" w:hAnsiTheme="minorHAnsi"/>
        </w:rPr>
      </w:pPr>
      <w:r>
        <w:rPr>
          <w:rFonts w:asciiTheme="minorHAnsi" w:hAnsiTheme="minorHAnsi"/>
          <w:spacing w:val="-2"/>
        </w:rPr>
        <w:t>Each</w:t>
      </w:r>
      <w:r>
        <w:rPr>
          <w:rFonts w:asciiTheme="minorHAnsi" w:hAnsiTheme="minorHAnsi"/>
          <w:spacing w:val="20"/>
        </w:rPr>
        <w:t xml:space="preserve"> </w:t>
      </w:r>
      <w:r>
        <w:rPr>
          <w:rFonts w:asciiTheme="minorHAnsi" w:hAnsiTheme="minorHAnsi"/>
          <w:spacing w:val="-2"/>
        </w:rPr>
        <w:t>party shall designate a contact</w:t>
      </w:r>
      <w:r>
        <w:rPr>
          <w:rFonts w:asciiTheme="minorHAnsi" w:hAnsiTheme="minorHAnsi"/>
          <w:spacing w:val="18"/>
        </w:rPr>
        <w:t xml:space="preserve"> </w:t>
      </w:r>
      <w:r>
        <w:rPr>
          <w:rFonts w:asciiTheme="minorHAnsi" w:hAnsiTheme="minorHAnsi"/>
          <w:spacing w:val="-2"/>
        </w:rPr>
        <w:t>person who</w:t>
      </w:r>
      <w:r>
        <w:rPr>
          <w:rFonts w:asciiTheme="minorHAnsi" w:hAnsiTheme="minorHAnsi"/>
          <w:spacing w:val="11"/>
        </w:rPr>
        <w:t xml:space="preserve"> </w:t>
      </w:r>
      <w:r>
        <w:rPr>
          <w:rFonts w:asciiTheme="minorHAnsi" w:hAnsiTheme="minorHAnsi"/>
          <w:spacing w:val="-2"/>
        </w:rPr>
        <w:t>can</w:t>
      </w:r>
      <w:r>
        <w:rPr>
          <w:rFonts w:asciiTheme="minorHAnsi" w:hAnsiTheme="minorHAnsi"/>
          <w:spacing w:val="14"/>
          <w:w w:val="101"/>
        </w:rPr>
        <w:t xml:space="preserve"> </w:t>
      </w:r>
      <w:r>
        <w:rPr>
          <w:rFonts w:asciiTheme="minorHAnsi" w:hAnsiTheme="minorHAnsi"/>
          <w:spacing w:val="-2"/>
        </w:rPr>
        <w:t>be</w:t>
      </w:r>
      <w:r>
        <w:rPr>
          <w:rFonts w:asciiTheme="minorHAnsi" w:hAnsiTheme="minorHAnsi"/>
          <w:spacing w:val="10"/>
        </w:rPr>
        <w:t xml:space="preserve"> </w:t>
      </w:r>
      <w:r>
        <w:rPr>
          <w:rFonts w:asciiTheme="minorHAnsi" w:hAnsiTheme="minorHAnsi"/>
          <w:spacing w:val="-2"/>
        </w:rPr>
        <w:t>contacted</w:t>
      </w:r>
      <w:r>
        <w:rPr>
          <w:rFonts w:asciiTheme="minorHAnsi" w:hAnsiTheme="minorHAnsi"/>
          <w:spacing w:val="10"/>
        </w:rPr>
        <w:t xml:space="preserve"> </w:t>
      </w:r>
      <w:r>
        <w:rPr>
          <w:rFonts w:asciiTheme="minorHAnsi" w:hAnsiTheme="minorHAnsi"/>
          <w:spacing w:val="-2"/>
        </w:rPr>
        <w:t>as</w:t>
      </w:r>
      <w:r>
        <w:rPr>
          <w:rFonts w:asciiTheme="minorHAnsi" w:hAnsiTheme="minorHAnsi"/>
          <w:spacing w:val="11"/>
        </w:rPr>
        <w:t xml:space="preserve"> </w:t>
      </w:r>
      <w:r>
        <w:rPr>
          <w:rFonts w:asciiTheme="minorHAnsi" w:hAnsiTheme="minorHAnsi"/>
          <w:spacing w:val="-2"/>
        </w:rPr>
        <w:t>and</w:t>
      </w:r>
      <w:r>
        <w:rPr>
          <w:rFonts w:asciiTheme="minorHAnsi" w:hAnsiTheme="minorHAnsi"/>
          <w:spacing w:val="3"/>
        </w:rPr>
        <w:t xml:space="preserve"> </w:t>
      </w:r>
      <w:r>
        <w:rPr>
          <w:rFonts w:asciiTheme="minorHAnsi" w:hAnsiTheme="minorHAnsi"/>
          <w:spacing w:val="-2"/>
        </w:rPr>
        <w:t>when</w:t>
      </w:r>
      <w:r>
        <w:rPr>
          <w:rFonts w:asciiTheme="minorHAnsi" w:hAnsiTheme="minorHAnsi"/>
          <w:spacing w:val="1"/>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need</w:t>
      </w:r>
      <w:r>
        <w:rPr>
          <w:rFonts w:asciiTheme="minorHAnsi" w:hAnsiTheme="minorHAnsi"/>
          <w:spacing w:val="7"/>
        </w:rPr>
        <w:t xml:space="preserve"> </w:t>
      </w:r>
      <w:r>
        <w:rPr>
          <w:rFonts w:asciiTheme="minorHAnsi" w:hAnsiTheme="minorHAnsi"/>
          <w:spacing w:val="-2"/>
        </w:rPr>
        <w:t>arises.</w:t>
      </w:r>
      <w:r>
        <w:rPr>
          <w:rFonts w:asciiTheme="minorHAnsi" w:hAnsiTheme="minorHAnsi"/>
          <w:spacing w:val="17"/>
        </w:rPr>
        <w:t xml:space="preserve"> </w:t>
      </w:r>
      <w:r>
        <w:rPr>
          <w:rFonts w:asciiTheme="minorHAnsi" w:hAnsiTheme="minorHAnsi"/>
          <w:spacing w:val="-2"/>
        </w:rPr>
        <w:t>Each</w:t>
      </w:r>
      <w:r>
        <w:rPr>
          <w:rFonts w:asciiTheme="minorHAnsi" w:hAnsiTheme="minorHAnsi"/>
          <w:spacing w:val="16"/>
          <w:w w:val="101"/>
        </w:rPr>
        <w:t xml:space="preserve"> </w:t>
      </w:r>
      <w:r>
        <w:rPr>
          <w:rFonts w:asciiTheme="minorHAnsi" w:hAnsiTheme="minorHAnsi"/>
          <w:spacing w:val="-2"/>
        </w:rPr>
        <w:t>party</w:t>
      </w:r>
      <w:r>
        <w:rPr>
          <w:rFonts w:asciiTheme="minorHAnsi" w:hAnsiTheme="minorHAnsi"/>
          <w:spacing w:val="7"/>
        </w:rPr>
        <w:t xml:space="preserve"> </w:t>
      </w:r>
      <w:r>
        <w:rPr>
          <w:rFonts w:asciiTheme="minorHAnsi" w:hAnsiTheme="minorHAnsi"/>
          <w:spacing w:val="-2"/>
        </w:rPr>
        <w:t>shall</w:t>
      </w:r>
      <w:r>
        <w:rPr>
          <w:rFonts w:asciiTheme="minorHAnsi" w:hAnsiTheme="minorHAnsi"/>
          <w:spacing w:val="11"/>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1"/>
        </w:rPr>
        <w:t>all times</w:t>
      </w:r>
      <w:r>
        <w:rPr>
          <w:rFonts w:asciiTheme="minorHAnsi" w:hAnsiTheme="minorHAnsi"/>
          <w:spacing w:val="17"/>
          <w:w w:val="101"/>
        </w:rPr>
        <w:t xml:space="preserve"> </w:t>
      </w:r>
      <w:r>
        <w:rPr>
          <w:rFonts w:asciiTheme="minorHAnsi" w:hAnsiTheme="minorHAnsi"/>
          <w:spacing w:val="-1"/>
        </w:rPr>
        <w:t>keep the other</w:t>
      </w:r>
      <w:r>
        <w:rPr>
          <w:rFonts w:asciiTheme="minorHAnsi" w:hAnsiTheme="minorHAnsi"/>
          <w:spacing w:val="12"/>
        </w:rPr>
        <w:t xml:space="preserve"> </w:t>
      </w:r>
      <w:r>
        <w:rPr>
          <w:rFonts w:asciiTheme="minorHAnsi" w:hAnsiTheme="minorHAnsi"/>
          <w:spacing w:val="-1"/>
        </w:rPr>
        <w:t>informed of the</w:t>
      </w:r>
      <w:r>
        <w:rPr>
          <w:rFonts w:asciiTheme="minorHAnsi" w:hAnsiTheme="minorHAnsi"/>
          <w:spacing w:val="13"/>
        </w:rPr>
        <w:t xml:space="preserve"> </w:t>
      </w:r>
      <w:r>
        <w:rPr>
          <w:rFonts w:asciiTheme="minorHAnsi" w:hAnsiTheme="minorHAnsi"/>
          <w:spacing w:val="-1"/>
        </w:rPr>
        <w:t>identity of</w:t>
      </w:r>
      <w:r>
        <w:rPr>
          <w:rFonts w:asciiTheme="minorHAnsi" w:hAnsiTheme="minorHAnsi"/>
          <w:spacing w:val="13"/>
        </w:rPr>
        <w:t xml:space="preserve"> </w:t>
      </w:r>
      <w:r>
        <w:rPr>
          <w:rFonts w:asciiTheme="minorHAnsi" w:hAnsiTheme="minorHAnsi"/>
          <w:spacing w:val="-1"/>
        </w:rPr>
        <w:t xml:space="preserve">its </w:t>
      </w:r>
      <w:r>
        <w:rPr>
          <w:rFonts w:asciiTheme="minorHAnsi" w:hAnsiTheme="minorHAnsi"/>
          <w:spacing w:val="-2"/>
        </w:rPr>
        <w:t>contact</w:t>
      </w:r>
      <w:r>
        <w:rPr>
          <w:rFonts w:asciiTheme="minorHAnsi" w:hAnsiTheme="minorHAnsi"/>
          <w:spacing w:val="17"/>
          <w:w w:val="101"/>
        </w:rPr>
        <w:t xml:space="preserve"> </w:t>
      </w:r>
      <w:r>
        <w:rPr>
          <w:rFonts w:asciiTheme="minorHAnsi" w:hAnsiTheme="minorHAnsi"/>
          <w:spacing w:val="-2"/>
        </w:rPr>
        <w:t>person.</w:t>
      </w:r>
    </w:p>
    <w:p w14:paraId="066484BF" w14:textId="77777777" w:rsidR="000F72C1" w:rsidRDefault="0020793E">
      <w:pPr>
        <w:pStyle w:val="BodyText"/>
        <w:spacing w:before="207" w:line="179" w:lineRule="auto"/>
        <w:ind w:left="40"/>
        <w:rPr>
          <w:rFonts w:asciiTheme="minorHAnsi" w:hAnsiTheme="minorHAnsi"/>
          <w:sz w:val="28"/>
          <w:szCs w:val="28"/>
        </w:rPr>
      </w:pPr>
      <w:r>
        <w:rPr>
          <w:rFonts w:asciiTheme="minorHAnsi" w:hAnsiTheme="minorHAnsi"/>
          <w:b/>
          <w:bCs/>
          <w:color w:val="00558C"/>
          <w:spacing w:val="-1"/>
          <w:sz w:val="28"/>
          <w:szCs w:val="28"/>
        </w:rPr>
        <w:t>2.           AGREEMENT</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DOCU</w:t>
      </w:r>
      <w:r>
        <w:rPr>
          <w:rFonts w:asciiTheme="minorHAnsi" w:hAnsiTheme="minorHAnsi"/>
          <w:b/>
          <w:bCs/>
          <w:color w:val="00558C"/>
          <w:spacing w:val="-2"/>
          <w:sz w:val="28"/>
          <w:szCs w:val="28"/>
        </w:rPr>
        <w:t>MENTS</w:t>
      </w:r>
    </w:p>
    <w:p w14:paraId="066484C0" w14:textId="77777777" w:rsidR="000F72C1" w:rsidRDefault="0020793E">
      <w:pPr>
        <w:pStyle w:val="BodyText"/>
        <w:spacing w:before="177" w:line="188" w:lineRule="auto"/>
        <w:ind w:left="30"/>
        <w:rPr>
          <w:rFonts w:asciiTheme="minorHAnsi" w:hAnsiTheme="minorHAnsi"/>
        </w:rPr>
      </w:pPr>
      <w:r>
        <w:rPr>
          <w:rFonts w:asciiTheme="minorHAnsi" w:hAnsiTheme="minorHAnsi"/>
        </w:rPr>
        <w:t>The agreement consists of the following</w:t>
      </w:r>
      <w:r>
        <w:rPr>
          <w:rFonts w:asciiTheme="minorHAnsi" w:hAnsiTheme="minorHAnsi"/>
          <w:spacing w:val="10"/>
        </w:rPr>
        <w:t xml:space="preserve"> </w:t>
      </w:r>
      <w:r>
        <w:rPr>
          <w:rFonts w:asciiTheme="minorHAnsi" w:hAnsiTheme="minorHAnsi"/>
          <w:spacing w:val="-1"/>
        </w:rPr>
        <w:t>documents:</w:t>
      </w:r>
    </w:p>
    <w:p w14:paraId="066484C1" w14:textId="77777777" w:rsidR="000F72C1" w:rsidRDefault="0020793E">
      <w:pPr>
        <w:pStyle w:val="BodyText"/>
        <w:spacing w:before="177" w:line="189" w:lineRule="auto"/>
        <w:ind w:left="744"/>
        <w:rPr>
          <w:rFonts w:asciiTheme="minorHAnsi" w:hAnsiTheme="minorHAnsi"/>
        </w:rPr>
      </w:pPr>
      <w:r>
        <w:rPr>
          <w:rFonts w:asciiTheme="minorHAnsi" w:hAnsiTheme="minorHAnsi"/>
          <w:spacing w:val="-1"/>
        </w:rPr>
        <w:t>-             Lease</w:t>
      </w:r>
      <w:r>
        <w:rPr>
          <w:rFonts w:asciiTheme="minorHAnsi" w:hAnsiTheme="minorHAnsi"/>
          <w:spacing w:val="8"/>
        </w:rPr>
        <w:t xml:space="preserve"> </w:t>
      </w:r>
      <w:r>
        <w:rPr>
          <w:rFonts w:asciiTheme="minorHAnsi" w:hAnsiTheme="minorHAnsi"/>
          <w:spacing w:val="-1"/>
        </w:rPr>
        <w:t>agreement</w:t>
      </w:r>
      <w:r>
        <w:rPr>
          <w:rFonts w:asciiTheme="minorHAnsi" w:hAnsiTheme="minorHAnsi"/>
          <w:spacing w:val="15"/>
        </w:rPr>
        <w:t xml:space="preserve"> </w:t>
      </w:r>
      <w:r>
        <w:rPr>
          <w:rFonts w:asciiTheme="minorHAnsi" w:hAnsiTheme="minorHAnsi"/>
          <w:spacing w:val="-1"/>
        </w:rPr>
        <w:t>(this</w:t>
      </w:r>
      <w:r>
        <w:rPr>
          <w:rFonts w:asciiTheme="minorHAnsi" w:hAnsiTheme="minorHAnsi"/>
          <w:spacing w:val="11"/>
        </w:rPr>
        <w:t xml:space="preserve"> </w:t>
      </w:r>
      <w:r>
        <w:rPr>
          <w:rFonts w:asciiTheme="minorHAnsi" w:hAnsiTheme="minorHAnsi"/>
          <w:spacing w:val="-1"/>
        </w:rPr>
        <w:t>document)</w:t>
      </w:r>
    </w:p>
    <w:p w14:paraId="066484C2" w14:textId="77777777" w:rsidR="000F72C1" w:rsidRDefault="0020793E">
      <w:pPr>
        <w:pStyle w:val="BodyText"/>
        <w:spacing w:before="190" w:line="178" w:lineRule="auto"/>
        <w:ind w:left="744"/>
        <w:rPr>
          <w:rFonts w:asciiTheme="minorHAnsi" w:hAnsiTheme="minorHAnsi"/>
        </w:rPr>
      </w:pPr>
      <w:r>
        <w:rPr>
          <w:rFonts w:asciiTheme="minorHAnsi" w:hAnsiTheme="minorHAnsi"/>
          <w:spacing w:val="-1"/>
        </w:rPr>
        <w:t>-             Annexes:</w:t>
      </w:r>
    </w:p>
    <w:p w14:paraId="066484C3" w14:textId="77777777" w:rsidR="000F72C1" w:rsidRDefault="0020793E">
      <w:pPr>
        <w:pStyle w:val="BodyText"/>
        <w:spacing w:before="207" w:line="179" w:lineRule="auto"/>
        <w:ind w:left="40"/>
        <w:rPr>
          <w:rFonts w:asciiTheme="minorHAnsi" w:hAnsiTheme="minorHAnsi"/>
          <w:sz w:val="28"/>
          <w:szCs w:val="28"/>
        </w:rPr>
      </w:pPr>
      <w:r>
        <w:rPr>
          <w:rFonts w:asciiTheme="minorHAnsi" w:hAnsiTheme="minorHAnsi"/>
          <w:b/>
          <w:bCs/>
          <w:color w:val="00558C"/>
          <w:spacing w:val="-1"/>
          <w:sz w:val="28"/>
          <w:szCs w:val="28"/>
        </w:rPr>
        <w:t>3.           LEASE</w:t>
      </w:r>
      <w:r>
        <w:rPr>
          <w:rFonts w:asciiTheme="minorHAnsi" w:hAnsiTheme="minorHAnsi"/>
          <w:b/>
          <w:bCs/>
          <w:color w:val="00558C"/>
          <w:spacing w:val="15"/>
          <w:sz w:val="28"/>
          <w:szCs w:val="28"/>
        </w:rPr>
        <w:t xml:space="preserve"> </w:t>
      </w:r>
      <w:r>
        <w:rPr>
          <w:rFonts w:asciiTheme="minorHAnsi" w:hAnsiTheme="minorHAnsi"/>
          <w:b/>
          <w:bCs/>
          <w:color w:val="00558C"/>
          <w:spacing w:val="-1"/>
          <w:sz w:val="28"/>
          <w:szCs w:val="28"/>
        </w:rPr>
        <w:t>OBJECT AND AREA</w:t>
      </w:r>
    </w:p>
    <w:p w14:paraId="066484C4" w14:textId="77777777" w:rsidR="000F72C1" w:rsidRDefault="0020793E">
      <w:pPr>
        <w:pStyle w:val="BodyText"/>
        <w:spacing w:before="178" w:line="187" w:lineRule="auto"/>
        <w:ind w:left="30"/>
        <w:rPr>
          <w:rFonts w:asciiTheme="minorHAnsi" w:hAnsiTheme="minorHAnsi"/>
        </w:rPr>
      </w:pPr>
      <w:r>
        <w:rPr>
          <w:rFonts w:asciiTheme="minorHAnsi" w:hAnsiTheme="minorHAnsi"/>
          <w:spacing w:val="-1"/>
        </w:rPr>
        <w:t>The agreement</w:t>
      </w:r>
      <w:r>
        <w:rPr>
          <w:rFonts w:asciiTheme="minorHAnsi" w:hAnsiTheme="minorHAnsi"/>
          <w:spacing w:val="17"/>
          <w:w w:val="101"/>
        </w:rPr>
        <w:t xml:space="preserve"> </w:t>
      </w:r>
      <w:r>
        <w:rPr>
          <w:rFonts w:asciiTheme="minorHAnsi" w:hAnsiTheme="minorHAnsi"/>
          <w:spacing w:val="-1"/>
        </w:rPr>
        <w:t>relates to</w:t>
      </w:r>
      <w:r>
        <w:rPr>
          <w:rFonts w:asciiTheme="minorHAnsi" w:hAnsiTheme="minorHAnsi"/>
          <w:spacing w:val="15"/>
          <w:w w:val="101"/>
        </w:rPr>
        <w:t xml:space="preserve"> </w:t>
      </w:r>
      <w:r>
        <w:rPr>
          <w:rFonts w:asciiTheme="minorHAnsi" w:hAnsiTheme="minorHAnsi"/>
          <w:spacing w:val="-1"/>
        </w:rPr>
        <w:t>……..</w:t>
      </w:r>
      <w:r>
        <w:rPr>
          <w:rFonts w:asciiTheme="minorHAnsi" w:hAnsiTheme="minorHAnsi"/>
          <w:spacing w:val="16"/>
          <w:w w:val="101"/>
        </w:rPr>
        <w:t xml:space="preserve"> </w:t>
      </w:r>
      <w:r>
        <w:rPr>
          <w:rFonts w:asciiTheme="minorHAnsi" w:hAnsiTheme="minorHAnsi"/>
          <w:spacing w:val="-1"/>
        </w:rPr>
        <w:t>Lighthouse Stati</w:t>
      </w:r>
      <w:r>
        <w:rPr>
          <w:rFonts w:asciiTheme="minorHAnsi" w:hAnsiTheme="minorHAnsi"/>
          <w:spacing w:val="-2"/>
        </w:rPr>
        <w:t>on.</w:t>
      </w:r>
    </w:p>
    <w:p w14:paraId="066484C5" w14:textId="77777777" w:rsidR="000F72C1" w:rsidRDefault="0020793E">
      <w:pPr>
        <w:pStyle w:val="BodyText"/>
        <w:spacing w:before="180" w:line="187" w:lineRule="auto"/>
        <w:ind w:left="47"/>
        <w:rPr>
          <w:rFonts w:asciiTheme="minorHAnsi" w:hAnsiTheme="minorHAnsi"/>
        </w:rPr>
      </w:pPr>
      <w:r>
        <w:rPr>
          <w:rFonts w:asciiTheme="minorHAnsi" w:hAnsiTheme="minorHAnsi"/>
          <w:spacing w:val="-1"/>
        </w:rPr>
        <w:t>Lease object's address:</w:t>
      </w:r>
      <w:r>
        <w:rPr>
          <w:rFonts w:asciiTheme="minorHAnsi" w:hAnsiTheme="minorHAnsi"/>
          <w:spacing w:val="1"/>
        </w:rPr>
        <w:t xml:space="preserve">          </w:t>
      </w:r>
      <w:r>
        <w:rPr>
          <w:rFonts w:asciiTheme="minorHAnsi" w:hAnsiTheme="minorHAnsi"/>
          <w:spacing w:val="-1"/>
        </w:rPr>
        <w:t>Address:</w:t>
      </w:r>
    </w:p>
    <w:p w14:paraId="066484C6" w14:textId="77777777" w:rsidR="000F72C1" w:rsidRDefault="0020793E">
      <w:pPr>
        <w:pStyle w:val="BodyText"/>
        <w:spacing w:before="179" w:line="389" w:lineRule="exact"/>
        <w:ind w:left="2590"/>
        <w:rPr>
          <w:rFonts w:asciiTheme="minorHAnsi" w:hAnsiTheme="minorHAnsi"/>
        </w:rPr>
      </w:pPr>
      <w:r>
        <w:rPr>
          <w:rFonts w:asciiTheme="minorHAnsi" w:hAnsiTheme="minorHAnsi"/>
          <w:spacing w:val="-3"/>
          <w:position w:val="16"/>
        </w:rPr>
        <w:t>Cadastral</w:t>
      </w:r>
      <w:r>
        <w:rPr>
          <w:rFonts w:asciiTheme="minorHAnsi" w:hAnsiTheme="minorHAnsi"/>
          <w:spacing w:val="30"/>
          <w:position w:val="16"/>
        </w:rPr>
        <w:t xml:space="preserve"> </w:t>
      </w:r>
      <w:r>
        <w:rPr>
          <w:rFonts w:asciiTheme="minorHAnsi" w:hAnsiTheme="minorHAnsi"/>
          <w:spacing w:val="-3"/>
          <w:position w:val="16"/>
        </w:rPr>
        <w:t>number</w:t>
      </w:r>
      <w:r>
        <w:rPr>
          <w:rFonts w:asciiTheme="minorHAnsi" w:hAnsiTheme="minorHAnsi"/>
          <w:spacing w:val="14"/>
          <w:position w:val="16"/>
        </w:rPr>
        <w:t xml:space="preserve"> </w:t>
      </w:r>
      <w:r>
        <w:rPr>
          <w:rFonts w:asciiTheme="minorHAnsi" w:hAnsiTheme="minorHAnsi"/>
          <w:spacing w:val="-3"/>
          <w:position w:val="16"/>
        </w:rPr>
        <w:t>….,</w:t>
      </w:r>
    </w:p>
    <w:p w14:paraId="066484C7" w14:textId="77777777" w:rsidR="000F72C1" w:rsidRDefault="0020793E">
      <w:pPr>
        <w:pStyle w:val="BodyText"/>
        <w:spacing w:before="1" w:line="186" w:lineRule="auto"/>
        <w:ind w:left="2596"/>
        <w:rPr>
          <w:rFonts w:asciiTheme="minorHAnsi" w:hAnsiTheme="minorHAnsi"/>
        </w:rPr>
      </w:pPr>
      <w:r>
        <w:rPr>
          <w:rFonts w:asciiTheme="minorHAnsi" w:hAnsiTheme="minorHAnsi"/>
          <w:spacing w:val="-4"/>
        </w:rPr>
        <w:t>holding</w:t>
      </w:r>
      <w:r>
        <w:rPr>
          <w:rFonts w:asciiTheme="minorHAnsi" w:hAnsiTheme="minorHAnsi"/>
          <w:spacing w:val="24"/>
          <w:w w:val="101"/>
        </w:rPr>
        <w:t xml:space="preserve"> </w:t>
      </w:r>
      <w:r>
        <w:rPr>
          <w:rFonts w:asciiTheme="minorHAnsi" w:hAnsiTheme="minorHAnsi"/>
          <w:spacing w:val="-4"/>
        </w:rPr>
        <w:t>number</w:t>
      </w:r>
      <w:r>
        <w:rPr>
          <w:rFonts w:asciiTheme="minorHAnsi" w:hAnsiTheme="minorHAnsi"/>
          <w:spacing w:val="14"/>
        </w:rPr>
        <w:t xml:space="preserve"> </w:t>
      </w:r>
      <w:r>
        <w:rPr>
          <w:rFonts w:asciiTheme="minorHAnsi" w:hAnsiTheme="minorHAnsi"/>
          <w:spacing w:val="-4"/>
        </w:rPr>
        <w:t>…,</w:t>
      </w:r>
      <w:r>
        <w:rPr>
          <w:rFonts w:asciiTheme="minorHAnsi" w:hAnsiTheme="minorHAnsi"/>
          <w:spacing w:val="15"/>
        </w:rPr>
        <w:t xml:space="preserve"> </w:t>
      </w:r>
      <w:r>
        <w:rPr>
          <w:rFonts w:asciiTheme="minorHAnsi" w:hAnsiTheme="minorHAnsi"/>
          <w:spacing w:val="-4"/>
        </w:rPr>
        <w:t>in</w:t>
      </w:r>
    </w:p>
    <w:p w14:paraId="066484C8" w14:textId="77777777" w:rsidR="000F72C1" w:rsidRDefault="0020793E">
      <w:pPr>
        <w:pStyle w:val="BodyText"/>
        <w:spacing w:before="180" w:line="187" w:lineRule="auto"/>
        <w:ind w:left="2646"/>
        <w:rPr>
          <w:rFonts w:asciiTheme="minorHAnsi" w:hAnsiTheme="minorHAnsi"/>
        </w:rPr>
      </w:pPr>
      <w:r>
        <w:rPr>
          <w:rFonts w:asciiTheme="minorHAnsi" w:hAnsiTheme="minorHAnsi"/>
          <w:spacing w:val="-3"/>
        </w:rPr>
        <w:t>…</w:t>
      </w:r>
      <w:r>
        <w:rPr>
          <w:rFonts w:asciiTheme="minorHAnsi" w:hAnsiTheme="minorHAnsi"/>
          <w:spacing w:val="23"/>
          <w:w w:val="101"/>
        </w:rPr>
        <w:t xml:space="preserve"> </w:t>
      </w:r>
      <w:r>
        <w:rPr>
          <w:rFonts w:asciiTheme="minorHAnsi" w:hAnsiTheme="minorHAnsi"/>
          <w:spacing w:val="-3"/>
        </w:rPr>
        <w:t>municipality</w:t>
      </w:r>
    </w:p>
    <w:p w14:paraId="066484C9" w14:textId="77777777" w:rsidR="000F72C1" w:rsidRDefault="0020793E">
      <w:pPr>
        <w:pStyle w:val="BodyText"/>
        <w:spacing w:before="179" w:line="187" w:lineRule="auto"/>
        <w:ind w:left="30"/>
        <w:rPr>
          <w:rFonts w:asciiTheme="minorHAnsi" w:hAnsiTheme="minorHAnsi"/>
        </w:rPr>
      </w:pPr>
      <w:r>
        <w:rPr>
          <w:rFonts w:asciiTheme="minorHAnsi" w:hAnsiTheme="minorHAnsi"/>
          <w:spacing w:val="-1"/>
        </w:rPr>
        <w:t>The</w:t>
      </w:r>
      <w:r>
        <w:rPr>
          <w:rFonts w:asciiTheme="minorHAnsi" w:hAnsiTheme="minorHAnsi"/>
          <w:spacing w:val="18"/>
          <w:w w:val="101"/>
        </w:rPr>
        <w:t xml:space="preserve"> </w:t>
      </w:r>
      <w:r>
        <w:rPr>
          <w:rFonts w:asciiTheme="minorHAnsi" w:hAnsiTheme="minorHAnsi"/>
          <w:spacing w:val="-1"/>
        </w:rPr>
        <w:t>lease concerns:</w:t>
      </w:r>
    </w:p>
    <w:p w14:paraId="066484CA" w14:textId="77777777" w:rsidR="000F72C1" w:rsidRDefault="0020793E">
      <w:pPr>
        <w:pStyle w:val="BodyText"/>
        <w:spacing w:before="180" w:line="187" w:lineRule="auto"/>
        <w:ind w:left="32"/>
        <w:rPr>
          <w:rFonts w:asciiTheme="minorHAnsi" w:hAnsiTheme="minorHAnsi"/>
        </w:rPr>
      </w:pPr>
      <w:r>
        <w:rPr>
          <w:rFonts w:asciiTheme="minorHAnsi" w:hAnsiTheme="minorHAnsi"/>
          <w:color w:val="FF0000"/>
          <w:spacing w:val="-1"/>
        </w:rPr>
        <w:t>Alternative</w:t>
      </w:r>
      <w:r>
        <w:rPr>
          <w:rFonts w:asciiTheme="minorHAnsi" w:hAnsiTheme="minorHAnsi"/>
          <w:color w:val="FF0000"/>
          <w:spacing w:val="19"/>
          <w:w w:val="101"/>
        </w:rPr>
        <w:t xml:space="preserve"> </w:t>
      </w:r>
      <w:r>
        <w:rPr>
          <w:rFonts w:asciiTheme="minorHAnsi" w:hAnsiTheme="minorHAnsi"/>
          <w:color w:val="FF0000"/>
          <w:spacing w:val="-1"/>
        </w:rPr>
        <w:t xml:space="preserve">1: </w:t>
      </w:r>
      <w:r>
        <w:rPr>
          <w:rFonts w:asciiTheme="minorHAnsi" w:hAnsiTheme="minorHAnsi"/>
          <w:spacing w:val="-1"/>
        </w:rPr>
        <w:t>The entire</w:t>
      </w:r>
      <w:r>
        <w:rPr>
          <w:rFonts w:asciiTheme="minorHAnsi" w:hAnsiTheme="minorHAnsi"/>
          <w:spacing w:val="17"/>
          <w:w w:val="101"/>
        </w:rPr>
        <w:t xml:space="preserve"> </w:t>
      </w:r>
      <w:r>
        <w:rPr>
          <w:rFonts w:asciiTheme="minorHAnsi" w:hAnsiTheme="minorHAnsi"/>
          <w:spacing w:val="-1"/>
        </w:rPr>
        <w:t>property as stated</w:t>
      </w:r>
      <w:r>
        <w:rPr>
          <w:rFonts w:asciiTheme="minorHAnsi" w:hAnsiTheme="minorHAnsi"/>
          <w:spacing w:val="10"/>
        </w:rPr>
        <w:t xml:space="preserve"> </w:t>
      </w:r>
      <w:r>
        <w:rPr>
          <w:rFonts w:asciiTheme="minorHAnsi" w:hAnsiTheme="minorHAnsi"/>
          <w:spacing w:val="-1"/>
        </w:rPr>
        <w:t>above.</w:t>
      </w:r>
    </w:p>
    <w:p w14:paraId="066484CB" w14:textId="77777777" w:rsidR="000F72C1" w:rsidRDefault="0020793E">
      <w:pPr>
        <w:pStyle w:val="BodyText"/>
        <w:spacing w:before="176" w:line="170" w:lineRule="auto"/>
        <w:ind w:left="32"/>
        <w:rPr>
          <w:rFonts w:asciiTheme="minorHAnsi" w:hAnsiTheme="minorHAnsi"/>
        </w:rPr>
      </w:pPr>
      <w:r>
        <w:rPr>
          <w:rFonts w:asciiTheme="minorHAnsi" w:hAnsiTheme="minorHAnsi"/>
          <w:color w:val="FF0000"/>
        </w:rPr>
        <w:t xml:space="preserve">Alternative 2: </w:t>
      </w:r>
      <w:r>
        <w:rPr>
          <w:rFonts w:asciiTheme="minorHAnsi" w:hAnsiTheme="minorHAnsi"/>
        </w:rPr>
        <w:t>The fo</w:t>
      </w:r>
      <w:r>
        <w:rPr>
          <w:rFonts w:asciiTheme="minorHAnsi" w:hAnsiTheme="minorHAnsi"/>
          <w:spacing w:val="-1"/>
        </w:rPr>
        <w:t>llowing specified</w:t>
      </w:r>
      <w:r>
        <w:rPr>
          <w:rFonts w:asciiTheme="minorHAnsi" w:hAnsiTheme="minorHAnsi"/>
          <w:spacing w:val="16"/>
          <w:w w:val="101"/>
        </w:rPr>
        <w:t xml:space="preserve"> </w:t>
      </w:r>
      <w:r>
        <w:rPr>
          <w:rFonts w:asciiTheme="minorHAnsi" w:hAnsiTheme="minorHAnsi"/>
          <w:spacing w:val="-1"/>
        </w:rPr>
        <w:t>part of the above</w:t>
      </w:r>
      <w:r>
        <w:rPr>
          <w:rFonts w:asciiTheme="minorHAnsi" w:hAnsiTheme="minorHAnsi"/>
          <w:spacing w:val="17"/>
          <w:w w:val="101"/>
        </w:rPr>
        <w:t xml:space="preserve"> </w:t>
      </w:r>
      <w:r>
        <w:rPr>
          <w:rFonts w:asciiTheme="minorHAnsi" w:hAnsiTheme="minorHAnsi"/>
          <w:spacing w:val="-1"/>
        </w:rPr>
        <w:t>property,</w:t>
      </w:r>
      <w:r>
        <w:rPr>
          <w:rFonts w:asciiTheme="minorHAnsi" w:hAnsiTheme="minorHAnsi"/>
          <w:spacing w:val="8"/>
        </w:rPr>
        <w:t xml:space="preserve"> </w:t>
      </w:r>
      <w:r>
        <w:rPr>
          <w:rFonts w:asciiTheme="minorHAnsi" w:hAnsiTheme="minorHAnsi"/>
          <w:spacing w:val="-1"/>
        </w:rPr>
        <w:t>cf.</w:t>
      </w:r>
      <w:r>
        <w:rPr>
          <w:rFonts w:asciiTheme="minorHAnsi" w:hAnsiTheme="minorHAnsi"/>
          <w:spacing w:val="3"/>
        </w:rPr>
        <w:t xml:space="preserve"> </w:t>
      </w:r>
      <w:r>
        <w:rPr>
          <w:rFonts w:asciiTheme="minorHAnsi" w:hAnsiTheme="minorHAnsi"/>
          <w:spacing w:val="-1"/>
        </w:rPr>
        <w:t>Annex</w:t>
      </w:r>
      <w:r>
        <w:rPr>
          <w:rFonts w:asciiTheme="minorHAnsi" w:hAnsiTheme="minorHAnsi"/>
          <w:spacing w:val="4"/>
        </w:rPr>
        <w:t xml:space="preserve"> </w:t>
      </w:r>
      <w:r>
        <w:rPr>
          <w:rFonts w:asciiTheme="minorHAnsi" w:hAnsiTheme="minorHAnsi"/>
          <w:spacing w:val="-1"/>
        </w:rPr>
        <w:t>X.</w:t>
      </w:r>
    </w:p>
    <w:p w14:paraId="066484CC" w14:textId="77777777" w:rsidR="000F72C1" w:rsidRDefault="000F72C1">
      <w:pPr>
        <w:spacing w:line="170" w:lineRule="auto"/>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4CD" w14:textId="77777777" w:rsidR="000F72C1" w:rsidRDefault="0020793E">
      <w:pPr>
        <w:pStyle w:val="BodyText"/>
        <w:spacing w:before="6" w:line="215" w:lineRule="auto"/>
        <w:ind w:left="38" w:right="769"/>
        <w:rPr>
          <w:rFonts w:asciiTheme="minorHAnsi" w:hAnsiTheme="minorHAnsi"/>
        </w:rPr>
      </w:pPr>
      <w:r>
        <w:rPr>
          <w:rFonts w:asciiTheme="minorHAnsi" w:hAnsiTheme="minorHAnsi"/>
          <w:spacing w:val="-1"/>
        </w:rPr>
        <w:t>Other lessees on th</w:t>
      </w:r>
      <w:r>
        <w:rPr>
          <w:rFonts w:asciiTheme="minorHAnsi" w:hAnsiTheme="minorHAnsi"/>
          <w:spacing w:val="-2"/>
        </w:rPr>
        <w:t>e</w:t>
      </w:r>
      <w:r>
        <w:rPr>
          <w:rFonts w:asciiTheme="minorHAnsi" w:hAnsiTheme="minorHAnsi"/>
          <w:spacing w:val="13"/>
        </w:rPr>
        <w:t xml:space="preserve"> </w:t>
      </w:r>
      <w:r>
        <w:rPr>
          <w:rFonts w:asciiTheme="minorHAnsi" w:hAnsiTheme="minorHAnsi"/>
          <w:spacing w:val="-2"/>
        </w:rPr>
        <w:t>property are (…). These</w:t>
      </w:r>
      <w:r>
        <w:rPr>
          <w:rFonts w:asciiTheme="minorHAnsi" w:hAnsiTheme="minorHAnsi"/>
          <w:spacing w:val="13"/>
        </w:rPr>
        <w:t xml:space="preserve"> </w:t>
      </w:r>
      <w:r>
        <w:rPr>
          <w:rFonts w:asciiTheme="minorHAnsi" w:hAnsiTheme="minorHAnsi"/>
          <w:spacing w:val="-2"/>
        </w:rPr>
        <w:t>lessees have the use of</w:t>
      </w:r>
      <w:r>
        <w:rPr>
          <w:rFonts w:asciiTheme="minorHAnsi" w:hAnsiTheme="minorHAnsi"/>
          <w:spacing w:val="5"/>
        </w:rPr>
        <w:t xml:space="preserve"> </w:t>
      </w:r>
      <w:r>
        <w:rPr>
          <w:rFonts w:asciiTheme="minorHAnsi" w:hAnsiTheme="minorHAnsi"/>
          <w:spacing w:val="-2"/>
        </w:rPr>
        <w:t>(…) to</w:t>
      </w:r>
      <w:r>
        <w:rPr>
          <w:rFonts w:asciiTheme="minorHAnsi" w:hAnsiTheme="minorHAnsi"/>
          <w:spacing w:val="9"/>
        </w:rPr>
        <w:t xml:space="preserve"> </w:t>
      </w:r>
      <w:r>
        <w:rPr>
          <w:rFonts w:asciiTheme="minorHAnsi" w:hAnsiTheme="minorHAnsi"/>
          <w:spacing w:val="-2"/>
        </w:rPr>
        <w:t>(…). They shall</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4"/>
        </w:rPr>
        <w:t xml:space="preserve"> </w:t>
      </w:r>
      <w:r>
        <w:rPr>
          <w:rFonts w:asciiTheme="minorHAnsi" w:hAnsiTheme="minorHAnsi"/>
          <w:spacing w:val="-2"/>
        </w:rPr>
        <w:t>entitled to</w:t>
      </w:r>
      <w:r>
        <w:rPr>
          <w:rFonts w:asciiTheme="minorHAnsi" w:hAnsiTheme="minorHAnsi"/>
          <w:spacing w:val="10"/>
        </w:rPr>
        <w:t xml:space="preserve"> </w:t>
      </w:r>
      <w:r>
        <w:rPr>
          <w:rFonts w:asciiTheme="minorHAnsi" w:hAnsiTheme="minorHAnsi"/>
          <w:spacing w:val="-2"/>
        </w:rPr>
        <w:t>unimpeded</w:t>
      </w:r>
      <w:r>
        <w:rPr>
          <w:rFonts w:asciiTheme="minorHAnsi" w:hAnsiTheme="minorHAnsi"/>
        </w:rPr>
        <w:t xml:space="preserve"> </w:t>
      </w:r>
      <w:r>
        <w:rPr>
          <w:rFonts w:asciiTheme="minorHAnsi" w:hAnsiTheme="minorHAnsi"/>
          <w:spacing w:val="-1"/>
        </w:rPr>
        <w:t>access to their</w:t>
      </w:r>
      <w:r>
        <w:rPr>
          <w:rFonts w:asciiTheme="minorHAnsi" w:hAnsiTheme="minorHAnsi"/>
          <w:spacing w:val="18"/>
        </w:rPr>
        <w:t xml:space="preserve"> </w:t>
      </w:r>
      <w:r>
        <w:rPr>
          <w:rFonts w:asciiTheme="minorHAnsi" w:hAnsiTheme="minorHAnsi"/>
          <w:spacing w:val="-1"/>
        </w:rPr>
        <w:t>installations on the</w:t>
      </w:r>
      <w:r>
        <w:rPr>
          <w:rFonts w:asciiTheme="minorHAnsi" w:hAnsiTheme="minorHAnsi"/>
          <w:spacing w:val="18"/>
        </w:rPr>
        <w:t xml:space="preserve"> </w:t>
      </w:r>
      <w:r>
        <w:rPr>
          <w:rFonts w:asciiTheme="minorHAnsi" w:hAnsiTheme="minorHAnsi"/>
          <w:spacing w:val="-1"/>
        </w:rPr>
        <w:t>property.</w:t>
      </w:r>
    </w:p>
    <w:p w14:paraId="066484CE" w14:textId="77777777" w:rsidR="000F72C1" w:rsidRDefault="0020793E">
      <w:pPr>
        <w:pStyle w:val="BodyText"/>
        <w:spacing w:before="176" w:line="215" w:lineRule="auto"/>
        <w:ind w:left="38" w:right="769"/>
        <w:rPr>
          <w:rFonts w:asciiTheme="minorHAnsi" w:hAnsiTheme="minorHAnsi"/>
        </w:rPr>
      </w:pPr>
      <w:r>
        <w:rPr>
          <w:rFonts w:asciiTheme="minorHAnsi" w:hAnsiTheme="minorHAnsi"/>
          <w:spacing w:val="-1"/>
        </w:rPr>
        <w:t>Other lessees on th</w:t>
      </w:r>
      <w:r>
        <w:rPr>
          <w:rFonts w:asciiTheme="minorHAnsi" w:hAnsiTheme="minorHAnsi"/>
          <w:spacing w:val="-2"/>
        </w:rPr>
        <w:t>e</w:t>
      </w:r>
      <w:r>
        <w:rPr>
          <w:rFonts w:asciiTheme="minorHAnsi" w:hAnsiTheme="minorHAnsi"/>
          <w:spacing w:val="13"/>
        </w:rPr>
        <w:t xml:space="preserve"> </w:t>
      </w:r>
      <w:r>
        <w:rPr>
          <w:rFonts w:asciiTheme="minorHAnsi" w:hAnsiTheme="minorHAnsi"/>
          <w:spacing w:val="-2"/>
        </w:rPr>
        <w:t>property are (…). These</w:t>
      </w:r>
      <w:r>
        <w:rPr>
          <w:rFonts w:asciiTheme="minorHAnsi" w:hAnsiTheme="minorHAnsi"/>
          <w:spacing w:val="13"/>
        </w:rPr>
        <w:t xml:space="preserve"> </w:t>
      </w:r>
      <w:r>
        <w:rPr>
          <w:rFonts w:asciiTheme="minorHAnsi" w:hAnsiTheme="minorHAnsi"/>
          <w:spacing w:val="-2"/>
        </w:rPr>
        <w:t>lessees have the use of</w:t>
      </w:r>
      <w:r>
        <w:rPr>
          <w:rFonts w:asciiTheme="minorHAnsi" w:hAnsiTheme="minorHAnsi"/>
          <w:spacing w:val="5"/>
        </w:rPr>
        <w:t xml:space="preserve"> </w:t>
      </w:r>
      <w:r>
        <w:rPr>
          <w:rFonts w:asciiTheme="minorHAnsi" w:hAnsiTheme="minorHAnsi"/>
          <w:spacing w:val="-2"/>
        </w:rPr>
        <w:t>(…) to</w:t>
      </w:r>
      <w:r>
        <w:rPr>
          <w:rFonts w:asciiTheme="minorHAnsi" w:hAnsiTheme="minorHAnsi"/>
          <w:spacing w:val="9"/>
        </w:rPr>
        <w:t xml:space="preserve"> </w:t>
      </w:r>
      <w:r>
        <w:rPr>
          <w:rFonts w:asciiTheme="minorHAnsi" w:hAnsiTheme="minorHAnsi"/>
          <w:spacing w:val="-2"/>
        </w:rPr>
        <w:t>(…). They shall</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4"/>
        </w:rPr>
        <w:t xml:space="preserve"> </w:t>
      </w:r>
      <w:r>
        <w:rPr>
          <w:rFonts w:asciiTheme="minorHAnsi" w:hAnsiTheme="minorHAnsi"/>
          <w:spacing w:val="-2"/>
        </w:rPr>
        <w:t>entitled to</w:t>
      </w:r>
      <w:r>
        <w:rPr>
          <w:rFonts w:asciiTheme="minorHAnsi" w:hAnsiTheme="minorHAnsi"/>
          <w:spacing w:val="10"/>
        </w:rPr>
        <w:t xml:space="preserve"> </w:t>
      </w:r>
      <w:r>
        <w:rPr>
          <w:rFonts w:asciiTheme="minorHAnsi" w:hAnsiTheme="minorHAnsi"/>
          <w:spacing w:val="-2"/>
        </w:rPr>
        <w:t>unimpeded</w:t>
      </w:r>
      <w:r>
        <w:rPr>
          <w:rFonts w:asciiTheme="minorHAnsi" w:hAnsiTheme="minorHAnsi"/>
        </w:rPr>
        <w:t xml:space="preserve"> </w:t>
      </w:r>
      <w:r>
        <w:rPr>
          <w:rFonts w:asciiTheme="minorHAnsi" w:hAnsiTheme="minorHAnsi"/>
          <w:spacing w:val="-1"/>
        </w:rPr>
        <w:t>access to their</w:t>
      </w:r>
      <w:r>
        <w:rPr>
          <w:rFonts w:asciiTheme="minorHAnsi" w:hAnsiTheme="minorHAnsi"/>
          <w:spacing w:val="18"/>
        </w:rPr>
        <w:t xml:space="preserve"> </w:t>
      </w:r>
      <w:r>
        <w:rPr>
          <w:rFonts w:asciiTheme="minorHAnsi" w:hAnsiTheme="minorHAnsi"/>
          <w:spacing w:val="-1"/>
        </w:rPr>
        <w:t>installations on the</w:t>
      </w:r>
      <w:r>
        <w:rPr>
          <w:rFonts w:asciiTheme="minorHAnsi" w:hAnsiTheme="minorHAnsi"/>
          <w:spacing w:val="18"/>
        </w:rPr>
        <w:t xml:space="preserve"> </w:t>
      </w:r>
      <w:r>
        <w:rPr>
          <w:rFonts w:asciiTheme="minorHAnsi" w:hAnsiTheme="minorHAnsi"/>
          <w:spacing w:val="-1"/>
        </w:rPr>
        <w:t>property.</w:t>
      </w:r>
    </w:p>
    <w:p w14:paraId="066484CF" w14:textId="77777777" w:rsidR="000F72C1" w:rsidRDefault="0020793E">
      <w:pPr>
        <w:pStyle w:val="BodyText"/>
        <w:spacing w:before="178" w:line="214" w:lineRule="auto"/>
        <w:ind w:left="38" w:right="772" w:hanging="8"/>
        <w:rPr>
          <w:rFonts w:asciiTheme="minorHAnsi" w:hAnsiTheme="minorHAnsi"/>
        </w:rPr>
      </w:pP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lessee</w:t>
      </w:r>
      <w:r>
        <w:rPr>
          <w:rFonts w:asciiTheme="minorHAnsi" w:hAnsiTheme="minorHAnsi"/>
          <w:spacing w:val="27"/>
          <w:w w:val="101"/>
        </w:rPr>
        <w:t xml:space="preserve"> </w:t>
      </w:r>
      <w:r>
        <w:rPr>
          <w:rFonts w:asciiTheme="minorHAnsi" w:hAnsiTheme="minorHAnsi"/>
          <w:spacing w:val="-2"/>
        </w:rPr>
        <w:t>is</w:t>
      </w:r>
      <w:r>
        <w:rPr>
          <w:rFonts w:asciiTheme="minorHAnsi" w:hAnsiTheme="minorHAnsi"/>
          <w:spacing w:val="29"/>
          <w:w w:val="101"/>
        </w:rPr>
        <w:t xml:space="preserve"> </w:t>
      </w:r>
      <w:r>
        <w:rPr>
          <w:rFonts w:asciiTheme="minorHAnsi" w:hAnsiTheme="minorHAnsi"/>
          <w:spacing w:val="-2"/>
        </w:rPr>
        <w:t>prepared</w:t>
      </w:r>
      <w:r>
        <w:rPr>
          <w:rFonts w:asciiTheme="minorHAnsi" w:hAnsiTheme="minorHAnsi"/>
          <w:spacing w:val="15"/>
          <w:w w:val="101"/>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help</w:t>
      </w:r>
      <w:r>
        <w:rPr>
          <w:rFonts w:asciiTheme="minorHAnsi" w:hAnsiTheme="minorHAnsi"/>
          <w:spacing w:val="15"/>
          <w:w w:val="101"/>
        </w:rPr>
        <w:t xml:space="preserve"> </w:t>
      </w:r>
      <w:r>
        <w:rPr>
          <w:rFonts w:asciiTheme="minorHAnsi" w:hAnsiTheme="minorHAnsi"/>
          <w:spacing w:val="-2"/>
        </w:rPr>
        <w:t>to</w:t>
      </w:r>
      <w:r>
        <w:rPr>
          <w:rFonts w:asciiTheme="minorHAnsi" w:hAnsiTheme="minorHAnsi"/>
          <w:spacing w:val="18"/>
        </w:rPr>
        <w:t xml:space="preserve"> </w:t>
      </w:r>
      <w:r>
        <w:rPr>
          <w:rFonts w:asciiTheme="minorHAnsi" w:hAnsiTheme="minorHAnsi"/>
          <w:spacing w:val="-2"/>
        </w:rPr>
        <w:t>find</w:t>
      </w:r>
      <w:r>
        <w:rPr>
          <w:rFonts w:asciiTheme="minorHAnsi" w:hAnsiTheme="minorHAnsi"/>
          <w:spacing w:val="22"/>
        </w:rPr>
        <w:t xml:space="preserve"> </w:t>
      </w:r>
      <w:r>
        <w:rPr>
          <w:rFonts w:asciiTheme="minorHAnsi" w:hAnsiTheme="minorHAnsi"/>
          <w:spacing w:val="-2"/>
        </w:rPr>
        <w:t>a</w:t>
      </w:r>
      <w:r>
        <w:rPr>
          <w:rFonts w:asciiTheme="minorHAnsi" w:hAnsiTheme="minorHAnsi"/>
          <w:spacing w:val="21"/>
          <w:w w:val="101"/>
        </w:rPr>
        <w:t xml:space="preserve"> </w:t>
      </w:r>
      <w:r>
        <w:rPr>
          <w:rFonts w:asciiTheme="minorHAnsi" w:hAnsiTheme="minorHAnsi"/>
          <w:spacing w:val="-2"/>
        </w:rPr>
        <w:t>solution</w:t>
      </w:r>
      <w:r>
        <w:rPr>
          <w:rFonts w:asciiTheme="minorHAnsi" w:hAnsiTheme="minorHAnsi"/>
          <w:spacing w:val="20"/>
          <w:w w:val="101"/>
        </w:rPr>
        <w:t xml:space="preserve"> </w:t>
      </w:r>
      <w:r>
        <w:rPr>
          <w:rFonts w:asciiTheme="minorHAnsi" w:hAnsiTheme="minorHAnsi"/>
          <w:spacing w:val="-2"/>
        </w:rPr>
        <w:t>should</w:t>
      </w:r>
      <w:r>
        <w:rPr>
          <w:rFonts w:asciiTheme="minorHAnsi" w:hAnsiTheme="minorHAnsi"/>
          <w:spacing w:val="16"/>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lessor</w:t>
      </w:r>
      <w:r>
        <w:rPr>
          <w:rFonts w:asciiTheme="minorHAnsi" w:hAnsiTheme="minorHAnsi"/>
          <w:spacing w:val="20"/>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other</w:t>
      </w:r>
      <w:r>
        <w:rPr>
          <w:rFonts w:asciiTheme="minorHAnsi" w:hAnsiTheme="minorHAnsi"/>
          <w:spacing w:val="29"/>
        </w:rPr>
        <w:t xml:space="preserve"> </w:t>
      </w:r>
      <w:r>
        <w:rPr>
          <w:rFonts w:asciiTheme="minorHAnsi" w:hAnsiTheme="minorHAnsi"/>
          <w:spacing w:val="-2"/>
        </w:rPr>
        <w:t>public</w:t>
      </w:r>
      <w:r>
        <w:rPr>
          <w:rFonts w:asciiTheme="minorHAnsi" w:hAnsiTheme="minorHAnsi"/>
          <w:spacing w:val="23"/>
        </w:rPr>
        <w:t xml:space="preserve"> </w:t>
      </w:r>
      <w:r>
        <w:rPr>
          <w:rFonts w:asciiTheme="minorHAnsi" w:hAnsiTheme="minorHAnsi"/>
          <w:spacing w:val="-2"/>
        </w:rPr>
        <w:t>agency</w:t>
      </w:r>
      <w:r>
        <w:rPr>
          <w:rFonts w:asciiTheme="minorHAnsi" w:hAnsiTheme="minorHAnsi"/>
          <w:spacing w:val="23"/>
          <w:w w:val="101"/>
        </w:rPr>
        <w:t xml:space="preserve"> </w:t>
      </w:r>
      <w:r>
        <w:rPr>
          <w:rFonts w:asciiTheme="minorHAnsi" w:hAnsiTheme="minorHAnsi"/>
          <w:spacing w:val="-2"/>
        </w:rPr>
        <w:t>or</w:t>
      </w:r>
      <w:r>
        <w:rPr>
          <w:rFonts w:asciiTheme="minorHAnsi" w:hAnsiTheme="minorHAnsi"/>
          <w:spacing w:val="20"/>
        </w:rPr>
        <w:t xml:space="preserve"> </w:t>
      </w:r>
      <w:r>
        <w:rPr>
          <w:rFonts w:asciiTheme="minorHAnsi" w:hAnsiTheme="minorHAnsi"/>
          <w:spacing w:val="-2"/>
        </w:rPr>
        <w:t>enterpris</w:t>
      </w:r>
      <w:r>
        <w:rPr>
          <w:rFonts w:asciiTheme="minorHAnsi" w:hAnsiTheme="minorHAnsi"/>
          <w:spacing w:val="-3"/>
        </w:rPr>
        <w:t>e</w:t>
      </w:r>
      <w:r>
        <w:rPr>
          <w:rFonts w:asciiTheme="minorHAnsi" w:hAnsiTheme="minorHAnsi"/>
          <w:spacing w:val="29"/>
          <w:w w:val="101"/>
        </w:rPr>
        <w:t xml:space="preserve"> </w:t>
      </w:r>
      <w:r>
        <w:rPr>
          <w:rFonts w:asciiTheme="minorHAnsi" w:hAnsiTheme="minorHAnsi"/>
          <w:spacing w:val="-3"/>
        </w:rPr>
        <w:t>need,</w:t>
      </w:r>
      <w:r>
        <w:rPr>
          <w:rFonts w:asciiTheme="minorHAnsi" w:hAnsiTheme="minorHAnsi"/>
          <w:spacing w:val="16"/>
          <w:w w:val="101"/>
        </w:rPr>
        <w:t xml:space="preserve"> </w:t>
      </w:r>
      <w:r>
        <w:rPr>
          <w:rFonts w:asciiTheme="minorHAnsi" w:hAnsiTheme="minorHAnsi"/>
          <w:spacing w:val="-3"/>
        </w:rPr>
        <w:t>for</w:t>
      </w:r>
      <w:r>
        <w:rPr>
          <w:rFonts w:asciiTheme="minorHAnsi" w:hAnsiTheme="minorHAnsi"/>
        </w:rPr>
        <w:t xml:space="preserve"> </w:t>
      </w:r>
      <w:r>
        <w:rPr>
          <w:rFonts w:asciiTheme="minorHAnsi" w:hAnsiTheme="minorHAnsi"/>
          <w:spacing w:val="-1"/>
        </w:rPr>
        <w:t>official</w:t>
      </w:r>
      <w:r>
        <w:rPr>
          <w:rFonts w:asciiTheme="minorHAnsi" w:hAnsiTheme="minorHAnsi"/>
          <w:spacing w:val="17"/>
        </w:rPr>
        <w:t xml:space="preserve"> </w:t>
      </w:r>
      <w:r>
        <w:rPr>
          <w:rFonts w:asciiTheme="minorHAnsi" w:hAnsiTheme="minorHAnsi"/>
          <w:spacing w:val="-1"/>
        </w:rPr>
        <w:t>purposes, to erect</w:t>
      </w:r>
      <w:r>
        <w:rPr>
          <w:rFonts w:asciiTheme="minorHAnsi" w:hAnsiTheme="minorHAnsi"/>
          <w:spacing w:val="15"/>
          <w:w w:val="101"/>
        </w:rPr>
        <w:t xml:space="preserve"> </w:t>
      </w:r>
      <w:r>
        <w:rPr>
          <w:rFonts w:asciiTheme="minorHAnsi" w:hAnsiTheme="minorHAnsi"/>
          <w:spacing w:val="-1"/>
        </w:rPr>
        <w:t>installations or th</w:t>
      </w:r>
      <w:r>
        <w:rPr>
          <w:rFonts w:asciiTheme="minorHAnsi" w:hAnsiTheme="minorHAnsi"/>
          <w:spacing w:val="-2"/>
        </w:rPr>
        <w:t>e</w:t>
      </w:r>
      <w:r>
        <w:rPr>
          <w:rFonts w:asciiTheme="minorHAnsi" w:hAnsiTheme="minorHAnsi"/>
          <w:spacing w:val="17"/>
          <w:w w:val="101"/>
        </w:rPr>
        <w:t xml:space="preserve"> </w:t>
      </w:r>
      <w:r>
        <w:rPr>
          <w:rFonts w:asciiTheme="minorHAnsi" w:hAnsiTheme="minorHAnsi"/>
          <w:spacing w:val="-2"/>
        </w:rPr>
        <w:t>like on the</w:t>
      </w:r>
      <w:r>
        <w:rPr>
          <w:rFonts w:asciiTheme="minorHAnsi" w:hAnsiTheme="minorHAnsi"/>
          <w:spacing w:val="17"/>
          <w:w w:val="101"/>
        </w:rPr>
        <w:t xml:space="preserve"> </w:t>
      </w:r>
      <w:r>
        <w:rPr>
          <w:rFonts w:asciiTheme="minorHAnsi" w:hAnsiTheme="minorHAnsi"/>
          <w:spacing w:val="-2"/>
        </w:rPr>
        <w:t>property</w:t>
      </w:r>
      <w:r>
        <w:rPr>
          <w:rFonts w:asciiTheme="minorHAnsi" w:hAnsiTheme="minorHAnsi"/>
          <w:spacing w:val="16"/>
        </w:rPr>
        <w:t xml:space="preserve"> </w:t>
      </w:r>
      <w:r>
        <w:rPr>
          <w:rFonts w:asciiTheme="minorHAnsi" w:hAnsiTheme="minorHAnsi"/>
          <w:spacing w:val="-2"/>
        </w:rPr>
        <w:t>in the</w:t>
      </w:r>
      <w:r>
        <w:rPr>
          <w:rFonts w:asciiTheme="minorHAnsi" w:hAnsiTheme="minorHAnsi"/>
          <w:spacing w:val="17"/>
          <w:w w:val="101"/>
        </w:rPr>
        <w:t xml:space="preserve"> </w:t>
      </w:r>
      <w:r>
        <w:rPr>
          <w:rFonts w:asciiTheme="minorHAnsi" w:hAnsiTheme="minorHAnsi"/>
          <w:spacing w:val="-2"/>
        </w:rPr>
        <w:t>period</w:t>
      </w:r>
      <w:r>
        <w:rPr>
          <w:rFonts w:asciiTheme="minorHAnsi" w:hAnsiTheme="minorHAnsi"/>
          <w:spacing w:val="7"/>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lease.</w:t>
      </w:r>
    </w:p>
    <w:p w14:paraId="066484D0" w14:textId="77777777" w:rsidR="000F72C1" w:rsidRDefault="0020793E">
      <w:pPr>
        <w:pStyle w:val="BodyText"/>
        <w:spacing w:before="207" w:line="179" w:lineRule="auto"/>
        <w:ind w:left="33"/>
        <w:rPr>
          <w:rFonts w:asciiTheme="minorHAnsi" w:hAnsiTheme="minorHAnsi"/>
          <w:sz w:val="28"/>
          <w:szCs w:val="28"/>
        </w:rPr>
      </w:pPr>
      <w:r>
        <w:rPr>
          <w:rFonts w:asciiTheme="minorHAnsi" w:hAnsiTheme="minorHAnsi"/>
          <w:b/>
          <w:bCs/>
          <w:color w:val="00558C"/>
          <w:spacing w:val="-1"/>
          <w:sz w:val="28"/>
          <w:szCs w:val="28"/>
        </w:rPr>
        <w:t>4.           HERITAGE</w:t>
      </w:r>
      <w:r>
        <w:rPr>
          <w:rFonts w:asciiTheme="minorHAnsi" w:hAnsiTheme="minorHAnsi"/>
          <w:b/>
          <w:bCs/>
          <w:color w:val="00558C"/>
          <w:spacing w:val="19"/>
          <w:w w:val="101"/>
          <w:sz w:val="28"/>
          <w:szCs w:val="28"/>
        </w:rPr>
        <w:t xml:space="preserve"> </w:t>
      </w:r>
      <w:r>
        <w:rPr>
          <w:rFonts w:asciiTheme="minorHAnsi" w:hAnsiTheme="minorHAnsi"/>
          <w:b/>
          <w:bCs/>
          <w:color w:val="00558C"/>
          <w:spacing w:val="-1"/>
          <w:sz w:val="28"/>
          <w:szCs w:val="28"/>
        </w:rPr>
        <w:t>PROTECTION</w:t>
      </w:r>
    </w:p>
    <w:p w14:paraId="066484D1" w14:textId="77777777" w:rsidR="000F72C1" w:rsidRDefault="0020793E">
      <w:pPr>
        <w:pStyle w:val="BodyText"/>
        <w:spacing w:before="176" w:line="214" w:lineRule="auto"/>
        <w:ind w:left="38" w:right="769" w:hanging="8"/>
        <w:rPr>
          <w:rFonts w:asciiTheme="minorHAnsi" w:hAnsiTheme="minorHAnsi"/>
        </w:rPr>
      </w:pPr>
      <w:r>
        <w:rPr>
          <w:rFonts w:asciiTheme="minorHAnsi" w:hAnsiTheme="minorHAnsi"/>
          <w:spacing w:val="-1"/>
        </w:rPr>
        <w:t xml:space="preserve">The lease object is protected under an </w:t>
      </w:r>
      <w:r>
        <w:rPr>
          <w:rFonts w:asciiTheme="minorHAnsi" w:hAnsiTheme="minorHAnsi"/>
          <w:spacing w:val="-2"/>
        </w:rPr>
        <w:t>order issued on xx.xx.xxxx by the</w:t>
      </w:r>
      <w:r>
        <w:rPr>
          <w:rFonts w:asciiTheme="minorHAnsi" w:hAnsiTheme="minorHAnsi"/>
          <w:spacing w:val="8"/>
        </w:rPr>
        <w:t xml:space="preserve"> </w:t>
      </w:r>
      <w:r>
        <w:rPr>
          <w:rFonts w:asciiTheme="minorHAnsi" w:hAnsiTheme="minorHAnsi"/>
          <w:spacing w:val="-2"/>
        </w:rPr>
        <w:t>Directorate for Cultural</w:t>
      </w:r>
      <w:r>
        <w:rPr>
          <w:rFonts w:asciiTheme="minorHAnsi" w:hAnsiTheme="minorHAnsi"/>
          <w:spacing w:val="9"/>
        </w:rPr>
        <w:t xml:space="preserve"> </w:t>
      </w:r>
      <w:r>
        <w:rPr>
          <w:rFonts w:asciiTheme="minorHAnsi" w:hAnsiTheme="minorHAnsi"/>
          <w:spacing w:val="-2"/>
        </w:rPr>
        <w:t>Heritage in</w:t>
      </w:r>
      <w:r>
        <w:rPr>
          <w:rFonts w:asciiTheme="minorHAnsi" w:hAnsiTheme="minorHAnsi"/>
          <w:spacing w:val="9"/>
        </w:rPr>
        <w:t xml:space="preserve"> </w:t>
      </w:r>
      <w:r>
        <w:rPr>
          <w:rFonts w:asciiTheme="minorHAnsi" w:hAnsiTheme="minorHAnsi"/>
          <w:spacing w:val="-2"/>
        </w:rPr>
        <w:t>Norway,</w:t>
      </w:r>
      <w:r>
        <w:rPr>
          <w:rFonts w:asciiTheme="minorHAnsi" w:hAnsiTheme="minorHAnsi"/>
        </w:rPr>
        <w:t xml:space="preserve"> </w:t>
      </w:r>
      <w:r>
        <w:rPr>
          <w:rFonts w:asciiTheme="minorHAnsi" w:hAnsiTheme="minorHAnsi"/>
          <w:spacing w:val="-2"/>
        </w:rPr>
        <w:t>cf. Annex</w:t>
      </w:r>
      <w:r>
        <w:rPr>
          <w:rFonts w:asciiTheme="minorHAnsi" w:hAnsiTheme="minorHAnsi"/>
          <w:spacing w:val="15"/>
        </w:rPr>
        <w:t xml:space="preserve"> </w:t>
      </w:r>
      <w:r>
        <w:rPr>
          <w:rFonts w:asciiTheme="minorHAnsi" w:hAnsiTheme="minorHAnsi"/>
          <w:spacing w:val="-2"/>
        </w:rPr>
        <w:t>X.</w:t>
      </w:r>
    </w:p>
    <w:p w14:paraId="066484D2" w14:textId="77777777" w:rsidR="000F72C1" w:rsidRDefault="0020793E">
      <w:pPr>
        <w:pStyle w:val="BodyText"/>
        <w:spacing w:before="181" w:line="226" w:lineRule="auto"/>
        <w:ind w:left="31" w:right="770" w:hanging="1"/>
        <w:jc w:val="both"/>
        <w:rPr>
          <w:rFonts w:asciiTheme="minorHAnsi" w:hAnsiTheme="minorHAnsi"/>
        </w:rPr>
      </w:pPr>
      <w:r>
        <w:rPr>
          <w:rFonts w:asciiTheme="minorHAnsi" w:hAnsiTheme="minorHAnsi"/>
          <w:spacing w:val="-1"/>
        </w:rPr>
        <w:t>The</w:t>
      </w:r>
      <w:r>
        <w:rPr>
          <w:rFonts w:asciiTheme="minorHAnsi" w:hAnsiTheme="minorHAnsi"/>
          <w:spacing w:val="42"/>
          <w:w w:val="101"/>
        </w:rPr>
        <w:t xml:space="preserve"> </w:t>
      </w:r>
      <w:r>
        <w:rPr>
          <w:rFonts w:asciiTheme="minorHAnsi" w:hAnsiTheme="minorHAnsi"/>
          <w:spacing w:val="-1"/>
        </w:rPr>
        <w:t>lessee</w:t>
      </w:r>
      <w:r>
        <w:rPr>
          <w:rFonts w:asciiTheme="minorHAnsi" w:hAnsiTheme="minorHAnsi"/>
          <w:spacing w:val="38"/>
          <w:w w:val="101"/>
        </w:rPr>
        <w:t xml:space="preserve"> </w:t>
      </w:r>
      <w:r>
        <w:rPr>
          <w:rFonts w:asciiTheme="minorHAnsi" w:hAnsiTheme="minorHAnsi"/>
          <w:spacing w:val="-1"/>
        </w:rPr>
        <w:t>undertakes</w:t>
      </w:r>
      <w:r>
        <w:rPr>
          <w:rFonts w:asciiTheme="minorHAnsi" w:hAnsiTheme="minorHAnsi"/>
          <w:spacing w:val="26"/>
        </w:rPr>
        <w:t xml:space="preserve"> </w:t>
      </w:r>
      <w:r>
        <w:rPr>
          <w:rFonts w:asciiTheme="minorHAnsi" w:hAnsiTheme="minorHAnsi"/>
          <w:spacing w:val="-1"/>
        </w:rPr>
        <w:t>to</w:t>
      </w:r>
      <w:r>
        <w:rPr>
          <w:rFonts w:asciiTheme="minorHAnsi" w:hAnsiTheme="minorHAnsi"/>
          <w:spacing w:val="33"/>
        </w:rPr>
        <w:t xml:space="preserve"> </w:t>
      </w:r>
      <w:r>
        <w:rPr>
          <w:rFonts w:asciiTheme="minorHAnsi" w:hAnsiTheme="minorHAnsi"/>
          <w:spacing w:val="-1"/>
        </w:rPr>
        <w:t>comply</w:t>
      </w:r>
      <w:r>
        <w:rPr>
          <w:rFonts w:asciiTheme="minorHAnsi" w:hAnsiTheme="minorHAnsi"/>
          <w:spacing w:val="29"/>
        </w:rPr>
        <w:t xml:space="preserve"> </w:t>
      </w:r>
      <w:r>
        <w:rPr>
          <w:rFonts w:asciiTheme="minorHAnsi" w:hAnsiTheme="minorHAnsi"/>
          <w:spacing w:val="-1"/>
        </w:rPr>
        <w:t>with</w:t>
      </w:r>
      <w:r>
        <w:rPr>
          <w:rFonts w:asciiTheme="minorHAnsi" w:hAnsiTheme="minorHAnsi"/>
          <w:spacing w:val="25"/>
        </w:rPr>
        <w:t xml:space="preserve"> </w:t>
      </w:r>
      <w:r>
        <w:rPr>
          <w:rFonts w:asciiTheme="minorHAnsi" w:hAnsiTheme="minorHAnsi"/>
          <w:spacing w:val="-1"/>
        </w:rPr>
        <w:t>th</w:t>
      </w:r>
      <w:r>
        <w:rPr>
          <w:rFonts w:asciiTheme="minorHAnsi" w:hAnsiTheme="minorHAnsi"/>
          <w:spacing w:val="-2"/>
        </w:rPr>
        <w:t>e</w:t>
      </w:r>
      <w:r>
        <w:rPr>
          <w:rFonts w:asciiTheme="minorHAnsi" w:hAnsiTheme="minorHAnsi"/>
          <w:spacing w:val="39"/>
        </w:rPr>
        <w:t xml:space="preserve"> </w:t>
      </w:r>
      <w:r>
        <w:rPr>
          <w:rFonts w:asciiTheme="minorHAnsi" w:hAnsiTheme="minorHAnsi"/>
          <w:spacing w:val="-2"/>
        </w:rPr>
        <w:t>protection</w:t>
      </w:r>
      <w:r>
        <w:rPr>
          <w:rFonts w:asciiTheme="minorHAnsi" w:hAnsiTheme="minorHAnsi"/>
          <w:spacing w:val="40"/>
          <w:w w:val="101"/>
        </w:rPr>
        <w:t xml:space="preserve"> </w:t>
      </w:r>
      <w:r>
        <w:rPr>
          <w:rFonts w:asciiTheme="minorHAnsi" w:hAnsiTheme="minorHAnsi"/>
          <w:spacing w:val="-2"/>
        </w:rPr>
        <w:t>provisions</w:t>
      </w:r>
      <w:r>
        <w:rPr>
          <w:rFonts w:asciiTheme="minorHAnsi" w:hAnsiTheme="minorHAnsi"/>
          <w:spacing w:val="32"/>
        </w:rPr>
        <w:t xml:space="preserve"> </w:t>
      </w:r>
      <w:r>
        <w:rPr>
          <w:rFonts w:asciiTheme="minorHAnsi" w:hAnsiTheme="minorHAnsi"/>
          <w:spacing w:val="-2"/>
        </w:rPr>
        <w:t>of</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Directorate’s</w:t>
      </w:r>
      <w:r>
        <w:rPr>
          <w:rFonts w:asciiTheme="minorHAnsi" w:hAnsiTheme="minorHAnsi"/>
          <w:spacing w:val="32"/>
        </w:rPr>
        <w:t xml:space="preserve"> </w:t>
      </w:r>
      <w:r>
        <w:rPr>
          <w:rFonts w:asciiTheme="minorHAnsi" w:hAnsiTheme="minorHAnsi"/>
          <w:spacing w:val="-2"/>
        </w:rPr>
        <w:t>order,</w:t>
      </w:r>
      <w:r>
        <w:rPr>
          <w:rFonts w:asciiTheme="minorHAnsi" w:hAnsiTheme="minorHAnsi"/>
          <w:spacing w:val="32"/>
          <w:w w:val="101"/>
        </w:rPr>
        <w:t xml:space="preserve"> </w:t>
      </w:r>
      <w:r>
        <w:rPr>
          <w:rFonts w:asciiTheme="minorHAnsi" w:hAnsiTheme="minorHAnsi"/>
          <w:spacing w:val="-2"/>
        </w:rPr>
        <w:t>and</w:t>
      </w:r>
      <w:r>
        <w:rPr>
          <w:rFonts w:asciiTheme="minorHAnsi" w:hAnsiTheme="minorHAnsi"/>
          <w:spacing w:val="27"/>
          <w:w w:val="101"/>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refrain</w:t>
      </w:r>
      <w:r>
        <w:rPr>
          <w:rFonts w:asciiTheme="minorHAnsi" w:hAnsiTheme="minorHAnsi"/>
          <w:spacing w:val="28"/>
        </w:rPr>
        <w:t xml:space="preserve"> </w:t>
      </w:r>
      <w:r>
        <w:rPr>
          <w:rFonts w:asciiTheme="minorHAnsi" w:hAnsiTheme="minorHAnsi"/>
          <w:spacing w:val="-2"/>
        </w:rPr>
        <w:t>from</w:t>
      </w:r>
      <w:r>
        <w:rPr>
          <w:rFonts w:asciiTheme="minorHAnsi" w:hAnsiTheme="minorHAnsi"/>
        </w:rPr>
        <w:t xml:space="preserve"> </w:t>
      </w:r>
      <w:r>
        <w:rPr>
          <w:rFonts w:asciiTheme="minorHAnsi" w:hAnsiTheme="minorHAnsi"/>
          <w:spacing w:val="-1"/>
        </w:rPr>
        <w:t>taking</w:t>
      </w:r>
      <w:r>
        <w:rPr>
          <w:rFonts w:asciiTheme="minorHAnsi" w:hAnsiTheme="minorHAnsi"/>
          <w:spacing w:val="21"/>
        </w:rPr>
        <w:t xml:space="preserve"> </w:t>
      </w:r>
      <w:r>
        <w:rPr>
          <w:rFonts w:asciiTheme="minorHAnsi" w:hAnsiTheme="minorHAnsi"/>
          <w:spacing w:val="-1"/>
        </w:rPr>
        <w:t>measures that</w:t>
      </w:r>
      <w:r>
        <w:rPr>
          <w:rFonts w:asciiTheme="minorHAnsi" w:hAnsiTheme="minorHAnsi"/>
          <w:spacing w:val="22"/>
          <w:w w:val="101"/>
        </w:rPr>
        <w:t xml:space="preserve"> </w:t>
      </w:r>
      <w:r>
        <w:rPr>
          <w:rFonts w:asciiTheme="minorHAnsi" w:hAnsiTheme="minorHAnsi"/>
          <w:spacing w:val="-1"/>
        </w:rPr>
        <w:t>run</w:t>
      </w:r>
      <w:r>
        <w:rPr>
          <w:rFonts w:asciiTheme="minorHAnsi" w:hAnsiTheme="minorHAnsi"/>
          <w:spacing w:val="14"/>
          <w:w w:val="101"/>
        </w:rPr>
        <w:t xml:space="preserve"> </w:t>
      </w:r>
      <w:r>
        <w:rPr>
          <w:rFonts w:asciiTheme="minorHAnsi" w:hAnsiTheme="minorHAnsi"/>
          <w:spacing w:val="-1"/>
        </w:rPr>
        <w:t>counter to those</w:t>
      </w:r>
      <w:r>
        <w:rPr>
          <w:rFonts w:asciiTheme="minorHAnsi" w:hAnsiTheme="minorHAnsi"/>
          <w:spacing w:val="22"/>
          <w:w w:val="101"/>
        </w:rPr>
        <w:t xml:space="preserve"> </w:t>
      </w:r>
      <w:r>
        <w:rPr>
          <w:rFonts w:asciiTheme="minorHAnsi" w:hAnsiTheme="minorHAnsi"/>
          <w:spacing w:val="-1"/>
        </w:rPr>
        <w:t>provisions.</w:t>
      </w:r>
      <w:r>
        <w:rPr>
          <w:rFonts w:asciiTheme="minorHAnsi" w:hAnsiTheme="minorHAnsi"/>
          <w:spacing w:val="13"/>
        </w:rPr>
        <w:t xml:space="preserve"> </w:t>
      </w:r>
      <w:r>
        <w:rPr>
          <w:rFonts w:asciiTheme="minorHAnsi" w:hAnsiTheme="minorHAnsi"/>
          <w:spacing w:val="-1"/>
        </w:rPr>
        <w:t>Should the</w:t>
      </w:r>
      <w:r>
        <w:rPr>
          <w:rFonts w:asciiTheme="minorHAnsi" w:hAnsiTheme="minorHAnsi"/>
          <w:spacing w:val="22"/>
          <w:w w:val="101"/>
        </w:rPr>
        <w:t xml:space="preserve"> </w:t>
      </w:r>
      <w:r>
        <w:rPr>
          <w:rFonts w:asciiTheme="minorHAnsi" w:hAnsiTheme="minorHAnsi"/>
          <w:spacing w:val="-1"/>
        </w:rPr>
        <w:t>lessor</w:t>
      </w:r>
      <w:r>
        <w:rPr>
          <w:rFonts w:asciiTheme="minorHAnsi" w:hAnsiTheme="minorHAnsi"/>
          <w:spacing w:val="12"/>
          <w:w w:val="101"/>
        </w:rPr>
        <w:t xml:space="preserve"> </w:t>
      </w:r>
      <w:r>
        <w:rPr>
          <w:rFonts w:asciiTheme="minorHAnsi" w:hAnsiTheme="minorHAnsi"/>
          <w:spacing w:val="-1"/>
        </w:rPr>
        <w:t>conside</w:t>
      </w:r>
      <w:r>
        <w:rPr>
          <w:rFonts w:asciiTheme="minorHAnsi" w:hAnsiTheme="minorHAnsi"/>
          <w:spacing w:val="-2"/>
        </w:rPr>
        <w:t>r</w:t>
      </w:r>
      <w:r>
        <w:rPr>
          <w:rFonts w:asciiTheme="minorHAnsi" w:hAnsiTheme="minorHAnsi"/>
          <w:spacing w:val="17"/>
        </w:rPr>
        <w:t xml:space="preserve"> </w:t>
      </w:r>
      <w:r>
        <w:rPr>
          <w:rFonts w:asciiTheme="minorHAnsi" w:hAnsiTheme="minorHAnsi"/>
          <w:spacing w:val="-2"/>
        </w:rPr>
        <w:t>it</w:t>
      </w:r>
      <w:r>
        <w:rPr>
          <w:rFonts w:asciiTheme="minorHAnsi" w:hAnsiTheme="minorHAnsi"/>
          <w:spacing w:val="16"/>
        </w:rPr>
        <w:t xml:space="preserve"> </w:t>
      </w:r>
      <w:r>
        <w:rPr>
          <w:rFonts w:asciiTheme="minorHAnsi" w:hAnsiTheme="minorHAnsi"/>
          <w:spacing w:val="-2"/>
        </w:rPr>
        <w:t>appropriate, the</w:t>
      </w:r>
      <w:r>
        <w:rPr>
          <w:rFonts w:asciiTheme="minorHAnsi" w:hAnsiTheme="minorHAnsi"/>
          <w:spacing w:val="22"/>
          <w:w w:val="101"/>
        </w:rPr>
        <w:t xml:space="preserve"> </w:t>
      </w:r>
      <w:r>
        <w:rPr>
          <w:rFonts w:asciiTheme="minorHAnsi" w:hAnsiTheme="minorHAnsi"/>
          <w:spacing w:val="-2"/>
        </w:rPr>
        <w:t>lessor</w:t>
      </w:r>
      <w:r>
        <w:rPr>
          <w:rFonts w:asciiTheme="minorHAnsi" w:hAnsiTheme="minorHAnsi"/>
          <w:spacing w:val="19"/>
        </w:rPr>
        <w:t xml:space="preserve"> </w:t>
      </w:r>
      <w:r>
        <w:rPr>
          <w:rFonts w:asciiTheme="minorHAnsi" w:hAnsiTheme="minorHAnsi"/>
          <w:spacing w:val="-2"/>
        </w:rPr>
        <w:t>may</w:t>
      </w:r>
      <w:r>
        <w:rPr>
          <w:rFonts w:asciiTheme="minorHAnsi" w:hAnsiTheme="minorHAnsi"/>
          <w:spacing w:val="14"/>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lessee’s</w:t>
      </w:r>
      <w:r>
        <w:rPr>
          <w:rFonts w:asciiTheme="minorHAnsi" w:hAnsiTheme="minorHAnsi"/>
          <w:spacing w:val="17"/>
          <w:w w:val="101"/>
        </w:rPr>
        <w:t xml:space="preserve"> </w:t>
      </w:r>
      <w:r>
        <w:rPr>
          <w:rFonts w:asciiTheme="minorHAnsi" w:hAnsiTheme="minorHAnsi"/>
          <w:spacing w:val="-1"/>
        </w:rPr>
        <w:t>request apply for dispensation from the</w:t>
      </w:r>
      <w:r>
        <w:rPr>
          <w:rFonts w:asciiTheme="minorHAnsi" w:hAnsiTheme="minorHAnsi"/>
          <w:spacing w:val="17"/>
          <w:w w:val="101"/>
        </w:rPr>
        <w:t xml:space="preserve"> </w:t>
      </w:r>
      <w:r>
        <w:rPr>
          <w:rFonts w:asciiTheme="minorHAnsi" w:hAnsiTheme="minorHAnsi"/>
          <w:spacing w:val="-1"/>
        </w:rPr>
        <w:t>protection</w:t>
      </w:r>
      <w:r>
        <w:rPr>
          <w:rFonts w:asciiTheme="minorHAnsi" w:hAnsiTheme="minorHAnsi"/>
          <w:spacing w:val="16"/>
          <w:w w:val="101"/>
        </w:rPr>
        <w:t xml:space="preserve"> </w:t>
      </w:r>
      <w:r>
        <w:rPr>
          <w:rFonts w:asciiTheme="minorHAnsi" w:hAnsiTheme="minorHAnsi"/>
          <w:spacing w:val="-1"/>
        </w:rPr>
        <w:t>provisions,</w:t>
      </w:r>
      <w:r>
        <w:rPr>
          <w:rFonts w:asciiTheme="minorHAnsi" w:hAnsiTheme="minorHAnsi"/>
          <w:spacing w:val="10"/>
        </w:rPr>
        <w:t xml:space="preserve"> </w:t>
      </w:r>
      <w:r>
        <w:rPr>
          <w:rFonts w:asciiTheme="minorHAnsi" w:hAnsiTheme="minorHAnsi"/>
          <w:spacing w:val="-1"/>
        </w:rPr>
        <w:t>cf. the</w:t>
      </w:r>
      <w:r>
        <w:rPr>
          <w:rFonts w:asciiTheme="minorHAnsi" w:hAnsiTheme="minorHAnsi"/>
          <w:spacing w:val="17"/>
          <w:w w:val="101"/>
        </w:rPr>
        <w:t xml:space="preserve"> </w:t>
      </w:r>
      <w:r>
        <w:rPr>
          <w:rFonts w:asciiTheme="minorHAnsi" w:hAnsiTheme="minorHAnsi"/>
          <w:spacing w:val="-1"/>
        </w:rPr>
        <w:t>Nor</w:t>
      </w:r>
      <w:r>
        <w:rPr>
          <w:rFonts w:asciiTheme="minorHAnsi" w:hAnsiTheme="minorHAnsi"/>
          <w:spacing w:val="-2"/>
        </w:rPr>
        <w:t>wegian</w:t>
      </w:r>
      <w:r>
        <w:rPr>
          <w:rFonts w:asciiTheme="minorHAnsi" w:hAnsiTheme="minorHAnsi"/>
          <w:spacing w:val="10"/>
        </w:rPr>
        <w:t xml:space="preserve"> </w:t>
      </w:r>
      <w:r>
        <w:rPr>
          <w:rFonts w:asciiTheme="minorHAnsi" w:hAnsiTheme="minorHAnsi"/>
          <w:spacing w:val="-2"/>
        </w:rPr>
        <w:t>Cultural</w:t>
      </w:r>
      <w:r>
        <w:rPr>
          <w:rFonts w:asciiTheme="minorHAnsi" w:hAnsiTheme="minorHAnsi"/>
          <w:spacing w:val="19"/>
        </w:rPr>
        <w:t xml:space="preserve"> </w:t>
      </w:r>
      <w:r>
        <w:rPr>
          <w:rFonts w:asciiTheme="minorHAnsi" w:hAnsiTheme="minorHAnsi"/>
          <w:spacing w:val="-2"/>
        </w:rPr>
        <w:t>Heritage Act</w:t>
      </w:r>
      <w:r>
        <w:rPr>
          <w:rFonts w:asciiTheme="minorHAnsi" w:hAnsiTheme="minorHAnsi"/>
        </w:rPr>
        <w:t xml:space="preserve"> </w:t>
      </w:r>
      <w:r>
        <w:rPr>
          <w:rFonts w:asciiTheme="minorHAnsi" w:hAnsiTheme="minorHAnsi"/>
          <w:spacing w:val="-2"/>
        </w:rPr>
        <w:t>section</w:t>
      </w:r>
      <w:r>
        <w:rPr>
          <w:rFonts w:asciiTheme="minorHAnsi" w:hAnsiTheme="minorHAnsi"/>
          <w:spacing w:val="19"/>
          <w:w w:val="101"/>
        </w:rPr>
        <w:t xml:space="preserve"> </w:t>
      </w:r>
      <w:r>
        <w:rPr>
          <w:rFonts w:asciiTheme="minorHAnsi" w:hAnsiTheme="minorHAnsi"/>
          <w:spacing w:val="-2"/>
        </w:rPr>
        <w:t>15a.</w:t>
      </w:r>
    </w:p>
    <w:p w14:paraId="066484D3" w14:textId="77777777" w:rsidR="000F72C1" w:rsidRDefault="0020793E">
      <w:pPr>
        <w:pStyle w:val="BodyText"/>
        <w:spacing w:before="179" w:line="188" w:lineRule="auto"/>
        <w:ind w:left="30"/>
        <w:rPr>
          <w:rFonts w:asciiTheme="minorHAnsi" w:hAnsiTheme="minorHAnsi"/>
        </w:rPr>
      </w:pP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protected</w:t>
      </w:r>
      <w:r>
        <w:rPr>
          <w:rFonts w:asciiTheme="minorHAnsi" w:hAnsiTheme="minorHAnsi"/>
          <w:spacing w:val="16"/>
          <w:w w:val="101"/>
        </w:rPr>
        <w:t xml:space="preserve"> </w:t>
      </w:r>
      <w:r>
        <w:rPr>
          <w:rFonts w:asciiTheme="minorHAnsi" w:hAnsiTheme="minorHAnsi"/>
          <w:spacing w:val="-1"/>
        </w:rPr>
        <w:t>parts of the</w:t>
      </w:r>
      <w:r>
        <w:rPr>
          <w:rFonts w:asciiTheme="minorHAnsi" w:hAnsiTheme="minorHAnsi"/>
          <w:spacing w:val="17"/>
          <w:w w:val="101"/>
        </w:rPr>
        <w:t xml:space="preserve"> </w:t>
      </w:r>
      <w:r>
        <w:rPr>
          <w:rFonts w:asciiTheme="minorHAnsi" w:hAnsiTheme="minorHAnsi"/>
          <w:spacing w:val="-1"/>
        </w:rPr>
        <w:t>lease object are detailed</w:t>
      </w:r>
      <w:r>
        <w:rPr>
          <w:rFonts w:asciiTheme="minorHAnsi" w:hAnsiTheme="minorHAnsi"/>
          <w:spacing w:val="14"/>
          <w:w w:val="101"/>
        </w:rPr>
        <w:t xml:space="preserve"> </w:t>
      </w:r>
      <w:r>
        <w:rPr>
          <w:rFonts w:asciiTheme="minorHAnsi" w:hAnsiTheme="minorHAnsi"/>
          <w:spacing w:val="-1"/>
        </w:rPr>
        <w:t>in the</w:t>
      </w:r>
      <w:r>
        <w:rPr>
          <w:rFonts w:asciiTheme="minorHAnsi" w:hAnsiTheme="minorHAnsi"/>
          <w:spacing w:val="19"/>
          <w:w w:val="101"/>
        </w:rPr>
        <w:t xml:space="preserve"> </w:t>
      </w:r>
      <w:r>
        <w:rPr>
          <w:rFonts w:asciiTheme="minorHAnsi" w:hAnsiTheme="minorHAnsi"/>
          <w:spacing w:val="-1"/>
        </w:rPr>
        <w:t>D</w:t>
      </w:r>
      <w:r>
        <w:rPr>
          <w:rFonts w:asciiTheme="minorHAnsi" w:hAnsiTheme="minorHAnsi"/>
          <w:spacing w:val="-2"/>
        </w:rPr>
        <w:t>irectorate’s</w:t>
      </w:r>
      <w:r>
        <w:rPr>
          <w:rFonts w:asciiTheme="minorHAnsi" w:hAnsiTheme="minorHAnsi"/>
          <w:spacing w:val="8"/>
        </w:rPr>
        <w:t xml:space="preserve"> </w:t>
      </w:r>
      <w:r>
        <w:rPr>
          <w:rFonts w:asciiTheme="minorHAnsi" w:hAnsiTheme="minorHAnsi"/>
          <w:spacing w:val="-2"/>
        </w:rPr>
        <w:t>order.</w:t>
      </w:r>
    </w:p>
    <w:p w14:paraId="066484D4" w14:textId="77777777" w:rsidR="000F72C1" w:rsidRDefault="0020793E">
      <w:pPr>
        <w:pStyle w:val="BodyText"/>
        <w:spacing w:before="207" w:line="179" w:lineRule="auto"/>
        <w:ind w:left="41"/>
        <w:rPr>
          <w:rFonts w:asciiTheme="minorHAnsi" w:hAnsiTheme="minorHAnsi"/>
          <w:sz w:val="28"/>
          <w:szCs w:val="28"/>
        </w:rPr>
      </w:pPr>
      <w:r>
        <w:rPr>
          <w:rFonts w:asciiTheme="minorHAnsi" w:hAnsiTheme="minorHAnsi"/>
          <w:b/>
          <w:bCs/>
          <w:color w:val="00558C"/>
          <w:spacing w:val="-1"/>
          <w:sz w:val="28"/>
          <w:szCs w:val="28"/>
        </w:rPr>
        <w:t>5.           PURPOSE AND CONDITIONS OF THE</w:t>
      </w:r>
      <w:r>
        <w:rPr>
          <w:rFonts w:asciiTheme="minorHAnsi" w:hAnsiTheme="minorHAnsi"/>
          <w:b/>
          <w:bCs/>
          <w:color w:val="00558C"/>
          <w:spacing w:val="30"/>
          <w:w w:val="101"/>
          <w:sz w:val="28"/>
          <w:szCs w:val="28"/>
        </w:rPr>
        <w:t xml:space="preserve"> </w:t>
      </w:r>
      <w:r>
        <w:rPr>
          <w:rFonts w:asciiTheme="minorHAnsi" w:hAnsiTheme="minorHAnsi"/>
          <w:b/>
          <w:bCs/>
          <w:color w:val="00558C"/>
          <w:spacing w:val="-1"/>
          <w:sz w:val="28"/>
          <w:szCs w:val="28"/>
        </w:rPr>
        <w:t>LEASE</w:t>
      </w:r>
    </w:p>
    <w:p w14:paraId="066484D5" w14:textId="77777777" w:rsidR="000F72C1" w:rsidRDefault="0020793E">
      <w:pPr>
        <w:pStyle w:val="BodyText"/>
        <w:spacing w:before="180"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lease</w:t>
      </w:r>
      <w:r>
        <w:rPr>
          <w:rFonts w:asciiTheme="minorHAnsi" w:hAnsiTheme="minorHAnsi"/>
          <w:spacing w:val="15"/>
          <w:w w:val="101"/>
        </w:rPr>
        <w:t xml:space="preserve"> </w:t>
      </w:r>
      <w:r>
        <w:rPr>
          <w:rFonts w:asciiTheme="minorHAnsi" w:hAnsiTheme="minorHAnsi"/>
          <w:spacing w:val="-1"/>
        </w:rPr>
        <w:t>is entered</w:t>
      </w:r>
      <w:r>
        <w:rPr>
          <w:rFonts w:asciiTheme="minorHAnsi" w:hAnsiTheme="minorHAnsi"/>
          <w:spacing w:val="14"/>
          <w:w w:val="101"/>
        </w:rPr>
        <w:t xml:space="preserve"> </w:t>
      </w:r>
      <w:r>
        <w:rPr>
          <w:rFonts w:asciiTheme="minorHAnsi" w:hAnsiTheme="minorHAnsi"/>
          <w:spacing w:val="-1"/>
        </w:rPr>
        <w:t>into for the following</w:t>
      </w:r>
      <w:r>
        <w:rPr>
          <w:rFonts w:asciiTheme="minorHAnsi" w:hAnsiTheme="minorHAnsi"/>
          <w:spacing w:val="16"/>
        </w:rPr>
        <w:t xml:space="preserve"> </w:t>
      </w:r>
      <w:r>
        <w:rPr>
          <w:rFonts w:asciiTheme="minorHAnsi" w:hAnsiTheme="minorHAnsi"/>
          <w:spacing w:val="-1"/>
        </w:rPr>
        <w:t>purpose and</w:t>
      </w:r>
      <w:r>
        <w:rPr>
          <w:rFonts w:asciiTheme="minorHAnsi" w:hAnsiTheme="minorHAnsi"/>
          <w:spacing w:val="16"/>
        </w:rPr>
        <w:t xml:space="preserve"> </w:t>
      </w:r>
      <w:r>
        <w:rPr>
          <w:rFonts w:asciiTheme="minorHAnsi" w:hAnsiTheme="minorHAnsi"/>
          <w:spacing w:val="-1"/>
        </w:rPr>
        <w:t>under the following</w:t>
      </w:r>
      <w:r>
        <w:rPr>
          <w:rFonts w:asciiTheme="minorHAnsi" w:hAnsiTheme="minorHAnsi"/>
          <w:spacing w:val="9"/>
        </w:rPr>
        <w:t xml:space="preserve"> </w:t>
      </w:r>
      <w:r>
        <w:rPr>
          <w:rFonts w:asciiTheme="minorHAnsi" w:hAnsiTheme="minorHAnsi"/>
          <w:spacing w:val="-1"/>
        </w:rPr>
        <w:t>c</w:t>
      </w:r>
      <w:r>
        <w:rPr>
          <w:rFonts w:asciiTheme="minorHAnsi" w:hAnsiTheme="minorHAnsi"/>
          <w:spacing w:val="-2"/>
        </w:rPr>
        <w:t>onditions:</w:t>
      </w:r>
    </w:p>
    <w:p w14:paraId="066484D6" w14:textId="77777777" w:rsidR="000F72C1" w:rsidRDefault="0020793E">
      <w:pPr>
        <w:pStyle w:val="BodyText"/>
        <w:spacing w:before="187" w:line="209" w:lineRule="auto"/>
        <w:ind w:left="1029" w:right="868" w:hanging="423"/>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Regardless of whether the entire</w:t>
      </w:r>
      <w:r>
        <w:rPr>
          <w:rFonts w:asciiTheme="minorHAnsi" w:hAnsiTheme="minorHAnsi"/>
          <w:spacing w:val="18"/>
          <w:w w:val="101"/>
        </w:rPr>
        <w:t xml:space="preserve"> </w:t>
      </w:r>
      <w:r>
        <w:rPr>
          <w:rFonts w:asciiTheme="minorHAnsi" w:hAnsiTheme="minorHAnsi"/>
          <w:spacing w:val="-1"/>
        </w:rPr>
        <w:t>property</w:t>
      </w:r>
      <w:r>
        <w:rPr>
          <w:rFonts w:asciiTheme="minorHAnsi" w:hAnsiTheme="minorHAnsi"/>
          <w:spacing w:val="8"/>
        </w:rPr>
        <w:t xml:space="preserve"> </w:t>
      </w:r>
      <w:r>
        <w:rPr>
          <w:rFonts w:asciiTheme="minorHAnsi" w:hAnsiTheme="minorHAnsi"/>
          <w:spacing w:val="-1"/>
        </w:rPr>
        <w:t>or</w:t>
      </w:r>
      <w:r>
        <w:rPr>
          <w:rFonts w:asciiTheme="minorHAnsi" w:hAnsiTheme="minorHAnsi"/>
          <w:spacing w:val="17"/>
          <w:w w:val="101"/>
        </w:rPr>
        <w:t xml:space="preserve"> </w:t>
      </w:r>
      <w:r>
        <w:rPr>
          <w:rFonts w:asciiTheme="minorHAnsi" w:hAnsiTheme="minorHAnsi"/>
          <w:spacing w:val="-1"/>
        </w:rPr>
        <w:t>parts</w:t>
      </w:r>
      <w:r>
        <w:rPr>
          <w:rFonts w:asciiTheme="minorHAnsi" w:hAnsiTheme="minorHAnsi"/>
          <w:spacing w:val="8"/>
        </w:rPr>
        <w:t xml:space="preserve"> </w:t>
      </w:r>
      <w:r>
        <w:rPr>
          <w:rFonts w:asciiTheme="minorHAnsi" w:hAnsiTheme="minorHAnsi"/>
          <w:spacing w:val="-1"/>
        </w:rPr>
        <w:t>of</w:t>
      </w:r>
      <w:r>
        <w:rPr>
          <w:rFonts w:asciiTheme="minorHAnsi" w:hAnsiTheme="minorHAnsi"/>
          <w:spacing w:val="10"/>
        </w:rPr>
        <w:t xml:space="preserve"> </w:t>
      </w:r>
      <w:r>
        <w:rPr>
          <w:rFonts w:asciiTheme="minorHAnsi" w:hAnsiTheme="minorHAnsi"/>
          <w:spacing w:val="-1"/>
        </w:rPr>
        <w:t>it</w:t>
      </w:r>
      <w:r>
        <w:rPr>
          <w:rFonts w:asciiTheme="minorHAnsi" w:hAnsiTheme="minorHAnsi"/>
          <w:spacing w:val="11"/>
        </w:rPr>
        <w:t xml:space="preserve"> </w:t>
      </w:r>
      <w:r>
        <w:rPr>
          <w:rFonts w:asciiTheme="minorHAnsi" w:hAnsiTheme="minorHAnsi"/>
          <w:spacing w:val="-1"/>
        </w:rPr>
        <w:t>are</w:t>
      </w:r>
      <w:r>
        <w:rPr>
          <w:rFonts w:asciiTheme="minorHAnsi" w:hAnsiTheme="minorHAnsi"/>
          <w:spacing w:val="18"/>
        </w:rPr>
        <w:t xml:space="preserve"> </w:t>
      </w:r>
      <w:r>
        <w:rPr>
          <w:rFonts w:asciiTheme="minorHAnsi" w:hAnsiTheme="minorHAnsi"/>
          <w:spacing w:val="-1"/>
        </w:rPr>
        <w:t>protected, the</w:t>
      </w:r>
      <w:r>
        <w:rPr>
          <w:rFonts w:asciiTheme="minorHAnsi" w:hAnsiTheme="minorHAnsi"/>
          <w:spacing w:val="15"/>
        </w:rPr>
        <w:t xml:space="preserve"> </w:t>
      </w:r>
      <w:r>
        <w:rPr>
          <w:rFonts w:asciiTheme="minorHAnsi" w:hAnsiTheme="minorHAnsi"/>
          <w:spacing w:val="-2"/>
        </w:rPr>
        <w:t>property</w:t>
      </w:r>
      <w:r>
        <w:rPr>
          <w:rFonts w:asciiTheme="minorHAnsi" w:hAnsiTheme="minorHAnsi"/>
          <w:spacing w:val="10"/>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preserved</w:t>
      </w:r>
      <w:r>
        <w:rPr>
          <w:rFonts w:asciiTheme="minorHAnsi" w:hAnsiTheme="minorHAnsi"/>
        </w:rPr>
        <w:t xml:space="preserve"> </w:t>
      </w:r>
      <w:r>
        <w:rPr>
          <w:rFonts w:asciiTheme="minorHAnsi" w:hAnsiTheme="minorHAnsi"/>
          <w:spacing w:val="-1"/>
        </w:rPr>
        <w:t>and secured as a cultural</w:t>
      </w:r>
      <w:r>
        <w:rPr>
          <w:rFonts w:asciiTheme="minorHAnsi" w:hAnsiTheme="minorHAnsi"/>
          <w:spacing w:val="15"/>
        </w:rPr>
        <w:t xml:space="preserve"> </w:t>
      </w:r>
      <w:r>
        <w:rPr>
          <w:rFonts w:asciiTheme="minorHAnsi" w:hAnsiTheme="minorHAnsi"/>
          <w:spacing w:val="-1"/>
        </w:rPr>
        <w:t>monument,</w:t>
      </w:r>
      <w:r>
        <w:rPr>
          <w:rFonts w:asciiTheme="minorHAnsi" w:hAnsiTheme="minorHAnsi"/>
          <w:spacing w:val="10"/>
        </w:rPr>
        <w:t xml:space="preserve"> </w:t>
      </w:r>
      <w:r>
        <w:rPr>
          <w:rFonts w:asciiTheme="minorHAnsi" w:hAnsiTheme="minorHAnsi"/>
          <w:spacing w:val="-1"/>
        </w:rPr>
        <w:t>and the</w:t>
      </w:r>
      <w:r>
        <w:rPr>
          <w:rFonts w:asciiTheme="minorHAnsi" w:hAnsiTheme="minorHAnsi"/>
          <w:spacing w:val="18"/>
        </w:rPr>
        <w:t xml:space="preserve"> </w:t>
      </w:r>
      <w:r>
        <w:rPr>
          <w:rFonts w:asciiTheme="minorHAnsi" w:hAnsiTheme="minorHAnsi"/>
          <w:spacing w:val="-1"/>
        </w:rPr>
        <w:t>property’s</w:t>
      </w:r>
      <w:r>
        <w:rPr>
          <w:rFonts w:asciiTheme="minorHAnsi" w:hAnsiTheme="minorHAnsi"/>
          <w:spacing w:val="11"/>
        </w:rPr>
        <w:t xml:space="preserve"> </w:t>
      </w:r>
      <w:r>
        <w:rPr>
          <w:rFonts w:asciiTheme="minorHAnsi" w:hAnsiTheme="minorHAnsi"/>
          <w:spacing w:val="-1"/>
        </w:rPr>
        <w:t>distinctive</w:t>
      </w:r>
      <w:r>
        <w:rPr>
          <w:rFonts w:asciiTheme="minorHAnsi" w:hAnsiTheme="minorHAnsi"/>
          <w:spacing w:val="5"/>
        </w:rPr>
        <w:t xml:space="preserve"> </w:t>
      </w:r>
      <w:r>
        <w:rPr>
          <w:rFonts w:asciiTheme="minorHAnsi" w:hAnsiTheme="minorHAnsi"/>
          <w:spacing w:val="-1"/>
        </w:rPr>
        <w:t>featur</w:t>
      </w:r>
      <w:r>
        <w:rPr>
          <w:rFonts w:asciiTheme="minorHAnsi" w:hAnsiTheme="minorHAnsi"/>
          <w:spacing w:val="-2"/>
        </w:rPr>
        <w:t>es</w:t>
      </w:r>
      <w:r>
        <w:rPr>
          <w:rFonts w:asciiTheme="minorHAnsi" w:hAnsiTheme="minorHAnsi"/>
          <w:spacing w:val="9"/>
        </w:rPr>
        <w:t xml:space="preserve"> </w:t>
      </w:r>
      <w:r>
        <w:rPr>
          <w:rFonts w:asciiTheme="minorHAnsi" w:hAnsiTheme="minorHAnsi"/>
          <w:spacing w:val="-2"/>
        </w:rPr>
        <w:t>shall</w:t>
      </w:r>
      <w:r>
        <w:rPr>
          <w:rFonts w:asciiTheme="minorHAnsi" w:hAnsiTheme="minorHAnsi"/>
          <w:spacing w:val="15"/>
        </w:rPr>
        <w:t xml:space="preserve"> </w:t>
      </w:r>
      <w:r>
        <w:rPr>
          <w:rFonts w:asciiTheme="minorHAnsi" w:hAnsiTheme="minorHAnsi"/>
          <w:spacing w:val="-2"/>
        </w:rPr>
        <w:t>be</w:t>
      </w:r>
      <w:r>
        <w:rPr>
          <w:rFonts w:asciiTheme="minorHAnsi" w:hAnsiTheme="minorHAnsi"/>
          <w:spacing w:val="18"/>
        </w:rPr>
        <w:t xml:space="preserve"> </w:t>
      </w:r>
      <w:r>
        <w:rPr>
          <w:rFonts w:asciiTheme="minorHAnsi" w:hAnsiTheme="minorHAnsi"/>
          <w:spacing w:val="-2"/>
        </w:rPr>
        <w:t>preserved.</w:t>
      </w:r>
    </w:p>
    <w:p w14:paraId="066484D7" w14:textId="77777777" w:rsidR="000F72C1" w:rsidRDefault="0020793E">
      <w:pPr>
        <w:pStyle w:val="BodyText"/>
        <w:spacing w:before="192" w:line="219" w:lineRule="auto"/>
        <w:ind w:left="1029" w:right="882" w:hanging="423"/>
        <w:rPr>
          <w:rFonts w:asciiTheme="minorHAnsi" w:hAnsiTheme="minorHAnsi"/>
        </w:rPr>
      </w:pPr>
      <w:r>
        <w:rPr>
          <w:rFonts w:asciiTheme="minorHAnsi" w:eastAsia="Symbol" w:hAnsiTheme="minorHAnsi" w:cs="Symbol"/>
          <w:color w:val="00558C"/>
        </w:rPr>
        <w:t xml:space="preserve">.     </w:t>
      </w:r>
      <w:r>
        <w:rPr>
          <w:rFonts w:asciiTheme="minorHAnsi" w:hAnsiTheme="minorHAnsi"/>
        </w:rPr>
        <w:t>The</w:t>
      </w:r>
      <w:r>
        <w:rPr>
          <w:rFonts w:asciiTheme="minorHAnsi" w:hAnsiTheme="minorHAnsi"/>
          <w:spacing w:val="18"/>
        </w:rPr>
        <w:t xml:space="preserve"> </w:t>
      </w:r>
      <w:r>
        <w:rPr>
          <w:rFonts w:asciiTheme="minorHAnsi" w:hAnsiTheme="minorHAnsi"/>
        </w:rPr>
        <w:t>lessee</w:t>
      </w:r>
      <w:r>
        <w:rPr>
          <w:rFonts w:asciiTheme="minorHAnsi" w:hAnsiTheme="minorHAnsi"/>
          <w:spacing w:val="7"/>
        </w:rPr>
        <w:t xml:space="preserve"> </w:t>
      </w:r>
      <w:r>
        <w:rPr>
          <w:rFonts w:asciiTheme="minorHAnsi" w:hAnsiTheme="minorHAnsi"/>
        </w:rPr>
        <w:t>shall</w:t>
      </w:r>
      <w:r>
        <w:rPr>
          <w:rFonts w:asciiTheme="minorHAnsi" w:hAnsiTheme="minorHAnsi"/>
          <w:spacing w:val="9"/>
        </w:rPr>
        <w:t xml:space="preserve"> </w:t>
      </w:r>
      <w:r>
        <w:rPr>
          <w:rFonts w:asciiTheme="minorHAnsi" w:hAnsiTheme="minorHAnsi"/>
        </w:rPr>
        <w:t>safeguard</w:t>
      </w:r>
      <w:r>
        <w:rPr>
          <w:rFonts w:asciiTheme="minorHAnsi" w:hAnsiTheme="minorHAnsi"/>
          <w:spacing w:val="8"/>
        </w:rPr>
        <w:t xml:space="preserve"> </w:t>
      </w:r>
      <w:r>
        <w:rPr>
          <w:rFonts w:asciiTheme="minorHAnsi" w:hAnsiTheme="minorHAnsi"/>
        </w:rPr>
        <w:t>and</w:t>
      </w:r>
      <w:r>
        <w:rPr>
          <w:rFonts w:asciiTheme="minorHAnsi" w:hAnsiTheme="minorHAnsi"/>
          <w:spacing w:val="4"/>
        </w:rPr>
        <w:t xml:space="preserve"> </w:t>
      </w:r>
      <w:r>
        <w:rPr>
          <w:rFonts w:asciiTheme="minorHAnsi" w:hAnsiTheme="minorHAnsi"/>
        </w:rPr>
        <w:t>fur</w:t>
      </w:r>
      <w:r>
        <w:rPr>
          <w:rFonts w:asciiTheme="minorHAnsi" w:hAnsiTheme="minorHAnsi"/>
          <w:spacing w:val="-1"/>
        </w:rPr>
        <w:t>ther</w:t>
      </w:r>
      <w:r>
        <w:rPr>
          <w:rFonts w:asciiTheme="minorHAnsi" w:hAnsiTheme="minorHAnsi"/>
          <w:spacing w:val="10"/>
        </w:rPr>
        <w:t xml:space="preserve"> </w:t>
      </w:r>
      <w:r>
        <w:rPr>
          <w:rFonts w:asciiTheme="minorHAnsi" w:hAnsiTheme="minorHAnsi"/>
          <w:spacing w:val="-1"/>
        </w:rPr>
        <w:t>develop</w:t>
      </w:r>
      <w:r>
        <w:rPr>
          <w:rFonts w:asciiTheme="minorHAnsi" w:hAnsiTheme="minorHAnsi"/>
          <w:spacing w:val="17"/>
        </w:rPr>
        <w:t xml:space="preserve"> </w:t>
      </w:r>
      <w:r>
        <w:rPr>
          <w:rFonts w:asciiTheme="minorHAnsi" w:hAnsiTheme="minorHAnsi"/>
          <w:spacing w:val="-1"/>
        </w:rPr>
        <w:t>public</w:t>
      </w:r>
      <w:r>
        <w:rPr>
          <w:rFonts w:asciiTheme="minorHAnsi" w:hAnsiTheme="minorHAnsi"/>
          <w:spacing w:val="8"/>
        </w:rPr>
        <w:t xml:space="preserve"> </w:t>
      </w:r>
      <w:r>
        <w:rPr>
          <w:rFonts w:asciiTheme="minorHAnsi" w:hAnsiTheme="minorHAnsi"/>
          <w:spacing w:val="-1"/>
        </w:rPr>
        <w:t>access</w:t>
      </w:r>
      <w:r>
        <w:rPr>
          <w:rFonts w:asciiTheme="minorHAnsi" w:hAnsiTheme="minorHAnsi"/>
          <w:spacing w:val="2"/>
        </w:rPr>
        <w:t xml:space="preserve"> </w:t>
      </w:r>
      <w:r>
        <w:rPr>
          <w:rFonts w:asciiTheme="minorHAnsi" w:hAnsiTheme="minorHAnsi"/>
          <w:spacing w:val="-1"/>
        </w:rPr>
        <w:t>to</w:t>
      </w:r>
      <w:r>
        <w:rPr>
          <w:rFonts w:asciiTheme="minorHAnsi" w:hAnsiTheme="minorHAnsi"/>
          <w:spacing w:val="3"/>
        </w:rPr>
        <w:t xml:space="preserve"> </w:t>
      </w:r>
      <w:r>
        <w:rPr>
          <w:rFonts w:asciiTheme="minorHAnsi" w:hAnsiTheme="minorHAnsi"/>
          <w:spacing w:val="-1"/>
        </w:rPr>
        <w:t>the</w:t>
      </w:r>
      <w:r>
        <w:rPr>
          <w:rFonts w:asciiTheme="minorHAnsi" w:hAnsiTheme="minorHAnsi"/>
          <w:spacing w:val="15"/>
          <w:w w:val="101"/>
        </w:rPr>
        <w:t xml:space="preserve"> </w:t>
      </w:r>
      <w:r>
        <w:rPr>
          <w:rFonts w:asciiTheme="minorHAnsi" w:hAnsiTheme="minorHAnsi"/>
          <w:spacing w:val="-1"/>
        </w:rPr>
        <w:t>lighthouse</w:t>
      </w:r>
      <w:r>
        <w:rPr>
          <w:rFonts w:asciiTheme="minorHAnsi" w:hAnsiTheme="minorHAnsi"/>
          <w:spacing w:val="7"/>
        </w:rPr>
        <w:t xml:space="preserve"> </w:t>
      </w:r>
      <w:r>
        <w:rPr>
          <w:rFonts w:asciiTheme="minorHAnsi" w:hAnsiTheme="minorHAnsi"/>
          <w:spacing w:val="-1"/>
        </w:rPr>
        <w:t>station</w:t>
      </w:r>
      <w:r>
        <w:rPr>
          <w:rFonts w:asciiTheme="minorHAnsi" w:hAnsiTheme="minorHAnsi"/>
          <w:spacing w:val="17"/>
        </w:rPr>
        <w:t xml:space="preserve"> </w:t>
      </w:r>
      <w:r>
        <w:rPr>
          <w:rFonts w:asciiTheme="minorHAnsi" w:hAnsiTheme="minorHAnsi"/>
          <w:spacing w:val="-1"/>
        </w:rPr>
        <w:t>property.</w:t>
      </w:r>
      <w:r>
        <w:rPr>
          <w:rFonts w:asciiTheme="minorHAnsi" w:hAnsiTheme="minorHAnsi"/>
          <w:spacing w:val="1"/>
        </w:rPr>
        <w:t xml:space="preserve">  </w:t>
      </w:r>
      <w:r>
        <w:rPr>
          <w:rFonts w:asciiTheme="minorHAnsi" w:hAnsiTheme="minorHAnsi"/>
          <w:spacing w:val="-1"/>
        </w:rPr>
        <w:t xml:space="preserve">The    </w:t>
      </w:r>
      <w:r>
        <w:rPr>
          <w:rFonts w:asciiTheme="minorHAnsi" w:hAnsiTheme="minorHAnsi"/>
          <w:spacing w:val="-2"/>
        </w:rPr>
        <w:t>lessee’s activity on the</w:t>
      </w:r>
      <w:r>
        <w:rPr>
          <w:rFonts w:asciiTheme="minorHAnsi" w:hAnsiTheme="minorHAnsi"/>
          <w:spacing w:val="28"/>
          <w:w w:val="101"/>
        </w:rPr>
        <w:t xml:space="preserve"> </w:t>
      </w:r>
      <w:r>
        <w:rPr>
          <w:rFonts w:asciiTheme="minorHAnsi" w:hAnsiTheme="minorHAnsi"/>
          <w:spacing w:val="-2"/>
        </w:rPr>
        <w:t>premises</w:t>
      </w:r>
      <w:r>
        <w:rPr>
          <w:rFonts w:asciiTheme="minorHAnsi" w:hAnsiTheme="minorHAnsi"/>
          <w:spacing w:val="15"/>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be geared to the</w:t>
      </w:r>
      <w:r>
        <w:rPr>
          <w:rFonts w:asciiTheme="minorHAnsi" w:hAnsiTheme="minorHAnsi"/>
          <w:spacing w:val="15"/>
          <w:w w:val="101"/>
        </w:rPr>
        <w:t xml:space="preserve"> </w:t>
      </w:r>
      <w:r>
        <w:rPr>
          <w:rFonts w:asciiTheme="minorHAnsi" w:hAnsiTheme="minorHAnsi"/>
          <w:spacing w:val="-2"/>
        </w:rPr>
        <w:t>interests</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7"/>
          <w:w w:val="101"/>
        </w:rPr>
        <w:t xml:space="preserve"> </w:t>
      </w:r>
      <w:r>
        <w:rPr>
          <w:rFonts w:asciiTheme="minorHAnsi" w:hAnsiTheme="minorHAnsi"/>
          <w:spacing w:val="-2"/>
        </w:rPr>
        <w:t>public</w:t>
      </w:r>
      <w:r>
        <w:rPr>
          <w:rFonts w:asciiTheme="minorHAnsi" w:hAnsiTheme="minorHAnsi"/>
          <w:spacing w:val="10"/>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not</w:t>
      </w:r>
      <w:r>
        <w:rPr>
          <w:rFonts w:asciiTheme="minorHAnsi" w:hAnsiTheme="minorHAnsi"/>
          <w:spacing w:val="8"/>
        </w:rPr>
        <w:t xml:space="preserve"> </w:t>
      </w:r>
      <w:r>
        <w:rPr>
          <w:rFonts w:asciiTheme="minorHAnsi" w:hAnsiTheme="minorHAnsi"/>
          <w:spacing w:val="-2"/>
        </w:rPr>
        <w:t>come</w:t>
      </w:r>
      <w:r>
        <w:rPr>
          <w:rFonts w:asciiTheme="minorHAnsi" w:hAnsiTheme="minorHAnsi"/>
          <w:spacing w:val="16"/>
        </w:rPr>
        <w:t xml:space="preserve"> </w:t>
      </w:r>
      <w:r>
        <w:rPr>
          <w:rFonts w:asciiTheme="minorHAnsi" w:hAnsiTheme="minorHAnsi"/>
          <w:spacing w:val="-2"/>
        </w:rPr>
        <w:t>into</w:t>
      </w:r>
      <w:r>
        <w:rPr>
          <w:rFonts w:asciiTheme="minorHAnsi" w:hAnsiTheme="minorHAnsi"/>
        </w:rPr>
        <w:t xml:space="preserve"> </w:t>
      </w:r>
      <w:r>
        <w:rPr>
          <w:rFonts w:asciiTheme="minorHAnsi" w:hAnsiTheme="minorHAnsi"/>
          <w:spacing w:val="-1"/>
        </w:rPr>
        <w:t>conflict with those</w:t>
      </w:r>
      <w:r>
        <w:rPr>
          <w:rFonts w:asciiTheme="minorHAnsi" w:hAnsiTheme="minorHAnsi"/>
          <w:spacing w:val="19"/>
        </w:rPr>
        <w:t xml:space="preserve"> </w:t>
      </w:r>
      <w:r>
        <w:rPr>
          <w:rFonts w:asciiTheme="minorHAnsi" w:hAnsiTheme="minorHAnsi"/>
          <w:spacing w:val="-1"/>
        </w:rPr>
        <w:t>interests.</w:t>
      </w:r>
    </w:p>
    <w:p w14:paraId="066484D8" w14:textId="77777777" w:rsidR="000F72C1" w:rsidRDefault="0020793E">
      <w:pPr>
        <w:pStyle w:val="BodyText"/>
        <w:spacing w:before="190" w:line="209" w:lineRule="auto"/>
        <w:ind w:left="1035" w:right="1189" w:hanging="429"/>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w:t>
      </w:r>
      <w:r>
        <w:rPr>
          <w:rFonts w:asciiTheme="minorHAnsi" w:hAnsiTheme="minorHAnsi"/>
          <w:spacing w:val="14"/>
          <w:w w:val="101"/>
        </w:rPr>
        <w:t xml:space="preserve"> </w:t>
      </w:r>
      <w:r>
        <w:rPr>
          <w:rFonts w:asciiTheme="minorHAnsi" w:hAnsiTheme="minorHAnsi"/>
          <w:spacing w:val="-1"/>
        </w:rPr>
        <w:t>undertakes to</w:t>
      </w:r>
      <w:r>
        <w:rPr>
          <w:rFonts w:asciiTheme="minorHAnsi" w:hAnsiTheme="minorHAnsi"/>
          <w:spacing w:val="16"/>
        </w:rPr>
        <w:t xml:space="preserve"> </w:t>
      </w:r>
      <w:r>
        <w:rPr>
          <w:rFonts w:asciiTheme="minorHAnsi" w:hAnsiTheme="minorHAnsi"/>
          <w:spacing w:val="-1"/>
        </w:rPr>
        <w:t>keep the</w:t>
      </w:r>
      <w:r>
        <w:rPr>
          <w:rFonts w:asciiTheme="minorHAnsi" w:hAnsiTheme="minorHAnsi"/>
          <w:spacing w:val="15"/>
        </w:rPr>
        <w:t xml:space="preserve"> </w:t>
      </w:r>
      <w:r>
        <w:rPr>
          <w:rFonts w:asciiTheme="minorHAnsi" w:hAnsiTheme="minorHAnsi"/>
          <w:spacing w:val="-1"/>
        </w:rPr>
        <w:t>lessor</w:t>
      </w:r>
      <w:r>
        <w:rPr>
          <w:rFonts w:asciiTheme="minorHAnsi" w:hAnsiTheme="minorHAnsi"/>
          <w:spacing w:val="15"/>
        </w:rPr>
        <w:t xml:space="preserve"> </w:t>
      </w:r>
      <w:r>
        <w:rPr>
          <w:rFonts w:asciiTheme="minorHAnsi" w:hAnsiTheme="minorHAnsi"/>
          <w:spacing w:val="-1"/>
        </w:rPr>
        <w:t>informed of</w:t>
      </w:r>
      <w:r>
        <w:rPr>
          <w:rFonts w:asciiTheme="minorHAnsi" w:hAnsiTheme="minorHAnsi"/>
          <w:spacing w:val="12"/>
          <w:w w:val="101"/>
        </w:rPr>
        <w:t xml:space="preserve"> </w:t>
      </w:r>
      <w:r>
        <w:rPr>
          <w:rFonts w:asciiTheme="minorHAnsi" w:hAnsiTheme="minorHAnsi"/>
          <w:spacing w:val="-1"/>
        </w:rPr>
        <w:t>his</w:t>
      </w:r>
      <w:r>
        <w:rPr>
          <w:rFonts w:asciiTheme="minorHAnsi" w:hAnsiTheme="minorHAnsi"/>
          <w:spacing w:val="17"/>
        </w:rPr>
        <w:t xml:space="preserve"> </w:t>
      </w:r>
      <w:r>
        <w:rPr>
          <w:rFonts w:asciiTheme="minorHAnsi" w:hAnsiTheme="minorHAnsi"/>
          <w:spacing w:val="-1"/>
        </w:rPr>
        <w:t>plans for the development</w:t>
      </w:r>
      <w:r>
        <w:rPr>
          <w:rFonts w:asciiTheme="minorHAnsi" w:hAnsiTheme="minorHAnsi"/>
          <w:spacing w:val="11"/>
        </w:rPr>
        <w:t xml:space="preserve"> </w:t>
      </w:r>
      <w:r>
        <w:rPr>
          <w:rFonts w:asciiTheme="minorHAnsi" w:hAnsiTheme="minorHAnsi"/>
          <w:spacing w:val="-2"/>
        </w:rPr>
        <w:t>and</w:t>
      </w:r>
      <w:r>
        <w:rPr>
          <w:rFonts w:asciiTheme="minorHAnsi" w:hAnsiTheme="minorHAnsi"/>
          <w:spacing w:val="16"/>
        </w:rPr>
        <w:t xml:space="preserve"> </w:t>
      </w:r>
      <w:r>
        <w:rPr>
          <w:rFonts w:asciiTheme="minorHAnsi" w:hAnsiTheme="minorHAnsi"/>
          <w:spacing w:val="-2"/>
        </w:rPr>
        <w:t>use of the</w:t>
      </w:r>
      <w:r>
        <w:rPr>
          <w:rFonts w:asciiTheme="minorHAnsi" w:hAnsiTheme="minorHAnsi"/>
        </w:rPr>
        <w:t xml:space="preserve"> </w:t>
      </w:r>
      <w:r>
        <w:rPr>
          <w:rFonts w:asciiTheme="minorHAnsi" w:hAnsiTheme="minorHAnsi"/>
          <w:spacing w:val="-2"/>
        </w:rPr>
        <w:t>lease object.</w:t>
      </w:r>
    </w:p>
    <w:p w14:paraId="066484D9" w14:textId="77777777" w:rsidR="000F72C1" w:rsidRDefault="0020793E">
      <w:pPr>
        <w:pStyle w:val="BodyText"/>
        <w:spacing w:before="188" w:line="222" w:lineRule="auto"/>
        <w:ind w:left="1025" w:right="841" w:hanging="419"/>
        <w:rPr>
          <w:rFonts w:asciiTheme="minorHAnsi" w:hAnsiTheme="minorHAnsi"/>
        </w:rPr>
      </w:pPr>
      <w:r>
        <w:rPr>
          <w:rFonts w:asciiTheme="minorHAnsi" w:eastAsia="Symbol" w:hAnsiTheme="minorHAnsi" w:cs="Symbol"/>
          <w:color w:val="00558C"/>
        </w:rPr>
        <w:t xml:space="preserve">.     </w:t>
      </w:r>
      <w:r>
        <w:rPr>
          <w:rFonts w:asciiTheme="minorHAnsi" w:hAnsiTheme="minorHAnsi"/>
        </w:rPr>
        <w:t>The</w:t>
      </w:r>
      <w:r>
        <w:rPr>
          <w:rFonts w:asciiTheme="minorHAnsi" w:hAnsiTheme="minorHAnsi"/>
          <w:spacing w:val="18"/>
        </w:rPr>
        <w:t xml:space="preserve"> </w:t>
      </w:r>
      <w:r>
        <w:rPr>
          <w:rFonts w:asciiTheme="minorHAnsi" w:hAnsiTheme="minorHAnsi"/>
        </w:rPr>
        <w:t>lessor</w:t>
      </w:r>
      <w:r>
        <w:rPr>
          <w:rFonts w:asciiTheme="minorHAnsi" w:hAnsiTheme="minorHAnsi"/>
          <w:spacing w:val="3"/>
        </w:rPr>
        <w:t xml:space="preserve"> </w:t>
      </w:r>
      <w:r>
        <w:rPr>
          <w:rFonts w:asciiTheme="minorHAnsi" w:hAnsiTheme="minorHAnsi"/>
        </w:rPr>
        <w:t>will</w:t>
      </w:r>
      <w:r>
        <w:rPr>
          <w:rFonts w:asciiTheme="minorHAnsi" w:hAnsiTheme="minorHAnsi"/>
          <w:spacing w:val="10"/>
        </w:rPr>
        <w:t xml:space="preserve"> </w:t>
      </w:r>
      <w:r>
        <w:rPr>
          <w:rFonts w:asciiTheme="minorHAnsi" w:hAnsiTheme="minorHAnsi"/>
        </w:rPr>
        <w:t>contri</w:t>
      </w:r>
      <w:r>
        <w:rPr>
          <w:rFonts w:asciiTheme="minorHAnsi" w:hAnsiTheme="minorHAnsi"/>
          <w:spacing w:val="-1"/>
        </w:rPr>
        <w:t>bute</w:t>
      </w:r>
      <w:r>
        <w:rPr>
          <w:rFonts w:asciiTheme="minorHAnsi" w:hAnsiTheme="minorHAnsi"/>
          <w:spacing w:val="9"/>
        </w:rPr>
        <w:t xml:space="preserve"> </w:t>
      </w:r>
      <w:r>
        <w:rPr>
          <w:rFonts w:asciiTheme="minorHAnsi" w:hAnsiTheme="minorHAnsi"/>
          <w:spacing w:val="-1"/>
        </w:rPr>
        <w:t>advice</w:t>
      </w:r>
      <w:r>
        <w:rPr>
          <w:rFonts w:asciiTheme="minorHAnsi" w:hAnsiTheme="minorHAnsi"/>
          <w:spacing w:val="8"/>
        </w:rPr>
        <w:t xml:space="preserve"> </w:t>
      </w:r>
      <w:r>
        <w:rPr>
          <w:rFonts w:asciiTheme="minorHAnsi" w:hAnsiTheme="minorHAnsi"/>
          <w:spacing w:val="-1"/>
        </w:rPr>
        <w:t>on</w:t>
      </w:r>
      <w:r>
        <w:rPr>
          <w:rFonts w:asciiTheme="minorHAnsi" w:hAnsiTheme="minorHAnsi"/>
          <w:spacing w:val="4"/>
        </w:rPr>
        <w:t xml:space="preserve"> </w:t>
      </w:r>
      <w:r>
        <w:rPr>
          <w:rFonts w:asciiTheme="minorHAnsi" w:hAnsiTheme="minorHAnsi"/>
          <w:spacing w:val="-1"/>
        </w:rPr>
        <w:t>the</w:t>
      </w:r>
      <w:r>
        <w:rPr>
          <w:rFonts w:asciiTheme="minorHAnsi" w:hAnsiTheme="minorHAnsi"/>
          <w:spacing w:val="5"/>
        </w:rPr>
        <w:t xml:space="preserve"> </w:t>
      </w:r>
      <w:r>
        <w:rPr>
          <w:rFonts w:asciiTheme="minorHAnsi" w:hAnsiTheme="minorHAnsi"/>
          <w:spacing w:val="-1"/>
        </w:rPr>
        <w:t>further</w:t>
      </w:r>
      <w:r>
        <w:rPr>
          <w:rFonts w:asciiTheme="minorHAnsi" w:hAnsiTheme="minorHAnsi"/>
          <w:spacing w:val="14"/>
          <w:w w:val="101"/>
        </w:rPr>
        <w:t xml:space="preserve"> </w:t>
      </w:r>
      <w:r>
        <w:rPr>
          <w:rFonts w:asciiTheme="minorHAnsi" w:hAnsiTheme="minorHAnsi"/>
          <w:spacing w:val="-1"/>
        </w:rPr>
        <w:t>maintenance</w:t>
      </w:r>
      <w:r>
        <w:rPr>
          <w:rFonts w:asciiTheme="minorHAnsi" w:hAnsiTheme="minorHAnsi"/>
          <w:spacing w:val="11"/>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repair</w:t>
      </w:r>
      <w:r>
        <w:rPr>
          <w:rFonts w:asciiTheme="minorHAnsi" w:hAnsiTheme="minorHAnsi"/>
          <w:spacing w:val="10"/>
        </w:rPr>
        <w:t xml:space="preserve"> </w:t>
      </w:r>
      <w:r>
        <w:rPr>
          <w:rFonts w:asciiTheme="minorHAnsi" w:hAnsiTheme="minorHAnsi"/>
          <w:spacing w:val="-1"/>
        </w:rPr>
        <w:t>of the</w:t>
      </w:r>
      <w:r>
        <w:rPr>
          <w:rFonts w:asciiTheme="minorHAnsi" w:hAnsiTheme="minorHAnsi"/>
          <w:spacing w:val="18"/>
        </w:rPr>
        <w:t xml:space="preserve"> </w:t>
      </w:r>
      <w:r>
        <w:rPr>
          <w:rFonts w:asciiTheme="minorHAnsi" w:hAnsiTheme="minorHAnsi"/>
          <w:spacing w:val="-1"/>
        </w:rPr>
        <w:t>lease</w:t>
      </w:r>
      <w:r>
        <w:rPr>
          <w:rFonts w:asciiTheme="minorHAnsi" w:hAnsiTheme="minorHAnsi"/>
          <w:spacing w:val="8"/>
        </w:rPr>
        <w:t xml:space="preserve"> </w:t>
      </w:r>
      <w:r>
        <w:rPr>
          <w:rFonts w:asciiTheme="minorHAnsi" w:hAnsiTheme="minorHAnsi"/>
          <w:spacing w:val="-1"/>
        </w:rPr>
        <w:t>object.</w:t>
      </w:r>
      <w:r>
        <w:rPr>
          <w:rFonts w:asciiTheme="minorHAnsi" w:hAnsiTheme="minorHAnsi"/>
          <w:spacing w:val="50"/>
          <w:w w:val="101"/>
        </w:rPr>
        <w:t xml:space="preserve"> </w:t>
      </w: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lessor</w:t>
      </w:r>
      <w:r>
        <w:rPr>
          <w:rFonts w:asciiTheme="minorHAnsi" w:hAnsiTheme="minorHAnsi"/>
        </w:rPr>
        <w:t xml:space="preserve"> will continuously consider opp</w:t>
      </w:r>
      <w:r>
        <w:rPr>
          <w:rFonts w:asciiTheme="minorHAnsi" w:hAnsiTheme="minorHAnsi"/>
          <w:spacing w:val="-1"/>
        </w:rPr>
        <w:t>ortunities to contribute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maintenance</w:t>
      </w:r>
      <w:r>
        <w:rPr>
          <w:rFonts w:asciiTheme="minorHAnsi" w:hAnsiTheme="minorHAnsi"/>
          <w:spacing w:val="11"/>
        </w:rPr>
        <w:t xml:space="preserve"> </w:t>
      </w:r>
      <w:r>
        <w:rPr>
          <w:rFonts w:asciiTheme="minorHAnsi" w:hAnsiTheme="minorHAnsi"/>
          <w:spacing w:val="-1"/>
        </w:rPr>
        <w:t>and/or</w:t>
      </w:r>
      <w:r>
        <w:rPr>
          <w:rFonts w:asciiTheme="minorHAnsi" w:hAnsiTheme="minorHAnsi"/>
          <w:spacing w:val="16"/>
          <w:w w:val="101"/>
        </w:rPr>
        <w:t xml:space="preserve"> </w:t>
      </w:r>
      <w:r>
        <w:rPr>
          <w:rFonts w:asciiTheme="minorHAnsi" w:hAnsiTheme="minorHAnsi"/>
          <w:spacing w:val="-1"/>
        </w:rPr>
        <w:t>upgrading</w:t>
      </w:r>
      <w:r>
        <w:rPr>
          <w:rFonts w:asciiTheme="minorHAnsi" w:hAnsiTheme="minorHAnsi"/>
          <w:spacing w:val="9"/>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the</w:t>
      </w:r>
    </w:p>
    <w:p w14:paraId="066484DA" w14:textId="77777777" w:rsidR="000F72C1" w:rsidRDefault="0020793E">
      <w:pPr>
        <w:pStyle w:val="BodyText"/>
        <w:spacing w:before="29" w:line="188" w:lineRule="auto"/>
        <w:ind w:left="1036"/>
        <w:rPr>
          <w:rFonts w:asciiTheme="minorHAnsi" w:hAnsiTheme="minorHAnsi"/>
        </w:rPr>
      </w:pPr>
      <w:r>
        <w:rPr>
          <w:rFonts w:asciiTheme="minorHAnsi" w:hAnsiTheme="minorHAnsi"/>
          <w:spacing w:val="-2"/>
        </w:rPr>
        <w:t>lease object</w:t>
      </w:r>
      <w:r>
        <w:rPr>
          <w:rFonts w:asciiTheme="minorHAnsi" w:hAnsiTheme="minorHAnsi"/>
          <w:spacing w:val="32"/>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light of the</w:t>
      </w:r>
      <w:r>
        <w:rPr>
          <w:rFonts w:asciiTheme="minorHAnsi" w:hAnsiTheme="minorHAnsi"/>
          <w:spacing w:val="15"/>
          <w:w w:val="101"/>
        </w:rPr>
        <w:t xml:space="preserve"> </w:t>
      </w:r>
      <w:r>
        <w:rPr>
          <w:rFonts w:asciiTheme="minorHAnsi" w:hAnsiTheme="minorHAnsi"/>
          <w:spacing w:val="-2"/>
        </w:rPr>
        <w:t>budgetary</w:t>
      </w:r>
      <w:r>
        <w:rPr>
          <w:rFonts w:asciiTheme="minorHAnsi" w:hAnsiTheme="minorHAnsi"/>
          <w:spacing w:val="18"/>
        </w:rPr>
        <w:t xml:space="preserve"> </w:t>
      </w:r>
      <w:r>
        <w:rPr>
          <w:rFonts w:asciiTheme="minorHAnsi" w:hAnsiTheme="minorHAnsi"/>
          <w:spacing w:val="-2"/>
        </w:rPr>
        <w:t>limits</w:t>
      </w:r>
      <w:r>
        <w:rPr>
          <w:rFonts w:asciiTheme="minorHAnsi" w:hAnsiTheme="minorHAnsi"/>
          <w:spacing w:val="15"/>
        </w:rPr>
        <w:t xml:space="preserve"> </w:t>
      </w:r>
      <w:r>
        <w:rPr>
          <w:rFonts w:asciiTheme="minorHAnsi" w:hAnsiTheme="minorHAnsi"/>
          <w:spacing w:val="-2"/>
        </w:rPr>
        <w:t>in effect at</w:t>
      </w:r>
      <w:r>
        <w:rPr>
          <w:rFonts w:asciiTheme="minorHAnsi" w:hAnsiTheme="minorHAnsi"/>
          <w:spacing w:val="11"/>
        </w:rPr>
        <w:t xml:space="preserve"> </w:t>
      </w:r>
      <w:r>
        <w:rPr>
          <w:rFonts w:asciiTheme="minorHAnsi" w:hAnsiTheme="minorHAnsi"/>
          <w:spacing w:val="-2"/>
        </w:rPr>
        <w:t>any time.</w:t>
      </w:r>
    </w:p>
    <w:p w14:paraId="066484DB" w14:textId="77777777" w:rsidR="000F72C1" w:rsidRDefault="0020793E">
      <w:pPr>
        <w:pStyle w:val="BodyText"/>
        <w:spacing w:before="191" w:line="177" w:lineRule="auto"/>
        <w:ind w:left="60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lessee</w:t>
      </w:r>
      <w:r>
        <w:rPr>
          <w:rFonts w:asciiTheme="minorHAnsi" w:hAnsiTheme="minorHAnsi"/>
          <w:spacing w:val="15"/>
        </w:rPr>
        <w:t xml:space="preserve"> </w:t>
      </w:r>
      <w:r>
        <w:rPr>
          <w:rFonts w:asciiTheme="minorHAnsi" w:hAnsiTheme="minorHAnsi"/>
          <w:spacing w:val="-1"/>
        </w:rPr>
        <w:t>may</w:t>
      </w:r>
      <w:r>
        <w:rPr>
          <w:rFonts w:asciiTheme="minorHAnsi" w:hAnsiTheme="minorHAnsi"/>
          <w:spacing w:val="18"/>
        </w:rPr>
        <w:t xml:space="preserve"> </w:t>
      </w:r>
      <w:r>
        <w:rPr>
          <w:rFonts w:asciiTheme="minorHAnsi" w:hAnsiTheme="minorHAnsi"/>
          <w:spacing w:val="-1"/>
        </w:rPr>
        <w:t>not</w:t>
      </w:r>
      <w:r>
        <w:rPr>
          <w:rFonts w:asciiTheme="minorHAnsi" w:hAnsiTheme="minorHAnsi"/>
          <w:spacing w:val="17"/>
        </w:rPr>
        <w:t xml:space="preserve"> </w:t>
      </w:r>
      <w:r>
        <w:rPr>
          <w:rFonts w:asciiTheme="minorHAnsi" w:hAnsiTheme="minorHAnsi"/>
          <w:spacing w:val="-1"/>
        </w:rPr>
        <w:t>use, or allow ot</w:t>
      </w:r>
      <w:r>
        <w:rPr>
          <w:rFonts w:asciiTheme="minorHAnsi" w:hAnsiTheme="minorHAnsi"/>
          <w:spacing w:val="-2"/>
        </w:rPr>
        <w:t>hers to</w:t>
      </w:r>
      <w:r>
        <w:rPr>
          <w:rFonts w:asciiTheme="minorHAnsi" w:hAnsiTheme="minorHAnsi"/>
          <w:spacing w:val="18"/>
        </w:rPr>
        <w:t xml:space="preserve"> </w:t>
      </w:r>
      <w:r>
        <w:rPr>
          <w:rFonts w:asciiTheme="minorHAnsi" w:hAnsiTheme="minorHAnsi"/>
          <w:spacing w:val="-2"/>
        </w:rPr>
        <w:t>use, 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10"/>
        </w:rPr>
        <w:t xml:space="preserve"> </w:t>
      </w:r>
      <w:r>
        <w:rPr>
          <w:rFonts w:asciiTheme="minorHAnsi" w:hAnsiTheme="minorHAnsi"/>
          <w:spacing w:val="-2"/>
        </w:rPr>
        <w:t>object</w:t>
      </w:r>
      <w:r>
        <w:rPr>
          <w:rFonts w:asciiTheme="minorHAnsi" w:hAnsiTheme="minorHAnsi"/>
          <w:spacing w:val="9"/>
        </w:rPr>
        <w:t xml:space="preserve"> </w:t>
      </w:r>
      <w:r>
        <w:rPr>
          <w:rFonts w:asciiTheme="minorHAnsi" w:hAnsiTheme="minorHAnsi"/>
          <w:spacing w:val="-2"/>
        </w:rPr>
        <w:t>as</w:t>
      </w:r>
      <w:r>
        <w:rPr>
          <w:rFonts w:asciiTheme="minorHAnsi" w:hAnsiTheme="minorHAnsi"/>
          <w:spacing w:val="11"/>
        </w:rPr>
        <w:t xml:space="preserve"> </w:t>
      </w:r>
      <w:r>
        <w:rPr>
          <w:rFonts w:asciiTheme="minorHAnsi" w:hAnsiTheme="minorHAnsi"/>
          <w:spacing w:val="-2"/>
        </w:rPr>
        <w:t>a</w:t>
      </w:r>
      <w:r>
        <w:rPr>
          <w:rFonts w:asciiTheme="minorHAnsi" w:hAnsiTheme="minorHAnsi"/>
          <w:spacing w:val="10"/>
        </w:rPr>
        <w:t xml:space="preserve"> </w:t>
      </w:r>
      <w:r>
        <w:rPr>
          <w:rFonts w:asciiTheme="minorHAnsi" w:hAnsiTheme="minorHAnsi"/>
          <w:spacing w:val="-2"/>
        </w:rPr>
        <w:t>dwelling.</w:t>
      </w:r>
    </w:p>
    <w:p w14:paraId="066484DC" w14:textId="77777777" w:rsidR="000F72C1" w:rsidRDefault="0020793E">
      <w:pPr>
        <w:pStyle w:val="BodyText"/>
        <w:spacing w:before="190" w:line="209" w:lineRule="auto"/>
        <w:ind w:left="1029" w:right="1000" w:hanging="423"/>
        <w:rPr>
          <w:rFonts w:asciiTheme="minorHAnsi" w:hAnsiTheme="minorHAnsi"/>
        </w:rPr>
      </w:pPr>
      <w:r>
        <w:rPr>
          <w:rFonts w:asciiTheme="minorHAnsi" w:eastAsia="Symbol" w:hAnsiTheme="minorHAnsi" w:cs="Symbol"/>
          <w:color w:val="00558C"/>
        </w:rPr>
        <w:t xml:space="preserve">.     </w:t>
      </w:r>
      <w:r>
        <w:rPr>
          <w:rFonts w:asciiTheme="minorHAnsi" w:hAnsiTheme="minorHAnsi"/>
        </w:rPr>
        <w:t>The</w:t>
      </w:r>
      <w:r>
        <w:rPr>
          <w:rFonts w:asciiTheme="minorHAnsi" w:hAnsiTheme="minorHAnsi"/>
          <w:spacing w:val="17"/>
          <w:w w:val="101"/>
        </w:rPr>
        <w:t xml:space="preserve"> </w:t>
      </w:r>
      <w:r>
        <w:rPr>
          <w:rFonts w:asciiTheme="minorHAnsi" w:hAnsiTheme="minorHAnsi"/>
        </w:rPr>
        <w:t>lessee</w:t>
      </w:r>
      <w:r>
        <w:rPr>
          <w:rFonts w:asciiTheme="minorHAnsi" w:hAnsiTheme="minorHAnsi"/>
          <w:spacing w:val="14"/>
          <w:w w:val="101"/>
        </w:rPr>
        <w:t xml:space="preserve"> </w:t>
      </w:r>
      <w:r>
        <w:rPr>
          <w:rFonts w:asciiTheme="minorHAnsi" w:hAnsiTheme="minorHAnsi"/>
        </w:rPr>
        <w:t>undertakes</w:t>
      </w:r>
      <w:r>
        <w:rPr>
          <w:rFonts w:asciiTheme="minorHAnsi" w:hAnsiTheme="minorHAnsi"/>
          <w:spacing w:val="4"/>
        </w:rPr>
        <w:t xml:space="preserve"> </w:t>
      </w:r>
      <w:r>
        <w:rPr>
          <w:rFonts w:asciiTheme="minorHAnsi" w:hAnsiTheme="minorHAnsi"/>
        </w:rPr>
        <w:t>to</w:t>
      </w:r>
      <w:r>
        <w:rPr>
          <w:rFonts w:asciiTheme="minorHAnsi" w:hAnsiTheme="minorHAnsi"/>
          <w:spacing w:val="8"/>
        </w:rPr>
        <w:t xml:space="preserve"> </w:t>
      </w:r>
      <w:r>
        <w:rPr>
          <w:rFonts w:asciiTheme="minorHAnsi" w:hAnsiTheme="minorHAnsi"/>
        </w:rPr>
        <w:t>give</w:t>
      </w:r>
      <w:r>
        <w:rPr>
          <w:rFonts w:asciiTheme="minorHAnsi" w:hAnsiTheme="minorHAnsi"/>
          <w:spacing w:val="17"/>
          <w:w w:val="101"/>
        </w:rPr>
        <w:t xml:space="preserve"> </w:t>
      </w:r>
      <w:r>
        <w:rPr>
          <w:rFonts w:asciiTheme="minorHAnsi" w:hAnsiTheme="minorHAnsi"/>
          <w:spacing w:val="-1"/>
        </w:rPr>
        <w:t>particular</w:t>
      </w:r>
      <w:r>
        <w:rPr>
          <w:rFonts w:asciiTheme="minorHAnsi" w:hAnsiTheme="minorHAnsi"/>
          <w:spacing w:val="10"/>
        </w:rPr>
        <w:t xml:space="preserve"> </w:t>
      </w:r>
      <w:r>
        <w:rPr>
          <w:rFonts w:asciiTheme="minorHAnsi" w:hAnsiTheme="minorHAnsi"/>
          <w:spacing w:val="-1"/>
        </w:rPr>
        <w:t>emphasis</w:t>
      </w:r>
      <w:r>
        <w:rPr>
          <w:rFonts w:asciiTheme="minorHAnsi" w:hAnsiTheme="minorHAnsi"/>
          <w:spacing w:val="2"/>
        </w:rPr>
        <w:t xml:space="preserve"> </w:t>
      </w:r>
      <w:r>
        <w:rPr>
          <w:rFonts w:asciiTheme="minorHAnsi" w:hAnsiTheme="minorHAnsi"/>
          <w:spacing w:val="-1"/>
        </w:rPr>
        <w:t>to</w:t>
      </w:r>
      <w:r>
        <w:rPr>
          <w:rFonts w:asciiTheme="minorHAnsi" w:hAnsiTheme="minorHAnsi"/>
          <w:spacing w:val="9"/>
        </w:rPr>
        <w:t xml:space="preserve"> </w:t>
      </w:r>
      <w:r>
        <w:rPr>
          <w:rFonts w:asciiTheme="minorHAnsi" w:hAnsiTheme="minorHAnsi"/>
          <w:spacing w:val="-1"/>
        </w:rPr>
        <w:t>environmental</w:t>
      </w:r>
      <w:r>
        <w:rPr>
          <w:rFonts w:asciiTheme="minorHAnsi" w:hAnsiTheme="minorHAnsi"/>
          <w:spacing w:val="7"/>
        </w:rPr>
        <w:t xml:space="preserve"> </w:t>
      </w:r>
      <w:r>
        <w:rPr>
          <w:rFonts w:asciiTheme="minorHAnsi" w:hAnsiTheme="minorHAnsi"/>
          <w:spacing w:val="-1"/>
        </w:rPr>
        <w:t>safeguards</w:t>
      </w:r>
      <w:r>
        <w:rPr>
          <w:rFonts w:asciiTheme="minorHAnsi" w:hAnsiTheme="minorHAnsi"/>
          <w:spacing w:val="15"/>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relation</w:t>
      </w:r>
      <w:r>
        <w:rPr>
          <w:rFonts w:asciiTheme="minorHAnsi" w:hAnsiTheme="minorHAnsi"/>
          <w:spacing w:val="3"/>
        </w:rPr>
        <w:t xml:space="preserve"> </w:t>
      </w:r>
      <w:r>
        <w:rPr>
          <w:rFonts w:asciiTheme="minorHAnsi" w:hAnsiTheme="minorHAnsi"/>
          <w:spacing w:val="-1"/>
        </w:rPr>
        <w:t>to</w:t>
      </w:r>
      <w:r>
        <w:rPr>
          <w:rFonts w:asciiTheme="minorHAnsi" w:hAnsiTheme="minorHAnsi"/>
          <w:spacing w:val="6"/>
        </w:rPr>
        <w:t xml:space="preserve"> </w:t>
      </w:r>
      <w:r>
        <w:rPr>
          <w:rFonts w:asciiTheme="minorHAnsi" w:hAnsiTheme="minorHAnsi"/>
          <w:spacing w:val="-1"/>
        </w:rPr>
        <w:t>the</w:t>
      </w:r>
      <w:r>
        <w:rPr>
          <w:rFonts w:asciiTheme="minorHAnsi" w:hAnsiTheme="minorHAnsi"/>
          <w:spacing w:val="17"/>
        </w:rPr>
        <w:t xml:space="preserve"> </w:t>
      </w:r>
      <w:r>
        <w:rPr>
          <w:rFonts w:asciiTheme="minorHAnsi" w:hAnsiTheme="minorHAnsi"/>
          <w:spacing w:val="-1"/>
        </w:rPr>
        <w:t>use</w:t>
      </w:r>
      <w:r>
        <w:rPr>
          <w:rFonts w:asciiTheme="minorHAnsi" w:hAnsiTheme="minorHAnsi"/>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maintenance of the</w:t>
      </w:r>
      <w:r>
        <w:rPr>
          <w:rFonts w:asciiTheme="minorHAnsi" w:hAnsiTheme="minorHAnsi"/>
          <w:spacing w:val="15"/>
        </w:rPr>
        <w:t xml:space="preserve"> </w:t>
      </w:r>
      <w:r>
        <w:rPr>
          <w:rFonts w:asciiTheme="minorHAnsi" w:hAnsiTheme="minorHAnsi"/>
          <w:spacing w:val="-1"/>
        </w:rPr>
        <w:t>lease ob</w:t>
      </w:r>
      <w:r>
        <w:rPr>
          <w:rFonts w:asciiTheme="minorHAnsi" w:hAnsiTheme="minorHAnsi"/>
          <w:spacing w:val="-2"/>
        </w:rPr>
        <w:t>ject.</w:t>
      </w:r>
    </w:p>
    <w:p w14:paraId="066484DD" w14:textId="77777777" w:rsidR="000F72C1" w:rsidRDefault="0020793E">
      <w:pPr>
        <w:spacing w:before="239" w:line="80" w:lineRule="exact"/>
        <w:ind w:left="606"/>
        <w:rPr>
          <w:rFonts w:asciiTheme="minorHAnsi" w:eastAsia="Symbol" w:hAnsiTheme="minorHAnsi" w:cs="Symbol"/>
          <w:sz w:val="22"/>
          <w:szCs w:val="22"/>
        </w:rPr>
      </w:pPr>
      <w:r>
        <w:rPr>
          <w:rFonts w:asciiTheme="minorHAnsi" w:eastAsia="Symbol" w:hAnsiTheme="minorHAnsi" w:cs="Symbol"/>
          <w:color w:val="00558C"/>
          <w:spacing w:val="31"/>
          <w:w w:val="107"/>
          <w:position w:val="2"/>
          <w:sz w:val="22"/>
          <w:szCs w:val="22"/>
        </w:rPr>
        <w:t>.</w:t>
      </w:r>
    </w:p>
    <w:p w14:paraId="066484DE" w14:textId="77777777" w:rsidR="000F72C1" w:rsidRDefault="0020793E">
      <w:pPr>
        <w:pStyle w:val="BodyText"/>
        <w:spacing w:line="82" w:lineRule="exact"/>
        <w:ind w:left="1036"/>
        <w:rPr>
          <w:rFonts w:asciiTheme="minorHAnsi" w:hAnsiTheme="minorHAnsi"/>
        </w:rPr>
      </w:pPr>
      <w:r>
        <w:rPr>
          <w:rFonts w:asciiTheme="minorHAnsi" w:hAnsiTheme="minorHAnsi"/>
          <w:position w:val="1"/>
        </w:rPr>
        <w:t>…</w:t>
      </w:r>
    </w:p>
    <w:p w14:paraId="066484DF" w14:textId="77777777" w:rsidR="000F72C1" w:rsidRDefault="0020793E">
      <w:pPr>
        <w:pStyle w:val="BodyText"/>
        <w:spacing w:before="206" w:line="179" w:lineRule="auto"/>
        <w:ind w:left="40"/>
        <w:rPr>
          <w:rFonts w:asciiTheme="minorHAnsi" w:hAnsiTheme="minorHAnsi"/>
          <w:sz w:val="28"/>
          <w:szCs w:val="28"/>
        </w:rPr>
      </w:pPr>
      <w:r>
        <w:rPr>
          <w:rFonts w:asciiTheme="minorHAnsi" w:hAnsiTheme="minorHAnsi"/>
          <w:b/>
          <w:bCs/>
          <w:color w:val="00558C"/>
          <w:spacing w:val="-3"/>
          <w:sz w:val="28"/>
          <w:szCs w:val="28"/>
        </w:rPr>
        <w:t>6.</w:t>
      </w:r>
      <w:r>
        <w:rPr>
          <w:rFonts w:asciiTheme="minorHAnsi" w:hAnsiTheme="minorHAnsi"/>
          <w:b/>
          <w:bCs/>
          <w:color w:val="00558C"/>
          <w:spacing w:val="1"/>
          <w:sz w:val="28"/>
          <w:szCs w:val="28"/>
        </w:rPr>
        <w:t xml:space="preserve">           </w:t>
      </w:r>
      <w:r>
        <w:rPr>
          <w:rFonts w:asciiTheme="minorHAnsi" w:hAnsiTheme="minorHAnsi"/>
          <w:b/>
          <w:bCs/>
          <w:color w:val="00558C"/>
          <w:spacing w:val="-3"/>
          <w:sz w:val="28"/>
          <w:szCs w:val="28"/>
        </w:rPr>
        <w:t>HAND-OVER</w:t>
      </w:r>
    </w:p>
    <w:p w14:paraId="066484E0" w14:textId="77777777" w:rsidR="000F72C1" w:rsidRDefault="0020793E">
      <w:pPr>
        <w:pStyle w:val="BodyText"/>
        <w:spacing w:before="179" w:line="214" w:lineRule="auto"/>
        <w:ind w:left="45" w:right="770" w:hanging="15"/>
        <w:rPr>
          <w:rFonts w:asciiTheme="minorHAnsi" w:hAnsiTheme="minorHAnsi"/>
        </w:rPr>
      </w:pPr>
      <w:r>
        <w:rPr>
          <w:rFonts w:asciiTheme="minorHAnsi" w:hAnsiTheme="minorHAnsi"/>
          <w:spacing w:val="-1"/>
        </w:rPr>
        <w:t>The</w:t>
      </w:r>
      <w:r>
        <w:rPr>
          <w:rFonts w:asciiTheme="minorHAnsi" w:hAnsiTheme="minorHAnsi"/>
          <w:spacing w:val="23"/>
        </w:rPr>
        <w:t xml:space="preserve"> </w:t>
      </w:r>
      <w:r>
        <w:rPr>
          <w:rFonts w:asciiTheme="minorHAnsi" w:hAnsiTheme="minorHAnsi"/>
          <w:spacing w:val="-1"/>
        </w:rPr>
        <w:t>lessor</w:t>
      </w:r>
      <w:r>
        <w:rPr>
          <w:rFonts w:asciiTheme="minorHAnsi" w:hAnsiTheme="minorHAnsi"/>
          <w:spacing w:val="11"/>
        </w:rPr>
        <w:t xml:space="preserve"> </w:t>
      </w:r>
      <w:r>
        <w:rPr>
          <w:rFonts w:asciiTheme="minorHAnsi" w:hAnsiTheme="minorHAnsi"/>
          <w:spacing w:val="-1"/>
        </w:rPr>
        <w:t>shall</w:t>
      </w:r>
      <w:r>
        <w:rPr>
          <w:rFonts w:asciiTheme="minorHAnsi" w:hAnsiTheme="minorHAnsi"/>
          <w:spacing w:val="20"/>
        </w:rPr>
        <w:t xml:space="preserve"> </w:t>
      </w:r>
      <w:r>
        <w:rPr>
          <w:rFonts w:asciiTheme="minorHAnsi" w:hAnsiTheme="minorHAnsi"/>
          <w:spacing w:val="-1"/>
        </w:rPr>
        <w:t>make the</w:t>
      </w:r>
      <w:r>
        <w:rPr>
          <w:rFonts w:asciiTheme="minorHAnsi" w:hAnsiTheme="minorHAnsi"/>
          <w:spacing w:val="20"/>
        </w:rPr>
        <w:t xml:space="preserve"> </w:t>
      </w:r>
      <w:r>
        <w:rPr>
          <w:rFonts w:asciiTheme="minorHAnsi" w:hAnsiTheme="minorHAnsi"/>
          <w:spacing w:val="-1"/>
        </w:rPr>
        <w:t>lease</w:t>
      </w:r>
      <w:r>
        <w:rPr>
          <w:rFonts w:asciiTheme="minorHAnsi" w:hAnsiTheme="minorHAnsi"/>
          <w:spacing w:val="13"/>
          <w:w w:val="101"/>
        </w:rPr>
        <w:t xml:space="preserve"> </w:t>
      </w:r>
      <w:r>
        <w:rPr>
          <w:rFonts w:asciiTheme="minorHAnsi" w:hAnsiTheme="minorHAnsi"/>
          <w:spacing w:val="-1"/>
        </w:rPr>
        <w:t>object</w:t>
      </w:r>
      <w:r>
        <w:rPr>
          <w:rFonts w:asciiTheme="minorHAnsi" w:hAnsiTheme="minorHAnsi"/>
          <w:spacing w:val="13"/>
          <w:w w:val="101"/>
        </w:rPr>
        <w:t xml:space="preserve"> </w:t>
      </w:r>
      <w:r>
        <w:rPr>
          <w:rFonts w:asciiTheme="minorHAnsi" w:hAnsiTheme="minorHAnsi"/>
          <w:spacing w:val="-1"/>
        </w:rPr>
        <w:t>av</w:t>
      </w:r>
      <w:r>
        <w:rPr>
          <w:rFonts w:asciiTheme="minorHAnsi" w:hAnsiTheme="minorHAnsi"/>
          <w:spacing w:val="-2"/>
        </w:rPr>
        <w:t>ailable to the</w:t>
      </w:r>
      <w:r>
        <w:rPr>
          <w:rFonts w:asciiTheme="minorHAnsi" w:hAnsiTheme="minorHAnsi"/>
          <w:spacing w:val="22"/>
          <w:w w:val="101"/>
        </w:rPr>
        <w:t xml:space="preserve"> </w:t>
      </w:r>
      <w:r>
        <w:rPr>
          <w:rFonts w:asciiTheme="minorHAnsi" w:hAnsiTheme="minorHAnsi"/>
          <w:spacing w:val="-2"/>
        </w:rPr>
        <w:t>lessee on the</w:t>
      </w:r>
      <w:r>
        <w:rPr>
          <w:rFonts w:asciiTheme="minorHAnsi" w:hAnsiTheme="minorHAnsi"/>
          <w:spacing w:val="15"/>
          <w:w w:val="101"/>
        </w:rPr>
        <w:t xml:space="preserve"> </w:t>
      </w:r>
      <w:r>
        <w:rPr>
          <w:rFonts w:asciiTheme="minorHAnsi" w:hAnsiTheme="minorHAnsi"/>
          <w:spacing w:val="-2"/>
        </w:rPr>
        <w:t>agreed</w:t>
      </w:r>
      <w:r>
        <w:rPr>
          <w:rFonts w:asciiTheme="minorHAnsi" w:hAnsiTheme="minorHAnsi"/>
          <w:spacing w:val="15"/>
          <w:w w:val="101"/>
        </w:rPr>
        <w:t xml:space="preserve"> </w:t>
      </w:r>
      <w:r>
        <w:rPr>
          <w:rFonts w:asciiTheme="minorHAnsi" w:hAnsiTheme="minorHAnsi"/>
          <w:spacing w:val="-2"/>
        </w:rPr>
        <w:t>date,</w:t>
      </w:r>
      <w:r>
        <w:rPr>
          <w:rFonts w:asciiTheme="minorHAnsi" w:hAnsiTheme="minorHAnsi"/>
          <w:spacing w:val="15"/>
        </w:rPr>
        <w:t xml:space="preserve"> </w:t>
      </w:r>
      <w:r>
        <w:rPr>
          <w:rFonts w:asciiTheme="minorHAnsi" w:hAnsiTheme="minorHAnsi"/>
          <w:spacing w:val="-2"/>
        </w:rPr>
        <w:t>cf</w:t>
      </w:r>
      <w:r>
        <w:rPr>
          <w:rFonts w:asciiTheme="minorHAnsi" w:hAnsiTheme="minorHAnsi"/>
          <w:spacing w:val="17"/>
        </w:rPr>
        <w:t xml:space="preserve"> </w:t>
      </w:r>
      <w:r>
        <w:rPr>
          <w:rFonts w:asciiTheme="minorHAnsi" w:hAnsiTheme="minorHAnsi"/>
          <w:spacing w:val="-2"/>
        </w:rPr>
        <w:t>point</w:t>
      </w:r>
      <w:r>
        <w:rPr>
          <w:rFonts w:asciiTheme="minorHAnsi" w:hAnsiTheme="minorHAnsi"/>
          <w:spacing w:val="14"/>
          <w:w w:val="101"/>
        </w:rPr>
        <w:t xml:space="preserve"> </w:t>
      </w:r>
      <w:r>
        <w:rPr>
          <w:rFonts w:asciiTheme="minorHAnsi" w:hAnsiTheme="minorHAnsi"/>
          <w:spacing w:val="-2"/>
        </w:rPr>
        <w:t>7.</w:t>
      </w:r>
      <w:r>
        <w:rPr>
          <w:rFonts w:asciiTheme="minorHAnsi" w:hAnsiTheme="minorHAnsi"/>
          <w:spacing w:val="4"/>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lease</w:t>
      </w:r>
      <w:r>
        <w:rPr>
          <w:rFonts w:asciiTheme="minorHAnsi" w:hAnsiTheme="minorHAnsi"/>
          <w:spacing w:val="11"/>
        </w:rPr>
        <w:t xml:space="preserve"> </w:t>
      </w:r>
      <w:r>
        <w:rPr>
          <w:rFonts w:asciiTheme="minorHAnsi" w:hAnsiTheme="minorHAnsi"/>
          <w:spacing w:val="-2"/>
        </w:rPr>
        <w:t>object</w:t>
      </w:r>
      <w:r>
        <w:rPr>
          <w:rFonts w:asciiTheme="minorHAnsi" w:hAnsiTheme="minorHAnsi"/>
          <w:spacing w:val="12"/>
        </w:rPr>
        <w:t xml:space="preserve"> </w:t>
      </w:r>
      <w:r>
        <w:rPr>
          <w:rFonts w:asciiTheme="minorHAnsi" w:hAnsiTheme="minorHAnsi"/>
          <w:spacing w:val="-2"/>
        </w:rPr>
        <w:t>shall</w:t>
      </w:r>
      <w:r>
        <w:rPr>
          <w:rFonts w:asciiTheme="minorHAnsi" w:hAnsiTheme="minorHAnsi"/>
        </w:rPr>
        <w:t xml:space="preserve"> </w:t>
      </w:r>
      <w:r>
        <w:rPr>
          <w:rFonts w:asciiTheme="minorHAnsi" w:hAnsiTheme="minorHAnsi"/>
          <w:spacing w:val="-1"/>
        </w:rPr>
        <w:t>be taken over</w:t>
      </w:r>
      <w:r>
        <w:rPr>
          <w:rFonts w:asciiTheme="minorHAnsi" w:hAnsiTheme="minorHAnsi"/>
          <w:spacing w:val="12"/>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its conditions at the time</w:t>
      </w:r>
      <w:r>
        <w:rPr>
          <w:rFonts w:asciiTheme="minorHAnsi" w:hAnsiTheme="minorHAnsi"/>
          <w:spacing w:val="8"/>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hand-over.</w:t>
      </w:r>
    </w:p>
    <w:p w14:paraId="066484E1" w14:textId="77777777" w:rsidR="000F72C1" w:rsidRDefault="0020793E">
      <w:pPr>
        <w:pStyle w:val="BodyText"/>
        <w:spacing w:before="177" w:line="214" w:lineRule="auto"/>
        <w:ind w:left="37" w:right="771" w:firstLine="9"/>
        <w:rPr>
          <w:rFonts w:asciiTheme="minorHAnsi" w:hAnsiTheme="minorHAnsi"/>
        </w:rPr>
      </w:pPr>
      <w:r>
        <w:rPr>
          <w:rFonts w:asciiTheme="minorHAnsi" w:hAnsiTheme="minorHAnsi"/>
          <w:spacing w:val="-2"/>
        </w:rPr>
        <w:t>Before the</w:t>
      </w:r>
      <w:r>
        <w:rPr>
          <w:rFonts w:asciiTheme="minorHAnsi" w:hAnsiTheme="minorHAnsi"/>
          <w:spacing w:val="35"/>
          <w:w w:val="101"/>
        </w:rPr>
        <w:t xml:space="preserve"> </w:t>
      </w:r>
      <w:r>
        <w:rPr>
          <w:rFonts w:asciiTheme="minorHAnsi" w:hAnsiTheme="minorHAnsi"/>
          <w:spacing w:val="-2"/>
        </w:rPr>
        <w:t>lease object</w:t>
      </w:r>
      <w:r>
        <w:rPr>
          <w:rFonts w:asciiTheme="minorHAnsi" w:hAnsiTheme="minorHAnsi"/>
          <w:spacing w:val="18"/>
        </w:rPr>
        <w:t xml:space="preserve"> </w:t>
      </w:r>
      <w:r>
        <w:rPr>
          <w:rFonts w:asciiTheme="minorHAnsi" w:hAnsiTheme="minorHAnsi"/>
          <w:spacing w:val="-2"/>
        </w:rPr>
        <w:t>is</w:t>
      </w:r>
      <w:r>
        <w:rPr>
          <w:rFonts w:asciiTheme="minorHAnsi" w:hAnsiTheme="minorHAnsi"/>
          <w:spacing w:val="19"/>
          <w:w w:val="101"/>
        </w:rPr>
        <w:t xml:space="preserve"> </w:t>
      </w:r>
      <w:r>
        <w:rPr>
          <w:rFonts w:asciiTheme="minorHAnsi" w:hAnsiTheme="minorHAnsi"/>
          <w:spacing w:val="-2"/>
        </w:rPr>
        <w:t>handed</w:t>
      </w:r>
      <w:r>
        <w:rPr>
          <w:rFonts w:asciiTheme="minorHAnsi" w:hAnsiTheme="minorHAnsi"/>
          <w:spacing w:val="12"/>
        </w:rPr>
        <w:t xml:space="preserve"> </w:t>
      </w:r>
      <w:r>
        <w:rPr>
          <w:rFonts w:asciiTheme="minorHAnsi" w:hAnsiTheme="minorHAnsi"/>
          <w:spacing w:val="-2"/>
        </w:rPr>
        <w:t>over, an</w:t>
      </w:r>
      <w:r>
        <w:rPr>
          <w:rFonts w:asciiTheme="minorHAnsi" w:hAnsiTheme="minorHAnsi"/>
          <w:spacing w:val="17"/>
        </w:rPr>
        <w:t xml:space="preserve"> </w:t>
      </w:r>
      <w:r>
        <w:rPr>
          <w:rFonts w:asciiTheme="minorHAnsi" w:hAnsiTheme="minorHAnsi"/>
          <w:spacing w:val="-2"/>
        </w:rPr>
        <w:t>inspection shall</w:t>
      </w:r>
      <w:r>
        <w:rPr>
          <w:rFonts w:asciiTheme="minorHAnsi" w:hAnsiTheme="minorHAnsi"/>
          <w:spacing w:val="19"/>
          <w:w w:val="101"/>
        </w:rPr>
        <w:t xml:space="preserve"> </w:t>
      </w:r>
      <w:r>
        <w:rPr>
          <w:rFonts w:asciiTheme="minorHAnsi" w:hAnsiTheme="minorHAnsi"/>
          <w:spacing w:val="-2"/>
        </w:rPr>
        <w:t>be</w:t>
      </w:r>
      <w:r>
        <w:rPr>
          <w:rFonts w:asciiTheme="minorHAnsi" w:hAnsiTheme="minorHAnsi"/>
          <w:spacing w:val="19"/>
        </w:rPr>
        <w:t xml:space="preserve"> </w:t>
      </w:r>
      <w:r>
        <w:rPr>
          <w:rFonts w:asciiTheme="minorHAnsi" w:hAnsiTheme="minorHAnsi"/>
          <w:spacing w:val="-2"/>
        </w:rPr>
        <w:t>undertaken</w:t>
      </w:r>
      <w:r>
        <w:rPr>
          <w:rFonts w:asciiTheme="minorHAnsi" w:hAnsiTheme="minorHAnsi"/>
          <w:spacing w:val="17"/>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which</w:t>
      </w:r>
      <w:r>
        <w:rPr>
          <w:rFonts w:asciiTheme="minorHAnsi" w:hAnsiTheme="minorHAnsi"/>
          <w:spacing w:val="19"/>
          <w:w w:val="101"/>
        </w:rPr>
        <w:t xml:space="preserve"> </w:t>
      </w:r>
      <w:r>
        <w:rPr>
          <w:rFonts w:asciiTheme="minorHAnsi" w:hAnsiTheme="minorHAnsi"/>
          <w:spacing w:val="-2"/>
        </w:rPr>
        <w:t>representatives</w:t>
      </w:r>
      <w:r>
        <w:rPr>
          <w:rFonts w:asciiTheme="minorHAnsi" w:hAnsiTheme="minorHAnsi"/>
          <w:spacing w:val="10"/>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both</w:t>
      </w:r>
      <w:r>
        <w:rPr>
          <w:rFonts w:asciiTheme="minorHAnsi" w:hAnsiTheme="minorHAnsi"/>
          <w:spacing w:val="14"/>
          <w:w w:val="101"/>
        </w:rPr>
        <w:t xml:space="preserve"> </w:t>
      </w:r>
      <w:r>
        <w:rPr>
          <w:rFonts w:asciiTheme="minorHAnsi" w:hAnsiTheme="minorHAnsi"/>
          <w:spacing w:val="-2"/>
        </w:rPr>
        <w:t>parties</w:t>
      </w:r>
      <w:r>
        <w:rPr>
          <w:rFonts w:asciiTheme="minorHAnsi" w:hAnsiTheme="minorHAnsi"/>
        </w:rPr>
        <w:t xml:space="preserve"> </w:t>
      </w:r>
      <w:r>
        <w:rPr>
          <w:rFonts w:asciiTheme="minorHAnsi" w:hAnsiTheme="minorHAnsi"/>
          <w:spacing w:val="-2"/>
        </w:rPr>
        <w:t>shall</w:t>
      </w:r>
      <w:r>
        <w:rPr>
          <w:rFonts w:asciiTheme="minorHAnsi" w:hAnsiTheme="minorHAnsi"/>
          <w:spacing w:val="27"/>
        </w:rPr>
        <w:t xml:space="preserve"> </w:t>
      </w:r>
      <w:r>
        <w:rPr>
          <w:rFonts w:asciiTheme="minorHAnsi" w:hAnsiTheme="minorHAnsi"/>
          <w:spacing w:val="-2"/>
        </w:rPr>
        <w:t>participate.</w:t>
      </w:r>
    </w:p>
    <w:p w14:paraId="066484E2" w14:textId="77777777" w:rsidR="000F72C1" w:rsidRDefault="0020793E">
      <w:pPr>
        <w:pStyle w:val="BodyText"/>
        <w:spacing w:before="177" w:line="223" w:lineRule="auto"/>
        <w:ind w:left="37" w:right="769" w:hanging="5"/>
        <w:jc w:val="both"/>
        <w:rPr>
          <w:rFonts w:asciiTheme="minorHAnsi" w:hAnsiTheme="minorHAnsi"/>
        </w:rPr>
      </w:pPr>
      <w:r>
        <w:rPr>
          <w:rFonts w:asciiTheme="minorHAnsi" w:hAnsiTheme="minorHAnsi"/>
          <w:spacing w:val="-2"/>
        </w:rPr>
        <w:t>A</w:t>
      </w:r>
      <w:r>
        <w:rPr>
          <w:rFonts w:asciiTheme="minorHAnsi" w:hAnsiTheme="minorHAnsi"/>
          <w:spacing w:val="29"/>
          <w:w w:val="101"/>
        </w:rPr>
        <w:t xml:space="preserve"> </w:t>
      </w:r>
      <w:r>
        <w:rPr>
          <w:rFonts w:asciiTheme="minorHAnsi" w:hAnsiTheme="minorHAnsi"/>
          <w:spacing w:val="-2"/>
        </w:rPr>
        <w:t>condition</w:t>
      </w:r>
      <w:r>
        <w:rPr>
          <w:rFonts w:asciiTheme="minorHAnsi" w:hAnsiTheme="minorHAnsi"/>
          <w:spacing w:val="35"/>
          <w:w w:val="101"/>
        </w:rPr>
        <w:t xml:space="preserve"> </w:t>
      </w:r>
      <w:r>
        <w:rPr>
          <w:rFonts w:asciiTheme="minorHAnsi" w:hAnsiTheme="minorHAnsi"/>
          <w:spacing w:val="-2"/>
        </w:rPr>
        <w:t>report</w:t>
      </w:r>
      <w:r>
        <w:rPr>
          <w:rFonts w:asciiTheme="minorHAnsi" w:hAnsiTheme="minorHAnsi"/>
          <w:spacing w:val="26"/>
          <w:w w:val="101"/>
        </w:rPr>
        <w:t xml:space="preserve"> </w:t>
      </w:r>
      <w:r>
        <w:rPr>
          <w:rFonts w:asciiTheme="minorHAnsi" w:hAnsiTheme="minorHAnsi"/>
          <w:spacing w:val="-2"/>
        </w:rPr>
        <w:t>shall</w:t>
      </w:r>
      <w:r>
        <w:rPr>
          <w:rFonts w:asciiTheme="minorHAnsi" w:hAnsiTheme="minorHAnsi"/>
          <w:spacing w:val="36"/>
          <w:w w:val="101"/>
        </w:rPr>
        <w:t xml:space="preserve"> </w:t>
      </w:r>
      <w:r>
        <w:rPr>
          <w:rFonts w:asciiTheme="minorHAnsi" w:hAnsiTheme="minorHAnsi"/>
          <w:spacing w:val="-2"/>
        </w:rPr>
        <w:t>be</w:t>
      </w:r>
      <w:r>
        <w:rPr>
          <w:rFonts w:asciiTheme="minorHAnsi" w:hAnsiTheme="minorHAnsi"/>
          <w:spacing w:val="34"/>
          <w:w w:val="101"/>
        </w:rPr>
        <w:t xml:space="preserve"> </w:t>
      </w:r>
      <w:r>
        <w:rPr>
          <w:rFonts w:asciiTheme="minorHAnsi" w:hAnsiTheme="minorHAnsi"/>
          <w:spacing w:val="-2"/>
        </w:rPr>
        <w:t>prepared</w:t>
      </w:r>
      <w:r>
        <w:rPr>
          <w:rFonts w:asciiTheme="minorHAnsi" w:hAnsiTheme="minorHAnsi"/>
          <w:spacing w:val="26"/>
        </w:rPr>
        <w:t xml:space="preserve"> </w:t>
      </w:r>
      <w:r>
        <w:rPr>
          <w:rFonts w:asciiTheme="minorHAnsi" w:hAnsiTheme="minorHAnsi"/>
          <w:spacing w:val="-2"/>
        </w:rPr>
        <w:t>of</w:t>
      </w:r>
      <w:r>
        <w:rPr>
          <w:rFonts w:asciiTheme="minorHAnsi" w:hAnsiTheme="minorHAnsi"/>
          <w:spacing w:val="19"/>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lease</w:t>
      </w:r>
      <w:r>
        <w:rPr>
          <w:rFonts w:asciiTheme="minorHAnsi" w:hAnsiTheme="minorHAnsi"/>
          <w:spacing w:val="27"/>
          <w:w w:val="101"/>
        </w:rPr>
        <w:t xml:space="preserve"> </w:t>
      </w:r>
      <w:r>
        <w:rPr>
          <w:rFonts w:asciiTheme="minorHAnsi" w:hAnsiTheme="minorHAnsi"/>
          <w:spacing w:val="-2"/>
        </w:rPr>
        <w:t>object</w:t>
      </w:r>
      <w:r>
        <w:rPr>
          <w:rFonts w:asciiTheme="minorHAnsi" w:hAnsiTheme="minorHAnsi"/>
          <w:spacing w:val="30"/>
          <w:w w:val="101"/>
        </w:rPr>
        <w:t xml:space="preserve"> </w:t>
      </w:r>
      <w:r>
        <w:rPr>
          <w:rFonts w:asciiTheme="minorHAnsi" w:hAnsiTheme="minorHAnsi"/>
          <w:spacing w:val="-2"/>
        </w:rPr>
        <w:t>and</w:t>
      </w:r>
      <w:r>
        <w:rPr>
          <w:rFonts w:asciiTheme="minorHAnsi" w:hAnsiTheme="minorHAnsi"/>
          <w:spacing w:val="26"/>
          <w:w w:val="101"/>
        </w:rPr>
        <w:t xml:space="preserve"> </w:t>
      </w:r>
      <w:r>
        <w:rPr>
          <w:rFonts w:asciiTheme="minorHAnsi" w:hAnsiTheme="minorHAnsi"/>
          <w:spacing w:val="-2"/>
        </w:rPr>
        <w:t>area.</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28"/>
          <w:w w:val="101"/>
        </w:rPr>
        <w:t xml:space="preserve"> </w:t>
      </w:r>
      <w:r>
        <w:rPr>
          <w:rFonts w:asciiTheme="minorHAnsi" w:hAnsiTheme="minorHAnsi"/>
          <w:spacing w:val="-2"/>
        </w:rPr>
        <w:t>con</w:t>
      </w:r>
      <w:r>
        <w:rPr>
          <w:rFonts w:asciiTheme="minorHAnsi" w:hAnsiTheme="minorHAnsi"/>
          <w:spacing w:val="-3"/>
        </w:rPr>
        <w:t>dition</w:t>
      </w:r>
      <w:r>
        <w:rPr>
          <w:rFonts w:asciiTheme="minorHAnsi" w:hAnsiTheme="minorHAnsi"/>
          <w:spacing w:val="35"/>
          <w:w w:val="101"/>
        </w:rPr>
        <w:t xml:space="preserve"> </w:t>
      </w:r>
      <w:r>
        <w:rPr>
          <w:rFonts w:asciiTheme="minorHAnsi" w:hAnsiTheme="minorHAnsi"/>
          <w:spacing w:val="-3"/>
        </w:rPr>
        <w:t>report</w:t>
      </w:r>
      <w:r>
        <w:rPr>
          <w:rFonts w:asciiTheme="minorHAnsi" w:hAnsiTheme="minorHAnsi"/>
          <w:spacing w:val="27"/>
        </w:rPr>
        <w:t xml:space="preserve"> </w:t>
      </w:r>
      <w:r>
        <w:rPr>
          <w:rFonts w:asciiTheme="minorHAnsi" w:hAnsiTheme="minorHAnsi"/>
          <w:spacing w:val="-3"/>
        </w:rPr>
        <w:t>shall</w:t>
      </w:r>
      <w:r>
        <w:rPr>
          <w:rFonts w:asciiTheme="minorHAnsi" w:hAnsiTheme="minorHAnsi"/>
          <w:spacing w:val="36"/>
        </w:rPr>
        <w:t xml:space="preserve"> </w:t>
      </w:r>
      <w:r>
        <w:rPr>
          <w:rFonts w:asciiTheme="minorHAnsi" w:hAnsiTheme="minorHAnsi"/>
          <w:spacing w:val="-3"/>
        </w:rPr>
        <w:t>be</w:t>
      </w:r>
      <w:r>
        <w:rPr>
          <w:rFonts w:asciiTheme="minorHAnsi" w:hAnsiTheme="minorHAnsi"/>
          <w:spacing w:val="37"/>
        </w:rPr>
        <w:t xml:space="preserve"> </w:t>
      </w:r>
      <w:r>
        <w:rPr>
          <w:rFonts w:asciiTheme="minorHAnsi" w:hAnsiTheme="minorHAnsi"/>
          <w:spacing w:val="-3"/>
        </w:rPr>
        <w:t>paid</w:t>
      </w:r>
      <w:r>
        <w:rPr>
          <w:rFonts w:asciiTheme="minorHAnsi" w:hAnsiTheme="minorHAnsi"/>
          <w:spacing w:val="23"/>
        </w:rPr>
        <w:t xml:space="preserve"> </w:t>
      </w:r>
      <w:r>
        <w:rPr>
          <w:rFonts w:asciiTheme="minorHAnsi" w:hAnsiTheme="minorHAnsi"/>
          <w:spacing w:val="-3"/>
        </w:rPr>
        <w:t>for</w:t>
      </w:r>
      <w:r>
        <w:rPr>
          <w:rFonts w:asciiTheme="minorHAnsi" w:hAnsiTheme="minorHAnsi"/>
          <w:spacing w:val="34"/>
        </w:rPr>
        <w:t xml:space="preserve"> </w:t>
      </w:r>
      <w:r>
        <w:rPr>
          <w:rFonts w:asciiTheme="minorHAnsi" w:hAnsiTheme="minorHAnsi"/>
          <w:spacing w:val="-3"/>
        </w:rPr>
        <w:t>by</w:t>
      </w:r>
      <w:r>
        <w:rPr>
          <w:rFonts w:asciiTheme="minorHAnsi" w:hAnsiTheme="minorHAnsi"/>
          <w:spacing w:val="24"/>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3"/>
        </w:rPr>
        <w:t>lessor.</w:t>
      </w:r>
      <w:r>
        <w:rPr>
          <w:rFonts w:asciiTheme="minorHAnsi" w:hAnsiTheme="minorHAnsi"/>
          <w:spacing w:val="24"/>
        </w:rPr>
        <w:t xml:space="preserve"> </w:t>
      </w:r>
      <w:r>
        <w:rPr>
          <w:rFonts w:asciiTheme="minorHAnsi" w:hAnsiTheme="minorHAnsi"/>
          <w:spacing w:val="-3"/>
        </w:rPr>
        <w:t>The</w:t>
      </w:r>
      <w:r>
        <w:rPr>
          <w:rFonts w:asciiTheme="minorHAnsi" w:hAnsiTheme="minorHAnsi"/>
          <w:spacing w:val="22"/>
          <w:w w:val="101"/>
        </w:rPr>
        <w:t xml:space="preserve"> </w:t>
      </w:r>
      <w:r>
        <w:rPr>
          <w:rFonts w:asciiTheme="minorHAnsi" w:hAnsiTheme="minorHAnsi"/>
          <w:spacing w:val="-3"/>
        </w:rPr>
        <w:t>condition</w:t>
      </w:r>
      <w:r>
        <w:rPr>
          <w:rFonts w:asciiTheme="minorHAnsi" w:hAnsiTheme="minorHAnsi"/>
          <w:spacing w:val="28"/>
          <w:w w:val="101"/>
        </w:rPr>
        <w:t xml:space="preserve"> </w:t>
      </w:r>
      <w:r>
        <w:rPr>
          <w:rFonts w:asciiTheme="minorHAnsi" w:hAnsiTheme="minorHAnsi"/>
          <w:spacing w:val="-3"/>
        </w:rPr>
        <w:t>report</w:t>
      </w:r>
      <w:r>
        <w:rPr>
          <w:rFonts w:asciiTheme="minorHAnsi" w:hAnsiTheme="minorHAnsi"/>
          <w:spacing w:val="24"/>
        </w:rPr>
        <w:t xml:space="preserve"> </w:t>
      </w:r>
      <w:r>
        <w:rPr>
          <w:rFonts w:asciiTheme="minorHAnsi" w:hAnsiTheme="minorHAnsi"/>
          <w:spacing w:val="-3"/>
        </w:rPr>
        <w:t>shall</w:t>
      </w:r>
      <w:r>
        <w:rPr>
          <w:rFonts w:asciiTheme="minorHAnsi" w:hAnsiTheme="minorHAnsi"/>
          <w:spacing w:val="31"/>
          <w:w w:val="101"/>
        </w:rPr>
        <w:t xml:space="preserve"> </w:t>
      </w:r>
      <w:r>
        <w:rPr>
          <w:rFonts w:asciiTheme="minorHAnsi" w:hAnsiTheme="minorHAnsi"/>
          <w:spacing w:val="-3"/>
        </w:rPr>
        <w:t>be</w:t>
      </w:r>
      <w:r>
        <w:rPr>
          <w:rFonts w:asciiTheme="minorHAnsi" w:hAnsiTheme="minorHAnsi"/>
          <w:spacing w:val="24"/>
        </w:rPr>
        <w:t xml:space="preserve"> </w:t>
      </w:r>
      <w:r>
        <w:rPr>
          <w:rFonts w:asciiTheme="minorHAnsi" w:hAnsiTheme="minorHAnsi"/>
          <w:spacing w:val="-3"/>
        </w:rPr>
        <w:t>signed</w:t>
      </w:r>
      <w:r>
        <w:rPr>
          <w:rFonts w:asciiTheme="minorHAnsi" w:hAnsiTheme="minorHAnsi"/>
          <w:spacing w:val="28"/>
          <w:w w:val="101"/>
        </w:rPr>
        <w:t xml:space="preserve"> </w:t>
      </w:r>
      <w:r>
        <w:rPr>
          <w:rFonts w:asciiTheme="minorHAnsi" w:hAnsiTheme="minorHAnsi"/>
          <w:spacing w:val="-3"/>
        </w:rPr>
        <w:t>by</w:t>
      </w:r>
      <w:r>
        <w:rPr>
          <w:rFonts w:asciiTheme="minorHAnsi" w:hAnsiTheme="minorHAnsi"/>
          <w:spacing w:val="30"/>
        </w:rPr>
        <w:t xml:space="preserve"> </w:t>
      </w:r>
      <w:r>
        <w:rPr>
          <w:rFonts w:asciiTheme="minorHAnsi" w:hAnsiTheme="minorHAnsi"/>
          <w:spacing w:val="-3"/>
        </w:rPr>
        <w:t>both</w:t>
      </w:r>
      <w:r>
        <w:rPr>
          <w:rFonts w:asciiTheme="minorHAnsi" w:hAnsiTheme="minorHAnsi"/>
          <w:spacing w:val="28"/>
          <w:w w:val="101"/>
        </w:rPr>
        <w:t xml:space="preserve"> </w:t>
      </w:r>
      <w:r>
        <w:rPr>
          <w:rFonts w:asciiTheme="minorHAnsi" w:hAnsiTheme="minorHAnsi"/>
          <w:spacing w:val="-3"/>
        </w:rPr>
        <w:t>parties</w:t>
      </w:r>
      <w:r>
        <w:rPr>
          <w:rFonts w:asciiTheme="minorHAnsi" w:hAnsiTheme="minorHAnsi"/>
          <w:spacing w:val="22"/>
          <w:w w:val="101"/>
        </w:rPr>
        <w:t xml:space="preserve"> </w:t>
      </w:r>
      <w:r>
        <w:rPr>
          <w:rFonts w:asciiTheme="minorHAnsi" w:hAnsiTheme="minorHAnsi"/>
          <w:spacing w:val="-3"/>
        </w:rPr>
        <w:t>after</w:t>
      </w:r>
      <w:r>
        <w:rPr>
          <w:rFonts w:asciiTheme="minorHAnsi" w:hAnsiTheme="minorHAnsi"/>
          <w:spacing w:val="26"/>
          <w:w w:val="101"/>
        </w:rPr>
        <w:t xml:space="preserve"> </w:t>
      </w:r>
      <w:r>
        <w:rPr>
          <w:rFonts w:asciiTheme="minorHAnsi" w:hAnsiTheme="minorHAnsi"/>
          <w:spacing w:val="-3"/>
        </w:rPr>
        <w:t>it</w:t>
      </w:r>
      <w:r>
        <w:rPr>
          <w:rFonts w:asciiTheme="minorHAnsi" w:hAnsiTheme="minorHAnsi"/>
          <w:spacing w:val="29"/>
          <w:w w:val="102"/>
        </w:rPr>
        <w:t xml:space="preserve"> </w:t>
      </w:r>
      <w:r>
        <w:rPr>
          <w:rFonts w:asciiTheme="minorHAnsi" w:hAnsiTheme="minorHAnsi"/>
          <w:spacing w:val="-3"/>
        </w:rPr>
        <w:t>has</w:t>
      </w:r>
      <w:r>
        <w:rPr>
          <w:rFonts w:asciiTheme="minorHAnsi" w:hAnsiTheme="minorHAnsi"/>
          <w:spacing w:val="31"/>
          <w:w w:val="101"/>
        </w:rPr>
        <w:t xml:space="preserve"> </w:t>
      </w:r>
      <w:r>
        <w:rPr>
          <w:rFonts w:asciiTheme="minorHAnsi" w:hAnsiTheme="minorHAnsi"/>
          <w:spacing w:val="-3"/>
        </w:rPr>
        <w:t>been</w:t>
      </w:r>
      <w:r>
        <w:rPr>
          <w:rFonts w:asciiTheme="minorHAnsi" w:hAnsiTheme="minorHAnsi"/>
          <w:spacing w:val="24"/>
          <w:w w:val="101"/>
        </w:rPr>
        <w:t xml:space="preserve"> </w:t>
      </w:r>
      <w:r>
        <w:rPr>
          <w:rFonts w:asciiTheme="minorHAnsi" w:hAnsiTheme="minorHAnsi"/>
          <w:spacing w:val="-3"/>
        </w:rPr>
        <w:t>drawn</w:t>
      </w:r>
      <w:r>
        <w:rPr>
          <w:rFonts w:asciiTheme="minorHAnsi" w:hAnsiTheme="minorHAnsi"/>
          <w:spacing w:val="30"/>
        </w:rPr>
        <w:t xml:space="preserve"> </w:t>
      </w:r>
      <w:r>
        <w:rPr>
          <w:rFonts w:asciiTheme="minorHAnsi" w:hAnsiTheme="minorHAnsi"/>
          <w:spacing w:val="-3"/>
        </w:rPr>
        <w:t>up</w:t>
      </w:r>
      <w:r>
        <w:rPr>
          <w:rFonts w:asciiTheme="minorHAnsi" w:hAnsiTheme="minorHAnsi"/>
          <w:spacing w:val="31"/>
        </w:rPr>
        <w:t xml:space="preserve"> </w:t>
      </w:r>
      <w:r>
        <w:rPr>
          <w:rFonts w:asciiTheme="minorHAnsi" w:hAnsiTheme="minorHAnsi"/>
          <w:spacing w:val="-3"/>
        </w:rPr>
        <w:t>by</w:t>
      </w:r>
      <w:r>
        <w:rPr>
          <w:rFonts w:asciiTheme="minorHAnsi" w:hAnsiTheme="minorHAnsi"/>
          <w:spacing w:val="16"/>
          <w:w w:val="102"/>
        </w:rPr>
        <w:t xml:space="preserve"> </w:t>
      </w:r>
      <w:r>
        <w:rPr>
          <w:rFonts w:asciiTheme="minorHAnsi" w:hAnsiTheme="minorHAnsi"/>
          <w:spacing w:val="-3"/>
        </w:rPr>
        <w:t>the</w:t>
      </w:r>
      <w:r>
        <w:rPr>
          <w:rFonts w:asciiTheme="minorHAnsi" w:hAnsiTheme="minorHAnsi"/>
          <w:spacing w:val="29"/>
          <w:w w:val="101"/>
        </w:rPr>
        <w:t xml:space="preserve"> </w:t>
      </w:r>
      <w:r>
        <w:rPr>
          <w:rFonts w:asciiTheme="minorHAnsi" w:hAnsiTheme="minorHAnsi"/>
          <w:spacing w:val="-3"/>
        </w:rPr>
        <w:t>lessor,</w:t>
      </w:r>
      <w:r>
        <w:rPr>
          <w:rFonts w:asciiTheme="minorHAnsi" w:hAnsiTheme="minorHAnsi"/>
          <w:spacing w:val="22"/>
          <w:w w:val="101"/>
        </w:rPr>
        <w:t xml:space="preserve"> </w:t>
      </w:r>
      <w:r>
        <w:rPr>
          <w:rFonts w:asciiTheme="minorHAnsi" w:hAnsiTheme="minorHAnsi"/>
          <w:spacing w:val="-3"/>
        </w:rPr>
        <w:t>and</w:t>
      </w:r>
      <w:r>
        <w:rPr>
          <w:rFonts w:asciiTheme="minorHAnsi" w:hAnsiTheme="minorHAnsi"/>
          <w:spacing w:val="28"/>
          <w:w w:val="101"/>
        </w:rPr>
        <w:t xml:space="preserve"> </w:t>
      </w:r>
      <w:r>
        <w:rPr>
          <w:rFonts w:asciiTheme="minorHAnsi" w:hAnsiTheme="minorHAnsi"/>
          <w:spacing w:val="-3"/>
        </w:rPr>
        <w:t>it</w:t>
      </w:r>
      <w:r>
        <w:rPr>
          <w:rFonts w:asciiTheme="minorHAnsi" w:hAnsiTheme="minorHAnsi"/>
          <w:spacing w:val="21"/>
          <w:w w:val="101"/>
        </w:rPr>
        <w:t xml:space="preserve"> </w:t>
      </w:r>
      <w:r>
        <w:rPr>
          <w:rFonts w:asciiTheme="minorHAnsi" w:hAnsiTheme="minorHAnsi"/>
          <w:spacing w:val="-3"/>
        </w:rPr>
        <w:t>shall</w:t>
      </w:r>
      <w:r>
        <w:rPr>
          <w:rFonts w:asciiTheme="minorHAnsi" w:hAnsiTheme="minorHAnsi"/>
        </w:rPr>
        <w:t xml:space="preserve"> </w:t>
      </w:r>
      <w:r>
        <w:rPr>
          <w:rFonts w:asciiTheme="minorHAnsi" w:hAnsiTheme="minorHAnsi"/>
          <w:spacing w:val="-1"/>
        </w:rPr>
        <w:t>ordinarily</w:t>
      </w:r>
      <w:r>
        <w:rPr>
          <w:rFonts w:asciiTheme="minorHAnsi" w:hAnsiTheme="minorHAnsi"/>
          <w:spacing w:val="18"/>
          <w:w w:val="101"/>
        </w:rPr>
        <w:t xml:space="preserve"> </w:t>
      </w:r>
      <w:r>
        <w:rPr>
          <w:rFonts w:asciiTheme="minorHAnsi" w:hAnsiTheme="minorHAnsi"/>
          <w:spacing w:val="-1"/>
        </w:rPr>
        <w:t>be availab</w:t>
      </w:r>
      <w:r>
        <w:rPr>
          <w:rFonts w:asciiTheme="minorHAnsi" w:hAnsiTheme="minorHAnsi"/>
          <w:spacing w:val="-2"/>
        </w:rPr>
        <w:t>le</w:t>
      </w:r>
      <w:r>
        <w:rPr>
          <w:rFonts w:asciiTheme="minorHAnsi" w:hAnsiTheme="minorHAnsi"/>
          <w:spacing w:val="18"/>
        </w:rPr>
        <w:t xml:space="preserve"> </w:t>
      </w:r>
      <w:r>
        <w:rPr>
          <w:rFonts w:asciiTheme="minorHAnsi" w:hAnsiTheme="minorHAnsi"/>
          <w:spacing w:val="-2"/>
        </w:rPr>
        <w:t>prior to</w:t>
      </w:r>
      <w:r>
        <w:rPr>
          <w:rFonts w:asciiTheme="minorHAnsi" w:hAnsiTheme="minorHAnsi"/>
          <w:spacing w:val="16"/>
        </w:rPr>
        <w:t xml:space="preserve"> </w:t>
      </w:r>
      <w:r>
        <w:rPr>
          <w:rFonts w:asciiTheme="minorHAnsi" w:hAnsiTheme="minorHAnsi"/>
          <w:spacing w:val="-2"/>
        </w:rPr>
        <w:t>hand-over.</w:t>
      </w:r>
    </w:p>
    <w:p w14:paraId="066484E3" w14:textId="77777777" w:rsidR="000F72C1" w:rsidRDefault="000F72C1">
      <w:pPr>
        <w:spacing w:line="223" w:lineRule="auto"/>
        <w:rPr>
          <w:rFonts w:asciiTheme="minorHAnsi" w:hAnsiTheme="minorHAnsi"/>
        </w:rPr>
        <w:sectPr w:rsidR="000F72C1">
          <w:footerReference w:type="default" r:id="rId87"/>
          <w:pgSz w:w="11907" w:h="16839"/>
          <w:pgMar w:top="1139" w:right="21" w:bottom="1495" w:left="878" w:header="6" w:footer="850" w:gutter="0"/>
          <w:cols w:space="720"/>
        </w:sectPr>
      </w:pPr>
    </w:p>
    <w:p w14:paraId="066484E4" w14:textId="77777777" w:rsidR="000F72C1" w:rsidRDefault="0020793E">
      <w:pPr>
        <w:pStyle w:val="BodyText"/>
        <w:spacing w:before="36" w:line="179" w:lineRule="auto"/>
        <w:ind w:left="40"/>
        <w:rPr>
          <w:rFonts w:asciiTheme="minorHAnsi" w:hAnsiTheme="minorHAnsi"/>
          <w:sz w:val="28"/>
          <w:szCs w:val="28"/>
        </w:rPr>
      </w:pPr>
      <w:r>
        <w:rPr>
          <w:rFonts w:asciiTheme="minorHAnsi" w:hAnsiTheme="minorHAnsi"/>
          <w:b/>
          <w:bCs/>
          <w:color w:val="00558C"/>
          <w:spacing w:val="-4"/>
          <w:sz w:val="28"/>
          <w:szCs w:val="28"/>
        </w:rPr>
        <w:t>7.</w:t>
      </w:r>
      <w:r>
        <w:rPr>
          <w:rFonts w:asciiTheme="minorHAnsi" w:hAnsiTheme="minorHAnsi"/>
          <w:b/>
          <w:bCs/>
          <w:color w:val="00558C"/>
          <w:spacing w:val="1"/>
          <w:sz w:val="28"/>
          <w:szCs w:val="28"/>
        </w:rPr>
        <w:t xml:space="preserve">           </w:t>
      </w:r>
      <w:r>
        <w:rPr>
          <w:rFonts w:asciiTheme="minorHAnsi" w:hAnsiTheme="minorHAnsi"/>
          <w:b/>
          <w:bCs/>
          <w:color w:val="00558C"/>
          <w:spacing w:val="-4"/>
          <w:sz w:val="28"/>
          <w:szCs w:val="28"/>
        </w:rPr>
        <w:t>LEASE</w:t>
      </w:r>
      <w:r>
        <w:rPr>
          <w:rFonts w:asciiTheme="minorHAnsi" w:hAnsiTheme="minorHAnsi"/>
          <w:b/>
          <w:bCs/>
          <w:color w:val="00558C"/>
          <w:spacing w:val="25"/>
          <w:sz w:val="28"/>
          <w:szCs w:val="28"/>
        </w:rPr>
        <w:t xml:space="preserve"> </w:t>
      </w:r>
      <w:r>
        <w:rPr>
          <w:rFonts w:asciiTheme="minorHAnsi" w:hAnsiTheme="minorHAnsi"/>
          <w:b/>
          <w:bCs/>
          <w:color w:val="00558C"/>
          <w:spacing w:val="-4"/>
          <w:sz w:val="28"/>
          <w:szCs w:val="28"/>
        </w:rPr>
        <w:t>PERIOD</w:t>
      </w:r>
    </w:p>
    <w:p w14:paraId="066484E5" w14:textId="77777777" w:rsidR="000F72C1" w:rsidRDefault="0020793E">
      <w:pPr>
        <w:pStyle w:val="BodyText"/>
        <w:spacing w:before="180" w:line="187" w:lineRule="auto"/>
        <w:ind w:left="32"/>
        <w:rPr>
          <w:rFonts w:asciiTheme="minorHAnsi" w:hAnsiTheme="minorHAnsi"/>
        </w:rPr>
      </w:pPr>
      <w:r>
        <w:rPr>
          <w:rFonts w:asciiTheme="minorHAnsi" w:hAnsiTheme="minorHAnsi"/>
          <w:color w:val="FF0000"/>
          <w:spacing w:val="-2"/>
        </w:rPr>
        <w:t>Alternative</w:t>
      </w:r>
      <w:r>
        <w:rPr>
          <w:rFonts w:asciiTheme="minorHAnsi" w:hAnsiTheme="minorHAnsi"/>
          <w:color w:val="FF0000"/>
          <w:spacing w:val="22"/>
          <w:w w:val="101"/>
        </w:rPr>
        <w:t xml:space="preserve"> </w:t>
      </w:r>
      <w:r>
        <w:rPr>
          <w:rFonts w:asciiTheme="minorHAnsi" w:hAnsiTheme="minorHAnsi"/>
          <w:color w:val="FF0000"/>
          <w:spacing w:val="-2"/>
        </w:rPr>
        <w:t>1:</w:t>
      </w:r>
    </w:p>
    <w:p w14:paraId="066484E6" w14:textId="77777777" w:rsidR="000F72C1" w:rsidRDefault="0020793E">
      <w:pPr>
        <w:pStyle w:val="BodyText"/>
        <w:spacing w:before="172" w:line="234" w:lineRule="auto"/>
        <w:ind w:left="34" w:right="768" w:hanging="4"/>
        <w:jc w:val="both"/>
        <w:rPr>
          <w:rFonts w:asciiTheme="minorHAnsi" w:hAnsiTheme="minorHAnsi"/>
        </w:rPr>
      </w:pPr>
      <w:r>
        <w:rPr>
          <w:rFonts w:asciiTheme="minorHAnsi" w:hAnsiTheme="minorHAnsi"/>
          <w:spacing w:val="-1"/>
        </w:rPr>
        <w:t>The</w:t>
      </w:r>
      <w:r>
        <w:rPr>
          <w:rFonts w:asciiTheme="minorHAnsi" w:hAnsiTheme="minorHAnsi"/>
          <w:spacing w:val="37"/>
        </w:rPr>
        <w:t xml:space="preserve"> </w:t>
      </w:r>
      <w:r>
        <w:rPr>
          <w:rFonts w:asciiTheme="minorHAnsi" w:hAnsiTheme="minorHAnsi"/>
          <w:spacing w:val="-1"/>
        </w:rPr>
        <w:t>lease</w:t>
      </w:r>
      <w:r>
        <w:rPr>
          <w:rFonts w:asciiTheme="minorHAnsi" w:hAnsiTheme="minorHAnsi"/>
          <w:spacing w:val="30"/>
          <w:w w:val="101"/>
        </w:rPr>
        <w:t xml:space="preserve"> </w:t>
      </w:r>
      <w:r>
        <w:rPr>
          <w:rFonts w:asciiTheme="minorHAnsi" w:hAnsiTheme="minorHAnsi"/>
          <w:spacing w:val="-1"/>
        </w:rPr>
        <w:t>agreement</w:t>
      </w:r>
      <w:r>
        <w:rPr>
          <w:rFonts w:asciiTheme="minorHAnsi" w:hAnsiTheme="minorHAnsi"/>
          <w:spacing w:val="36"/>
          <w:w w:val="101"/>
        </w:rPr>
        <w:t xml:space="preserve"> </w:t>
      </w:r>
      <w:r>
        <w:rPr>
          <w:rFonts w:asciiTheme="minorHAnsi" w:hAnsiTheme="minorHAnsi"/>
          <w:spacing w:val="-1"/>
        </w:rPr>
        <w:t>runs</w:t>
      </w:r>
      <w:r>
        <w:rPr>
          <w:rFonts w:asciiTheme="minorHAnsi" w:hAnsiTheme="minorHAnsi"/>
          <w:spacing w:val="21"/>
          <w:w w:val="101"/>
        </w:rPr>
        <w:t xml:space="preserve"> </w:t>
      </w:r>
      <w:r>
        <w:rPr>
          <w:rFonts w:asciiTheme="minorHAnsi" w:hAnsiTheme="minorHAnsi"/>
          <w:spacing w:val="-2"/>
        </w:rPr>
        <w:t>from</w:t>
      </w:r>
      <w:r>
        <w:rPr>
          <w:rFonts w:asciiTheme="minorHAnsi" w:hAnsiTheme="minorHAnsi"/>
          <w:spacing w:val="23"/>
          <w:w w:val="101"/>
        </w:rPr>
        <w:t xml:space="preserve"> </w:t>
      </w:r>
      <w:r>
        <w:rPr>
          <w:rFonts w:asciiTheme="minorHAnsi" w:hAnsiTheme="minorHAnsi"/>
          <w:spacing w:val="-2"/>
        </w:rPr>
        <w:t>xx</w:t>
      </w:r>
      <w:r>
        <w:rPr>
          <w:rFonts w:asciiTheme="minorHAnsi" w:hAnsiTheme="minorHAnsi"/>
          <w:spacing w:val="23"/>
          <w:w w:val="101"/>
        </w:rPr>
        <w:t xml:space="preserve"> </w:t>
      </w:r>
      <w:r>
        <w:rPr>
          <w:rFonts w:asciiTheme="minorHAnsi" w:hAnsiTheme="minorHAnsi"/>
          <w:spacing w:val="-2"/>
        </w:rPr>
        <w:t>to</w:t>
      </w:r>
      <w:r>
        <w:rPr>
          <w:rFonts w:asciiTheme="minorHAnsi" w:hAnsiTheme="minorHAnsi"/>
          <w:spacing w:val="25"/>
          <w:w w:val="101"/>
        </w:rPr>
        <w:t xml:space="preserve"> </w:t>
      </w:r>
      <w:r>
        <w:rPr>
          <w:rFonts w:asciiTheme="minorHAnsi" w:hAnsiTheme="minorHAnsi"/>
          <w:spacing w:val="-2"/>
        </w:rPr>
        <w:t>xx</w:t>
      </w:r>
      <w:r>
        <w:rPr>
          <w:rFonts w:asciiTheme="minorHAnsi" w:hAnsiTheme="minorHAnsi"/>
          <w:spacing w:val="34"/>
          <w:w w:val="101"/>
        </w:rPr>
        <w:t xml:space="preserve"> </w:t>
      </w:r>
      <w:r>
        <w:rPr>
          <w:rFonts w:asciiTheme="minorHAnsi" w:hAnsiTheme="minorHAnsi"/>
          <w:spacing w:val="-2"/>
        </w:rPr>
        <w:t>inclusive,</w:t>
      </w:r>
      <w:r>
        <w:rPr>
          <w:rFonts w:asciiTheme="minorHAnsi" w:hAnsiTheme="minorHAnsi"/>
          <w:spacing w:val="30"/>
        </w:rPr>
        <w:t xml:space="preserve"> </w:t>
      </w:r>
      <w:r>
        <w:rPr>
          <w:rFonts w:asciiTheme="minorHAnsi" w:hAnsiTheme="minorHAnsi"/>
          <w:spacing w:val="-2"/>
        </w:rPr>
        <w:t>after</w:t>
      </w:r>
      <w:r>
        <w:rPr>
          <w:rFonts w:asciiTheme="minorHAnsi" w:hAnsiTheme="minorHAnsi"/>
          <w:spacing w:val="25"/>
        </w:rPr>
        <w:t xml:space="preserve"> </w:t>
      </w:r>
      <w:r>
        <w:rPr>
          <w:rFonts w:asciiTheme="minorHAnsi" w:hAnsiTheme="minorHAnsi"/>
          <w:spacing w:val="-2"/>
        </w:rPr>
        <w:t>which</w:t>
      </w:r>
      <w:r>
        <w:rPr>
          <w:rFonts w:asciiTheme="minorHAnsi" w:hAnsiTheme="minorHAnsi"/>
          <w:spacing w:val="23"/>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lease</w:t>
      </w:r>
      <w:r>
        <w:rPr>
          <w:rFonts w:asciiTheme="minorHAnsi" w:hAnsiTheme="minorHAnsi"/>
          <w:spacing w:val="24"/>
        </w:rPr>
        <w:t xml:space="preserve"> </w:t>
      </w:r>
      <w:r>
        <w:rPr>
          <w:rFonts w:asciiTheme="minorHAnsi" w:hAnsiTheme="minorHAnsi"/>
          <w:spacing w:val="-2"/>
        </w:rPr>
        <w:t>terminates</w:t>
      </w:r>
      <w:r>
        <w:rPr>
          <w:rFonts w:asciiTheme="minorHAnsi" w:hAnsiTheme="minorHAnsi"/>
          <w:spacing w:val="25"/>
          <w:w w:val="101"/>
        </w:rPr>
        <w:t xml:space="preserve"> </w:t>
      </w:r>
      <w:r>
        <w:rPr>
          <w:rFonts w:asciiTheme="minorHAnsi" w:hAnsiTheme="minorHAnsi"/>
          <w:spacing w:val="-2"/>
        </w:rPr>
        <w:t>without</w:t>
      </w:r>
      <w:r>
        <w:rPr>
          <w:rFonts w:asciiTheme="minorHAnsi" w:hAnsiTheme="minorHAnsi"/>
          <w:spacing w:val="37"/>
        </w:rPr>
        <w:t xml:space="preserve"> </w:t>
      </w:r>
      <w:r>
        <w:rPr>
          <w:rFonts w:asciiTheme="minorHAnsi" w:hAnsiTheme="minorHAnsi"/>
          <w:spacing w:val="-2"/>
        </w:rPr>
        <w:t>notice.</w:t>
      </w:r>
      <w:r>
        <w:rPr>
          <w:rFonts w:asciiTheme="minorHAnsi" w:hAnsiTheme="minorHAnsi"/>
          <w:spacing w:val="38"/>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lease</w:t>
      </w:r>
      <w:r>
        <w:rPr>
          <w:rFonts w:asciiTheme="minorHAnsi" w:hAnsiTheme="minorHAnsi"/>
        </w:rPr>
        <w:t xml:space="preserve"> </w:t>
      </w:r>
      <w:r>
        <w:rPr>
          <w:rFonts w:asciiTheme="minorHAnsi" w:hAnsiTheme="minorHAnsi"/>
          <w:spacing w:val="-1"/>
        </w:rPr>
        <w:t>period</w:t>
      </w:r>
      <w:r>
        <w:rPr>
          <w:rFonts w:asciiTheme="minorHAnsi" w:hAnsiTheme="minorHAnsi"/>
          <w:spacing w:val="20"/>
        </w:rPr>
        <w:t xml:space="preserve"> </w:t>
      </w:r>
      <w:r>
        <w:rPr>
          <w:rFonts w:asciiTheme="minorHAnsi" w:hAnsiTheme="minorHAnsi"/>
          <w:spacing w:val="-1"/>
        </w:rPr>
        <w:t>either</w:t>
      </w:r>
      <w:r>
        <w:rPr>
          <w:rFonts w:asciiTheme="minorHAnsi" w:hAnsiTheme="minorHAnsi"/>
          <w:spacing w:val="26"/>
          <w:w w:val="101"/>
        </w:rPr>
        <w:t xml:space="preserve"> </w:t>
      </w:r>
      <w:r>
        <w:rPr>
          <w:rFonts w:asciiTheme="minorHAnsi" w:hAnsiTheme="minorHAnsi"/>
          <w:spacing w:val="-1"/>
        </w:rPr>
        <w:t>party</w:t>
      </w:r>
      <w:r>
        <w:rPr>
          <w:rFonts w:asciiTheme="minorHAnsi" w:hAnsiTheme="minorHAnsi"/>
          <w:spacing w:val="27"/>
          <w:w w:val="101"/>
        </w:rPr>
        <w:t xml:space="preserve"> </w:t>
      </w:r>
      <w:r>
        <w:rPr>
          <w:rFonts w:asciiTheme="minorHAnsi" w:hAnsiTheme="minorHAnsi"/>
          <w:spacing w:val="-1"/>
        </w:rPr>
        <w:t>may</w:t>
      </w:r>
      <w:r>
        <w:rPr>
          <w:rFonts w:asciiTheme="minorHAnsi" w:hAnsiTheme="minorHAnsi"/>
          <w:spacing w:val="14"/>
          <w:w w:val="101"/>
        </w:rPr>
        <w:t xml:space="preserve"> </w:t>
      </w:r>
      <w:r>
        <w:rPr>
          <w:rFonts w:asciiTheme="minorHAnsi" w:hAnsiTheme="minorHAnsi"/>
          <w:spacing w:val="-1"/>
        </w:rPr>
        <w:t>terminate</w:t>
      </w:r>
      <w:r>
        <w:rPr>
          <w:rFonts w:asciiTheme="minorHAnsi" w:hAnsiTheme="minorHAnsi"/>
          <w:spacing w:val="14"/>
          <w:w w:val="101"/>
        </w:rPr>
        <w:t xml:space="preserve"> </w:t>
      </w:r>
      <w:r>
        <w:rPr>
          <w:rFonts w:asciiTheme="minorHAnsi" w:hAnsiTheme="minorHAnsi"/>
          <w:spacing w:val="-1"/>
        </w:rPr>
        <w:t>the</w:t>
      </w:r>
      <w:r>
        <w:rPr>
          <w:rFonts w:asciiTheme="minorHAnsi" w:hAnsiTheme="minorHAnsi"/>
          <w:spacing w:val="20"/>
          <w:w w:val="101"/>
        </w:rPr>
        <w:t xml:space="preserve"> </w:t>
      </w:r>
      <w:r>
        <w:rPr>
          <w:rFonts w:asciiTheme="minorHAnsi" w:hAnsiTheme="minorHAnsi"/>
          <w:spacing w:val="-1"/>
        </w:rPr>
        <w:t>agreement</w:t>
      </w:r>
      <w:r>
        <w:rPr>
          <w:rFonts w:asciiTheme="minorHAnsi" w:hAnsiTheme="minorHAnsi"/>
          <w:spacing w:val="25"/>
          <w:w w:val="101"/>
        </w:rPr>
        <w:t xml:space="preserve"> </w:t>
      </w:r>
      <w:r>
        <w:rPr>
          <w:rFonts w:asciiTheme="minorHAnsi" w:hAnsiTheme="minorHAnsi"/>
          <w:spacing w:val="-1"/>
        </w:rPr>
        <w:t>in</w:t>
      </w:r>
      <w:r>
        <w:rPr>
          <w:rFonts w:asciiTheme="minorHAnsi" w:hAnsiTheme="minorHAnsi"/>
          <w:spacing w:val="15"/>
        </w:rPr>
        <w:t xml:space="preserve"> </w:t>
      </w:r>
      <w:r>
        <w:rPr>
          <w:rFonts w:asciiTheme="minorHAnsi" w:hAnsiTheme="minorHAnsi"/>
          <w:spacing w:val="-1"/>
        </w:rPr>
        <w:t>writing</w:t>
      </w:r>
      <w:r>
        <w:rPr>
          <w:rFonts w:asciiTheme="minorHAnsi" w:hAnsiTheme="minorHAnsi"/>
          <w:spacing w:val="18"/>
        </w:rPr>
        <w:t xml:space="preserve"> </w:t>
      </w:r>
      <w:r>
        <w:rPr>
          <w:rFonts w:asciiTheme="minorHAnsi" w:hAnsiTheme="minorHAnsi"/>
          <w:spacing w:val="-1"/>
        </w:rPr>
        <w:t>wi</w:t>
      </w:r>
      <w:r>
        <w:rPr>
          <w:rFonts w:asciiTheme="minorHAnsi" w:hAnsiTheme="minorHAnsi"/>
          <w:spacing w:val="-2"/>
        </w:rPr>
        <w:t>th</w:t>
      </w:r>
      <w:r>
        <w:rPr>
          <w:rFonts w:asciiTheme="minorHAnsi" w:hAnsiTheme="minorHAnsi"/>
          <w:spacing w:val="28"/>
        </w:rPr>
        <w:t xml:space="preserve"> </w:t>
      </w:r>
      <w:r>
        <w:rPr>
          <w:rFonts w:asciiTheme="minorHAnsi" w:hAnsiTheme="minorHAnsi"/>
          <w:spacing w:val="-2"/>
        </w:rPr>
        <w:t>1 –</w:t>
      </w:r>
      <w:r>
        <w:rPr>
          <w:rFonts w:asciiTheme="minorHAnsi" w:hAnsiTheme="minorHAnsi"/>
          <w:spacing w:val="20"/>
        </w:rPr>
        <w:t xml:space="preserve"> </w:t>
      </w:r>
      <w:r>
        <w:rPr>
          <w:rFonts w:asciiTheme="minorHAnsi" w:hAnsiTheme="minorHAnsi"/>
          <w:spacing w:val="-2"/>
        </w:rPr>
        <w:t>one –</w:t>
      </w:r>
      <w:r>
        <w:rPr>
          <w:rFonts w:asciiTheme="minorHAnsi" w:hAnsiTheme="minorHAnsi"/>
          <w:spacing w:val="14"/>
        </w:rPr>
        <w:t xml:space="preserve"> </w:t>
      </w:r>
      <w:r>
        <w:rPr>
          <w:rFonts w:asciiTheme="minorHAnsi" w:hAnsiTheme="minorHAnsi"/>
          <w:spacing w:val="-2"/>
        </w:rPr>
        <w:t>year's</w:t>
      </w:r>
      <w:r>
        <w:rPr>
          <w:rFonts w:asciiTheme="minorHAnsi" w:hAnsiTheme="minorHAnsi"/>
          <w:spacing w:val="29"/>
        </w:rPr>
        <w:t xml:space="preserve"> </w:t>
      </w:r>
      <w:r>
        <w:rPr>
          <w:rFonts w:asciiTheme="minorHAnsi" w:hAnsiTheme="minorHAnsi"/>
          <w:spacing w:val="-2"/>
        </w:rPr>
        <w:t>notice. The</w:t>
      </w:r>
      <w:r>
        <w:rPr>
          <w:rFonts w:asciiTheme="minorHAnsi" w:hAnsiTheme="minorHAnsi"/>
          <w:spacing w:val="30"/>
        </w:rPr>
        <w:t xml:space="preserve"> </w:t>
      </w:r>
      <w:r>
        <w:rPr>
          <w:rFonts w:asciiTheme="minorHAnsi" w:hAnsiTheme="minorHAnsi"/>
          <w:spacing w:val="-2"/>
        </w:rPr>
        <w:t>lessee</w:t>
      </w:r>
      <w:r>
        <w:rPr>
          <w:rFonts w:asciiTheme="minorHAnsi" w:hAnsiTheme="minorHAnsi"/>
          <w:spacing w:val="29"/>
          <w:w w:val="101"/>
        </w:rPr>
        <w:t xml:space="preserve"> </w:t>
      </w:r>
      <w:r>
        <w:rPr>
          <w:rFonts w:asciiTheme="minorHAnsi" w:hAnsiTheme="minorHAnsi"/>
          <w:spacing w:val="-2"/>
        </w:rPr>
        <w:t>has</w:t>
      </w:r>
      <w:r>
        <w:rPr>
          <w:rFonts w:asciiTheme="minorHAnsi" w:hAnsiTheme="minorHAnsi"/>
          <w:spacing w:val="1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first</w:t>
      </w:r>
      <w:r>
        <w:rPr>
          <w:rFonts w:asciiTheme="minorHAnsi" w:hAnsiTheme="minorHAnsi"/>
        </w:rPr>
        <w:t xml:space="preserve"> </w:t>
      </w:r>
      <w:r>
        <w:rPr>
          <w:rFonts w:asciiTheme="minorHAnsi" w:hAnsiTheme="minorHAnsi"/>
          <w:spacing w:val="-1"/>
        </w:rPr>
        <w:t>right to</w:t>
      </w:r>
      <w:r>
        <w:rPr>
          <w:rFonts w:asciiTheme="minorHAnsi" w:hAnsiTheme="minorHAnsi"/>
          <w:spacing w:val="12"/>
        </w:rPr>
        <w:t xml:space="preserve"> </w:t>
      </w:r>
      <w:r>
        <w:rPr>
          <w:rFonts w:asciiTheme="minorHAnsi" w:hAnsiTheme="minorHAnsi"/>
          <w:spacing w:val="-1"/>
        </w:rPr>
        <w:t>renew the lease provided th</w:t>
      </w:r>
      <w:r>
        <w:rPr>
          <w:rFonts w:asciiTheme="minorHAnsi" w:hAnsiTheme="minorHAnsi"/>
          <w:spacing w:val="-2"/>
        </w:rPr>
        <w:t>ere has been no breach of the terms of the agreement in the agreement</w:t>
      </w:r>
      <w:r>
        <w:rPr>
          <w:rFonts w:asciiTheme="minorHAnsi" w:hAnsiTheme="minorHAnsi"/>
          <w:spacing w:val="8"/>
        </w:rPr>
        <w:t xml:space="preserve"> </w:t>
      </w:r>
      <w:r>
        <w:rPr>
          <w:rFonts w:asciiTheme="minorHAnsi" w:hAnsiTheme="minorHAnsi"/>
          <w:spacing w:val="-2"/>
        </w:rPr>
        <w:t>period,</w:t>
      </w:r>
      <w:r>
        <w:rPr>
          <w:rFonts w:asciiTheme="minorHAnsi" w:hAnsiTheme="minorHAnsi"/>
        </w:rPr>
        <w:t xml:space="preserve"> </w:t>
      </w:r>
      <w:r>
        <w:rPr>
          <w:rFonts w:asciiTheme="minorHAnsi" w:hAnsiTheme="minorHAnsi"/>
          <w:spacing w:val="-1"/>
        </w:rPr>
        <w:t>and provided that no overar</w:t>
      </w:r>
      <w:r>
        <w:rPr>
          <w:rFonts w:asciiTheme="minorHAnsi" w:hAnsiTheme="minorHAnsi"/>
          <w:spacing w:val="-2"/>
        </w:rPr>
        <w:t>ching premise or guideline call for a change of lessee.</w:t>
      </w:r>
      <w:r>
        <w:rPr>
          <w:rFonts w:asciiTheme="minorHAnsi" w:hAnsiTheme="minorHAnsi"/>
          <w:spacing w:val="9"/>
        </w:rPr>
        <w:t xml:space="preserve"> </w:t>
      </w:r>
      <w:r>
        <w:rPr>
          <w:rFonts w:asciiTheme="minorHAnsi" w:hAnsiTheme="minorHAnsi"/>
          <w:spacing w:val="-2"/>
        </w:rPr>
        <w:t>In the event of a</w:t>
      </w:r>
      <w:r>
        <w:rPr>
          <w:rFonts w:asciiTheme="minorHAnsi" w:hAnsiTheme="minorHAnsi"/>
          <w:spacing w:val="7"/>
        </w:rPr>
        <w:t xml:space="preserve"> </w:t>
      </w:r>
      <w:r>
        <w:rPr>
          <w:rFonts w:asciiTheme="minorHAnsi" w:hAnsiTheme="minorHAnsi"/>
          <w:spacing w:val="-2"/>
        </w:rPr>
        <w:t>pledge</w:t>
      </w:r>
      <w:r>
        <w:rPr>
          <w:rFonts w:asciiTheme="minorHAnsi" w:hAnsiTheme="minorHAnsi"/>
          <w:spacing w:val="1"/>
        </w:rPr>
        <w:t xml:space="preserve"> </w:t>
      </w:r>
      <w:r>
        <w:rPr>
          <w:rFonts w:asciiTheme="minorHAnsi" w:hAnsiTheme="minorHAnsi"/>
          <w:spacing w:val="-2"/>
        </w:rPr>
        <w:t>of a funds</w:t>
      </w:r>
      <w:r>
        <w:rPr>
          <w:rFonts w:asciiTheme="minorHAnsi" w:hAnsiTheme="minorHAnsi"/>
        </w:rPr>
        <w:t xml:space="preserve"> </w:t>
      </w:r>
      <w:r>
        <w:rPr>
          <w:rFonts w:asciiTheme="minorHAnsi" w:hAnsiTheme="minorHAnsi"/>
          <w:spacing w:val="-1"/>
        </w:rPr>
        <w:t>granted</w:t>
      </w:r>
      <w:r>
        <w:rPr>
          <w:rFonts w:asciiTheme="minorHAnsi" w:hAnsiTheme="minorHAnsi"/>
          <w:spacing w:val="43"/>
        </w:rPr>
        <w:t xml:space="preserve"> </w:t>
      </w:r>
      <w:r>
        <w:rPr>
          <w:rFonts w:asciiTheme="minorHAnsi" w:hAnsiTheme="minorHAnsi"/>
          <w:spacing w:val="-1"/>
        </w:rPr>
        <w:t>from</w:t>
      </w:r>
      <w:r>
        <w:rPr>
          <w:rFonts w:asciiTheme="minorHAnsi" w:hAnsiTheme="minorHAnsi"/>
          <w:spacing w:val="45"/>
          <w:w w:val="101"/>
        </w:rPr>
        <w:t xml:space="preserve"> </w:t>
      </w:r>
      <w:r>
        <w:rPr>
          <w:rFonts w:asciiTheme="minorHAnsi" w:hAnsiTheme="minorHAnsi"/>
          <w:spacing w:val="-1"/>
        </w:rPr>
        <w:t>government</w:t>
      </w:r>
      <w:r>
        <w:rPr>
          <w:rFonts w:asciiTheme="minorHAnsi" w:hAnsiTheme="minorHAnsi"/>
          <w:spacing w:val="43"/>
        </w:rPr>
        <w:t xml:space="preserve"> </w:t>
      </w:r>
      <w:r>
        <w:rPr>
          <w:rFonts w:asciiTheme="minorHAnsi" w:hAnsiTheme="minorHAnsi"/>
          <w:spacing w:val="-1"/>
        </w:rPr>
        <w:t xml:space="preserve">gaming  revenues,  the  agreement  period  </w:t>
      </w:r>
      <w:r>
        <w:rPr>
          <w:rFonts w:asciiTheme="minorHAnsi" w:hAnsiTheme="minorHAnsi"/>
          <w:spacing w:val="-2"/>
        </w:rPr>
        <w:t>will  be  extended  by  the  number  of  years</w:t>
      </w:r>
      <w:r>
        <w:rPr>
          <w:rFonts w:asciiTheme="minorHAnsi" w:hAnsiTheme="minorHAnsi"/>
        </w:rPr>
        <w:t xml:space="preserve"> </w:t>
      </w:r>
      <w:r>
        <w:rPr>
          <w:rFonts w:asciiTheme="minorHAnsi" w:hAnsiTheme="minorHAnsi"/>
          <w:spacing w:val="-1"/>
        </w:rPr>
        <w:t>required to</w:t>
      </w:r>
      <w:r>
        <w:rPr>
          <w:rFonts w:asciiTheme="minorHAnsi" w:hAnsiTheme="minorHAnsi"/>
          <w:spacing w:val="16"/>
        </w:rPr>
        <w:t xml:space="preserve"> </w:t>
      </w:r>
      <w:r>
        <w:rPr>
          <w:rFonts w:asciiTheme="minorHAnsi" w:hAnsiTheme="minorHAnsi"/>
          <w:spacing w:val="-1"/>
        </w:rPr>
        <w:t>meet the criteria for such a</w:t>
      </w:r>
      <w:r>
        <w:rPr>
          <w:rFonts w:asciiTheme="minorHAnsi" w:hAnsiTheme="minorHAnsi"/>
          <w:spacing w:val="6"/>
        </w:rPr>
        <w:t xml:space="preserve"> </w:t>
      </w:r>
      <w:r>
        <w:rPr>
          <w:rFonts w:asciiTheme="minorHAnsi" w:hAnsiTheme="minorHAnsi"/>
          <w:spacing w:val="-1"/>
        </w:rPr>
        <w:t>grant,</w:t>
      </w:r>
      <w:r>
        <w:rPr>
          <w:rFonts w:asciiTheme="minorHAnsi" w:hAnsiTheme="minorHAnsi"/>
          <w:spacing w:val="17"/>
          <w:w w:val="101"/>
        </w:rPr>
        <w:t xml:space="preserve"> </w:t>
      </w:r>
      <w:r>
        <w:rPr>
          <w:rFonts w:asciiTheme="minorHAnsi" w:hAnsiTheme="minorHAnsi"/>
          <w:spacing w:val="-1"/>
        </w:rPr>
        <w:t>however</w:t>
      </w:r>
      <w:r>
        <w:rPr>
          <w:rFonts w:asciiTheme="minorHAnsi" w:hAnsiTheme="minorHAnsi"/>
          <w:spacing w:val="16"/>
          <w:w w:val="102"/>
        </w:rPr>
        <w:t xml:space="preserve"> </w:t>
      </w:r>
      <w:r>
        <w:rPr>
          <w:rFonts w:asciiTheme="minorHAnsi" w:hAnsiTheme="minorHAnsi"/>
          <w:spacing w:val="-1"/>
        </w:rPr>
        <w:t>no</w:t>
      </w:r>
      <w:r>
        <w:rPr>
          <w:rFonts w:asciiTheme="minorHAnsi" w:hAnsiTheme="minorHAnsi"/>
          <w:spacing w:val="-2"/>
        </w:rPr>
        <w:t>t</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5"/>
          <w:w w:val="101"/>
        </w:rPr>
        <w:t xml:space="preserve"> </w:t>
      </w:r>
      <w:r>
        <w:rPr>
          <w:rFonts w:asciiTheme="minorHAnsi" w:hAnsiTheme="minorHAnsi"/>
          <w:spacing w:val="-2"/>
        </w:rPr>
        <w:t>more</w:t>
      </w:r>
      <w:r>
        <w:rPr>
          <w:rFonts w:asciiTheme="minorHAnsi" w:hAnsiTheme="minorHAnsi"/>
          <w:spacing w:val="4"/>
        </w:rPr>
        <w:t xml:space="preserve"> </w:t>
      </w:r>
      <w:r>
        <w:rPr>
          <w:rFonts w:asciiTheme="minorHAnsi" w:hAnsiTheme="minorHAnsi"/>
          <w:spacing w:val="-2"/>
        </w:rPr>
        <w:t>than</w:t>
      </w:r>
      <w:r>
        <w:rPr>
          <w:rFonts w:asciiTheme="minorHAnsi" w:hAnsiTheme="minorHAnsi"/>
          <w:spacing w:val="5"/>
        </w:rPr>
        <w:t xml:space="preserve"> </w:t>
      </w:r>
      <w:r>
        <w:rPr>
          <w:rFonts w:asciiTheme="minorHAnsi" w:hAnsiTheme="minorHAnsi"/>
          <w:spacing w:val="-2"/>
        </w:rPr>
        <w:t>40</w:t>
      </w:r>
      <w:r>
        <w:rPr>
          <w:rFonts w:asciiTheme="minorHAnsi" w:hAnsiTheme="minorHAnsi"/>
          <w:spacing w:val="5"/>
        </w:rPr>
        <w:t xml:space="preserve"> </w:t>
      </w:r>
      <w:r>
        <w:rPr>
          <w:rFonts w:asciiTheme="minorHAnsi" w:hAnsiTheme="minorHAnsi"/>
          <w:spacing w:val="-2"/>
        </w:rPr>
        <w:t>years,</w:t>
      </w:r>
      <w:r>
        <w:rPr>
          <w:rFonts w:asciiTheme="minorHAnsi" w:hAnsiTheme="minorHAnsi"/>
          <w:spacing w:val="17"/>
          <w:w w:val="101"/>
        </w:rPr>
        <w:t xml:space="preserve"> </w:t>
      </w:r>
      <w:r>
        <w:rPr>
          <w:rFonts w:asciiTheme="minorHAnsi" w:hAnsiTheme="minorHAnsi"/>
          <w:spacing w:val="-2"/>
        </w:rPr>
        <w:t>unless</w:t>
      </w:r>
      <w:r>
        <w:rPr>
          <w:rFonts w:asciiTheme="minorHAnsi" w:hAnsiTheme="minorHAnsi"/>
          <w:spacing w:val="10"/>
        </w:rPr>
        <w:t xml:space="preserve"> </w:t>
      </w:r>
      <w:r>
        <w:rPr>
          <w:rFonts w:asciiTheme="minorHAnsi" w:hAnsiTheme="minorHAnsi"/>
          <w:spacing w:val="-2"/>
        </w:rPr>
        <w:t>overarching</w:t>
      </w:r>
      <w:r>
        <w:rPr>
          <w:rFonts w:asciiTheme="minorHAnsi" w:hAnsiTheme="minorHAnsi"/>
          <w:spacing w:val="16"/>
          <w:w w:val="101"/>
        </w:rPr>
        <w:t xml:space="preserve"> </w:t>
      </w:r>
      <w:r>
        <w:rPr>
          <w:rFonts w:asciiTheme="minorHAnsi" w:hAnsiTheme="minorHAnsi"/>
          <w:spacing w:val="-2"/>
        </w:rPr>
        <w:t>premises</w:t>
      </w:r>
      <w:r>
        <w:rPr>
          <w:rFonts w:asciiTheme="minorHAnsi" w:hAnsiTheme="minorHAnsi"/>
          <w:spacing w:val="10"/>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1"/>
        </w:rPr>
        <w:t>guidelines  provide</w:t>
      </w:r>
      <w:r>
        <w:rPr>
          <w:rFonts w:asciiTheme="minorHAnsi" w:hAnsiTheme="minorHAnsi"/>
          <w:spacing w:val="44"/>
        </w:rPr>
        <w:t xml:space="preserve"> </w:t>
      </w:r>
      <w:r>
        <w:rPr>
          <w:rFonts w:asciiTheme="minorHAnsi" w:hAnsiTheme="minorHAnsi"/>
          <w:spacing w:val="-1"/>
        </w:rPr>
        <w:t>otherwise.  In</w:t>
      </w:r>
      <w:r>
        <w:rPr>
          <w:rFonts w:asciiTheme="minorHAnsi" w:hAnsiTheme="minorHAnsi"/>
          <w:spacing w:val="37"/>
        </w:rPr>
        <w:t xml:space="preserve"> </w:t>
      </w:r>
      <w:r>
        <w:rPr>
          <w:rFonts w:asciiTheme="minorHAnsi" w:hAnsiTheme="minorHAnsi"/>
          <w:spacing w:val="-1"/>
        </w:rPr>
        <w:t>the  event</w:t>
      </w:r>
      <w:r>
        <w:rPr>
          <w:rFonts w:asciiTheme="minorHAnsi" w:hAnsiTheme="minorHAnsi"/>
          <w:spacing w:val="42"/>
        </w:rPr>
        <w:t xml:space="preserve"> </w:t>
      </w:r>
      <w:r>
        <w:rPr>
          <w:rFonts w:asciiTheme="minorHAnsi" w:hAnsiTheme="minorHAnsi"/>
          <w:spacing w:val="-1"/>
        </w:rPr>
        <w:t>of</w:t>
      </w:r>
      <w:r>
        <w:rPr>
          <w:rFonts w:asciiTheme="minorHAnsi" w:hAnsiTheme="minorHAnsi"/>
          <w:spacing w:val="42"/>
        </w:rPr>
        <w:t xml:space="preserve"> </w:t>
      </w:r>
      <w:r>
        <w:rPr>
          <w:rFonts w:asciiTheme="minorHAnsi" w:hAnsiTheme="minorHAnsi"/>
          <w:spacing w:val="-1"/>
        </w:rPr>
        <w:t>a  ple</w:t>
      </w:r>
      <w:r>
        <w:rPr>
          <w:rFonts w:asciiTheme="minorHAnsi" w:hAnsiTheme="minorHAnsi"/>
          <w:spacing w:val="-2"/>
        </w:rPr>
        <w:t>dge  of</w:t>
      </w:r>
      <w:r>
        <w:rPr>
          <w:rFonts w:asciiTheme="minorHAnsi" w:hAnsiTheme="minorHAnsi"/>
          <w:spacing w:val="35"/>
          <w:w w:val="101"/>
        </w:rPr>
        <w:t xml:space="preserve"> </w:t>
      </w:r>
      <w:r>
        <w:rPr>
          <w:rFonts w:asciiTheme="minorHAnsi" w:hAnsiTheme="minorHAnsi"/>
          <w:spacing w:val="-2"/>
        </w:rPr>
        <w:t>funds</w:t>
      </w:r>
      <w:r>
        <w:rPr>
          <w:rFonts w:asciiTheme="minorHAnsi" w:hAnsiTheme="minorHAnsi"/>
          <w:spacing w:val="38"/>
          <w:w w:val="101"/>
        </w:rPr>
        <w:t xml:space="preserve"> </w:t>
      </w:r>
      <w:r>
        <w:rPr>
          <w:rFonts w:asciiTheme="minorHAnsi" w:hAnsiTheme="minorHAnsi"/>
          <w:spacing w:val="-2"/>
        </w:rPr>
        <w:t>from</w:t>
      </w:r>
      <w:r>
        <w:rPr>
          <w:rFonts w:asciiTheme="minorHAnsi" w:hAnsiTheme="minorHAnsi"/>
          <w:spacing w:val="44"/>
        </w:rPr>
        <w:t xml:space="preserve"> </w:t>
      </w:r>
      <w:r>
        <w:rPr>
          <w:rFonts w:asciiTheme="minorHAnsi" w:hAnsiTheme="minorHAnsi"/>
          <w:spacing w:val="-2"/>
        </w:rPr>
        <w:t>sources</w:t>
      </w:r>
      <w:r>
        <w:rPr>
          <w:rFonts w:asciiTheme="minorHAnsi" w:hAnsiTheme="minorHAnsi"/>
          <w:spacing w:val="44"/>
        </w:rPr>
        <w:t xml:space="preserve"> </w:t>
      </w:r>
      <w:r>
        <w:rPr>
          <w:rFonts w:asciiTheme="minorHAnsi" w:hAnsiTheme="minorHAnsi"/>
          <w:spacing w:val="-2"/>
        </w:rPr>
        <w:t>other</w:t>
      </w:r>
      <w:r>
        <w:rPr>
          <w:rFonts w:asciiTheme="minorHAnsi" w:hAnsiTheme="minorHAnsi"/>
          <w:spacing w:val="35"/>
        </w:rPr>
        <w:t xml:space="preserve"> </w:t>
      </w:r>
      <w:r>
        <w:rPr>
          <w:rFonts w:asciiTheme="minorHAnsi" w:hAnsiTheme="minorHAnsi"/>
          <w:spacing w:val="-2"/>
        </w:rPr>
        <w:t>than</w:t>
      </w:r>
      <w:r>
        <w:rPr>
          <w:rFonts w:asciiTheme="minorHAnsi" w:hAnsiTheme="minorHAnsi"/>
          <w:spacing w:val="39"/>
          <w:w w:val="101"/>
        </w:rPr>
        <w:t xml:space="preserve"> </w:t>
      </w:r>
      <w:r>
        <w:rPr>
          <w:rFonts w:asciiTheme="minorHAnsi" w:hAnsiTheme="minorHAnsi"/>
          <w:spacing w:val="-2"/>
        </w:rPr>
        <w:t>government</w:t>
      </w:r>
      <w:r>
        <w:rPr>
          <w:rFonts w:asciiTheme="minorHAnsi" w:hAnsiTheme="minorHAnsi"/>
          <w:spacing w:val="38"/>
        </w:rPr>
        <w:t xml:space="preserve"> </w:t>
      </w:r>
      <w:r>
        <w:rPr>
          <w:rFonts w:asciiTheme="minorHAnsi" w:hAnsiTheme="minorHAnsi"/>
          <w:spacing w:val="-2"/>
        </w:rPr>
        <w:t>gaming</w:t>
      </w:r>
      <w:r>
        <w:rPr>
          <w:rFonts w:asciiTheme="minorHAnsi" w:hAnsiTheme="minorHAnsi"/>
        </w:rPr>
        <w:t xml:space="preserve"> </w:t>
      </w:r>
      <w:r>
        <w:rPr>
          <w:rFonts w:asciiTheme="minorHAnsi" w:hAnsiTheme="minorHAnsi"/>
          <w:spacing w:val="-1"/>
        </w:rPr>
        <w:t>revenues, any</w:t>
      </w:r>
      <w:r>
        <w:rPr>
          <w:rFonts w:asciiTheme="minorHAnsi" w:hAnsiTheme="minorHAnsi"/>
          <w:spacing w:val="16"/>
        </w:rPr>
        <w:t xml:space="preserve"> </w:t>
      </w:r>
      <w:r>
        <w:rPr>
          <w:rFonts w:asciiTheme="minorHAnsi" w:hAnsiTheme="minorHAnsi"/>
          <w:spacing w:val="-1"/>
        </w:rPr>
        <w:t>necessary extension of the agreeme</w:t>
      </w:r>
      <w:r>
        <w:rPr>
          <w:rFonts w:asciiTheme="minorHAnsi" w:hAnsiTheme="minorHAnsi"/>
          <w:spacing w:val="-2"/>
        </w:rPr>
        <w:t>nt</w:t>
      </w:r>
      <w:r>
        <w:rPr>
          <w:rFonts w:asciiTheme="minorHAnsi" w:hAnsiTheme="minorHAnsi"/>
          <w:spacing w:val="18"/>
        </w:rPr>
        <w:t xml:space="preserve"> </w:t>
      </w:r>
      <w:r>
        <w:rPr>
          <w:rFonts w:asciiTheme="minorHAnsi" w:hAnsiTheme="minorHAnsi"/>
          <w:spacing w:val="-2"/>
        </w:rPr>
        <w:t>period</w:t>
      </w:r>
      <w:r>
        <w:rPr>
          <w:rFonts w:asciiTheme="minorHAnsi" w:hAnsiTheme="minorHAnsi"/>
          <w:spacing w:val="9"/>
        </w:rPr>
        <w:t xml:space="preserve"> </w:t>
      </w:r>
      <w:r>
        <w:rPr>
          <w:rFonts w:asciiTheme="minorHAnsi" w:hAnsiTheme="minorHAnsi"/>
          <w:spacing w:val="-2"/>
        </w:rPr>
        <w:t>can</w:t>
      </w:r>
      <w:r>
        <w:rPr>
          <w:rFonts w:asciiTheme="minorHAnsi" w:hAnsiTheme="minorHAnsi"/>
          <w:spacing w:val="14"/>
          <w:w w:val="101"/>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agreed</w:t>
      </w:r>
      <w:r>
        <w:rPr>
          <w:rFonts w:asciiTheme="minorHAnsi" w:hAnsiTheme="minorHAnsi"/>
          <w:spacing w:val="14"/>
        </w:rPr>
        <w:t xml:space="preserve"> </w:t>
      </w:r>
      <w:r>
        <w:rPr>
          <w:rFonts w:asciiTheme="minorHAnsi" w:hAnsiTheme="minorHAnsi"/>
          <w:spacing w:val="-2"/>
        </w:rPr>
        <w:t>in the</w:t>
      </w:r>
      <w:r>
        <w:rPr>
          <w:rFonts w:asciiTheme="minorHAnsi" w:hAnsiTheme="minorHAnsi"/>
          <w:spacing w:val="15"/>
          <w:w w:val="101"/>
        </w:rPr>
        <w:t xml:space="preserve"> </w:t>
      </w:r>
      <w:r>
        <w:rPr>
          <w:rFonts w:asciiTheme="minorHAnsi" w:hAnsiTheme="minorHAnsi"/>
          <w:spacing w:val="-2"/>
        </w:rPr>
        <w:t>particular</w:t>
      </w:r>
      <w:r>
        <w:rPr>
          <w:rFonts w:asciiTheme="minorHAnsi" w:hAnsiTheme="minorHAnsi"/>
          <w:spacing w:val="10"/>
        </w:rPr>
        <w:t xml:space="preserve"> </w:t>
      </w:r>
      <w:r>
        <w:rPr>
          <w:rFonts w:asciiTheme="minorHAnsi" w:hAnsiTheme="minorHAnsi"/>
          <w:spacing w:val="-2"/>
        </w:rPr>
        <w:t>case,</w:t>
      </w:r>
      <w:r>
        <w:rPr>
          <w:rFonts w:asciiTheme="minorHAnsi" w:hAnsiTheme="minorHAnsi"/>
          <w:spacing w:val="10"/>
        </w:rPr>
        <w:t xml:space="preserve"> </w:t>
      </w:r>
      <w:r>
        <w:rPr>
          <w:rFonts w:asciiTheme="minorHAnsi" w:hAnsiTheme="minorHAnsi"/>
          <w:spacing w:val="-2"/>
        </w:rPr>
        <w:t>cf</w:t>
      </w:r>
      <w:r>
        <w:rPr>
          <w:rFonts w:asciiTheme="minorHAnsi" w:hAnsiTheme="minorHAnsi"/>
          <w:spacing w:val="15"/>
        </w:rPr>
        <w:t xml:space="preserve"> </w:t>
      </w:r>
      <w:r>
        <w:rPr>
          <w:rFonts w:asciiTheme="minorHAnsi" w:hAnsiTheme="minorHAnsi"/>
          <w:spacing w:val="-2"/>
        </w:rPr>
        <w:t>point</w:t>
      </w:r>
      <w:r>
        <w:rPr>
          <w:rFonts w:asciiTheme="minorHAnsi" w:hAnsiTheme="minorHAnsi"/>
          <w:spacing w:val="11"/>
        </w:rPr>
        <w:t xml:space="preserve"> </w:t>
      </w:r>
      <w:r>
        <w:rPr>
          <w:rFonts w:asciiTheme="minorHAnsi" w:hAnsiTheme="minorHAnsi"/>
          <w:spacing w:val="-2"/>
        </w:rPr>
        <w:t>24.</w:t>
      </w:r>
    </w:p>
    <w:p w14:paraId="066484E7" w14:textId="77777777" w:rsidR="000F72C1" w:rsidRDefault="0020793E">
      <w:pPr>
        <w:pStyle w:val="BodyText"/>
        <w:spacing w:before="176" w:line="190" w:lineRule="auto"/>
        <w:ind w:left="32"/>
        <w:rPr>
          <w:rFonts w:asciiTheme="minorHAnsi" w:hAnsiTheme="minorHAnsi"/>
        </w:rPr>
      </w:pPr>
      <w:r>
        <w:rPr>
          <w:rFonts w:asciiTheme="minorHAnsi" w:hAnsiTheme="minorHAnsi"/>
          <w:color w:val="FF0000"/>
          <w:spacing w:val="-1"/>
        </w:rPr>
        <w:t>Alternative 2</w:t>
      </w:r>
      <w:r>
        <w:rPr>
          <w:rFonts w:asciiTheme="minorHAnsi" w:hAnsiTheme="minorHAnsi"/>
          <w:color w:val="FF0000"/>
          <w:spacing w:val="33"/>
        </w:rPr>
        <w:t xml:space="preserve"> </w:t>
      </w:r>
      <w:r>
        <w:rPr>
          <w:rFonts w:asciiTheme="minorHAnsi" w:hAnsiTheme="minorHAnsi"/>
          <w:color w:val="FF0000"/>
          <w:spacing w:val="-1"/>
        </w:rPr>
        <w:t>(applies to shorter</w:t>
      </w:r>
      <w:r>
        <w:rPr>
          <w:rFonts w:asciiTheme="minorHAnsi" w:hAnsiTheme="minorHAnsi"/>
          <w:color w:val="FF0000"/>
          <w:spacing w:val="14"/>
          <w:w w:val="101"/>
        </w:rPr>
        <w:t xml:space="preserve"> </w:t>
      </w:r>
      <w:r>
        <w:rPr>
          <w:rFonts w:asciiTheme="minorHAnsi" w:hAnsiTheme="minorHAnsi"/>
          <w:color w:val="FF0000"/>
          <w:spacing w:val="-1"/>
        </w:rPr>
        <w:t>leases of 2-3 years’</w:t>
      </w:r>
      <w:r>
        <w:rPr>
          <w:rFonts w:asciiTheme="minorHAnsi" w:hAnsiTheme="minorHAnsi"/>
          <w:color w:val="FF0000"/>
          <w:spacing w:val="11"/>
        </w:rPr>
        <w:t xml:space="preserve"> </w:t>
      </w:r>
      <w:r>
        <w:rPr>
          <w:rFonts w:asciiTheme="minorHAnsi" w:hAnsiTheme="minorHAnsi"/>
          <w:color w:val="FF0000"/>
          <w:spacing w:val="-1"/>
        </w:rPr>
        <w:t>duration):</w:t>
      </w:r>
    </w:p>
    <w:p w14:paraId="066484E8" w14:textId="77777777" w:rsidR="000F72C1" w:rsidRDefault="0020793E">
      <w:pPr>
        <w:pStyle w:val="BodyText"/>
        <w:spacing w:before="178" w:line="188" w:lineRule="auto"/>
        <w:ind w:left="30"/>
        <w:rPr>
          <w:rFonts w:asciiTheme="minorHAnsi" w:hAnsiTheme="minorHAnsi"/>
        </w:rPr>
      </w:pPr>
      <w:r>
        <w:rPr>
          <w:rFonts w:asciiTheme="minorHAnsi" w:hAnsiTheme="minorHAnsi"/>
          <w:spacing w:val="-1"/>
        </w:rPr>
        <w:t>The agreement</w:t>
      </w:r>
      <w:r>
        <w:rPr>
          <w:rFonts w:asciiTheme="minorHAnsi" w:hAnsiTheme="minorHAnsi"/>
          <w:spacing w:val="21"/>
        </w:rPr>
        <w:t xml:space="preserve"> </w:t>
      </w:r>
      <w:r>
        <w:rPr>
          <w:rFonts w:asciiTheme="minorHAnsi" w:hAnsiTheme="minorHAnsi"/>
          <w:spacing w:val="-1"/>
        </w:rPr>
        <w:t>runs from xx to xx</w:t>
      </w:r>
      <w:r>
        <w:rPr>
          <w:rFonts w:asciiTheme="minorHAnsi" w:hAnsiTheme="minorHAnsi"/>
          <w:spacing w:val="13"/>
        </w:rPr>
        <w:t xml:space="preserve"> </w:t>
      </w:r>
      <w:r>
        <w:rPr>
          <w:rFonts w:asciiTheme="minorHAnsi" w:hAnsiTheme="minorHAnsi"/>
          <w:spacing w:val="-1"/>
        </w:rPr>
        <w:t>inclusive, after</w:t>
      </w:r>
      <w:r>
        <w:rPr>
          <w:rFonts w:asciiTheme="minorHAnsi" w:hAnsiTheme="minorHAnsi"/>
          <w:spacing w:val="3"/>
        </w:rPr>
        <w:t xml:space="preserve"> </w:t>
      </w:r>
      <w:r>
        <w:rPr>
          <w:rFonts w:asciiTheme="minorHAnsi" w:hAnsiTheme="minorHAnsi"/>
          <w:spacing w:val="-1"/>
        </w:rPr>
        <w:t>which</w:t>
      </w:r>
      <w:r>
        <w:rPr>
          <w:rFonts w:asciiTheme="minorHAnsi" w:hAnsiTheme="minorHAnsi"/>
          <w:spacing w:val="4"/>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lease</w:t>
      </w:r>
      <w:r>
        <w:rPr>
          <w:rFonts w:asciiTheme="minorHAnsi" w:hAnsiTheme="minorHAnsi"/>
          <w:spacing w:val="4"/>
        </w:rPr>
        <w:t xml:space="preserve"> </w:t>
      </w:r>
      <w:r>
        <w:rPr>
          <w:rFonts w:asciiTheme="minorHAnsi" w:hAnsiTheme="minorHAnsi"/>
          <w:spacing w:val="-1"/>
        </w:rPr>
        <w:t>terminates</w:t>
      </w:r>
      <w:r>
        <w:rPr>
          <w:rFonts w:asciiTheme="minorHAnsi" w:hAnsiTheme="minorHAnsi"/>
          <w:spacing w:val="4"/>
        </w:rPr>
        <w:t xml:space="preserve"> </w:t>
      </w:r>
      <w:r>
        <w:rPr>
          <w:rFonts w:asciiTheme="minorHAnsi" w:hAnsiTheme="minorHAnsi"/>
          <w:spacing w:val="-1"/>
        </w:rPr>
        <w:t>without</w:t>
      </w:r>
      <w:r>
        <w:rPr>
          <w:rFonts w:asciiTheme="minorHAnsi" w:hAnsiTheme="minorHAnsi"/>
          <w:spacing w:val="18"/>
          <w:w w:val="101"/>
        </w:rPr>
        <w:t xml:space="preserve"> </w:t>
      </w:r>
      <w:r>
        <w:rPr>
          <w:rFonts w:asciiTheme="minorHAnsi" w:hAnsiTheme="minorHAnsi"/>
          <w:spacing w:val="-1"/>
        </w:rPr>
        <w:t>notice.</w:t>
      </w:r>
    </w:p>
    <w:p w14:paraId="066484E9" w14:textId="77777777" w:rsidR="000F72C1" w:rsidRDefault="0020793E">
      <w:pPr>
        <w:pStyle w:val="BodyText"/>
        <w:spacing w:before="206" w:line="179" w:lineRule="auto"/>
        <w:ind w:left="37"/>
        <w:rPr>
          <w:rFonts w:asciiTheme="minorHAnsi" w:hAnsiTheme="minorHAnsi"/>
          <w:sz w:val="28"/>
          <w:szCs w:val="28"/>
        </w:rPr>
      </w:pPr>
      <w:r>
        <w:rPr>
          <w:rFonts w:asciiTheme="minorHAnsi" w:hAnsiTheme="minorHAnsi"/>
          <w:b/>
          <w:bCs/>
          <w:color w:val="00558C"/>
          <w:spacing w:val="-1"/>
          <w:sz w:val="28"/>
          <w:szCs w:val="28"/>
        </w:rPr>
        <w:t>8.           CONSIDERATION</w:t>
      </w:r>
    </w:p>
    <w:p w14:paraId="066484EA" w14:textId="77777777" w:rsidR="000F72C1" w:rsidRDefault="0020793E">
      <w:pPr>
        <w:pStyle w:val="BodyText"/>
        <w:spacing w:before="178" w:line="223" w:lineRule="auto"/>
        <w:ind w:left="32" w:right="770"/>
        <w:jc w:val="both"/>
        <w:rPr>
          <w:rFonts w:asciiTheme="minorHAnsi" w:hAnsiTheme="minorHAnsi"/>
        </w:rPr>
      </w:pPr>
      <w:r>
        <w:rPr>
          <w:rFonts w:asciiTheme="minorHAnsi" w:hAnsiTheme="minorHAnsi"/>
          <w:spacing w:val="-1"/>
        </w:rPr>
        <w:t>As</w:t>
      </w:r>
      <w:r>
        <w:rPr>
          <w:rFonts w:asciiTheme="minorHAnsi" w:hAnsiTheme="minorHAnsi"/>
          <w:spacing w:val="13"/>
        </w:rPr>
        <w:t xml:space="preserve">  </w:t>
      </w:r>
      <w:r>
        <w:rPr>
          <w:rFonts w:asciiTheme="minorHAnsi" w:hAnsiTheme="minorHAnsi"/>
          <w:spacing w:val="-1"/>
        </w:rPr>
        <w:t>consideration  the   lessee</w:t>
      </w:r>
      <w:r>
        <w:rPr>
          <w:rFonts w:asciiTheme="minorHAnsi" w:hAnsiTheme="minorHAnsi"/>
          <w:spacing w:val="16"/>
        </w:rPr>
        <w:t xml:space="preserve">  </w:t>
      </w:r>
      <w:r>
        <w:rPr>
          <w:rFonts w:asciiTheme="minorHAnsi" w:hAnsiTheme="minorHAnsi"/>
          <w:spacing w:val="-1"/>
        </w:rPr>
        <w:t>undertakes  to   perform</w:t>
      </w:r>
      <w:r>
        <w:rPr>
          <w:rFonts w:asciiTheme="minorHAnsi" w:hAnsiTheme="minorHAnsi"/>
          <w:spacing w:val="13"/>
          <w:w w:val="101"/>
        </w:rPr>
        <w:t xml:space="preserve">  </w:t>
      </w:r>
      <w:r>
        <w:rPr>
          <w:rFonts w:asciiTheme="minorHAnsi" w:hAnsiTheme="minorHAnsi"/>
          <w:spacing w:val="-1"/>
        </w:rPr>
        <w:t>duties</w:t>
      </w:r>
      <w:r>
        <w:rPr>
          <w:rFonts w:asciiTheme="minorHAnsi" w:hAnsiTheme="minorHAnsi"/>
          <w:spacing w:val="15"/>
        </w:rPr>
        <w:t xml:space="preserve">  </w:t>
      </w:r>
      <w:r>
        <w:rPr>
          <w:rFonts w:asciiTheme="minorHAnsi" w:hAnsiTheme="minorHAnsi"/>
          <w:spacing w:val="-1"/>
        </w:rPr>
        <w:t>in</w:t>
      </w:r>
      <w:r>
        <w:rPr>
          <w:rFonts w:asciiTheme="minorHAnsi" w:hAnsiTheme="minorHAnsi"/>
          <w:spacing w:val="12"/>
          <w:w w:val="101"/>
        </w:rPr>
        <w:t xml:space="preserve">  </w:t>
      </w:r>
      <w:r>
        <w:rPr>
          <w:rFonts w:asciiTheme="minorHAnsi" w:hAnsiTheme="minorHAnsi"/>
          <w:spacing w:val="-1"/>
        </w:rPr>
        <w:t>accordance  with   an</w:t>
      </w:r>
      <w:r>
        <w:rPr>
          <w:rFonts w:asciiTheme="minorHAnsi" w:hAnsiTheme="minorHAnsi"/>
          <w:spacing w:val="12"/>
          <w:w w:val="101"/>
        </w:rPr>
        <w:t xml:space="preserve">  </w:t>
      </w:r>
      <w:r>
        <w:rPr>
          <w:rFonts w:asciiTheme="minorHAnsi" w:hAnsiTheme="minorHAnsi"/>
          <w:spacing w:val="-1"/>
        </w:rPr>
        <w:t>annually</w:t>
      </w:r>
      <w:r>
        <w:rPr>
          <w:rFonts w:asciiTheme="minorHAnsi" w:hAnsiTheme="minorHAnsi"/>
          <w:spacing w:val="13"/>
        </w:rPr>
        <w:t xml:space="preserve">  </w:t>
      </w:r>
      <w:r>
        <w:rPr>
          <w:rFonts w:asciiTheme="minorHAnsi" w:hAnsiTheme="minorHAnsi"/>
          <w:spacing w:val="-1"/>
        </w:rPr>
        <w:t>spec</w:t>
      </w:r>
      <w:r>
        <w:rPr>
          <w:rFonts w:asciiTheme="minorHAnsi" w:hAnsiTheme="minorHAnsi"/>
          <w:spacing w:val="-2"/>
        </w:rPr>
        <w:t>ified  work</w:t>
      </w:r>
      <w:r>
        <w:rPr>
          <w:rFonts w:asciiTheme="minorHAnsi" w:hAnsiTheme="minorHAnsi"/>
        </w:rPr>
        <w:t xml:space="preserve"> </w:t>
      </w:r>
      <w:r>
        <w:rPr>
          <w:rFonts w:asciiTheme="minorHAnsi" w:hAnsiTheme="minorHAnsi"/>
          <w:spacing w:val="-2"/>
        </w:rPr>
        <w:t>programme.</w:t>
      </w:r>
      <w:r>
        <w:rPr>
          <w:rFonts w:asciiTheme="minorHAnsi" w:hAnsiTheme="minorHAnsi"/>
          <w:spacing w:val="33"/>
        </w:rPr>
        <w:t xml:space="preserve"> </w:t>
      </w:r>
      <w:r>
        <w:rPr>
          <w:rFonts w:asciiTheme="minorHAnsi" w:hAnsiTheme="minorHAnsi"/>
          <w:spacing w:val="-2"/>
        </w:rPr>
        <w:t>Since</w:t>
      </w:r>
      <w:r>
        <w:rPr>
          <w:rFonts w:asciiTheme="minorHAnsi" w:hAnsiTheme="minorHAnsi"/>
          <w:spacing w:val="29"/>
          <w:w w:val="101"/>
        </w:rPr>
        <w:t xml:space="preserve"> </w:t>
      </w:r>
      <w:r>
        <w:rPr>
          <w:rFonts w:asciiTheme="minorHAnsi" w:hAnsiTheme="minorHAnsi"/>
          <w:spacing w:val="-2"/>
        </w:rPr>
        <w:t>maintenance</w:t>
      </w:r>
      <w:r>
        <w:rPr>
          <w:rFonts w:asciiTheme="minorHAnsi" w:hAnsiTheme="minorHAnsi"/>
          <w:spacing w:val="32"/>
        </w:rPr>
        <w:t xml:space="preserve"> </w:t>
      </w:r>
      <w:r>
        <w:rPr>
          <w:rFonts w:asciiTheme="minorHAnsi" w:hAnsiTheme="minorHAnsi"/>
          <w:spacing w:val="-2"/>
        </w:rPr>
        <w:t>requirements</w:t>
      </w:r>
      <w:r>
        <w:rPr>
          <w:rFonts w:asciiTheme="minorHAnsi" w:hAnsiTheme="minorHAnsi"/>
          <w:spacing w:val="29"/>
          <w:w w:val="101"/>
        </w:rPr>
        <w:t xml:space="preserve"> </w:t>
      </w:r>
      <w:r>
        <w:rPr>
          <w:rFonts w:asciiTheme="minorHAnsi" w:hAnsiTheme="minorHAnsi"/>
          <w:spacing w:val="-2"/>
        </w:rPr>
        <w:t>in</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3"/>
          <w:w w:val="101"/>
        </w:rPr>
        <w:t xml:space="preserve"> </w:t>
      </w:r>
      <w:r>
        <w:rPr>
          <w:rFonts w:asciiTheme="minorHAnsi" w:hAnsiTheme="minorHAnsi"/>
          <w:spacing w:val="-2"/>
        </w:rPr>
        <w:t>agreement</w:t>
      </w:r>
      <w:r>
        <w:rPr>
          <w:rFonts w:asciiTheme="minorHAnsi" w:hAnsiTheme="minorHAnsi"/>
          <w:spacing w:val="31"/>
          <w:w w:val="101"/>
        </w:rPr>
        <w:t xml:space="preserve"> </w:t>
      </w:r>
      <w:r>
        <w:rPr>
          <w:rFonts w:asciiTheme="minorHAnsi" w:hAnsiTheme="minorHAnsi"/>
          <w:spacing w:val="-2"/>
        </w:rPr>
        <w:t>period</w:t>
      </w:r>
      <w:r>
        <w:rPr>
          <w:rFonts w:asciiTheme="minorHAnsi" w:hAnsiTheme="minorHAnsi"/>
          <w:spacing w:val="18"/>
        </w:rPr>
        <w:t xml:space="preserve"> </w:t>
      </w:r>
      <w:r>
        <w:rPr>
          <w:rFonts w:asciiTheme="minorHAnsi" w:hAnsiTheme="minorHAnsi"/>
          <w:spacing w:val="-2"/>
        </w:rPr>
        <w:t>will</w:t>
      </w:r>
      <w:r>
        <w:rPr>
          <w:rFonts w:asciiTheme="minorHAnsi" w:hAnsiTheme="minorHAnsi"/>
          <w:spacing w:val="18"/>
          <w:w w:val="101"/>
        </w:rPr>
        <w:t xml:space="preserve"> </w:t>
      </w:r>
      <w:r>
        <w:rPr>
          <w:rFonts w:asciiTheme="minorHAnsi" w:hAnsiTheme="minorHAnsi"/>
          <w:spacing w:val="-2"/>
        </w:rPr>
        <w:t>vary</w:t>
      </w:r>
      <w:r>
        <w:rPr>
          <w:rFonts w:asciiTheme="minorHAnsi" w:hAnsiTheme="minorHAnsi"/>
          <w:spacing w:val="23"/>
        </w:rPr>
        <w:t xml:space="preserve"> </w:t>
      </w:r>
      <w:r>
        <w:rPr>
          <w:rFonts w:asciiTheme="minorHAnsi" w:hAnsiTheme="minorHAnsi"/>
          <w:spacing w:val="-2"/>
        </w:rPr>
        <w:t>over</w:t>
      </w:r>
      <w:r>
        <w:rPr>
          <w:rFonts w:asciiTheme="minorHAnsi" w:hAnsiTheme="minorHAnsi"/>
          <w:spacing w:val="18"/>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year,</w:t>
      </w:r>
      <w:r>
        <w:rPr>
          <w:rFonts w:asciiTheme="minorHAnsi" w:hAnsiTheme="minorHAnsi"/>
          <w:spacing w:val="29"/>
        </w:rPr>
        <w:t xml:space="preserve"> </w:t>
      </w:r>
      <w:r>
        <w:rPr>
          <w:rFonts w:asciiTheme="minorHAnsi" w:hAnsiTheme="minorHAnsi"/>
          <w:spacing w:val="-2"/>
        </w:rPr>
        <w:t>it</w:t>
      </w:r>
      <w:r>
        <w:rPr>
          <w:rFonts w:asciiTheme="minorHAnsi" w:hAnsiTheme="minorHAnsi"/>
          <w:spacing w:val="30"/>
        </w:rPr>
        <w:t xml:space="preserve"> </w:t>
      </w:r>
      <w:r>
        <w:rPr>
          <w:rFonts w:asciiTheme="minorHAnsi" w:hAnsiTheme="minorHAnsi"/>
          <w:spacing w:val="-2"/>
        </w:rPr>
        <w:t>may</w:t>
      </w:r>
      <w:r>
        <w:rPr>
          <w:rFonts w:asciiTheme="minorHAnsi" w:hAnsiTheme="minorHAnsi"/>
          <w:spacing w:val="32"/>
        </w:rPr>
        <w:t xml:space="preserve"> </w:t>
      </w:r>
      <w:r>
        <w:rPr>
          <w:rFonts w:asciiTheme="minorHAnsi" w:hAnsiTheme="minorHAnsi"/>
          <w:spacing w:val="-2"/>
        </w:rPr>
        <w:t>be</w:t>
      </w:r>
      <w:r>
        <w:rPr>
          <w:rFonts w:asciiTheme="minorHAnsi" w:hAnsiTheme="minorHAnsi"/>
          <w:spacing w:val="25"/>
          <w:w w:val="101"/>
        </w:rPr>
        <w:t xml:space="preserve"> </w:t>
      </w:r>
      <w:r>
        <w:rPr>
          <w:rFonts w:asciiTheme="minorHAnsi" w:hAnsiTheme="minorHAnsi"/>
          <w:spacing w:val="-2"/>
        </w:rPr>
        <w:t>agreed</w:t>
      </w:r>
      <w:r>
        <w:rPr>
          <w:rFonts w:asciiTheme="minorHAnsi" w:hAnsiTheme="minorHAnsi"/>
        </w:rPr>
        <w:t xml:space="preserve"> that the scope of the </w:t>
      </w:r>
      <w:r>
        <w:rPr>
          <w:rFonts w:asciiTheme="minorHAnsi" w:hAnsiTheme="minorHAnsi"/>
          <w:spacing w:val="-1"/>
        </w:rPr>
        <w:t>work tasks for the</w:t>
      </w:r>
      <w:r>
        <w:rPr>
          <w:rFonts w:asciiTheme="minorHAnsi" w:hAnsiTheme="minorHAnsi"/>
          <w:spacing w:val="18"/>
        </w:rPr>
        <w:t xml:space="preserve"> </w:t>
      </w:r>
      <w:r>
        <w:rPr>
          <w:rFonts w:asciiTheme="minorHAnsi" w:hAnsiTheme="minorHAnsi"/>
          <w:spacing w:val="-1"/>
        </w:rPr>
        <w:t>particular year</w:t>
      </w:r>
      <w:r>
        <w:rPr>
          <w:rFonts w:asciiTheme="minorHAnsi" w:hAnsiTheme="minorHAnsi"/>
          <w:spacing w:val="17"/>
        </w:rPr>
        <w:t xml:space="preserve"> </w:t>
      </w:r>
      <w:r>
        <w:rPr>
          <w:rFonts w:asciiTheme="minorHAnsi" w:hAnsiTheme="minorHAnsi"/>
          <w:spacing w:val="-1"/>
        </w:rPr>
        <w:t>may</w:t>
      </w:r>
      <w:r>
        <w:rPr>
          <w:rFonts w:asciiTheme="minorHAnsi" w:hAnsiTheme="minorHAnsi"/>
          <w:spacing w:val="2"/>
        </w:rPr>
        <w:t xml:space="preserve"> </w:t>
      </w:r>
      <w:r>
        <w:rPr>
          <w:rFonts w:asciiTheme="minorHAnsi" w:hAnsiTheme="minorHAnsi"/>
          <w:spacing w:val="-1"/>
        </w:rPr>
        <w:t>vary.</w:t>
      </w:r>
    </w:p>
    <w:p w14:paraId="066484EB" w14:textId="77777777" w:rsidR="000F72C1" w:rsidRDefault="0020793E">
      <w:pPr>
        <w:pStyle w:val="BodyText"/>
        <w:spacing w:before="208" w:line="179" w:lineRule="auto"/>
        <w:ind w:left="37"/>
        <w:rPr>
          <w:rFonts w:asciiTheme="minorHAnsi" w:hAnsiTheme="minorHAnsi"/>
          <w:sz w:val="28"/>
          <w:szCs w:val="28"/>
        </w:rPr>
      </w:pPr>
      <w:r>
        <w:rPr>
          <w:rFonts w:asciiTheme="minorHAnsi" w:hAnsiTheme="minorHAnsi"/>
          <w:b/>
          <w:bCs/>
          <w:color w:val="00558C"/>
          <w:spacing w:val="-1"/>
          <w:sz w:val="28"/>
          <w:szCs w:val="28"/>
        </w:rPr>
        <w:t>9.           WORK</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PROG</w:t>
      </w:r>
      <w:r>
        <w:rPr>
          <w:rFonts w:asciiTheme="minorHAnsi" w:hAnsiTheme="minorHAnsi"/>
          <w:b/>
          <w:bCs/>
          <w:color w:val="00558C"/>
          <w:spacing w:val="-2"/>
          <w:sz w:val="28"/>
          <w:szCs w:val="28"/>
        </w:rPr>
        <w:t>RAMME</w:t>
      </w:r>
    </w:p>
    <w:p w14:paraId="066484EC" w14:textId="77777777" w:rsidR="000F72C1" w:rsidRDefault="0020793E">
      <w:pPr>
        <w:pStyle w:val="BodyText"/>
        <w:spacing w:before="177" w:line="214" w:lineRule="auto"/>
        <w:ind w:left="32" w:right="771" w:hanging="2"/>
        <w:rPr>
          <w:rFonts w:asciiTheme="minorHAnsi" w:hAnsiTheme="minorHAnsi"/>
        </w:rPr>
      </w:pPr>
      <w:r>
        <w:rPr>
          <w:rFonts w:asciiTheme="minorHAnsi" w:hAnsiTheme="minorHAnsi"/>
          <w:spacing w:val="-1"/>
        </w:rPr>
        <w:t>The</w:t>
      </w:r>
      <w:r>
        <w:rPr>
          <w:rFonts w:asciiTheme="minorHAnsi" w:hAnsiTheme="minorHAnsi"/>
          <w:spacing w:val="13"/>
          <w:w w:val="101"/>
        </w:rPr>
        <w:t xml:space="preserve"> </w:t>
      </w:r>
      <w:r>
        <w:rPr>
          <w:rFonts w:asciiTheme="minorHAnsi" w:hAnsiTheme="minorHAnsi"/>
          <w:spacing w:val="-1"/>
        </w:rPr>
        <w:t>lessor shall establish the annual work</w:t>
      </w:r>
      <w:r>
        <w:rPr>
          <w:rFonts w:asciiTheme="minorHAnsi" w:hAnsiTheme="minorHAnsi"/>
          <w:spacing w:val="13"/>
        </w:rPr>
        <w:t xml:space="preserve"> </w:t>
      </w:r>
      <w:r>
        <w:rPr>
          <w:rFonts w:asciiTheme="minorHAnsi" w:hAnsiTheme="minorHAnsi"/>
          <w:spacing w:val="-1"/>
        </w:rPr>
        <w:t>programme in cooperation with the</w:t>
      </w:r>
      <w:r>
        <w:rPr>
          <w:rFonts w:asciiTheme="minorHAnsi" w:hAnsiTheme="minorHAnsi"/>
          <w:spacing w:val="12"/>
          <w:w w:val="101"/>
        </w:rPr>
        <w:t xml:space="preserve"> </w:t>
      </w:r>
      <w:r>
        <w:rPr>
          <w:rFonts w:asciiTheme="minorHAnsi" w:hAnsiTheme="minorHAnsi"/>
          <w:spacing w:val="-1"/>
        </w:rPr>
        <w:t>lessee. The work</w:t>
      </w:r>
      <w:r>
        <w:rPr>
          <w:rFonts w:asciiTheme="minorHAnsi" w:hAnsiTheme="minorHAnsi"/>
          <w:spacing w:val="13"/>
        </w:rPr>
        <w:t xml:space="preserve"> </w:t>
      </w:r>
      <w:r>
        <w:rPr>
          <w:rFonts w:asciiTheme="minorHAnsi" w:hAnsiTheme="minorHAnsi"/>
          <w:spacing w:val="-1"/>
        </w:rPr>
        <w:t>programme</w:t>
      </w:r>
      <w:r>
        <w:rPr>
          <w:rFonts w:asciiTheme="minorHAnsi" w:hAnsiTheme="minorHAnsi"/>
          <w:spacing w:val="-2"/>
        </w:rPr>
        <w:t xml:space="preserve"> for the</w:t>
      </w:r>
      <w:r>
        <w:rPr>
          <w:rFonts w:asciiTheme="minorHAnsi" w:hAnsiTheme="minorHAnsi"/>
        </w:rPr>
        <w:t xml:space="preserve"> </w:t>
      </w:r>
      <w:r>
        <w:rPr>
          <w:rFonts w:asciiTheme="minorHAnsi" w:hAnsiTheme="minorHAnsi"/>
          <w:spacing w:val="-1"/>
        </w:rPr>
        <w:t>following year shall</w:t>
      </w:r>
      <w:r>
        <w:rPr>
          <w:rFonts w:asciiTheme="minorHAnsi" w:hAnsiTheme="minorHAnsi"/>
          <w:spacing w:val="17"/>
        </w:rPr>
        <w:t xml:space="preserve"> </w:t>
      </w:r>
      <w:r>
        <w:rPr>
          <w:rFonts w:asciiTheme="minorHAnsi" w:hAnsiTheme="minorHAnsi"/>
          <w:spacing w:val="-1"/>
        </w:rPr>
        <w:t>be available</w:t>
      </w:r>
      <w:r>
        <w:rPr>
          <w:rFonts w:asciiTheme="minorHAnsi" w:hAnsiTheme="minorHAnsi"/>
          <w:spacing w:val="17"/>
          <w:w w:val="101"/>
        </w:rPr>
        <w:t xml:space="preserve"> </w:t>
      </w:r>
      <w:r>
        <w:rPr>
          <w:rFonts w:asciiTheme="minorHAnsi" w:hAnsiTheme="minorHAnsi"/>
          <w:spacing w:val="-1"/>
        </w:rPr>
        <w:t>by the end</w:t>
      </w:r>
      <w:r>
        <w:rPr>
          <w:rFonts w:asciiTheme="minorHAnsi" w:hAnsiTheme="minorHAnsi"/>
          <w:spacing w:val="7"/>
        </w:rPr>
        <w:t xml:space="preserve"> </w:t>
      </w:r>
      <w:r>
        <w:rPr>
          <w:rFonts w:asciiTheme="minorHAnsi" w:hAnsiTheme="minorHAnsi"/>
          <w:spacing w:val="-1"/>
        </w:rPr>
        <w:t>of xx</w:t>
      </w:r>
      <w:r>
        <w:rPr>
          <w:rFonts w:asciiTheme="minorHAnsi" w:hAnsiTheme="minorHAnsi"/>
          <w:spacing w:val="15"/>
          <w:w w:val="101"/>
        </w:rPr>
        <w:t xml:space="preserve"> </w:t>
      </w:r>
      <w:r>
        <w:rPr>
          <w:rFonts w:asciiTheme="minorHAnsi" w:hAnsiTheme="minorHAnsi"/>
          <w:spacing w:val="-1"/>
        </w:rPr>
        <w:t>(month)</w:t>
      </w:r>
      <w:r>
        <w:rPr>
          <w:rFonts w:asciiTheme="minorHAnsi" w:hAnsiTheme="minorHAnsi"/>
          <w:spacing w:val="4"/>
        </w:rPr>
        <w:t xml:space="preserve"> </w:t>
      </w:r>
      <w:r>
        <w:rPr>
          <w:rFonts w:asciiTheme="minorHAnsi" w:hAnsiTheme="minorHAnsi"/>
          <w:spacing w:val="-1"/>
        </w:rPr>
        <w:t>the</w:t>
      </w:r>
      <w:r>
        <w:rPr>
          <w:rFonts w:asciiTheme="minorHAnsi" w:hAnsiTheme="minorHAnsi"/>
          <w:spacing w:val="9"/>
        </w:rPr>
        <w:t xml:space="preserve"> </w:t>
      </w:r>
      <w:r>
        <w:rPr>
          <w:rFonts w:asciiTheme="minorHAnsi" w:hAnsiTheme="minorHAnsi"/>
          <w:spacing w:val="-1"/>
        </w:rPr>
        <w:t>curren</w:t>
      </w:r>
      <w:r>
        <w:rPr>
          <w:rFonts w:asciiTheme="minorHAnsi" w:hAnsiTheme="minorHAnsi"/>
          <w:spacing w:val="-2"/>
        </w:rPr>
        <w:t>t</w:t>
      </w:r>
      <w:r>
        <w:rPr>
          <w:rFonts w:asciiTheme="minorHAnsi" w:hAnsiTheme="minorHAnsi"/>
          <w:spacing w:val="2"/>
        </w:rPr>
        <w:t xml:space="preserve"> </w:t>
      </w:r>
      <w:r>
        <w:rPr>
          <w:rFonts w:asciiTheme="minorHAnsi" w:hAnsiTheme="minorHAnsi"/>
          <w:spacing w:val="-2"/>
        </w:rPr>
        <w:t>year.</w:t>
      </w:r>
    </w:p>
    <w:p w14:paraId="066484ED" w14:textId="77777777" w:rsidR="000F72C1" w:rsidRDefault="0020793E">
      <w:pPr>
        <w:pStyle w:val="BodyText"/>
        <w:spacing w:before="179" w:line="214" w:lineRule="auto"/>
        <w:ind w:left="46" w:right="771" w:hanging="10"/>
        <w:rPr>
          <w:rFonts w:asciiTheme="minorHAnsi" w:hAnsiTheme="minorHAnsi"/>
        </w:rPr>
      </w:pPr>
      <w:r>
        <w:rPr>
          <w:rFonts w:asciiTheme="minorHAnsi" w:hAnsiTheme="minorHAnsi"/>
          <w:spacing w:val="-2"/>
        </w:rPr>
        <w:t>Should the</w:t>
      </w:r>
      <w:r>
        <w:rPr>
          <w:rFonts w:asciiTheme="minorHAnsi" w:hAnsiTheme="minorHAnsi"/>
          <w:spacing w:val="34"/>
        </w:rPr>
        <w:t xml:space="preserve"> </w:t>
      </w:r>
      <w:r>
        <w:rPr>
          <w:rFonts w:asciiTheme="minorHAnsi" w:hAnsiTheme="minorHAnsi"/>
          <w:spacing w:val="-2"/>
        </w:rPr>
        <w:t>lessee</w:t>
      </w:r>
      <w:r>
        <w:rPr>
          <w:rFonts w:asciiTheme="minorHAnsi" w:hAnsiTheme="minorHAnsi"/>
          <w:spacing w:val="15"/>
        </w:rPr>
        <w:t xml:space="preserve"> </w:t>
      </w:r>
      <w:r>
        <w:rPr>
          <w:rFonts w:asciiTheme="minorHAnsi" w:hAnsiTheme="minorHAnsi"/>
          <w:spacing w:val="-2"/>
        </w:rPr>
        <w:t>have objections to the</w:t>
      </w:r>
      <w:r>
        <w:rPr>
          <w:rFonts w:asciiTheme="minorHAnsi" w:hAnsiTheme="minorHAnsi"/>
          <w:spacing w:val="15"/>
        </w:rPr>
        <w:t xml:space="preserve"> </w:t>
      </w:r>
      <w:r>
        <w:rPr>
          <w:rFonts w:asciiTheme="minorHAnsi" w:hAnsiTheme="minorHAnsi"/>
          <w:spacing w:val="-2"/>
        </w:rPr>
        <w:t>programme,</w:t>
      </w:r>
      <w:r>
        <w:rPr>
          <w:rFonts w:asciiTheme="minorHAnsi" w:hAnsiTheme="minorHAnsi"/>
          <w:spacing w:val="12"/>
          <w:w w:val="101"/>
        </w:rPr>
        <w:t xml:space="preserve"> </w:t>
      </w:r>
      <w:r>
        <w:rPr>
          <w:rFonts w:asciiTheme="minorHAnsi" w:hAnsiTheme="minorHAnsi"/>
          <w:spacing w:val="-2"/>
        </w:rPr>
        <w:t>he</w:t>
      </w:r>
      <w:r>
        <w:rPr>
          <w:rFonts w:asciiTheme="minorHAnsi" w:hAnsiTheme="minorHAnsi"/>
          <w:spacing w:val="15"/>
          <w:w w:val="101"/>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present them</w:t>
      </w:r>
      <w:r>
        <w:rPr>
          <w:rFonts w:asciiTheme="minorHAnsi" w:hAnsiTheme="minorHAnsi"/>
          <w:spacing w:val="13"/>
          <w:w w:val="101"/>
        </w:rPr>
        <w:t xml:space="preserve"> </w:t>
      </w:r>
      <w:r>
        <w:rPr>
          <w:rFonts w:asciiTheme="minorHAnsi" w:hAnsiTheme="minorHAnsi"/>
          <w:spacing w:val="-2"/>
        </w:rPr>
        <w:t>in writing to the</w:t>
      </w:r>
      <w:r>
        <w:rPr>
          <w:rFonts w:asciiTheme="minorHAnsi" w:hAnsiTheme="minorHAnsi"/>
          <w:spacing w:val="13"/>
        </w:rPr>
        <w:t xml:space="preserve"> </w:t>
      </w:r>
      <w:r>
        <w:rPr>
          <w:rFonts w:asciiTheme="minorHAnsi" w:hAnsiTheme="minorHAnsi"/>
          <w:spacing w:val="-2"/>
        </w:rPr>
        <w:t>lessor within</w:t>
      </w:r>
      <w:r>
        <w:rPr>
          <w:rFonts w:asciiTheme="minorHAnsi" w:hAnsiTheme="minorHAnsi"/>
          <w:spacing w:val="14"/>
        </w:rPr>
        <w:t xml:space="preserve"> </w:t>
      </w:r>
      <w:r>
        <w:rPr>
          <w:rFonts w:asciiTheme="minorHAnsi" w:hAnsiTheme="minorHAnsi"/>
          <w:spacing w:val="-2"/>
        </w:rPr>
        <w:t>14 days.</w:t>
      </w:r>
      <w:r>
        <w:rPr>
          <w:rFonts w:asciiTheme="minorHAnsi" w:hAnsiTheme="minorHAnsi"/>
        </w:rPr>
        <w:t xml:space="preserve"> </w:t>
      </w:r>
      <w:r>
        <w:rPr>
          <w:rFonts w:asciiTheme="minorHAnsi" w:hAnsiTheme="minorHAnsi"/>
          <w:spacing w:val="-2"/>
        </w:rPr>
        <w:t>If</w:t>
      </w:r>
      <w:r>
        <w:rPr>
          <w:rFonts w:asciiTheme="minorHAnsi" w:hAnsiTheme="minorHAnsi"/>
          <w:spacing w:val="18"/>
          <w:w w:val="101"/>
        </w:rPr>
        <w:t xml:space="preserve"> </w:t>
      </w:r>
      <w:r>
        <w:rPr>
          <w:rFonts w:asciiTheme="minorHAnsi" w:hAnsiTheme="minorHAnsi"/>
          <w:spacing w:val="-2"/>
        </w:rPr>
        <w:t>he fails to</w:t>
      </w:r>
      <w:r>
        <w:rPr>
          <w:rFonts w:asciiTheme="minorHAnsi" w:hAnsiTheme="minorHAnsi"/>
          <w:spacing w:val="12"/>
          <w:w w:val="101"/>
        </w:rPr>
        <w:t xml:space="preserve"> </w:t>
      </w:r>
      <w:r>
        <w:rPr>
          <w:rFonts w:asciiTheme="minorHAnsi" w:hAnsiTheme="minorHAnsi"/>
          <w:spacing w:val="-2"/>
        </w:rPr>
        <w:t>do so, the work</w:t>
      </w:r>
      <w:r>
        <w:rPr>
          <w:rFonts w:asciiTheme="minorHAnsi" w:hAnsiTheme="minorHAnsi"/>
          <w:spacing w:val="17"/>
          <w:w w:val="101"/>
        </w:rPr>
        <w:t xml:space="preserve"> </w:t>
      </w:r>
      <w:r>
        <w:rPr>
          <w:rFonts w:asciiTheme="minorHAnsi" w:hAnsiTheme="minorHAnsi"/>
          <w:spacing w:val="-2"/>
        </w:rPr>
        <w:t>programme</w:t>
      </w:r>
      <w:r>
        <w:rPr>
          <w:rFonts w:asciiTheme="minorHAnsi" w:hAnsiTheme="minorHAnsi"/>
          <w:spacing w:val="17"/>
          <w:w w:val="101"/>
        </w:rPr>
        <w:t xml:space="preserve"> </w:t>
      </w:r>
      <w:r>
        <w:rPr>
          <w:rFonts w:asciiTheme="minorHAnsi" w:hAnsiTheme="minorHAnsi"/>
          <w:spacing w:val="-2"/>
        </w:rPr>
        <w:t>becomes</w:t>
      </w:r>
      <w:r>
        <w:rPr>
          <w:rFonts w:asciiTheme="minorHAnsi" w:hAnsiTheme="minorHAnsi"/>
          <w:spacing w:val="17"/>
        </w:rPr>
        <w:t xml:space="preserve"> </w:t>
      </w:r>
      <w:r>
        <w:rPr>
          <w:rFonts w:asciiTheme="minorHAnsi" w:hAnsiTheme="minorHAnsi"/>
          <w:spacing w:val="-2"/>
        </w:rPr>
        <w:t>binding.</w:t>
      </w:r>
    </w:p>
    <w:p w14:paraId="066484EE" w14:textId="77777777" w:rsidR="000F72C1" w:rsidRDefault="0020793E">
      <w:pPr>
        <w:pStyle w:val="BodyText"/>
        <w:spacing w:before="178" w:line="188" w:lineRule="auto"/>
        <w:ind w:left="47"/>
        <w:rPr>
          <w:rFonts w:asciiTheme="minorHAnsi" w:hAnsiTheme="minorHAnsi"/>
        </w:rPr>
      </w:pPr>
      <w:r>
        <w:rPr>
          <w:rFonts w:asciiTheme="minorHAnsi" w:hAnsiTheme="minorHAnsi"/>
          <w:spacing w:val="-1"/>
        </w:rPr>
        <w:t>Unless otherwise agreed, the work</w:t>
      </w:r>
      <w:r>
        <w:rPr>
          <w:rFonts w:asciiTheme="minorHAnsi" w:hAnsiTheme="minorHAnsi"/>
          <w:spacing w:val="18"/>
        </w:rPr>
        <w:t xml:space="preserve"> </w:t>
      </w:r>
      <w:r>
        <w:rPr>
          <w:rFonts w:asciiTheme="minorHAnsi" w:hAnsiTheme="minorHAnsi"/>
          <w:spacing w:val="-1"/>
        </w:rPr>
        <w:t>programme 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10"/>
        </w:rPr>
        <w:t xml:space="preserve"> </w:t>
      </w:r>
      <w:r>
        <w:rPr>
          <w:rFonts w:asciiTheme="minorHAnsi" w:hAnsiTheme="minorHAnsi"/>
          <w:spacing w:val="-1"/>
        </w:rPr>
        <w:t>completed</w:t>
      </w:r>
      <w:r>
        <w:rPr>
          <w:rFonts w:asciiTheme="minorHAnsi" w:hAnsiTheme="minorHAnsi"/>
          <w:spacing w:val="17"/>
        </w:rPr>
        <w:t xml:space="preserve"> </w:t>
      </w:r>
      <w:r>
        <w:rPr>
          <w:rFonts w:asciiTheme="minorHAnsi" w:hAnsiTheme="minorHAnsi"/>
          <w:spacing w:val="-1"/>
        </w:rPr>
        <w:t>by the</w:t>
      </w:r>
      <w:r>
        <w:rPr>
          <w:rFonts w:asciiTheme="minorHAnsi" w:hAnsiTheme="minorHAnsi"/>
          <w:spacing w:val="8"/>
        </w:rPr>
        <w:t xml:space="preserve"> </w:t>
      </w:r>
      <w:r>
        <w:rPr>
          <w:rFonts w:asciiTheme="minorHAnsi" w:hAnsiTheme="minorHAnsi"/>
          <w:spacing w:val="-2"/>
        </w:rPr>
        <w:t>end</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0"/>
        </w:rPr>
        <w:t xml:space="preserve"> </w:t>
      </w:r>
      <w:r>
        <w:rPr>
          <w:rFonts w:asciiTheme="minorHAnsi" w:hAnsiTheme="minorHAnsi"/>
          <w:spacing w:val="-2"/>
        </w:rPr>
        <w:t>calendar</w:t>
      </w:r>
      <w:r>
        <w:rPr>
          <w:rFonts w:asciiTheme="minorHAnsi" w:hAnsiTheme="minorHAnsi"/>
          <w:spacing w:val="2"/>
        </w:rPr>
        <w:t xml:space="preserve"> </w:t>
      </w:r>
      <w:r>
        <w:rPr>
          <w:rFonts w:asciiTheme="minorHAnsi" w:hAnsiTheme="minorHAnsi"/>
          <w:spacing w:val="-2"/>
        </w:rPr>
        <w:t>year.</w:t>
      </w:r>
    </w:p>
    <w:p w14:paraId="066484EF" w14:textId="77777777" w:rsidR="000F72C1" w:rsidRDefault="0020793E">
      <w:pPr>
        <w:pStyle w:val="BodyText"/>
        <w:spacing w:before="176" w:line="214" w:lineRule="auto"/>
        <w:ind w:left="34" w:right="772" w:hanging="4"/>
        <w:rPr>
          <w:rFonts w:asciiTheme="minorHAnsi" w:hAnsiTheme="minorHAnsi"/>
        </w:rPr>
      </w:pPr>
      <w:r>
        <w:rPr>
          <w:rFonts w:asciiTheme="minorHAnsi" w:hAnsiTheme="minorHAnsi"/>
          <w:spacing w:val="-2"/>
        </w:rPr>
        <w:t>The</w:t>
      </w:r>
      <w:r>
        <w:rPr>
          <w:rFonts w:asciiTheme="minorHAnsi" w:hAnsiTheme="minorHAnsi"/>
          <w:spacing w:val="31"/>
        </w:rPr>
        <w:t xml:space="preserve"> </w:t>
      </w:r>
      <w:r>
        <w:rPr>
          <w:rFonts w:asciiTheme="minorHAnsi" w:hAnsiTheme="minorHAnsi"/>
          <w:spacing w:val="-2"/>
        </w:rPr>
        <w:t>work</w:t>
      </w:r>
      <w:r>
        <w:rPr>
          <w:rFonts w:asciiTheme="minorHAnsi" w:hAnsiTheme="minorHAnsi"/>
          <w:spacing w:val="26"/>
          <w:w w:val="101"/>
        </w:rPr>
        <w:t xml:space="preserve"> </w:t>
      </w:r>
      <w:r>
        <w:rPr>
          <w:rFonts w:asciiTheme="minorHAnsi" w:hAnsiTheme="minorHAnsi"/>
          <w:spacing w:val="-2"/>
        </w:rPr>
        <w:t>shall</w:t>
      </w:r>
      <w:r>
        <w:rPr>
          <w:rFonts w:asciiTheme="minorHAnsi" w:hAnsiTheme="minorHAnsi"/>
          <w:spacing w:val="36"/>
        </w:rPr>
        <w:t xml:space="preserve"> </w:t>
      </w:r>
      <w:r>
        <w:rPr>
          <w:rFonts w:asciiTheme="minorHAnsi" w:hAnsiTheme="minorHAnsi"/>
          <w:spacing w:val="-2"/>
        </w:rPr>
        <w:t>be</w:t>
      </w:r>
      <w:r>
        <w:rPr>
          <w:rFonts w:asciiTheme="minorHAnsi" w:hAnsiTheme="minorHAnsi"/>
          <w:spacing w:val="28"/>
        </w:rPr>
        <w:t xml:space="preserve"> </w:t>
      </w:r>
      <w:r>
        <w:rPr>
          <w:rFonts w:asciiTheme="minorHAnsi" w:hAnsiTheme="minorHAnsi"/>
          <w:spacing w:val="-2"/>
        </w:rPr>
        <w:t>carried</w:t>
      </w:r>
      <w:r>
        <w:rPr>
          <w:rFonts w:asciiTheme="minorHAnsi" w:hAnsiTheme="minorHAnsi"/>
          <w:spacing w:val="26"/>
        </w:rPr>
        <w:t xml:space="preserve"> </w:t>
      </w:r>
      <w:r>
        <w:rPr>
          <w:rFonts w:asciiTheme="minorHAnsi" w:hAnsiTheme="minorHAnsi"/>
          <w:spacing w:val="-2"/>
        </w:rPr>
        <w:t>out</w:t>
      </w:r>
      <w:r>
        <w:rPr>
          <w:rFonts w:asciiTheme="minorHAnsi" w:hAnsiTheme="minorHAnsi"/>
          <w:spacing w:val="35"/>
        </w:rPr>
        <w:t xml:space="preserve"> </w:t>
      </w:r>
      <w:r>
        <w:rPr>
          <w:rFonts w:asciiTheme="minorHAnsi" w:hAnsiTheme="minorHAnsi"/>
          <w:spacing w:val="-2"/>
        </w:rPr>
        <w:t>in</w:t>
      </w:r>
      <w:r>
        <w:rPr>
          <w:rFonts w:asciiTheme="minorHAnsi" w:hAnsiTheme="minorHAnsi"/>
          <w:spacing w:val="26"/>
          <w:w w:val="101"/>
        </w:rPr>
        <w:t xml:space="preserve"> </w:t>
      </w:r>
      <w:r>
        <w:rPr>
          <w:rFonts w:asciiTheme="minorHAnsi" w:hAnsiTheme="minorHAnsi"/>
          <w:spacing w:val="-2"/>
        </w:rPr>
        <w:t>a</w:t>
      </w:r>
      <w:r>
        <w:rPr>
          <w:rFonts w:asciiTheme="minorHAnsi" w:hAnsiTheme="minorHAnsi"/>
          <w:spacing w:val="34"/>
        </w:rPr>
        <w:t xml:space="preserve"> </w:t>
      </w:r>
      <w:r>
        <w:rPr>
          <w:rFonts w:asciiTheme="minorHAnsi" w:hAnsiTheme="minorHAnsi"/>
          <w:spacing w:val="-2"/>
        </w:rPr>
        <w:t>professionally</w:t>
      </w:r>
      <w:r>
        <w:rPr>
          <w:rFonts w:asciiTheme="minorHAnsi" w:hAnsiTheme="minorHAnsi"/>
          <w:spacing w:val="27"/>
        </w:rPr>
        <w:t xml:space="preserve"> </w:t>
      </w:r>
      <w:r>
        <w:rPr>
          <w:rFonts w:asciiTheme="minorHAnsi" w:hAnsiTheme="minorHAnsi"/>
          <w:spacing w:val="-2"/>
        </w:rPr>
        <w:t>satisfactory</w:t>
      </w:r>
      <w:r>
        <w:rPr>
          <w:rFonts w:asciiTheme="minorHAnsi" w:hAnsiTheme="minorHAnsi"/>
          <w:spacing w:val="34"/>
          <w:w w:val="101"/>
        </w:rPr>
        <w:t xml:space="preserve"> </w:t>
      </w:r>
      <w:r>
        <w:rPr>
          <w:rFonts w:asciiTheme="minorHAnsi" w:hAnsiTheme="minorHAnsi"/>
          <w:spacing w:val="-2"/>
        </w:rPr>
        <w:t>manner</w:t>
      </w:r>
      <w:r>
        <w:rPr>
          <w:rFonts w:asciiTheme="minorHAnsi" w:hAnsiTheme="minorHAnsi"/>
          <w:spacing w:val="29"/>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where</w:t>
      </w:r>
      <w:r>
        <w:rPr>
          <w:rFonts w:asciiTheme="minorHAnsi" w:hAnsiTheme="minorHAnsi"/>
          <w:spacing w:val="30"/>
          <w:w w:val="101"/>
        </w:rPr>
        <w:t xml:space="preserve"> </w:t>
      </w:r>
      <w:r>
        <w:rPr>
          <w:rFonts w:asciiTheme="minorHAnsi" w:hAnsiTheme="minorHAnsi"/>
          <w:spacing w:val="-2"/>
        </w:rPr>
        <w:t>applicable,</w:t>
      </w:r>
      <w:r>
        <w:rPr>
          <w:rFonts w:asciiTheme="minorHAnsi" w:hAnsiTheme="minorHAnsi"/>
          <w:spacing w:val="27"/>
          <w:w w:val="101"/>
        </w:rPr>
        <w:t xml:space="preserve"> </w:t>
      </w:r>
      <w:r>
        <w:rPr>
          <w:rFonts w:asciiTheme="minorHAnsi" w:hAnsiTheme="minorHAnsi"/>
          <w:spacing w:val="-2"/>
        </w:rPr>
        <w:t>as</w:t>
      </w:r>
      <w:r>
        <w:rPr>
          <w:rFonts w:asciiTheme="minorHAnsi" w:hAnsiTheme="minorHAnsi"/>
          <w:spacing w:val="27"/>
          <w:w w:val="101"/>
        </w:rPr>
        <w:t xml:space="preserve"> </w:t>
      </w:r>
      <w:r>
        <w:rPr>
          <w:rFonts w:asciiTheme="minorHAnsi" w:hAnsiTheme="minorHAnsi"/>
          <w:spacing w:val="-2"/>
        </w:rPr>
        <w:t>described</w:t>
      </w:r>
      <w:r>
        <w:rPr>
          <w:rFonts w:asciiTheme="minorHAnsi" w:hAnsiTheme="minorHAnsi"/>
          <w:spacing w:val="31"/>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work</w:t>
      </w:r>
      <w:r>
        <w:rPr>
          <w:rFonts w:asciiTheme="minorHAnsi" w:hAnsiTheme="minorHAnsi"/>
          <w:spacing w:val="24"/>
        </w:rPr>
        <w:t xml:space="preserve"> </w:t>
      </w:r>
      <w:r>
        <w:rPr>
          <w:rFonts w:asciiTheme="minorHAnsi" w:hAnsiTheme="minorHAnsi"/>
          <w:spacing w:val="-2"/>
        </w:rPr>
        <w:t>programme.</w:t>
      </w:r>
    </w:p>
    <w:p w14:paraId="066484F0" w14:textId="77777777" w:rsidR="000F72C1" w:rsidRDefault="0020793E">
      <w:pPr>
        <w:pStyle w:val="BodyText"/>
        <w:spacing w:before="177" w:line="215" w:lineRule="auto"/>
        <w:ind w:left="38" w:right="768" w:firstLine="8"/>
        <w:rPr>
          <w:rFonts w:asciiTheme="minorHAnsi" w:hAnsiTheme="minorHAnsi"/>
        </w:rPr>
      </w:pPr>
      <w:r>
        <w:rPr>
          <w:rFonts w:asciiTheme="minorHAnsi" w:hAnsiTheme="minorHAnsi"/>
          <w:spacing w:val="-1"/>
        </w:rPr>
        <w:t>Each year the</w:t>
      </w:r>
      <w:r>
        <w:rPr>
          <w:rFonts w:asciiTheme="minorHAnsi" w:hAnsiTheme="minorHAnsi"/>
          <w:spacing w:val="13"/>
          <w:w w:val="101"/>
        </w:rPr>
        <w:t xml:space="preserve"> </w:t>
      </w:r>
      <w:r>
        <w:rPr>
          <w:rFonts w:asciiTheme="minorHAnsi" w:hAnsiTheme="minorHAnsi"/>
          <w:spacing w:val="-1"/>
        </w:rPr>
        <w:t>lessee shall deliver, by the en</w:t>
      </w:r>
      <w:r>
        <w:rPr>
          <w:rFonts w:asciiTheme="minorHAnsi" w:hAnsiTheme="minorHAnsi"/>
          <w:spacing w:val="-2"/>
        </w:rPr>
        <w:t>d of xx (month), a</w:t>
      </w:r>
      <w:r>
        <w:rPr>
          <w:rFonts w:asciiTheme="minorHAnsi" w:hAnsiTheme="minorHAnsi"/>
          <w:spacing w:val="12"/>
        </w:rPr>
        <w:t xml:space="preserve"> </w:t>
      </w:r>
      <w:r>
        <w:rPr>
          <w:rFonts w:asciiTheme="minorHAnsi" w:hAnsiTheme="minorHAnsi"/>
          <w:spacing w:val="-2"/>
        </w:rPr>
        <w:t>report</w:t>
      </w:r>
      <w:r>
        <w:rPr>
          <w:rFonts w:asciiTheme="minorHAnsi" w:hAnsiTheme="minorHAnsi"/>
          <w:spacing w:val="8"/>
        </w:rPr>
        <w:t xml:space="preserve"> </w:t>
      </w:r>
      <w:r>
        <w:rPr>
          <w:rFonts w:asciiTheme="minorHAnsi" w:hAnsiTheme="minorHAnsi"/>
          <w:spacing w:val="-2"/>
        </w:rPr>
        <w:t>in writing</w:t>
      </w:r>
      <w:r>
        <w:rPr>
          <w:rFonts w:asciiTheme="minorHAnsi" w:hAnsiTheme="minorHAnsi"/>
          <w:spacing w:val="2"/>
        </w:rPr>
        <w:t xml:space="preserve"> </w:t>
      </w:r>
      <w:r>
        <w:rPr>
          <w:rFonts w:asciiTheme="minorHAnsi" w:hAnsiTheme="minorHAnsi"/>
          <w:spacing w:val="-2"/>
        </w:rPr>
        <w:t>on the work</w:t>
      </w:r>
      <w:r>
        <w:rPr>
          <w:rFonts w:asciiTheme="minorHAnsi" w:hAnsiTheme="minorHAnsi"/>
          <w:spacing w:val="4"/>
        </w:rPr>
        <w:t xml:space="preserve"> </w:t>
      </w:r>
      <w:r>
        <w:rPr>
          <w:rFonts w:asciiTheme="minorHAnsi" w:hAnsiTheme="minorHAnsi"/>
          <w:spacing w:val="-2"/>
        </w:rPr>
        <w:t>completed</w:t>
      </w:r>
      <w:r>
        <w:rPr>
          <w:rFonts w:asciiTheme="minorHAnsi" w:hAnsiTheme="minorHAnsi"/>
          <w:spacing w:val="10"/>
        </w:rPr>
        <w:t xml:space="preserve"> </w:t>
      </w:r>
      <w:r>
        <w:rPr>
          <w:rFonts w:asciiTheme="minorHAnsi" w:hAnsiTheme="minorHAnsi"/>
          <w:spacing w:val="-2"/>
        </w:rPr>
        <w:t>in the</w:t>
      </w:r>
      <w:r>
        <w:rPr>
          <w:rFonts w:asciiTheme="minorHAnsi" w:hAnsiTheme="minorHAnsi"/>
          <w:spacing w:val="3"/>
        </w:rPr>
        <w:t xml:space="preserve"> </w:t>
      </w:r>
      <w:r>
        <w:rPr>
          <w:rFonts w:asciiTheme="minorHAnsi" w:hAnsiTheme="minorHAnsi"/>
          <w:spacing w:val="-2"/>
        </w:rPr>
        <w:t>course</w:t>
      </w:r>
      <w:r>
        <w:rPr>
          <w:rFonts w:asciiTheme="minorHAnsi" w:hAnsiTheme="minorHAnsi"/>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1"/>
        </w:rPr>
        <w:t>past year. The</w:t>
      </w:r>
      <w:r>
        <w:rPr>
          <w:rFonts w:asciiTheme="minorHAnsi" w:hAnsiTheme="minorHAnsi"/>
          <w:spacing w:val="17"/>
          <w:w w:val="101"/>
        </w:rPr>
        <w:t xml:space="preserve"> </w:t>
      </w:r>
      <w:r>
        <w:rPr>
          <w:rFonts w:asciiTheme="minorHAnsi" w:hAnsiTheme="minorHAnsi"/>
          <w:spacing w:val="-1"/>
        </w:rPr>
        <w:t>lessee shall concurrently submit a</w:t>
      </w:r>
      <w:r>
        <w:rPr>
          <w:rFonts w:asciiTheme="minorHAnsi" w:hAnsiTheme="minorHAnsi"/>
          <w:spacing w:val="17"/>
        </w:rPr>
        <w:t xml:space="preserve"> </w:t>
      </w:r>
      <w:r>
        <w:rPr>
          <w:rFonts w:asciiTheme="minorHAnsi" w:hAnsiTheme="minorHAnsi"/>
          <w:spacing w:val="-1"/>
        </w:rPr>
        <w:t>proposal</w:t>
      </w:r>
      <w:r>
        <w:rPr>
          <w:rFonts w:asciiTheme="minorHAnsi" w:hAnsiTheme="minorHAnsi"/>
          <w:spacing w:val="4"/>
        </w:rPr>
        <w:t xml:space="preserve"> </w:t>
      </w:r>
      <w:r>
        <w:rPr>
          <w:rFonts w:asciiTheme="minorHAnsi" w:hAnsiTheme="minorHAnsi"/>
          <w:spacing w:val="-1"/>
        </w:rPr>
        <w:t>for</w:t>
      </w:r>
      <w:r>
        <w:rPr>
          <w:rFonts w:asciiTheme="minorHAnsi" w:hAnsiTheme="minorHAnsi"/>
          <w:spacing w:val="17"/>
          <w:w w:val="101"/>
        </w:rPr>
        <w:t xml:space="preserve"> </w:t>
      </w:r>
      <w:r>
        <w:rPr>
          <w:rFonts w:asciiTheme="minorHAnsi" w:hAnsiTheme="minorHAnsi"/>
          <w:spacing w:val="-1"/>
        </w:rPr>
        <w:t>next</w:t>
      </w:r>
      <w:r>
        <w:rPr>
          <w:rFonts w:asciiTheme="minorHAnsi" w:hAnsiTheme="minorHAnsi"/>
          <w:spacing w:val="5"/>
        </w:rPr>
        <w:t xml:space="preserve"> </w:t>
      </w:r>
      <w:r>
        <w:rPr>
          <w:rFonts w:asciiTheme="minorHAnsi" w:hAnsiTheme="minorHAnsi"/>
          <w:spacing w:val="-1"/>
        </w:rPr>
        <w:t>year's work</w:t>
      </w:r>
      <w:r>
        <w:rPr>
          <w:rFonts w:asciiTheme="minorHAnsi" w:hAnsiTheme="minorHAnsi"/>
          <w:spacing w:val="15"/>
        </w:rPr>
        <w:t xml:space="preserve"> </w:t>
      </w:r>
      <w:r>
        <w:rPr>
          <w:rFonts w:asciiTheme="minorHAnsi" w:hAnsiTheme="minorHAnsi"/>
          <w:spacing w:val="-2"/>
        </w:rPr>
        <w:t>programme.</w:t>
      </w:r>
    </w:p>
    <w:p w14:paraId="066484F1" w14:textId="77777777" w:rsidR="000F72C1" w:rsidRDefault="0020793E">
      <w:pPr>
        <w:pStyle w:val="BodyText"/>
        <w:spacing w:before="177" w:line="223" w:lineRule="auto"/>
        <w:ind w:left="31" w:right="768" w:hanging="1"/>
        <w:jc w:val="both"/>
        <w:rPr>
          <w:rFonts w:asciiTheme="minorHAnsi" w:hAnsiTheme="minorHAnsi"/>
        </w:rPr>
      </w:pPr>
      <w:r>
        <w:rPr>
          <w:rFonts w:asciiTheme="minorHAnsi" w:hAnsiTheme="minorHAnsi"/>
          <w:spacing w:val="-2"/>
        </w:rPr>
        <w:t>The</w:t>
      </w:r>
      <w:r>
        <w:rPr>
          <w:rFonts w:asciiTheme="minorHAnsi" w:hAnsiTheme="minorHAnsi"/>
          <w:spacing w:val="30"/>
          <w:w w:val="101"/>
        </w:rPr>
        <w:t xml:space="preserve"> </w:t>
      </w:r>
      <w:r>
        <w:rPr>
          <w:rFonts w:asciiTheme="minorHAnsi" w:hAnsiTheme="minorHAnsi"/>
          <w:spacing w:val="-2"/>
        </w:rPr>
        <w:t>lessor</w:t>
      </w:r>
      <w:r>
        <w:rPr>
          <w:rFonts w:asciiTheme="minorHAnsi" w:hAnsiTheme="minorHAnsi"/>
          <w:spacing w:val="19"/>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conduct</w:t>
      </w:r>
      <w:r>
        <w:rPr>
          <w:rFonts w:asciiTheme="minorHAnsi" w:hAnsiTheme="minorHAnsi"/>
          <w:spacing w:val="23"/>
        </w:rPr>
        <w:t xml:space="preserve"> </w:t>
      </w:r>
      <w:r>
        <w:rPr>
          <w:rFonts w:asciiTheme="minorHAnsi" w:hAnsiTheme="minorHAnsi"/>
          <w:spacing w:val="-2"/>
        </w:rPr>
        <w:t>an</w:t>
      </w:r>
      <w:r>
        <w:rPr>
          <w:rFonts w:asciiTheme="minorHAnsi" w:hAnsiTheme="minorHAnsi"/>
          <w:spacing w:val="20"/>
        </w:rPr>
        <w:t xml:space="preserve"> </w:t>
      </w:r>
      <w:r>
        <w:rPr>
          <w:rFonts w:asciiTheme="minorHAnsi" w:hAnsiTheme="minorHAnsi"/>
          <w:spacing w:val="-2"/>
        </w:rPr>
        <w:t>annual</w:t>
      </w:r>
      <w:r>
        <w:rPr>
          <w:rFonts w:asciiTheme="minorHAnsi" w:hAnsiTheme="minorHAnsi"/>
          <w:spacing w:val="26"/>
          <w:w w:val="101"/>
        </w:rPr>
        <w:t xml:space="preserve"> </w:t>
      </w:r>
      <w:r>
        <w:rPr>
          <w:rFonts w:asciiTheme="minorHAnsi" w:hAnsiTheme="minorHAnsi"/>
          <w:spacing w:val="-2"/>
        </w:rPr>
        <w:t>inspection</w:t>
      </w:r>
      <w:r>
        <w:rPr>
          <w:rFonts w:asciiTheme="minorHAnsi" w:hAnsiTheme="minorHAnsi"/>
          <w:spacing w:val="19"/>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lease</w:t>
      </w:r>
      <w:r>
        <w:rPr>
          <w:rFonts w:asciiTheme="minorHAnsi" w:hAnsiTheme="minorHAnsi"/>
          <w:spacing w:val="20"/>
          <w:w w:val="101"/>
        </w:rPr>
        <w:t xml:space="preserve"> </w:t>
      </w:r>
      <w:r>
        <w:rPr>
          <w:rFonts w:asciiTheme="minorHAnsi" w:hAnsiTheme="minorHAnsi"/>
          <w:spacing w:val="-2"/>
        </w:rPr>
        <w:t>object.</w:t>
      </w:r>
      <w:r>
        <w:rPr>
          <w:rFonts w:asciiTheme="minorHAnsi" w:hAnsiTheme="minorHAnsi"/>
          <w:spacing w:val="13"/>
        </w:rPr>
        <w:t xml:space="preserve"> </w:t>
      </w: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lessee</w:t>
      </w:r>
      <w:r>
        <w:rPr>
          <w:rFonts w:asciiTheme="minorHAnsi" w:hAnsiTheme="minorHAnsi"/>
          <w:spacing w:val="16"/>
          <w:w w:val="101"/>
        </w:rPr>
        <w:t xml:space="preserve"> </w:t>
      </w:r>
      <w:r>
        <w:rPr>
          <w:rFonts w:asciiTheme="minorHAnsi" w:hAnsiTheme="minorHAnsi"/>
          <w:spacing w:val="-2"/>
        </w:rPr>
        <w:t>will</w:t>
      </w:r>
      <w:r>
        <w:rPr>
          <w:rFonts w:asciiTheme="minorHAnsi" w:hAnsiTheme="minorHAnsi"/>
          <w:spacing w:val="29"/>
        </w:rPr>
        <w:t xml:space="preserve"> </w:t>
      </w:r>
      <w:r>
        <w:rPr>
          <w:rFonts w:asciiTheme="minorHAnsi" w:hAnsiTheme="minorHAnsi"/>
          <w:spacing w:val="-2"/>
        </w:rPr>
        <w:t>be</w:t>
      </w:r>
      <w:r>
        <w:rPr>
          <w:rFonts w:asciiTheme="minorHAnsi" w:hAnsiTheme="minorHAnsi"/>
          <w:spacing w:val="30"/>
        </w:rPr>
        <w:t xml:space="preserve"> </w:t>
      </w:r>
      <w:r>
        <w:rPr>
          <w:rFonts w:asciiTheme="minorHAnsi" w:hAnsiTheme="minorHAnsi"/>
          <w:spacing w:val="-2"/>
        </w:rPr>
        <w:t>notified</w:t>
      </w:r>
      <w:r>
        <w:rPr>
          <w:rFonts w:asciiTheme="minorHAnsi" w:hAnsiTheme="minorHAnsi"/>
          <w:spacing w:val="26"/>
        </w:rPr>
        <w:t xml:space="preserve"> </w:t>
      </w:r>
      <w:r>
        <w:rPr>
          <w:rFonts w:asciiTheme="minorHAnsi" w:hAnsiTheme="minorHAnsi"/>
          <w:spacing w:val="-2"/>
        </w:rPr>
        <w:t>in</w:t>
      </w:r>
      <w:r>
        <w:rPr>
          <w:rFonts w:asciiTheme="minorHAnsi" w:hAnsiTheme="minorHAnsi"/>
          <w:spacing w:val="15"/>
          <w:w w:val="101"/>
        </w:rPr>
        <w:t xml:space="preserve"> </w:t>
      </w:r>
      <w:r>
        <w:rPr>
          <w:rFonts w:asciiTheme="minorHAnsi" w:hAnsiTheme="minorHAnsi"/>
          <w:spacing w:val="-2"/>
        </w:rPr>
        <w:t>goo</w:t>
      </w:r>
      <w:r>
        <w:rPr>
          <w:rFonts w:asciiTheme="minorHAnsi" w:hAnsiTheme="minorHAnsi"/>
          <w:spacing w:val="-3"/>
        </w:rPr>
        <w:t>d</w:t>
      </w:r>
      <w:r>
        <w:rPr>
          <w:rFonts w:asciiTheme="minorHAnsi" w:hAnsiTheme="minorHAnsi"/>
          <w:spacing w:val="15"/>
          <w:w w:val="101"/>
        </w:rPr>
        <w:t xml:space="preserve"> </w:t>
      </w:r>
      <w:r>
        <w:rPr>
          <w:rFonts w:asciiTheme="minorHAnsi" w:hAnsiTheme="minorHAnsi"/>
          <w:spacing w:val="-3"/>
        </w:rPr>
        <w:t>time</w:t>
      </w:r>
      <w:r>
        <w:rPr>
          <w:rFonts w:asciiTheme="minorHAnsi" w:hAnsiTheme="minorHAnsi"/>
          <w:spacing w:val="25"/>
        </w:rPr>
        <w:t xml:space="preserve"> </w:t>
      </w:r>
      <w:r>
        <w:rPr>
          <w:rFonts w:asciiTheme="minorHAnsi" w:hAnsiTheme="minorHAnsi"/>
          <w:spacing w:val="-3"/>
        </w:rPr>
        <w:t>before</w:t>
      </w:r>
      <w:r>
        <w:rPr>
          <w:rFonts w:asciiTheme="minorHAnsi" w:hAnsiTheme="minorHAnsi"/>
        </w:rPr>
        <w:t xml:space="preserve"> </w:t>
      </w:r>
      <w:r>
        <w:rPr>
          <w:rFonts w:asciiTheme="minorHAnsi" w:hAnsiTheme="minorHAnsi"/>
          <w:spacing w:val="-1"/>
        </w:rPr>
        <w:t>the inspection. The party responsible for actually implementing the work programme will be</w:t>
      </w:r>
      <w:r>
        <w:rPr>
          <w:rFonts w:asciiTheme="minorHAnsi" w:hAnsiTheme="minorHAnsi"/>
          <w:spacing w:val="8"/>
        </w:rPr>
        <w:t xml:space="preserve"> </w:t>
      </w:r>
      <w:r>
        <w:rPr>
          <w:rFonts w:asciiTheme="minorHAnsi" w:hAnsiTheme="minorHAnsi"/>
          <w:spacing w:val="-1"/>
        </w:rPr>
        <w:t>requ</w:t>
      </w:r>
      <w:r>
        <w:rPr>
          <w:rFonts w:asciiTheme="minorHAnsi" w:hAnsiTheme="minorHAnsi"/>
          <w:spacing w:val="-2"/>
        </w:rPr>
        <w:t>ired to participate</w:t>
      </w:r>
      <w:r>
        <w:rPr>
          <w:rFonts w:asciiTheme="minorHAnsi" w:hAnsiTheme="minorHAnsi"/>
        </w:rPr>
        <w:t xml:space="preserve"> </w:t>
      </w:r>
      <w:r>
        <w:rPr>
          <w:rFonts w:asciiTheme="minorHAnsi" w:hAnsiTheme="minorHAnsi"/>
          <w:spacing w:val="-1"/>
        </w:rPr>
        <w:t>in the</w:t>
      </w:r>
      <w:r>
        <w:rPr>
          <w:rFonts w:asciiTheme="minorHAnsi" w:hAnsiTheme="minorHAnsi"/>
          <w:spacing w:val="15"/>
          <w:w w:val="101"/>
        </w:rPr>
        <w:t xml:space="preserve"> </w:t>
      </w:r>
      <w:r>
        <w:rPr>
          <w:rFonts w:asciiTheme="minorHAnsi" w:hAnsiTheme="minorHAnsi"/>
          <w:spacing w:val="-1"/>
        </w:rPr>
        <w:t>inspection.</w:t>
      </w:r>
    </w:p>
    <w:p w14:paraId="066484F2" w14:textId="77777777" w:rsidR="000F72C1" w:rsidRDefault="0020793E">
      <w:pPr>
        <w:pStyle w:val="BodyText"/>
        <w:spacing w:before="207" w:line="180" w:lineRule="auto"/>
        <w:ind w:left="49"/>
        <w:rPr>
          <w:rFonts w:asciiTheme="minorHAnsi" w:hAnsiTheme="minorHAnsi"/>
          <w:sz w:val="28"/>
          <w:szCs w:val="28"/>
        </w:rPr>
      </w:pPr>
      <w:r>
        <w:rPr>
          <w:rFonts w:asciiTheme="minorHAnsi" w:hAnsiTheme="minorHAnsi"/>
          <w:b/>
          <w:bCs/>
          <w:color w:val="00558C"/>
          <w:spacing w:val="-1"/>
          <w:sz w:val="28"/>
          <w:szCs w:val="28"/>
        </w:rPr>
        <w:t>10.         ELECTRICITY,</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HEATING AND OTH</w:t>
      </w:r>
      <w:r>
        <w:rPr>
          <w:rFonts w:asciiTheme="minorHAnsi" w:hAnsiTheme="minorHAnsi"/>
          <w:b/>
          <w:bCs/>
          <w:color w:val="00558C"/>
          <w:spacing w:val="-2"/>
          <w:sz w:val="28"/>
          <w:szCs w:val="28"/>
        </w:rPr>
        <w:t>ER CHARGES</w:t>
      </w:r>
    </w:p>
    <w:p w14:paraId="066484F3" w14:textId="77777777" w:rsidR="000F72C1" w:rsidRDefault="0020793E">
      <w:pPr>
        <w:pStyle w:val="BodyText"/>
        <w:spacing w:before="178" w:line="187" w:lineRule="auto"/>
        <w:ind w:left="32"/>
        <w:rPr>
          <w:rFonts w:asciiTheme="minorHAnsi" w:hAnsiTheme="minorHAnsi"/>
        </w:rPr>
      </w:pPr>
      <w:r>
        <w:rPr>
          <w:rFonts w:asciiTheme="minorHAnsi" w:hAnsiTheme="minorHAnsi"/>
          <w:color w:val="FF0000"/>
          <w:spacing w:val="-2"/>
        </w:rPr>
        <w:t>Alternative</w:t>
      </w:r>
      <w:r>
        <w:rPr>
          <w:rFonts w:asciiTheme="minorHAnsi" w:hAnsiTheme="minorHAnsi"/>
          <w:color w:val="FF0000"/>
          <w:spacing w:val="22"/>
          <w:w w:val="101"/>
        </w:rPr>
        <w:t xml:space="preserve"> </w:t>
      </w:r>
      <w:r>
        <w:rPr>
          <w:rFonts w:asciiTheme="minorHAnsi" w:hAnsiTheme="minorHAnsi"/>
          <w:color w:val="FF0000"/>
          <w:spacing w:val="-2"/>
        </w:rPr>
        <w:t>1:</w:t>
      </w:r>
    </w:p>
    <w:p w14:paraId="066484F4" w14:textId="77777777" w:rsidR="000F72C1" w:rsidRDefault="0020793E">
      <w:pPr>
        <w:pStyle w:val="BodyText"/>
        <w:spacing w:before="178" w:line="214" w:lineRule="auto"/>
        <w:ind w:left="37" w:right="769" w:hanging="7"/>
        <w:rPr>
          <w:rFonts w:asciiTheme="minorHAnsi" w:hAnsiTheme="minorHAnsi"/>
        </w:rPr>
      </w:pPr>
      <w:r>
        <w:rPr>
          <w:rFonts w:asciiTheme="minorHAnsi" w:hAnsiTheme="minorHAnsi"/>
          <w:spacing w:val="-1"/>
        </w:rPr>
        <w:t>The  lessee</w:t>
      </w:r>
      <w:r>
        <w:rPr>
          <w:rFonts w:asciiTheme="minorHAnsi" w:hAnsiTheme="minorHAnsi"/>
          <w:spacing w:val="41"/>
        </w:rPr>
        <w:t xml:space="preserve"> </w:t>
      </w:r>
      <w:r>
        <w:rPr>
          <w:rFonts w:asciiTheme="minorHAnsi" w:hAnsiTheme="minorHAnsi"/>
          <w:spacing w:val="-1"/>
        </w:rPr>
        <w:t>shall  pay</w:t>
      </w:r>
      <w:r>
        <w:rPr>
          <w:rFonts w:asciiTheme="minorHAnsi" w:hAnsiTheme="minorHAnsi"/>
          <w:spacing w:val="43"/>
        </w:rPr>
        <w:t xml:space="preserve"> </w:t>
      </w:r>
      <w:r>
        <w:rPr>
          <w:rFonts w:asciiTheme="minorHAnsi" w:hAnsiTheme="minorHAnsi"/>
          <w:spacing w:val="-1"/>
        </w:rPr>
        <w:t>all</w:t>
      </w:r>
      <w:r>
        <w:rPr>
          <w:rFonts w:asciiTheme="minorHAnsi" w:hAnsiTheme="minorHAnsi"/>
          <w:spacing w:val="39"/>
        </w:rPr>
        <w:t xml:space="preserve"> </w:t>
      </w:r>
      <w:r>
        <w:rPr>
          <w:rFonts w:asciiTheme="minorHAnsi" w:hAnsiTheme="minorHAnsi"/>
          <w:spacing w:val="-1"/>
        </w:rPr>
        <w:t>operating</w:t>
      </w:r>
      <w:r>
        <w:rPr>
          <w:rFonts w:asciiTheme="minorHAnsi" w:hAnsiTheme="minorHAnsi"/>
          <w:spacing w:val="41"/>
        </w:rPr>
        <w:t xml:space="preserve"> </w:t>
      </w:r>
      <w:r>
        <w:rPr>
          <w:rFonts w:asciiTheme="minorHAnsi" w:hAnsiTheme="minorHAnsi"/>
          <w:spacing w:val="-1"/>
        </w:rPr>
        <w:t>expen</w:t>
      </w:r>
      <w:r>
        <w:rPr>
          <w:rFonts w:asciiTheme="minorHAnsi" w:hAnsiTheme="minorHAnsi"/>
          <w:spacing w:val="-2"/>
        </w:rPr>
        <w:t>ses  related</w:t>
      </w:r>
      <w:r>
        <w:rPr>
          <w:rFonts w:asciiTheme="minorHAnsi" w:hAnsiTheme="minorHAnsi"/>
          <w:spacing w:val="32"/>
        </w:rPr>
        <w:t xml:space="preserve"> </w:t>
      </w:r>
      <w:r>
        <w:rPr>
          <w:rFonts w:asciiTheme="minorHAnsi" w:hAnsiTheme="minorHAnsi"/>
          <w:spacing w:val="-2"/>
        </w:rPr>
        <w:t>to</w:t>
      </w:r>
      <w:r>
        <w:rPr>
          <w:rFonts w:asciiTheme="minorHAnsi" w:hAnsiTheme="minorHAnsi"/>
          <w:spacing w:val="37"/>
        </w:rPr>
        <w:t xml:space="preserve"> </w:t>
      </w:r>
      <w:r>
        <w:rPr>
          <w:rFonts w:asciiTheme="minorHAnsi" w:hAnsiTheme="minorHAnsi"/>
          <w:spacing w:val="-2"/>
        </w:rPr>
        <w:t>the  lease</w:t>
      </w:r>
      <w:r>
        <w:rPr>
          <w:rFonts w:asciiTheme="minorHAnsi" w:hAnsiTheme="minorHAnsi"/>
          <w:spacing w:val="39"/>
          <w:w w:val="101"/>
        </w:rPr>
        <w:t xml:space="preserve"> </w:t>
      </w:r>
      <w:r>
        <w:rPr>
          <w:rFonts w:asciiTheme="minorHAnsi" w:hAnsiTheme="minorHAnsi"/>
          <w:spacing w:val="-2"/>
        </w:rPr>
        <w:t>object,  including</w:t>
      </w:r>
      <w:r>
        <w:rPr>
          <w:rFonts w:asciiTheme="minorHAnsi" w:hAnsiTheme="minorHAnsi"/>
          <w:spacing w:val="41"/>
        </w:rPr>
        <w:t xml:space="preserve"> </w:t>
      </w:r>
      <w:r>
        <w:rPr>
          <w:rFonts w:asciiTheme="minorHAnsi" w:hAnsiTheme="minorHAnsi"/>
          <w:spacing w:val="-2"/>
        </w:rPr>
        <w:t>expenses</w:t>
      </w:r>
      <w:r>
        <w:rPr>
          <w:rFonts w:asciiTheme="minorHAnsi" w:hAnsiTheme="minorHAnsi"/>
          <w:spacing w:val="42"/>
        </w:rPr>
        <w:t xml:space="preserve"> </w:t>
      </w:r>
      <w:r>
        <w:rPr>
          <w:rFonts w:asciiTheme="minorHAnsi" w:hAnsiTheme="minorHAnsi"/>
          <w:spacing w:val="-2"/>
        </w:rPr>
        <w:t>on</w:t>
      </w:r>
      <w:r>
        <w:rPr>
          <w:rFonts w:asciiTheme="minorHAnsi" w:hAnsiTheme="minorHAnsi"/>
          <w:spacing w:val="34"/>
          <w:w w:val="101"/>
        </w:rPr>
        <w:t xml:space="preserve"> </w:t>
      </w:r>
      <w:r>
        <w:rPr>
          <w:rFonts w:asciiTheme="minorHAnsi" w:hAnsiTheme="minorHAnsi"/>
          <w:spacing w:val="-2"/>
        </w:rPr>
        <w:t>waste</w:t>
      </w:r>
      <w:r>
        <w:rPr>
          <w:rFonts w:asciiTheme="minorHAnsi" w:hAnsiTheme="minorHAnsi"/>
          <w:spacing w:val="42"/>
          <w:w w:val="101"/>
        </w:rPr>
        <w:t xml:space="preserve"> </w:t>
      </w:r>
      <w:r>
        <w:rPr>
          <w:rFonts w:asciiTheme="minorHAnsi" w:hAnsiTheme="minorHAnsi"/>
          <w:spacing w:val="-2"/>
        </w:rPr>
        <w:t>disposal,</w:t>
      </w:r>
      <w:r>
        <w:rPr>
          <w:rFonts w:asciiTheme="minorHAnsi" w:hAnsiTheme="minorHAnsi"/>
        </w:rPr>
        <w:t xml:space="preserve"> </w:t>
      </w:r>
      <w:r>
        <w:rPr>
          <w:rFonts w:asciiTheme="minorHAnsi" w:hAnsiTheme="minorHAnsi"/>
          <w:spacing w:val="-1"/>
        </w:rPr>
        <w:t>sweeping, water supply and drainage</w:t>
      </w:r>
      <w:r>
        <w:rPr>
          <w:rFonts w:asciiTheme="minorHAnsi" w:hAnsiTheme="minorHAnsi"/>
          <w:spacing w:val="11"/>
        </w:rPr>
        <w:t xml:space="preserve"> </w:t>
      </w:r>
      <w:r>
        <w:rPr>
          <w:rFonts w:asciiTheme="minorHAnsi" w:hAnsiTheme="minorHAnsi"/>
          <w:spacing w:val="-1"/>
        </w:rPr>
        <w:t>etc. The</w:t>
      </w:r>
      <w:r>
        <w:rPr>
          <w:rFonts w:asciiTheme="minorHAnsi" w:hAnsiTheme="minorHAnsi"/>
          <w:spacing w:val="17"/>
          <w:w w:val="101"/>
        </w:rPr>
        <w:t xml:space="preserve"> </w:t>
      </w:r>
      <w:r>
        <w:rPr>
          <w:rFonts w:asciiTheme="minorHAnsi" w:hAnsiTheme="minorHAnsi"/>
          <w:spacing w:val="-1"/>
        </w:rPr>
        <w:t>lessee</w:t>
      </w:r>
      <w:r>
        <w:rPr>
          <w:rFonts w:asciiTheme="minorHAnsi" w:hAnsiTheme="minorHAnsi"/>
          <w:spacing w:val="10"/>
        </w:rPr>
        <w:t xml:space="preserve"> </w:t>
      </w:r>
      <w:r>
        <w:rPr>
          <w:rFonts w:asciiTheme="minorHAnsi" w:hAnsiTheme="minorHAnsi"/>
          <w:spacing w:val="-1"/>
        </w:rPr>
        <w:t>shall</w:t>
      </w:r>
      <w:r>
        <w:rPr>
          <w:rFonts w:asciiTheme="minorHAnsi" w:hAnsiTheme="minorHAnsi"/>
          <w:spacing w:val="10"/>
        </w:rPr>
        <w:t xml:space="preserve"> </w:t>
      </w:r>
      <w:r>
        <w:rPr>
          <w:rFonts w:asciiTheme="minorHAnsi" w:hAnsiTheme="minorHAnsi"/>
          <w:spacing w:val="-1"/>
        </w:rPr>
        <w:t>also</w:t>
      </w:r>
      <w:r>
        <w:rPr>
          <w:rFonts w:asciiTheme="minorHAnsi" w:hAnsiTheme="minorHAnsi"/>
          <w:spacing w:val="19"/>
        </w:rPr>
        <w:t xml:space="preserve"> </w:t>
      </w:r>
      <w:r>
        <w:rPr>
          <w:rFonts w:asciiTheme="minorHAnsi" w:hAnsiTheme="minorHAnsi"/>
          <w:spacing w:val="-1"/>
        </w:rPr>
        <w:t>personally</w:t>
      </w:r>
      <w:r>
        <w:rPr>
          <w:rFonts w:asciiTheme="minorHAnsi" w:hAnsiTheme="minorHAnsi"/>
          <w:spacing w:val="10"/>
        </w:rPr>
        <w:t xml:space="preserve"> </w:t>
      </w:r>
      <w:r>
        <w:rPr>
          <w:rFonts w:asciiTheme="minorHAnsi" w:hAnsiTheme="minorHAnsi"/>
          <w:spacing w:val="-1"/>
        </w:rPr>
        <w:t>sign</w:t>
      </w:r>
      <w:r>
        <w:rPr>
          <w:rFonts w:asciiTheme="minorHAnsi" w:hAnsiTheme="minorHAnsi"/>
          <w:spacing w:val="16"/>
        </w:rPr>
        <w:t xml:space="preserve"> </w:t>
      </w:r>
      <w:r>
        <w:rPr>
          <w:rFonts w:asciiTheme="minorHAnsi" w:hAnsiTheme="minorHAnsi"/>
          <w:spacing w:val="-1"/>
        </w:rPr>
        <w:t>u</w:t>
      </w:r>
      <w:r>
        <w:rPr>
          <w:rFonts w:asciiTheme="minorHAnsi" w:hAnsiTheme="minorHAnsi"/>
          <w:spacing w:val="-2"/>
        </w:rPr>
        <w:t>p with</w:t>
      </w:r>
      <w:r>
        <w:rPr>
          <w:rFonts w:asciiTheme="minorHAnsi" w:hAnsiTheme="minorHAnsi"/>
          <w:spacing w:val="9"/>
        </w:rPr>
        <w:t xml:space="preserve"> </w:t>
      </w:r>
      <w:r>
        <w:rPr>
          <w:rFonts w:asciiTheme="minorHAnsi" w:hAnsiTheme="minorHAnsi"/>
          <w:spacing w:val="-2"/>
        </w:rPr>
        <w:t>an</w:t>
      </w:r>
      <w:r>
        <w:rPr>
          <w:rFonts w:asciiTheme="minorHAnsi" w:hAnsiTheme="minorHAnsi"/>
          <w:spacing w:val="10"/>
        </w:rPr>
        <w:t xml:space="preserve"> </w:t>
      </w:r>
      <w:r>
        <w:rPr>
          <w:rFonts w:asciiTheme="minorHAnsi" w:hAnsiTheme="minorHAnsi"/>
          <w:spacing w:val="-2"/>
        </w:rPr>
        <w:t>electricity</w:t>
      </w:r>
      <w:r>
        <w:rPr>
          <w:rFonts w:asciiTheme="minorHAnsi" w:hAnsiTheme="minorHAnsi"/>
          <w:spacing w:val="8"/>
        </w:rPr>
        <w:t xml:space="preserve"> </w:t>
      </w:r>
      <w:r>
        <w:rPr>
          <w:rFonts w:asciiTheme="minorHAnsi" w:hAnsiTheme="minorHAnsi"/>
          <w:spacing w:val="-2"/>
        </w:rPr>
        <w:t>supplier.</w:t>
      </w:r>
    </w:p>
    <w:p w14:paraId="066484F5" w14:textId="77777777" w:rsidR="000F72C1" w:rsidRDefault="0020793E">
      <w:pPr>
        <w:pStyle w:val="BodyText"/>
        <w:spacing w:before="180" w:line="187" w:lineRule="auto"/>
        <w:ind w:left="32"/>
        <w:rPr>
          <w:rFonts w:asciiTheme="minorHAnsi" w:hAnsiTheme="minorHAnsi"/>
        </w:rPr>
      </w:pPr>
      <w:r>
        <w:rPr>
          <w:rFonts w:asciiTheme="minorHAnsi" w:hAnsiTheme="minorHAnsi"/>
          <w:color w:val="FF0000"/>
          <w:spacing w:val="-2"/>
        </w:rPr>
        <w:t>Alternative</w:t>
      </w:r>
      <w:r>
        <w:rPr>
          <w:rFonts w:asciiTheme="minorHAnsi" w:hAnsiTheme="minorHAnsi"/>
          <w:color w:val="FF0000"/>
          <w:spacing w:val="22"/>
          <w:w w:val="101"/>
        </w:rPr>
        <w:t xml:space="preserve"> </w:t>
      </w:r>
      <w:r>
        <w:rPr>
          <w:rFonts w:asciiTheme="minorHAnsi" w:hAnsiTheme="minorHAnsi"/>
          <w:color w:val="FF0000"/>
          <w:spacing w:val="-2"/>
        </w:rPr>
        <w:t>2:</w:t>
      </w:r>
    </w:p>
    <w:p w14:paraId="066484F6" w14:textId="77777777" w:rsidR="000F72C1" w:rsidRDefault="0020793E">
      <w:pPr>
        <w:pStyle w:val="BodyText"/>
        <w:spacing w:before="181" w:line="222" w:lineRule="auto"/>
        <w:ind w:left="37" w:right="769" w:hanging="7"/>
        <w:jc w:val="both"/>
        <w:rPr>
          <w:rFonts w:asciiTheme="minorHAnsi" w:hAnsiTheme="minorHAnsi"/>
        </w:rPr>
      </w:pPr>
      <w:r>
        <w:rPr>
          <w:rFonts w:asciiTheme="minorHAnsi" w:hAnsiTheme="minorHAnsi"/>
          <w:spacing w:val="-1"/>
        </w:rPr>
        <w:t>The  lessee</w:t>
      </w:r>
      <w:r>
        <w:rPr>
          <w:rFonts w:asciiTheme="minorHAnsi" w:hAnsiTheme="minorHAnsi"/>
          <w:spacing w:val="41"/>
        </w:rPr>
        <w:t xml:space="preserve"> </w:t>
      </w:r>
      <w:r>
        <w:rPr>
          <w:rFonts w:asciiTheme="minorHAnsi" w:hAnsiTheme="minorHAnsi"/>
          <w:spacing w:val="-1"/>
        </w:rPr>
        <w:t>shall  pay</w:t>
      </w:r>
      <w:r>
        <w:rPr>
          <w:rFonts w:asciiTheme="minorHAnsi" w:hAnsiTheme="minorHAnsi"/>
          <w:spacing w:val="42"/>
          <w:w w:val="101"/>
        </w:rPr>
        <w:t xml:space="preserve"> </w:t>
      </w:r>
      <w:r>
        <w:rPr>
          <w:rFonts w:asciiTheme="minorHAnsi" w:hAnsiTheme="minorHAnsi"/>
          <w:spacing w:val="-1"/>
        </w:rPr>
        <w:t>all</w:t>
      </w:r>
      <w:r>
        <w:rPr>
          <w:rFonts w:asciiTheme="minorHAnsi" w:hAnsiTheme="minorHAnsi"/>
          <w:spacing w:val="39"/>
        </w:rPr>
        <w:t xml:space="preserve"> </w:t>
      </w:r>
      <w:r>
        <w:rPr>
          <w:rFonts w:asciiTheme="minorHAnsi" w:hAnsiTheme="minorHAnsi"/>
          <w:spacing w:val="-1"/>
        </w:rPr>
        <w:t>operating</w:t>
      </w:r>
      <w:r>
        <w:rPr>
          <w:rFonts w:asciiTheme="minorHAnsi" w:hAnsiTheme="minorHAnsi"/>
          <w:spacing w:val="41"/>
          <w:w w:val="101"/>
        </w:rPr>
        <w:t xml:space="preserve"> </w:t>
      </w:r>
      <w:r>
        <w:rPr>
          <w:rFonts w:asciiTheme="minorHAnsi" w:hAnsiTheme="minorHAnsi"/>
          <w:spacing w:val="-1"/>
        </w:rPr>
        <w:t>expen</w:t>
      </w:r>
      <w:r>
        <w:rPr>
          <w:rFonts w:asciiTheme="minorHAnsi" w:hAnsiTheme="minorHAnsi"/>
          <w:spacing w:val="-2"/>
        </w:rPr>
        <w:t>ses  related</w:t>
      </w:r>
      <w:r>
        <w:rPr>
          <w:rFonts w:asciiTheme="minorHAnsi" w:hAnsiTheme="minorHAnsi"/>
          <w:spacing w:val="32"/>
        </w:rPr>
        <w:t xml:space="preserve"> </w:t>
      </w:r>
      <w:r>
        <w:rPr>
          <w:rFonts w:asciiTheme="minorHAnsi" w:hAnsiTheme="minorHAnsi"/>
          <w:spacing w:val="-2"/>
        </w:rPr>
        <w:t>to</w:t>
      </w:r>
      <w:r>
        <w:rPr>
          <w:rFonts w:asciiTheme="minorHAnsi" w:hAnsiTheme="minorHAnsi"/>
          <w:spacing w:val="37"/>
        </w:rPr>
        <w:t xml:space="preserve"> </w:t>
      </w:r>
      <w:r>
        <w:rPr>
          <w:rFonts w:asciiTheme="minorHAnsi" w:hAnsiTheme="minorHAnsi"/>
          <w:spacing w:val="-2"/>
        </w:rPr>
        <w:t>the  lease</w:t>
      </w:r>
      <w:r>
        <w:rPr>
          <w:rFonts w:asciiTheme="minorHAnsi" w:hAnsiTheme="minorHAnsi"/>
          <w:spacing w:val="39"/>
          <w:w w:val="101"/>
        </w:rPr>
        <w:t xml:space="preserve"> </w:t>
      </w:r>
      <w:r>
        <w:rPr>
          <w:rFonts w:asciiTheme="minorHAnsi" w:hAnsiTheme="minorHAnsi"/>
          <w:spacing w:val="-2"/>
        </w:rPr>
        <w:t>object,  including</w:t>
      </w:r>
      <w:r>
        <w:rPr>
          <w:rFonts w:asciiTheme="minorHAnsi" w:hAnsiTheme="minorHAnsi"/>
          <w:spacing w:val="41"/>
        </w:rPr>
        <w:t xml:space="preserve"> </w:t>
      </w:r>
      <w:r>
        <w:rPr>
          <w:rFonts w:asciiTheme="minorHAnsi" w:hAnsiTheme="minorHAnsi"/>
          <w:spacing w:val="-2"/>
        </w:rPr>
        <w:t>expenses</w:t>
      </w:r>
      <w:r>
        <w:rPr>
          <w:rFonts w:asciiTheme="minorHAnsi" w:hAnsiTheme="minorHAnsi"/>
          <w:spacing w:val="41"/>
          <w:w w:val="101"/>
        </w:rPr>
        <w:t xml:space="preserve"> </w:t>
      </w:r>
      <w:r>
        <w:rPr>
          <w:rFonts w:asciiTheme="minorHAnsi" w:hAnsiTheme="minorHAnsi"/>
          <w:spacing w:val="-2"/>
        </w:rPr>
        <w:t>on</w:t>
      </w:r>
      <w:r>
        <w:rPr>
          <w:rFonts w:asciiTheme="minorHAnsi" w:hAnsiTheme="minorHAnsi"/>
          <w:spacing w:val="34"/>
          <w:w w:val="101"/>
        </w:rPr>
        <w:t xml:space="preserve"> </w:t>
      </w:r>
      <w:r>
        <w:rPr>
          <w:rFonts w:asciiTheme="minorHAnsi" w:hAnsiTheme="minorHAnsi"/>
          <w:spacing w:val="-2"/>
        </w:rPr>
        <w:t>waste</w:t>
      </w:r>
      <w:r>
        <w:rPr>
          <w:rFonts w:asciiTheme="minorHAnsi" w:hAnsiTheme="minorHAnsi"/>
          <w:spacing w:val="43"/>
        </w:rPr>
        <w:t xml:space="preserve"> </w:t>
      </w:r>
      <w:r>
        <w:rPr>
          <w:rFonts w:asciiTheme="minorHAnsi" w:hAnsiTheme="minorHAnsi"/>
          <w:spacing w:val="-2"/>
        </w:rPr>
        <w:t>disposal,</w:t>
      </w:r>
      <w:r>
        <w:rPr>
          <w:rFonts w:asciiTheme="minorHAnsi" w:hAnsiTheme="minorHAnsi"/>
        </w:rPr>
        <w:t xml:space="preserve"> </w:t>
      </w:r>
      <w:r>
        <w:rPr>
          <w:rFonts w:asciiTheme="minorHAnsi" w:hAnsiTheme="minorHAnsi"/>
          <w:spacing w:val="-2"/>
        </w:rPr>
        <w:t>sweeping,</w:t>
      </w:r>
      <w:r>
        <w:rPr>
          <w:rFonts w:asciiTheme="minorHAnsi" w:hAnsiTheme="minorHAnsi"/>
          <w:spacing w:val="37"/>
          <w:w w:val="101"/>
        </w:rPr>
        <w:t xml:space="preserve"> </w:t>
      </w:r>
      <w:r>
        <w:rPr>
          <w:rFonts w:asciiTheme="minorHAnsi" w:hAnsiTheme="minorHAnsi"/>
          <w:spacing w:val="-2"/>
        </w:rPr>
        <w:t>water</w:t>
      </w:r>
      <w:r>
        <w:rPr>
          <w:rFonts w:asciiTheme="minorHAnsi" w:hAnsiTheme="minorHAnsi"/>
          <w:spacing w:val="26"/>
        </w:rPr>
        <w:t xml:space="preserve"> </w:t>
      </w:r>
      <w:r>
        <w:rPr>
          <w:rFonts w:asciiTheme="minorHAnsi" w:hAnsiTheme="minorHAnsi"/>
          <w:spacing w:val="-2"/>
        </w:rPr>
        <w:t>supply</w:t>
      </w:r>
      <w:r>
        <w:rPr>
          <w:rFonts w:asciiTheme="minorHAnsi" w:hAnsiTheme="minorHAnsi"/>
          <w:spacing w:val="28"/>
        </w:rPr>
        <w:t xml:space="preserve"> </w:t>
      </w:r>
      <w:r>
        <w:rPr>
          <w:rFonts w:asciiTheme="minorHAnsi" w:hAnsiTheme="minorHAnsi"/>
          <w:spacing w:val="-2"/>
        </w:rPr>
        <w:t>and</w:t>
      </w:r>
      <w:r>
        <w:rPr>
          <w:rFonts w:asciiTheme="minorHAnsi" w:hAnsiTheme="minorHAnsi"/>
          <w:spacing w:val="29"/>
          <w:w w:val="101"/>
        </w:rPr>
        <w:t xml:space="preserve"> </w:t>
      </w:r>
      <w:r>
        <w:rPr>
          <w:rFonts w:asciiTheme="minorHAnsi" w:hAnsiTheme="minorHAnsi"/>
          <w:spacing w:val="-2"/>
        </w:rPr>
        <w:t>drainage</w:t>
      </w:r>
      <w:r>
        <w:rPr>
          <w:rFonts w:asciiTheme="minorHAnsi" w:hAnsiTheme="minorHAnsi"/>
          <w:spacing w:val="28"/>
        </w:rPr>
        <w:t xml:space="preserve"> </w:t>
      </w:r>
      <w:r>
        <w:rPr>
          <w:rFonts w:asciiTheme="minorHAnsi" w:hAnsiTheme="minorHAnsi"/>
          <w:spacing w:val="-2"/>
        </w:rPr>
        <w:t>etc.</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lessee</w:t>
      </w:r>
      <w:r>
        <w:rPr>
          <w:rFonts w:asciiTheme="minorHAnsi" w:hAnsiTheme="minorHAnsi"/>
          <w:spacing w:val="24"/>
        </w:rPr>
        <w:t xml:space="preserve"> </w:t>
      </w:r>
      <w:r>
        <w:rPr>
          <w:rFonts w:asciiTheme="minorHAnsi" w:hAnsiTheme="minorHAnsi"/>
          <w:spacing w:val="-2"/>
        </w:rPr>
        <w:t>shall</w:t>
      </w:r>
      <w:r>
        <w:rPr>
          <w:rFonts w:asciiTheme="minorHAnsi" w:hAnsiTheme="minorHAnsi"/>
          <w:spacing w:val="34"/>
        </w:rPr>
        <w:t xml:space="preserve"> </w:t>
      </w:r>
      <w:r>
        <w:rPr>
          <w:rFonts w:asciiTheme="minorHAnsi" w:hAnsiTheme="minorHAnsi"/>
          <w:spacing w:val="-2"/>
        </w:rPr>
        <w:t>pay</w:t>
      </w:r>
      <w:r>
        <w:rPr>
          <w:rFonts w:asciiTheme="minorHAnsi" w:hAnsiTheme="minorHAnsi"/>
          <w:spacing w:val="30"/>
          <w:w w:val="101"/>
        </w:rPr>
        <w:t xml:space="preserve"> </w:t>
      </w:r>
      <w:r>
        <w:rPr>
          <w:rFonts w:asciiTheme="minorHAnsi" w:hAnsiTheme="minorHAnsi"/>
          <w:spacing w:val="-2"/>
        </w:rPr>
        <w:t>electricity</w:t>
      </w:r>
      <w:r>
        <w:rPr>
          <w:rFonts w:asciiTheme="minorHAnsi" w:hAnsiTheme="minorHAnsi"/>
          <w:spacing w:val="28"/>
        </w:rPr>
        <w:t xml:space="preserve"> </w:t>
      </w:r>
      <w:r>
        <w:rPr>
          <w:rFonts w:asciiTheme="minorHAnsi" w:hAnsiTheme="minorHAnsi"/>
          <w:spacing w:val="-2"/>
        </w:rPr>
        <w:t>expenses</w:t>
      </w:r>
      <w:r>
        <w:rPr>
          <w:rFonts w:asciiTheme="minorHAnsi" w:hAnsiTheme="minorHAnsi"/>
          <w:spacing w:val="34"/>
          <w:w w:val="101"/>
        </w:rPr>
        <w:t xml:space="preserve"> </w:t>
      </w:r>
      <w:r>
        <w:rPr>
          <w:rFonts w:asciiTheme="minorHAnsi" w:hAnsiTheme="minorHAnsi"/>
          <w:spacing w:val="-2"/>
        </w:rPr>
        <w:t>in</w:t>
      </w:r>
      <w:r>
        <w:rPr>
          <w:rFonts w:asciiTheme="minorHAnsi" w:hAnsiTheme="minorHAnsi"/>
          <w:spacing w:val="33"/>
        </w:rPr>
        <w:t xml:space="preserve"> </w:t>
      </w:r>
      <w:r>
        <w:rPr>
          <w:rFonts w:asciiTheme="minorHAnsi" w:hAnsiTheme="minorHAnsi"/>
          <w:spacing w:val="-2"/>
        </w:rPr>
        <w:t>proportion</w:t>
      </w:r>
      <w:r>
        <w:rPr>
          <w:rFonts w:asciiTheme="minorHAnsi" w:hAnsiTheme="minorHAnsi"/>
          <w:spacing w:val="20"/>
          <w:w w:val="101"/>
        </w:rPr>
        <w:t xml:space="preserve"> </w:t>
      </w:r>
      <w:r>
        <w:rPr>
          <w:rFonts w:asciiTheme="minorHAnsi" w:hAnsiTheme="minorHAnsi"/>
          <w:spacing w:val="-2"/>
        </w:rPr>
        <w:t>to</w:t>
      </w:r>
      <w:r>
        <w:rPr>
          <w:rFonts w:asciiTheme="minorHAnsi" w:hAnsiTheme="minorHAnsi"/>
          <w:spacing w:val="22"/>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building</w:t>
      </w:r>
      <w:r>
        <w:rPr>
          <w:rFonts w:asciiTheme="minorHAnsi" w:hAnsiTheme="minorHAnsi"/>
        </w:rPr>
        <w:t xml:space="preserve"> </w:t>
      </w:r>
      <w:r>
        <w:rPr>
          <w:rFonts w:asciiTheme="minorHAnsi" w:hAnsiTheme="minorHAnsi"/>
          <w:spacing w:val="-1"/>
        </w:rPr>
        <w:t>stock</w:t>
      </w:r>
      <w:r>
        <w:rPr>
          <w:rFonts w:asciiTheme="minorHAnsi" w:hAnsiTheme="minorHAnsi"/>
          <w:spacing w:val="17"/>
          <w:w w:val="101"/>
        </w:rPr>
        <w:t xml:space="preserve"> </w:t>
      </w:r>
      <w:r>
        <w:rPr>
          <w:rFonts w:asciiTheme="minorHAnsi" w:hAnsiTheme="minorHAnsi"/>
          <w:spacing w:val="-1"/>
        </w:rPr>
        <w:t>utilised.</w:t>
      </w:r>
      <w:r>
        <w:rPr>
          <w:rFonts w:asciiTheme="minorHAnsi" w:hAnsiTheme="minorHAnsi"/>
          <w:spacing w:val="16"/>
          <w:w w:val="101"/>
        </w:rPr>
        <w:t xml:space="preserve"> </w:t>
      </w:r>
      <w:r>
        <w:rPr>
          <w:rFonts w:asciiTheme="minorHAnsi" w:hAnsiTheme="minorHAnsi"/>
          <w:spacing w:val="-1"/>
        </w:rPr>
        <w:t>Electricity</w:t>
      </w:r>
      <w:r>
        <w:rPr>
          <w:rFonts w:asciiTheme="minorHAnsi" w:hAnsiTheme="minorHAnsi"/>
          <w:spacing w:val="11"/>
        </w:rPr>
        <w:t xml:space="preserve"> </w:t>
      </w:r>
      <w:r>
        <w:rPr>
          <w:rFonts w:asciiTheme="minorHAnsi" w:hAnsiTheme="minorHAnsi"/>
          <w:spacing w:val="-1"/>
        </w:rPr>
        <w:t>expenses shall</w:t>
      </w:r>
      <w:r>
        <w:rPr>
          <w:rFonts w:asciiTheme="minorHAnsi" w:hAnsiTheme="minorHAnsi"/>
          <w:spacing w:val="17"/>
        </w:rPr>
        <w:t xml:space="preserve"> </w:t>
      </w:r>
      <w:r>
        <w:rPr>
          <w:rFonts w:asciiTheme="minorHAnsi" w:hAnsiTheme="minorHAnsi"/>
          <w:spacing w:val="-1"/>
        </w:rPr>
        <w:t xml:space="preserve">be </w:t>
      </w:r>
      <w:r>
        <w:rPr>
          <w:rFonts w:asciiTheme="minorHAnsi" w:hAnsiTheme="minorHAnsi"/>
          <w:spacing w:val="-2"/>
        </w:rPr>
        <w:t>settled annually</w:t>
      </w:r>
      <w:r>
        <w:rPr>
          <w:rFonts w:asciiTheme="minorHAnsi" w:hAnsiTheme="minorHAnsi"/>
          <w:spacing w:val="18"/>
        </w:rPr>
        <w:t xml:space="preserve"> </w:t>
      </w:r>
      <w:r>
        <w:rPr>
          <w:rFonts w:asciiTheme="minorHAnsi" w:hAnsiTheme="minorHAnsi"/>
          <w:spacing w:val="-2"/>
        </w:rPr>
        <w:t>based on</w:t>
      </w:r>
      <w:r>
        <w:rPr>
          <w:rFonts w:asciiTheme="minorHAnsi" w:hAnsiTheme="minorHAnsi"/>
          <w:spacing w:val="10"/>
        </w:rPr>
        <w:t xml:space="preserve"> </w:t>
      </w:r>
      <w:r>
        <w:rPr>
          <w:rFonts w:asciiTheme="minorHAnsi" w:hAnsiTheme="minorHAnsi"/>
          <w:spacing w:val="-2"/>
        </w:rPr>
        <w:t>an</w:t>
      </w:r>
      <w:r>
        <w:rPr>
          <w:rFonts w:asciiTheme="minorHAnsi" w:hAnsiTheme="minorHAnsi"/>
          <w:spacing w:val="14"/>
        </w:rPr>
        <w:t xml:space="preserve"> </w:t>
      </w:r>
      <w:r>
        <w:rPr>
          <w:rFonts w:asciiTheme="minorHAnsi" w:hAnsiTheme="minorHAnsi"/>
          <w:spacing w:val="-2"/>
        </w:rPr>
        <w:t>invoice from</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lessor</w:t>
      </w:r>
      <w:r>
        <w:rPr>
          <w:rFonts w:asciiTheme="minorHAnsi" w:hAnsiTheme="minorHAnsi"/>
          <w:spacing w:val="4"/>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lessee.</w:t>
      </w:r>
    </w:p>
    <w:p w14:paraId="066484F7" w14:textId="77777777" w:rsidR="000F72C1" w:rsidRDefault="0020793E">
      <w:pPr>
        <w:pStyle w:val="BodyText"/>
        <w:spacing w:before="204" w:line="180" w:lineRule="auto"/>
        <w:ind w:left="49"/>
        <w:rPr>
          <w:rFonts w:asciiTheme="minorHAnsi" w:hAnsiTheme="minorHAnsi"/>
          <w:sz w:val="28"/>
          <w:szCs w:val="28"/>
        </w:rPr>
      </w:pPr>
      <w:r>
        <w:rPr>
          <w:rFonts w:asciiTheme="minorHAnsi" w:hAnsiTheme="minorHAnsi"/>
          <w:b/>
          <w:bCs/>
          <w:color w:val="00558C"/>
          <w:spacing w:val="-1"/>
          <w:sz w:val="28"/>
          <w:szCs w:val="28"/>
        </w:rPr>
        <w:t>11.        SECURITY</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FOR</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RENTAL</w:t>
      </w:r>
      <w:r>
        <w:rPr>
          <w:rFonts w:asciiTheme="minorHAnsi" w:hAnsiTheme="minorHAnsi"/>
          <w:b/>
          <w:bCs/>
          <w:color w:val="00558C"/>
          <w:spacing w:val="3"/>
          <w:sz w:val="28"/>
          <w:szCs w:val="28"/>
        </w:rPr>
        <w:t xml:space="preserve"> </w:t>
      </w:r>
      <w:r>
        <w:rPr>
          <w:rFonts w:asciiTheme="minorHAnsi" w:hAnsiTheme="minorHAnsi"/>
          <w:b/>
          <w:bCs/>
          <w:color w:val="00558C"/>
          <w:spacing w:val="-1"/>
          <w:sz w:val="28"/>
          <w:szCs w:val="28"/>
        </w:rPr>
        <w:t>ARREARS,</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DAMAGE TO</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PREMI</w:t>
      </w:r>
      <w:r>
        <w:rPr>
          <w:rFonts w:asciiTheme="minorHAnsi" w:hAnsiTheme="minorHAnsi"/>
          <w:b/>
          <w:bCs/>
          <w:color w:val="00558C"/>
          <w:spacing w:val="-2"/>
          <w:sz w:val="28"/>
          <w:szCs w:val="28"/>
        </w:rPr>
        <w:t>SES</w:t>
      </w:r>
    </w:p>
    <w:p w14:paraId="066484F8" w14:textId="77777777" w:rsidR="000F72C1" w:rsidRDefault="0020793E">
      <w:pPr>
        <w:pStyle w:val="BodyText"/>
        <w:spacing w:before="178" w:line="189" w:lineRule="auto"/>
        <w:ind w:left="43"/>
        <w:rPr>
          <w:rFonts w:asciiTheme="minorHAnsi" w:hAnsiTheme="minorHAnsi"/>
        </w:rPr>
      </w:pPr>
      <w:r>
        <w:rPr>
          <w:rFonts w:asciiTheme="minorHAnsi" w:hAnsiTheme="minorHAnsi"/>
          <w:color w:val="FF0000"/>
          <w:spacing w:val="-2"/>
        </w:rPr>
        <w:t>(deleted)</w:t>
      </w:r>
    </w:p>
    <w:p w14:paraId="066484F9" w14:textId="77777777" w:rsidR="000F72C1" w:rsidRDefault="000F72C1">
      <w:pPr>
        <w:spacing w:line="189" w:lineRule="auto"/>
        <w:rPr>
          <w:rFonts w:asciiTheme="minorHAnsi" w:hAnsiTheme="minorHAnsi"/>
        </w:rPr>
        <w:sectPr w:rsidR="000F72C1">
          <w:footerReference w:type="default" r:id="rId88"/>
          <w:pgSz w:w="11907" w:h="16839"/>
          <w:pgMar w:top="1139" w:right="21" w:bottom="1495" w:left="878" w:header="6" w:footer="850" w:gutter="0"/>
          <w:cols w:space="720"/>
        </w:sectPr>
      </w:pPr>
    </w:p>
    <w:p w14:paraId="066484FA" w14:textId="77777777" w:rsidR="000F72C1" w:rsidRDefault="0020793E">
      <w:pPr>
        <w:pStyle w:val="BodyText"/>
        <w:spacing w:before="36" w:line="179" w:lineRule="auto"/>
        <w:ind w:left="49"/>
        <w:rPr>
          <w:rFonts w:asciiTheme="minorHAnsi" w:hAnsiTheme="minorHAnsi"/>
          <w:sz w:val="28"/>
          <w:szCs w:val="28"/>
        </w:rPr>
      </w:pPr>
      <w:r>
        <w:rPr>
          <w:rFonts w:asciiTheme="minorHAnsi" w:hAnsiTheme="minorHAnsi"/>
          <w:b/>
          <w:bCs/>
          <w:color w:val="00558C"/>
          <w:spacing w:val="-2"/>
          <w:sz w:val="28"/>
          <w:szCs w:val="28"/>
        </w:rPr>
        <w:t>12.         MAINTENANCE</w:t>
      </w:r>
    </w:p>
    <w:p w14:paraId="066484FB" w14:textId="77777777" w:rsidR="000F72C1" w:rsidRDefault="0020793E">
      <w:pPr>
        <w:pStyle w:val="BodyText"/>
        <w:spacing w:before="179"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lessee's</w:t>
      </w:r>
      <w:r>
        <w:rPr>
          <w:rFonts w:asciiTheme="minorHAnsi" w:hAnsiTheme="minorHAnsi"/>
          <w:spacing w:val="14"/>
          <w:w w:val="101"/>
        </w:rPr>
        <w:t xml:space="preserve"> </w:t>
      </w:r>
      <w:r>
        <w:rPr>
          <w:rFonts w:asciiTheme="minorHAnsi" w:hAnsiTheme="minorHAnsi"/>
          <w:spacing w:val="-1"/>
        </w:rPr>
        <w:t>maintenance obligation</w:t>
      </w:r>
      <w:r>
        <w:rPr>
          <w:rFonts w:asciiTheme="minorHAnsi" w:hAnsiTheme="minorHAnsi"/>
          <w:spacing w:val="14"/>
          <w:w w:val="101"/>
        </w:rPr>
        <w:t xml:space="preserve"> </w:t>
      </w:r>
      <w:r>
        <w:rPr>
          <w:rFonts w:asciiTheme="minorHAnsi" w:hAnsiTheme="minorHAnsi"/>
          <w:spacing w:val="-1"/>
        </w:rPr>
        <w:t>is described</w:t>
      </w:r>
      <w:r>
        <w:rPr>
          <w:rFonts w:asciiTheme="minorHAnsi" w:hAnsiTheme="minorHAnsi"/>
          <w:spacing w:val="14"/>
        </w:rPr>
        <w:t xml:space="preserve"> </w:t>
      </w:r>
      <w:r>
        <w:rPr>
          <w:rFonts w:asciiTheme="minorHAnsi" w:hAnsiTheme="minorHAnsi"/>
          <w:spacing w:val="-1"/>
        </w:rPr>
        <w:t>in t</w:t>
      </w:r>
      <w:r>
        <w:rPr>
          <w:rFonts w:asciiTheme="minorHAnsi" w:hAnsiTheme="minorHAnsi"/>
          <w:spacing w:val="-2"/>
        </w:rPr>
        <w:t>he work</w:t>
      </w:r>
      <w:r>
        <w:rPr>
          <w:rFonts w:asciiTheme="minorHAnsi" w:hAnsiTheme="minorHAnsi"/>
          <w:spacing w:val="17"/>
          <w:w w:val="101"/>
        </w:rPr>
        <w:t xml:space="preserve"> </w:t>
      </w:r>
      <w:r>
        <w:rPr>
          <w:rFonts w:asciiTheme="minorHAnsi" w:hAnsiTheme="minorHAnsi"/>
          <w:spacing w:val="-2"/>
        </w:rPr>
        <w:t>programme, cf</w:t>
      </w:r>
      <w:r>
        <w:rPr>
          <w:rFonts w:asciiTheme="minorHAnsi" w:hAnsiTheme="minorHAnsi"/>
          <w:spacing w:val="15"/>
        </w:rPr>
        <w:t xml:space="preserve"> </w:t>
      </w:r>
      <w:r>
        <w:rPr>
          <w:rFonts w:asciiTheme="minorHAnsi" w:hAnsiTheme="minorHAnsi"/>
          <w:spacing w:val="-2"/>
        </w:rPr>
        <w:t>point</w:t>
      </w:r>
      <w:r>
        <w:rPr>
          <w:rFonts w:asciiTheme="minorHAnsi" w:hAnsiTheme="minorHAnsi"/>
          <w:spacing w:val="7"/>
        </w:rPr>
        <w:t xml:space="preserve"> </w:t>
      </w:r>
      <w:r>
        <w:rPr>
          <w:rFonts w:asciiTheme="minorHAnsi" w:hAnsiTheme="minorHAnsi"/>
          <w:spacing w:val="-2"/>
        </w:rPr>
        <w:t>9.</w:t>
      </w:r>
    </w:p>
    <w:p w14:paraId="066484FC" w14:textId="77777777" w:rsidR="000F72C1" w:rsidRDefault="0020793E">
      <w:pPr>
        <w:pStyle w:val="BodyText"/>
        <w:spacing w:before="174" w:line="230" w:lineRule="auto"/>
        <w:ind w:left="37" w:right="770" w:hanging="7"/>
        <w:jc w:val="both"/>
        <w:rPr>
          <w:rFonts w:asciiTheme="minorHAnsi" w:hAnsiTheme="minorHAnsi"/>
        </w:rPr>
      </w:pP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lessee shall oversee the</w:t>
      </w:r>
      <w:r>
        <w:rPr>
          <w:rFonts w:asciiTheme="minorHAnsi" w:hAnsiTheme="minorHAnsi"/>
          <w:spacing w:val="15"/>
          <w:w w:val="101"/>
        </w:rPr>
        <w:t xml:space="preserve"> </w:t>
      </w:r>
      <w:r>
        <w:rPr>
          <w:rFonts w:asciiTheme="minorHAnsi" w:hAnsiTheme="minorHAnsi"/>
          <w:spacing w:val="-2"/>
        </w:rPr>
        <w:t>lease object and</w:t>
      </w:r>
      <w:r>
        <w:rPr>
          <w:rFonts w:asciiTheme="minorHAnsi" w:hAnsiTheme="minorHAnsi"/>
          <w:spacing w:val="14"/>
        </w:rPr>
        <w:t xml:space="preserve"> </w:t>
      </w:r>
      <w:r>
        <w:rPr>
          <w:rFonts w:asciiTheme="minorHAnsi" w:hAnsiTheme="minorHAnsi"/>
          <w:spacing w:val="-2"/>
        </w:rPr>
        <w:t>notify the</w:t>
      </w:r>
      <w:r>
        <w:rPr>
          <w:rFonts w:asciiTheme="minorHAnsi" w:hAnsiTheme="minorHAnsi"/>
          <w:spacing w:val="15"/>
        </w:rPr>
        <w:t xml:space="preserve"> </w:t>
      </w:r>
      <w:r>
        <w:rPr>
          <w:rFonts w:asciiTheme="minorHAnsi" w:hAnsiTheme="minorHAnsi"/>
          <w:spacing w:val="-2"/>
        </w:rPr>
        <w:t>lessor of any work that</w:t>
      </w:r>
      <w:r>
        <w:rPr>
          <w:rFonts w:asciiTheme="minorHAnsi" w:hAnsiTheme="minorHAnsi"/>
          <w:spacing w:val="15"/>
        </w:rPr>
        <w:t xml:space="preserve"> </w:t>
      </w:r>
      <w:r>
        <w:rPr>
          <w:rFonts w:asciiTheme="minorHAnsi" w:hAnsiTheme="minorHAnsi"/>
          <w:spacing w:val="-2"/>
        </w:rPr>
        <w:t>needs</w:t>
      </w:r>
      <w:r>
        <w:rPr>
          <w:rFonts w:asciiTheme="minorHAnsi" w:hAnsiTheme="minorHAnsi"/>
          <w:spacing w:val="-1"/>
        </w:rPr>
        <w:t xml:space="preserve"> </w:t>
      </w:r>
      <w:r>
        <w:rPr>
          <w:rFonts w:asciiTheme="minorHAnsi" w:hAnsiTheme="minorHAnsi"/>
          <w:spacing w:val="-2"/>
        </w:rPr>
        <w:t>to</w:t>
      </w:r>
      <w:r>
        <w:rPr>
          <w:rFonts w:asciiTheme="minorHAnsi" w:hAnsiTheme="minorHAnsi"/>
          <w:spacing w:val="14"/>
        </w:rPr>
        <w:t xml:space="preserve"> </w:t>
      </w:r>
      <w:r>
        <w:rPr>
          <w:rFonts w:asciiTheme="minorHAnsi" w:hAnsiTheme="minorHAnsi"/>
          <w:spacing w:val="-2"/>
        </w:rPr>
        <w:t>be</w:t>
      </w:r>
      <w:r>
        <w:rPr>
          <w:rFonts w:asciiTheme="minorHAnsi" w:hAnsiTheme="minorHAnsi"/>
          <w:spacing w:val="6"/>
        </w:rPr>
        <w:t xml:space="preserve"> </w:t>
      </w:r>
      <w:r>
        <w:rPr>
          <w:rFonts w:asciiTheme="minorHAnsi" w:hAnsiTheme="minorHAnsi"/>
          <w:spacing w:val="-2"/>
        </w:rPr>
        <w:t>carried</w:t>
      </w:r>
      <w:r>
        <w:rPr>
          <w:rFonts w:asciiTheme="minorHAnsi" w:hAnsiTheme="minorHAnsi"/>
          <w:spacing w:val="5"/>
        </w:rPr>
        <w:t xml:space="preserve"> </w:t>
      </w:r>
      <w:r>
        <w:rPr>
          <w:rFonts w:asciiTheme="minorHAnsi" w:hAnsiTheme="minorHAnsi"/>
          <w:spacing w:val="-2"/>
        </w:rPr>
        <w:t>out</w:t>
      </w:r>
      <w:r>
        <w:rPr>
          <w:rFonts w:asciiTheme="minorHAnsi" w:hAnsiTheme="minorHAnsi"/>
          <w:spacing w:val="2"/>
        </w:rPr>
        <w:t xml:space="preserve"> </w:t>
      </w:r>
      <w:r>
        <w:rPr>
          <w:rFonts w:asciiTheme="minorHAnsi" w:hAnsiTheme="minorHAnsi"/>
          <w:spacing w:val="-2"/>
        </w:rPr>
        <w:t>which</w:t>
      </w:r>
      <w:r>
        <w:rPr>
          <w:rFonts w:asciiTheme="minorHAnsi" w:hAnsiTheme="minorHAnsi"/>
          <w:spacing w:val="12"/>
        </w:rPr>
        <w:t xml:space="preserve"> </w:t>
      </w:r>
      <w:r>
        <w:rPr>
          <w:rFonts w:asciiTheme="minorHAnsi" w:hAnsiTheme="minorHAnsi"/>
          <w:spacing w:val="-2"/>
        </w:rPr>
        <w:t>is</w:t>
      </w:r>
      <w:r>
        <w:rPr>
          <w:rFonts w:asciiTheme="minorHAnsi" w:hAnsiTheme="minorHAnsi"/>
          <w:spacing w:val="14"/>
          <w:w w:val="101"/>
        </w:rPr>
        <w:t xml:space="preserve"> </w:t>
      </w:r>
      <w:r>
        <w:rPr>
          <w:rFonts w:asciiTheme="minorHAnsi" w:hAnsiTheme="minorHAnsi"/>
          <w:spacing w:val="-2"/>
        </w:rPr>
        <w:t>not</w:t>
      </w:r>
      <w:r>
        <w:rPr>
          <w:rFonts w:asciiTheme="minorHAnsi" w:hAnsiTheme="minorHAnsi"/>
        </w:rPr>
        <w:t xml:space="preserve"> </w:t>
      </w:r>
      <w:r>
        <w:rPr>
          <w:rFonts w:asciiTheme="minorHAnsi" w:hAnsiTheme="minorHAnsi"/>
          <w:spacing w:val="-2"/>
        </w:rPr>
        <w:t>covered</w:t>
      </w:r>
      <w:r>
        <w:rPr>
          <w:rFonts w:asciiTheme="minorHAnsi" w:hAnsiTheme="minorHAnsi"/>
          <w:spacing w:val="38"/>
          <w:w w:val="101"/>
        </w:rPr>
        <w:t xml:space="preserve"> </w:t>
      </w:r>
      <w:r>
        <w:rPr>
          <w:rFonts w:asciiTheme="minorHAnsi" w:hAnsiTheme="minorHAnsi"/>
          <w:spacing w:val="-2"/>
        </w:rPr>
        <w:t>by</w:t>
      </w:r>
      <w:r>
        <w:rPr>
          <w:rFonts w:asciiTheme="minorHAnsi" w:hAnsiTheme="minorHAnsi"/>
          <w:spacing w:val="26"/>
          <w:w w:val="101"/>
        </w:rPr>
        <w:t xml:space="preserve"> </w:t>
      </w:r>
      <w:r>
        <w:rPr>
          <w:rFonts w:asciiTheme="minorHAnsi" w:hAnsiTheme="minorHAnsi"/>
          <w:spacing w:val="-2"/>
        </w:rPr>
        <w:t>the</w:t>
      </w:r>
      <w:r>
        <w:rPr>
          <w:rFonts w:asciiTheme="minorHAnsi" w:hAnsiTheme="minorHAnsi"/>
          <w:spacing w:val="28"/>
          <w:w w:val="101"/>
        </w:rPr>
        <w:t xml:space="preserve"> </w:t>
      </w:r>
      <w:r>
        <w:rPr>
          <w:rFonts w:asciiTheme="minorHAnsi" w:hAnsiTheme="minorHAnsi"/>
          <w:spacing w:val="-2"/>
        </w:rPr>
        <w:t>work</w:t>
      </w:r>
      <w:r>
        <w:rPr>
          <w:rFonts w:asciiTheme="minorHAnsi" w:hAnsiTheme="minorHAnsi"/>
          <w:spacing w:val="42"/>
        </w:rPr>
        <w:t xml:space="preserve"> </w:t>
      </w:r>
      <w:r>
        <w:rPr>
          <w:rFonts w:asciiTheme="minorHAnsi" w:hAnsiTheme="minorHAnsi"/>
          <w:spacing w:val="-2"/>
        </w:rPr>
        <w:t>programme</w:t>
      </w:r>
      <w:r>
        <w:rPr>
          <w:rFonts w:asciiTheme="minorHAnsi" w:hAnsiTheme="minorHAnsi"/>
          <w:spacing w:val="32"/>
        </w:rPr>
        <w:t xml:space="preserve"> </w:t>
      </w:r>
      <w:r>
        <w:rPr>
          <w:rFonts w:asciiTheme="minorHAnsi" w:hAnsiTheme="minorHAnsi"/>
          <w:spacing w:val="-2"/>
        </w:rPr>
        <w:t>or</w:t>
      </w:r>
      <w:r>
        <w:rPr>
          <w:rFonts w:asciiTheme="minorHAnsi" w:hAnsiTheme="minorHAnsi"/>
          <w:spacing w:val="26"/>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lessee's</w:t>
      </w:r>
      <w:r>
        <w:rPr>
          <w:rFonts w:asciiTheme="minorHAnsi" w:hAnsiTheme="minorHAnsi"/>
          <w:spacing w:val="28"/>
        </w:rPr>
        <w:t xml:space="preserve"> </w:t>
      </w:r>
      <w:r>
        <w:rPr>
          <w:rFonts w:asciiTheme="minorHAnsi" w:hAnsiTheme="minorHAnsi"/>
          <w:spacing w:val="-2"/>
        </w:rPr>
        <w:t>general</w:t>
      </w:r>
      <w:r>
        <w:rPr>
          <w:rFonts w:asciiTheme="minorHAnsi" w:hAnsiTheme="minorHAnsi"/>
          <w:spacing w:val="38"/>
          <w:w w:val="101"/>
        </w:rPr>
        <w:t xml:space="preserve"> </w:t>
      </w:r>
      <w:r>
        <w:rPr>
          <w:rFonts w:asciiTheme="minorHAnsi" w:hAnsiTheme="minorHAnsi"/>
          <w:spacing w:val="-2"/>
        </w:rPr>
        <w:t>maintenance</w:t>
      </w:r>
      <w:r>
        <w:rPr>
          <w:rFonts w:asciiTheme="minorHAnsi" w:hAnsiTheme="minorHAnsi"/>
          <w:spacing w:val="32"/>
          <w:w w:val="101"/>
        </w:rPr>
        <w:t xml:space="preserve"> </w:t>
      </w:r>
      <w:r>
        <w:rPr>
          <w:rFonts w:asciiTheme="minorHAnsi" w:hAnsiTheme="minorHAnsi"/>
          <w:spacing w:val="-2"/>
        </w:rPr>
        <w:t>obligation.</w:t>
      </w:r>
      <w:r>
        <w:rPr>
          <w:rFonts w:asciiTheme="minorHAnsi" w:hAnsiTheme="minorHAnsi"/>
          <w:spacing w:val="26"/>
          <w:w w:val="101"/>
        </w:rPr>
        <w:t xml:space="preserve"> </w:t>
      </w:r>
      <w:r>
        <w:rPr>
          <w:rFonts w:asciiTheme="minorHAnsi" w:hAnsiTheme="minorHAnsi"/>
          <w:spacing w:val="-2"/>
        </w:rPr>
        <w:t>The</w:t>
      </w:r>
      <w:r>
        <w:rPr>
          <w:rFonts w:asciiTheme="minorHAnsi" w:hAnsiTheme="minorHAnsi"/>
          <w:spacing w:val="41"/>
          <w:w w:val="101"/>
        </w:rPr>
        <w:t xml:space="preserve"> </w:t>
      </w:r>
      <w:r>
        <w:rPr>
          <w:rFonts w:asciiTheme="minorHAnsi" w:hAnsiTheme="minorHAnsi"/>
          <w:spacing w:val="-2"/>
        </w:rPr>
        <w:t>lessee</w:t>
      </w:r>
      <w:r>
        <w:rPr>
          <w:rFonts w:asciiTheme="minorHAnsi" w:hAnsiTheme="minorHAnsi"/>
          <w:spacing w:val="39"/>
          <w:w w:val="101"/>
        </w:rPr>
        <w:t xml:space="preserve"> </w:t>
      </w:r>
      <w:r>
        <w:rPr>
          <w:rFonts w:asciiTheme="minorHAnsi" w:hAnsiTheme="minorHAnsi"/>
          <w:spacing w:val="-2"/>
        </w:rPr>
        <w:t>is</w:t>
      </w:r>
      <w:r>
        <w:rPr>
          <w:rFonts w:asciiTheme="minorHAnsi" w:hAnsiTheme="minorHAnsi"/>
          <w:spacing w:val="38"/>
        </w:rPr>
        <w:t xml:space="preserve"> </w:t>
      </w:r>
      <w:r>
        <w:rPr>
          <w:rFonts w:asciiTheme="minorHAnsi" w:hAnsiTheme="minorHAnsi"/>
          <w:spacing w:val="-2"/>
        </w:rPr>
        <w:t>under</w:t>
      </w:r>
      <w:r>
        <w:rPr>
          <w:rFonts w:asciiTheme="minorHAnsi" w:hAnsiTheme="minorHAnsi"/>
          <w:spacing w:val="34"/>
          <w:w w:val="101"/>
        </w:rPr>
        <w:t xml:space="preserve"> </w:t>
      </w:r>
      <w:r>
        <w:rPr>
          <w:rFonts w:asciiTheme="minorHAnsi" w:hAnsiTheme="minorHAnsi"/>
          <w:spacing w:val="-2"/>
        </w:rPr>
        <w:t>a</w:t>
      </w:r>
      <w:r>
        <w:rPr>
          <w:rFonts w:asciiTheme="minorHAnsi" w:hAnsiTheme="minorHAnsi"/>
          <w:spacing w:val="32"/>
          <w:w w:val="101"/>
        </w:rPr>
        <w:t xml:space="preserve"> </w:t>
      </w:r>
      <w:r>
        <w:rPr>
          <w:rFonts w:asciiTheme="minorHAnsi" w:hAnsiTheme="minorHAnsi"/>
          <w:spacing w:val="-2"/>
        </w:rPr>
        <w:t>dut</w:t>
      </w:r>
      <w:r>
        <w:rPr>
          <w:rFonts w:asciiTheme="minorHAnsi" w:hAnsiTheme="minorHAnsi"/>
          <w:spacing w:val="-3"/>
        </w:rPr>
        <w:t>y</w:t>
      </w:r>
      <w:r>
        <w:rPr>
          <w:rFonts w:asciiTheme="minorHAnsi" w:hAnsiTheme="minorHAnsi"/>
          <w:spacing w:val="29"/>
        </w:rPr>
        <w:t xml:space="preserve"> </w:t>
      </w:r>
      <w:r>
        <w:rPr>
          <w:rFonts w:asciiTheme="minorHAnsi" w:hAnsiTheme="minorHAnsi"/>
          <w:spacing w:val="-3"/>
        </w:rPr>
        <w:t>to</w:t>
      </w:r>
      <w:r>
        <w:rPr>
          <w:rFonts w:asciiTheme="minorHAnsi" w:hAnsiTheme="minorHAnsi"/>
        </w:rPr>
        <w:t xml:space="preserve"> </w:t>
      </w:r>
      <w:r>
        <w:rPr>
          <w:rFonts w:asciiTheme="minorHAnsi" w:hAnsiTheme="minorHAnsi"/>
          <w:spacing w:val="-2"/>
        </w:rPr>
        <w:t>immediately</w:t>
      </w:r>
      <w:r>
        <w:rPr>
          <w:rFonts w:asciiTheme="minorHAnsi" w:hAnsiTheme="minorHAnsi"/>
          <w:spacing w:val="26"/>
          <w:w w:val="101"/>
        </w:rPr>
        <w:t xml:space="preserve"> </w:t>
      </w:r>
      <w:r>
        <w:rPr>
          <w:rFonts w:asciiTheme="minorHAnsi" w:hAnsiTheme="minorHAnsi"/>
          <w:spacing w:val="-2"/>
        </w:rPr>
        <w:t>carry</w:t>
      </w:r>
      <w:r>
        <w:rPr>
          <w:rFonts w:asciiTheme="minorHAnsi" w:hAnsiTheme="minorHAnsi"/>
          <w:spacing w:val="16"/>
        </w:rPr>
        <w:t xml:space="preserve"> </w:t>
      </w:r>
      <w:r>
        <w:rPr>
          <w:rFonts w:asciiTheme="minorHAnsi" w:hAnsiTheme="minorHAnsi"/>
          <w:spacing w:val="-2"/>
        </w:rPr>
        <w:t>out</w:t>
      </w:r>
      <w:r>
        <w:rPr>
          <w:rFonts w:asciiTheme="minorHAnsi" w:hAnsiTheme="minorHAnsi"/>
          <w:spacing w:val="14"/>
        </w:rPr>
        <w:t xml:space="preserve"> </w:t>
      </w:r>
      <w:r>
        <w:rPr>
          <w:rFonts w:asciiTheme="minorHAnsi" w:hAnsiTheme="minorHAnsi"/>
          <w:spacing w:val="-2"/>
        </w:rPr>
        <w:t>work</w:t>
      </w:r>
      <w:r>
        <w:rPr>
          <w:rFonts w:asciiTheme="minorHAnsi" w:hAnsiTheme="minorHAnsi"/>
          <w:spacing w:val="25"/>
        </w:rPr>
        <w:t xml:space="preserve"> </w:t>
      </w:r>
      <w:r>
        <w:rPr>
          <w:rFonts w:asciiTheme="minorHAnsi" w:hAnsiTheme="minorHAnsi"/>
          <w:spacing w:val="-2"/>
        </w:rPr>
        <w:t>needed to</w:t>
      </w:r>
      <w:r>
        <w:rPr>
          <w:rFonts w:asciiTheme="minorHAnsi" w:hAnsiTheme="minorHAnsi"/>
          <w:spacing w:val="25"/>
          <w:w w:val="101"/>
        </w:rPr>
        <w:t xml:space="preserve"> </w:t>
      </w:r>
      <w:r>
        <w:rPr>
          <w:rFonts w:asciiTheme="minorHAnsi" w:hAnsiTheme="minorHAnsi"/>
          <w:spacing w:val="-2"/>
        </w:rPr>
        <w:t>prevent</w:t>
      </w:r>
      <w:r>
        <w:rPr>
          <w:rFonts w:asciiTheme="minorHAnsi" w:hAnsiTheme="minorHAnsi"/>
          <w:spacing w:val="12"/>
          <w:w w:val="101"/>
        </w:rPr>
        <w:t xml:space="preserve"> </w:t>
      </w:r>
      <w:r>
        <w:rPr>
          <w:rFonts w:asciiTheme="minorHAnsi" w:hAnsiTheme="minorHAnsi"/>
          <w:spacing w:val="-2"/>
        </w:rPr>
        <w:t>further</w:t>
      </w:r>
      <w:r>
        <w:rPr>
          <w:rFonts w:asciiTheme="minorHAnsi" w:hAnsiTheme="minorHAnsi"/>
          <w:spacing w:val="18"/>
        </w:rPr>
        <w:t xml:space="preserve"> </w:t>
      </w:r>
      <w:r>
        <w:rPr>
          <w:rFonts w:asciiTheme="minorHAnsi" w:hAnsiTheme="minorHAnsi"/>
          <w:spacing w:val="-2"/>
        </w:rPr>
        <w:t>damage</w:t>
      </w:r>
      <w:r>
        <w:rPr>
          <w:rFonts w:asciiTheme="minorHAnsi" w:hAnsiTheme="minorHAnsi"/>
          <w:spacing w:val="15"/>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loss</w:t>
      </w:r>
      <w:r>
        <w:rPr>
          <w:rFonts w:asciiTheme="minorHAnsi" w:hAnsiTheme="minorHAnsi"/>
          <w:spacing w:val="11"/>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25"/>
        </w:rPr>
        <w:t xml:space="preserve"> </w:t>
      </w:r>
      <w:r>
        <w:rPr>
          <w:rFonts w:asciiTheme="minorHAnsi" w:hAnsiTheme="minorHAnsi"/>
          <w:spacing w:val="-2"/>
        </w:rPr>
        <w:t>lessor.</w:t>
      </w:r>
      <w:r>
        <w:rPr>
          <w:rFonts w:asciiTheme="minorHAnsi" w:hAnsiTheme="minorHAnsi"/>
          <w:spacing w:val="13"/>
          <w:w w:val="101"/>
        </w:rPr>
        <w:t xml:space="preserve"> </w:t>
      </w:r>
      <w:r>
        <w:rPr>
          <w:rFonts w:asciiTheme="minorHAnsi" w:hAnsiTheme="minorHAnsi"/>
          <w:spacing w:val="-2"/>
        </w:rPr>
        <w:t>Where</w:t>
      </w:r>
      <w:r>
        <w:rPr>
          <w:rFonts w:asciiTheme="minorHAnsi" w:hAnsiTheme="minorHAnsi"/>
          <w:spacing w:val="17"/>
        </w:rPr>
        <w:t xml:space="preserve"> </w:t>
      </w:r>
      <w:r>
        <w:rPr>
          <w:rFonts w:asciiTheme="minorHAnsi" w:hAnsiTheme="minorHAnsi"/>
          <w:spacing w:val="-2"/>
        </w:rPr>
        <w:t>such</w:t>
      </w:r>
      <w:r>
        <w:rPr>
          <w:rFonts w:asciiTheme="minorHAnsi" w:hAnsiTheme="minorHAnsi"/>
          <w:spacing w:val="13"/>
        </w:rPr>
        <w:t xml:space="preserve"> </w:t>
      </w:r>
      <w:r>
        <w:rPr>
          <w:rFonts w:asciiTheme="minorHAnsi" w:hAnsiTheme="minorHAnsi"/>
          <w:spacing w:val="-2"/>
        </w:rPr>
        <w:t>work</w:t>
      </w:r>
      <w:r>
        <w:rPr>
          <w:rFonts w:asciiTheme="minorHAnsi" w:hAnsiTheme="minorHAnsi"/>
          <w:spacing w:val="22"/>
          <w:w w:val="101"/>
        </w:rPr>
        <w:t xml:space="preserve"> </w:t>
      </w:r>
      <w:r>
        <w:rPr>
          <w:rFonts w:asciiTheme="minorHAnsi" w:hAnsiTheme="minorHAnsi"/>
          <w:spacing w:val="-2"/>
        </w:rPr>
        <w:t>is</w:t>
      </w:r>
      <w:r>
        <w:rPr>
          <w:rFonts w:asciiTheme="minorHAnsi" w:hAnsiTheme="minorHAnsi"/>
          <w:spacing w:val="18"/>
        </w:rPr>
        <w:t xml:space="preserve"> </w:t>
      </w:r>
      <w:r>
        <w:rPr>
          <w:rFonts w:asciiTheme="minorHAnsi" w:hAnsiTheme="minorHAnsi"/>
          <w:spacing w:val="-2"/>
        </w:rPr>
        <w:t>of</w:t>
      </w:r>
      <w:r>
        <w:rPr>
          <w:rFonts w:asciiTheme="minorHAnsi" w:hAnsiTheme="minorHAnsi"/>
          <w:spacing w:val="12"/>
        </w:rPr>
        <w:t xml:space="preserve"> </w:t>
      </w:r>
      <w:r>
        <w:rPr>
          <w:rFonts w:asciiTheme="minorHAnsi" w:hAnsiTheme="minorHAnsi"/>
          <w:spacing w:val="-2"/>
        </w:rPr>
        <w:t>some</w:t>
      </w:r>
      <w:r>
        <w:rPr>
          <w:rFonts w:asciiTheme="minorHAnsi" w:hAnsiTheme="minorHAnsi"/>
        </w:rPr>
        <w:t xml:space="preserve"> </w:t>
      </w:r>
      <w:r>
        <w:rPr>
          <w:rFonts w:asciiTheme="minorHAnsi" w:hAnsiTheme="minorHAnsi"/>
          <w:spacing w:val="-2"/>
        </w:rPr>
        <w:t>significant</w:t>
      </w:r>
      <w:r>
        <w:rPr>
          <w:rFonts w:asciiTheme="minorHAnsi" w:hAnsiTheme="minorHAnsi"/>
          <w:spacing w:val="31"/>
          <w:w w:val="101"/>
        </w:rPr>
        <w:t xml:space="preserve"> </w:t>
      </w:r>
      <w:r>
        <w:rPr>
          <w:rFonts w:asciiTheme="minorHAnsi" w:hAnsiTheme="minorHAnsi"/>
          <w:spacing w:val="-2"/>
        </w:rPr>
        <w:t>scope,</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lessee</w:t>
      </w:r>
      <w:r>
        <w:rPr>
          <w:rFonts w:asciiTheme="minorHAnsi" w:hAnsiTheme="minorHAnsi"/>
          <w:spacing w:val="36"/>
          <w:w w:val="101"/>
        </w:rPr>
        <w:t xml:space="preserve"> </w:t>
      </w:r>
      <w:r>
        <w:rPr>
          <w:rFonts w:asciiTheme="minorHAnsi" w:hAnsiTheme="minorHAnsi"/>
          <w:spacing w:val="-2"/>
        </w:rPr>
        <w:t>may</w:t>
      </w:r>
      <w:r>
        <w:rPr>
          <w:rFonts w:asciiTheme="minorHAnsi" w:hAnsiTheme="minorHAnsi"/>
          <w:spacing w:val="35"/>
        </w:rPr>
        <w:t xml:space="preserve"> </w:t>
      </w:r>
      <w:r>
        <w:rPr>
          <w:rFonts w:asciiTheme="minorHAnsi" w:hAnsiTheme="minorHAnsi"/>
          <w:spacing w:val="-2"/>
        </w:rPr>
        <w:t>includ</w:t>
      </w:r>
      <w:r>
        <w:rPr>
          <w:rFonts w:asciiTheme="minorHAnsi" w:hAnsiTheme="minorHAnsi"/>
          <w:spacing w:val="-3"/>
        </w:rPr>
        <w:t>e</w:t>
      </w:r>
      <w:r>
        <w:rPr>
          <w:rFonts w:asciiTheme="minorHAnsi" w:hAnsiTheme="minorHAnsi"/>
          <w:spacing w:val="39"/>
          <w:w w:val="101"/>
        </w:rPr>
        <w:t xml:space="preserve"> </w:t>
      </w:r>
      <w:r>
        <w:rPr>
          <w:rFonts w:asciiTheme="minorHAnsi" w:hAnsiTheme="minorHAnsi"/>
          <w:spacing w:val="-3"/>
        </w:rPr>
        <w:t>reference</w:t>
      </w:r>
      <w:r>
        <w:rPr>
          <w:rFonts w:asciiTheme="minorHAnsi" w:hAnsiTheme="minorHAnsi"/>
          <w:spacing w:val="24"/>
        </w:rPr>
        <w:t xml:space="preserve"> </w:t>
      </w:r>
      <w:r>
        <w:rPr>
          <w:rFonts w:asciiTheme="minorHAnsi" w:hAnsiTheme="minorHAnsi"/>
          <w:spacing w:val="-3"/>
        </w:rPr>
        <w:t>to</w:t>
      </w:r>
      <w:r>
        <w:rPr>
          <w:rFonts w:asciiTheme="minorHAnsi" w:hAnsiTheme="minorHAnsi"/>
          <w:spacing w:val="37"/>
          <w:w w:val="101"/>
        </w:rPr>
        <w:t xml:space="preserve"> </w:t>
      </w:r>
      <w:r>
        <w:rPr>
          <w:rFonts w:asciiTheme="minorHAnsi" w:hAnsiTheme="minorHAnsi"/>
          <w:spacing w:val="-3"/>
        </w:rPr>
        <w:t>it</w:t>
      </w:r>
      <w:r>
        <w:rPr>
          <w:rFonts w:asciiTheme="minorHAnsi" w:hAnsiTheme="minorHAnsi"/>
          <w:spacing w:val="35"/>
        </w:rPr>
        <w:t xml:space="preserve"> </w:t>
      </w:r>
      <w:r>
        <w:rPr>
          <w:rFonts w:asciiTheme="minorHAnsi" w:hAnsiTheme="minorHAnsi"/>
          <w:spacing w:val="-3"/>
        </w:rPr>
        <w:t>in</w:t>
      </w:r>
      <w:r>
        <w:rPr>
          <w:rFonts w:asciiTheme="minorHAnsi" w:hAnsiTheme="minorHAnsi"/>
          <w:spacing w:val="38"/>
        </w:rPr>
        <w:t xml:space="preserve"> </w:t>
      </w:r>
      <w:r>
        <w:rPr>
          <w:rFonts w:asciiTheme="minorHAnsi" w:hAnsiTheme="minorHAnsi"/>
          <w:spacing w:val="-3"/>
        </w:rPr>
        <w:t>his</w:t>
      </w:r>
      <w:r>
        <w:rPr>
          <w:rFonts w:asciiTheme="minorHAnsi" w:hAnsiTheme="minorHAnsi"/>
          <w:spacing w:val="36"/>
          <w:w w:val="101"/>
        </w:rPr>
        <w:t xml:space="preserve"> </w:t>
      </w:r>
      <w:r>
        <w:rPr>
          <w:rFonts w:asciiTheme="minorHAnsi" w:hAnsiTheme="minorHAnsi"/>
          <w:spacing w:val="-3"/>
        </w:rPr>
        <w:t>report</w:t>
      </w:r>
      <w:r>
        <w:rPr>
          <w:rFonts w:asciiTheme="minorHAnsi" w:hAnsiTheme="minorHAnsi"/>
          <w:spacing w:val="30"/>
        </w:rPr>
        <w:t xml:space="preserve"> </w:t>
      </w:r>
      <w:r>
        <w:rPr>
          <w:rFonts w:asciiTheme="minorHAnsi" w:hAnsiTheme="minorHAnsi"/>
          <w:spacing w:val="-3"/>
        </w:rPr>
        <w:t>on</w:t>
      </w:r>
      <w:r>
        <w:rPr>
          <w:rFonts w:asciiTheme="minorHAnsi" w:hAnsiTheme="minorHAnsi"/>
          <w:spacing w:val="23"/>
          <w:w w:val="101"/>
        </w:rPr>
        <w:t xml:space="preserve"> </w:t>
      </w:r>
      <w:r>
        <w:rPr>
          <w:rFonts w:asciiTheme="minorHAnsi" w:hAnsiTheme="minorHAnsi"/>
          <w:spacing w:val="-3"/>
        </w:rPr>
        <w:t>the</w:t>
      </w:r>
      <w:r>
        <w:rPr>
          <w:rFonts w:asciiTheme="minorHAnsi" w:hAnsiTheme="minorHAnsi"/>
          <w:spacing w:val="26"/>
        </w:rPr>
        <w:t xml:space="preserve"> </w:t>
      </w:r>
      <w:r>
        <w:rPr>
          <w:rFonts w:asciiTheme="minorHAnsi" w:hAnsiTheme="minorHAnsi"/>
          <w:spacing w:val="-3"/>
        </w:rPr>
        <w:t>work</w:t>
      </w:r>
      <w:r>
        <w:rPr>
          <w:rFonts w:asciiTheme="minorHAnsi" w:hAnsiTheme="minorHAnsi"/>
          <w:spacing w:val="30"/>
          <w:w w:val="101"/>
        </w:rPr>
        <w:t xml:space="preserve"> </w:t>
      </w:r>
      <w:r>
        <w:rPr>
          <w:rFonts w:asciiTheme="minorHAnsi" w:hAnsiTheme="minorHAnsi"/>
          <w:spacing w:val="-3"/>
        </w:rPr>
        <w:t>done</w:t>
      </w:r>
      <w:r>
        <w:rPr>
          <w:rFonts w:asciiTheme="minorHAnsi" w:hAnsiTheme="minorHAnsi"/>
          <w:spacing w:val="34"/>
          <w:w w:val="101"/>
        </w:rPr>
        <w:t xml:space="preserve"> </w:t>
      </w:r>
      <w:r>
        <w:rPr>
          <w:rFonts w:asciiTheme="minorHAnsi" w:hAnsiTheme="minorHAnsi"/>
          <w:spacing w:val="-3"/>
        </w:rPr>
        <w:t>in</w:t>
      </w:r>
      <w:r>
        <w:rPr>
          <w:rFonts w:asciiTheme="minorHAnsi" w:hAnsiTheme="minorHAnsi"/>
          <w:spacing w:val="25"/>
        </w:rPr>
        <w:t xml:space="preserve"> </w:t>
      </w:r>
      <w:r>
        <w:rPr>
          <w:rFonts w:asciiTheme="minorHAnsi" w:hAnsiTheme="minorHAnsi"/>
          <w:spacing w:val="-3"/>
        </w:rPr>
        <w:t>the</w:t>
      </w:r>
      <w:r>
        <w:rPr>
          <w:rFonts w:asciiTheme="minorHAnsi" w:hAnsiTheme="minorHAnsi"/>
          <w:spacing w:val="24"/>
          <w:w w:val="101"/>
        </w:rPr>
        <w:t xml:space="preserve"> </w:t>
      </w:r>
      <w:r>
        <w:rPr>
          <w:rFonts w:asciiTheme="minorHAnsi" w:hAnsiTheme="minorHAnsi"/>
          <w:spacing w:val="-3"/>
        </w:rPr>
        <w:t>year</w:t>
      </w:r>
      <w:r>
        <w:rPr>
          <w:rFonts w:asciiTheme="minorHAnsi" w:hAnsiTheme="minorHAnsi"/>
          <w:spacing w:val="29"/>
          <w:w w:val="101"/>
        </w:rPr>
        <w:t xml:space="preserve"> </w:t>
      </w:r>
      <w:r>
        <w:rPr>
          <w:rFonts w:asciiTheme="minorHAnsi" w:hAnsiTheme="minorHAnsi"/>
          <w:spacing w:val="-3"/>
        </w:rPr>
        <w:t>and</w:t>
      </w:r>
      <w:r>
        <w:rPr>
          <w:rFonts w:asciiTheme="minorHAnsi" w:hAnsiTheme="minorHAnsi"/>
          <w:spacing w:val="35"/>
          <w:w w:val="101"/>
        </w:rPr>
        <w:t xml:space="preserve"> </w:t>
      </w:r>
      <w:r>
        <w:rPr>
          <w:rFonts w:asciiTheme="minorHAnsi" w:hAnsiTheme="minorHAnsi"/>
          <w:spacing w:val="-3"/>
        </w:rPr>
        <w:t>have</w:t>
      </w:r>
      <w:r>
        <w:rPr>
          <w:rFonts w:asciiTheme="minorHAnsi" w:hAnsiTheme="minorHAnsi"/>
          <w:spacing w:val="37"/>
        </w:rPr>
        <w:t xml:space="preserve"> </w:t>
      </w:r>
      <w:r>
        <w:rPr>
          <w:rFonts w:asciiTheme="minorHAnsi" w:hAnsiTheme="minorHAnsi"/>
          <w:spacing w:val="-3"/>
        </w:rPr>
        <w:t>it</w:t>
      </w:r>
      <w:r>
        <w:rPr>
          <w:rFonts w:asciiTheme="minorHAnsi" w:hAnsiTheme="minorHAnsi"/>
        </w:rPr>
        <w:t xml:space="preserve"> </w:t>
      </w:r>
      <w:r>
        <w:rPr>
          <w:rFonts w:asciiTheme="minorHAnsi" w:hAnsiTheme="minorHAnsi"/>
          <w:spacing w:val="-1"/>
        </w:rPr>
        <w:t>credited to</w:t>
      </w:r>
      <w:r>
        <w:rPr>
          <w:rFonts w:asciiTheme="minorHAnsi" w:hAnsiTheme="minorHAnsi"/>
          <w:spacing w:val="19"/>
        </w:rPr>
        <w:t xml:space="preserve"> </w:t>
      </w:r>
      <w:r>
        <w:rPr>
          <w:rFonts w:asciiTheme="minorHAnsi" w:hAnsiTheme="minorHAnsi"/>
          <w:spacing w:val="-1"/>
        </w:rPr>
        <w:t>next year's work</w:t>
      </w:r>
      <w:r>
        <w:rPr>
          <w:rFonts w:asciiTheme="minorHAnsi" w:hAnsiTheme="minorHAnsi"/>
          <w:spacing w:val="17"/>
          <w:w w:val="101"/>
        </w:rPr>
        <w:t xml:space="preserve"> </w:t>
      </w:r>
      <w:r>
        <w:rPr>
          <w:rFonts w:asciiTheme="minorHAnsi" w:hAnsiTheme="minorHAnsi"/>
          <w:spacing w:val="-1"/>
        </w:rPr>
        <w:t>pro</w:t>
      </w:r>
      <w:r>
        <w:rPr>
          <w:rFonts w:asciiTheme="minorHAnsi" w:hAnsiTheme="minorHAnsi"/>
          <w:spacing w:val="-2"/>
        </w:rPr>
        <w:t>gramme.</w:t>
      </w:r>
    </w:p>
    <w:p w14:paraId="066484FD" w14:textId="77777777" w:rsidR="000F72C1" w:rsidRDefault="0020793E">
      <w:pPr>
        <w:pStyle w:val="BodyText"/>
        <w:spacing w:before="196" w:line="187" w:lineRule="auto"/>
        <w:ind w:left="49"/>
        <w:rPr>
          <w:rFonts w:asciiTheme="minorHAnsi" w:hAnsiTheme="minorHAnsi"/>
          <w:sz w:val="28"/>
          <w:szCs w:val="28"/>
        </w:rPr>
      </w:pPr>
      <w:r>
        <w:rPr>
          <w:rFonts w:asciiTheme="minorHAnsi" w:hAnsiTheme="minorHAnsi"/>
          <w:b/>
          <w:bCs/>
          <w:color w:val="00558C"/>
          <w:spacing w:val="-1"/>
          <w:sz w:val="28"/>
          <w:szCs w:val="28"/>
        </w:rPr>
        <w:t>13.         LESSOR'S ACCES</w:t>
      </w:r>
      <w:r>
        <w:rPr>
          <w:rFonts w:asciiTheme="minorHAnsi" w:hAnsiTheme="minorHAnsi"/>
          <w:b/>
          <w:bCs/>
          <w:color w:val="00558C"/>
          <w:spacing w:val="-2"/>
          <w:sz w:val="28"/>
          <w:szCs w:val="28"/>
        </w:rPr>
        <w:t>S TO THE</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PROPERTY</w:t>
      </w:r>
    </w:p>
    <w:p w14:paraId="066484FE" w14:textId="77777777" w:rsidR="000F72C1" w:rsidRDefault="0020793E">
      <w:pPr>
        <w:pStyle w:val="BodyText"/>
        <w:spacing w:before="176" w:line="223" w:lineRule="auto"/>
        <w:ind w:left="38" w:right="772" w:hanging="3"/>
        <w:jc w:val="both"/>
        <w:rPr>
          <w:rFonts w:asciiTheme="minorHAnsi" w:hAnsiTheme="minorHAnsi"/>
        </w:rPr>
      </w:pPr>
      <w:r>
        <w:rPr>
          <w:rFonts w:asciiTheme="minorHAnsi" w:hAnsiTheme="minorHAnsi"/>
          <w:spacing w:val="-2"/>
        </w:rPr>
        <w:t>Where</w:t>
      </w:r>
      <w:r>
        <w:rPr>
          <w:rFonts w:asciiTheme="minorHAnsi" w:hAnsiTheme="minorHAnsi"/>
          <w:spacing w:val="33"/>
        </w:rPr>
        <w:t xml:space="preserve"> </w:t>
      </w:r>
      <w:r>
        <w:rPr>
          <w:rFonts w:asciiTheme="minorHAnsi" w:hAnsiTheme="minorHAnsi"/>
          <w:spacing w:val="-2"/>
        </w:rPr>
        <w:t>called</w:t>
      </w:r>
      <w:r>
        <w:rPr>
          <w:rFonts w:asciiTheme="minorHAnsi" w:hAnsiTheme="minorHAnsi"/>
          <w:spacing w:val="14"/>
        </w:rPr>
        <w:t xml:space="preserve"> </w:t>
      </w:r>
      <w:r>
        <w:rPr>
          <w:rFonts w:asciiTheme="minorHAnsi" w:hAnsiTheme="minorHAnsi"/>
          <w:spacing w:val="-2"/>
        </w:rPr>
        <w:t>for</w:t>
      </w:r>
      <w:r>
        <w:rPr>
          <w:rFonts w:asciiTheme="minorHAnsi" w:hAnsiTheme="minorHAnsi"/>
          <w:spacing w:val="19"/>
          <w:w w:val="101"/>
        </w:rPr>
        <w:t xml:space="preserve"> </w:t>
      </w:r>
      <w:r>
        <w:rPr>
          <w:rFonts w:asciiTheme="minorHAnsi" w:hAnsiTheme="minorHAnsi"/>
          <w:spacing w:val="-2"/>
        </w:rPr>
        <w:t>on</w:t>
      </w:r>
      <w:r>
        <w:rPr>
          <w:rFonts w:asciiTheme="minorHAnsi" w:hAnsiTheme="minorHAnsi"/>
          <w:spacing w:val="17"/>
        </w:rPr>
        <w:t xml:space="preserve"> </w:t>
      </w:r>
      <w:r>
        <w:rPr>
          <w:rFonts w:asciiTheme="minorHAnsi" w:hAnsiTheme="minorHAnsi"/>
          <w:spacing w:val="-2"/>
        </w:rPr>
        <w:t>official</w:t>
      </w:r>
      <w:r>
        <w:rPr>
          <w:rFonts w:asciiTheme="minorHAnsi" w:hAnsiTheme="minorHAnsi"/>
          <w:spacing w:val="16"/>
        </w:rPr>
        <w:t xml:space="preserve"> </w:t>
      </w:r>
      <w:r>
        <w:rPr>
          <w:rFonts w:asciiTheme="minorHAnsi" w:hAnsiTheme="minorHAnsi"/>
          <w:spacing w:val="-2"/>
        </w:rPr>
        <w:t>grounds</w:t>
      </w:r>
      <w:r>
        <w:rPr>
          <w:rFonts w:asciiTheme="minorHAnsi" w:hAnsiTheme="minorHAnsi"/>
          <w:spacing w:val="20"/>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w:t>
      </w:r>
      <w:r>
        <w:rPr>
          <w:rFonts w:asciiTheme="minorHAnsi" w:hAnsiTheme="minorHAnsi"/>
          <w:spacing w:val="19"/>
        </w:rPr>
        <w:t xml:space="preserve"> </w:t>
      </w:r>
      <w:r>
        <w:rPr>
          <w:rFonts w:asciiTheme="minorHAnsi" w:hAnsiTheme="minorHAnsi"/>
          <w:spacing w:val="-2"/>
        </w:rPr>
        <w:t>order</w:t>
      </w:r>
      <w:r>
        <w:rPr>
          <w:rFonts w:asciiTheme="minorHAnsi" w:hAnsiTheme="minorHAnsi"/>
          <w:spacing w:val="14"/>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prevent</w:t>
      </w:r>
      <w:r>
        <w:rPr>
          <w:rFonts w:asciiTheme="minorHAnsi" w:hAnsiTheme="minorHAnsi"/>
          <w:spacing w:val="21"/>
        </w:rPr>
        <w:t xml:space="preserve"> </w:t>
      </w:r>
      <w:r>
        <w:rPr>
          <w:rFonts w:asciiTheme="minorHAnsi" w:hAnsiTheme="minorHAnsi"/>
          <w:spacing w:val="-2"/>
        </w:rPr>
        <w:t>damage,</w:t>
      </w:r>
      <w:r>
        <w:rPr>
          <w:rFonts w:asciiTheme="minorHAnsi" w:hAnsiTheme="minorHAnsi"/>
          <w:spacing w:val="11"/>
        </w:rPr>
        <w:t xml:space="preserve"> </w:t>
      </w:r>
      <w:r>
        <w:rPr>
          <w:rFonts w:asciiTheme="minorHAnsi" w:hAnsiTheme="minorHAnsi"/>
          <w:spacing w:val="-2"/>
        </w:rPr>
        <w:t>the</w:t>
      </w:r>
      <w:r>
        <w:rPr>
          <w:rFonts w:asciiTheme="minorHAnsi" w:hAnsiTheme="minorHAnsi"/>
          <w:spacing w:val="28"/>
        </w:rPr>
        <w:t xml:space="preserve"> </w:t>
      </w:r>
      <w:r>
        <w:rPr>
          <w:rFonts w:asciiTheme="minorHAnsi" w:hAnsiTheme="minorHAnsi"/>
          <w:spacing w:val="-2"/>
        </w:rPr>
        <w:t>lessor's</w:t>
      </w:r>
      <w:r>
        <w:rPr>
          <w:rFonts w:asciiTheme="minorHAnsi" w:hAnsiTheme="minorHAnsi"/>
          <w:spacing w:val="24"/>
          <w:w w:val="101"/>
        </w:rPr>
        <w:t xml:space="preserve"> </w:t>
      </w:r>
      <w:r>
        <w:rPr>
          <w:rFonts w:asciiTheme="minorHAnsi" w:hAnsiTheme="minorHAnsi"/>
          <w:spacing w:val="-2"/>
        </w:rPr>
        <w:t>personnel</w:t>
      </w:r>
      <w:r>
        <w:rPr>
          <w:rFonts w:asciiTheme="minorHAnsi" w:hAnsiTheme="minorHAnsi"/>
          <w:spacing w:val="19"/>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have</w:t>
      </w:r>
      <w:r>
        <w:rPr>
          <w:rFonts w:asciiTheme="minorHAnsi" w:hAnsiTheme="minorHAnsi"/>
          <w:spacing w:val="26"/>
          <w:w w:val="101"/>
        </w:rPr>
        <w:t xml:space="preserve"> </w:t>
      </w:r>
      <w:r>
        <w:rPr>
          <w:rFonts w:asciiTheme="minorHAnsi" w:hAnsiTheme="minorHAnsi"/>
          <w:spacing w:val="-2"/>
        </w:rPr>
        <w:t>unimpeded</w:t>
      </w:r>
      <w:r>
        <w:rPr>
          <w:rFonts w:asciiTheme="minorHAnsi" w:hAnsiTheme="minorHAnsi"/>
        </w:rPr>
        <w:t xml:space="preserve"> </w:t>
      </w:r>
      <w:r>
        <w:rPr>
          <w:rFonts w:asciiTheme="minorHAnsi" w:hAnsiTheme="minorHAnsi"/>
          <w:spacing w:val="-1"/>
        </w:rPr>
        <w:t>access to the</w:t>
      </w:r>
      <w:r>
        <w:rPr>
          <w:rFonts w:asciiTheme="minorHAnsi" w:hAnsiTheme="minorHAnsi"/>
          <w:spacing w:val="22"/>
          <w:w w:val="101"/>
        </w:rPr>
        <w:t xml:space="preserve"> </w:t>
      </w:r>
      <w:r>
        <w:rPr>
          <w:rFonts w:asciiTheme="minorHAnsi" w:hAnsiTheme="minorHAnsi"/>
          <w:spacing w:val="-1"/>
        </w:rPr>
        <w:t xml:space="preserve">lease </w:t>
      </w:r>
      <w:r>
        <w:rPr>
          <w:rFonts w:asciiTheme="minorHAnsi" w:hAnsiTheme="minorHAnsi"/>
          <w:spacing w:val="-2"/>
        </w:rPr>
        <w:t>object. The</w:t>
      </w:r>
      <w:r>
        <w:rPr>
          <w:rFonts w:asciiTheme="minorHAnsi" w:hAnsiTheme="minorHAnsi"/>
          <w:spacing w:val="22"/>
          <w:w w:val="101"/>
        </w:rPr>
        <w:t xml:space="preserve"> </w:t>
      </w:r>
      <w:r>
        <w:rPr>
          <w:rFonts w:asciiTheme="minorHAnsi" w:hAnsiTheme="minorHAnsi"/>
          <w:spacing w:val="-2"/>
        </w:rPr>
        <w:t>lessee</w:t>
      </w:r>
      <w:r>
        <w:rPr>
          <w:rFonts w:asciiTheme="minorHAnsi" w:hAnsiTheme="minorHAnsi"/>
          <w:spacing w:val="15"/>
        </w:rPr>
        <w:t xml:space="preserve"> </w:t>
      </w:r>
      <w:r>
        <w:rPr>
          <w:rFonts w:asciiTheme="minorHAnsi" w:hAnsiTheme="minorHAnsi"/>
          <w:spacing w:val="-2"/>
        </w:rPr>
        <w:t>shall</w:t>
      </w:r>
      <w:r>
        <w:rPr>
          <w:rFonts w:asciiTheme="minorHAnsi" w:hAnsiTheme="minorHAnsi"/>
          <w:spacing w:val="17"/>
        </w:rPr>
        <w:t xml:space="preserve"> </w:t>
      </w:r>
      <w:r>
        <w:rPr>
          <w:rFonts w:asciiTheme="minorHAnsi" w:hAnsiTheme="minorHAnsi"/>
          <w:spacing w:val="-2"/>
        </w:rPr>
        <w:t>if</w:t>
      </w:r>
      <w:r>
        <w:rPr>
          <w:rFonts w:asciiTheme="minorHAnsi" w:hAnsiTheme="minorHAnsi"/>
          <w:spacing w:val="19"/>
          <w:w w:val="101"/>
        </w:rPr>
        <w:t xml:space="preserve"> </w:t>
      </w:r>
      <w:r>
        <w:rPr>
          <w:rFonts w:asciiTheme="minorHAnsi" w:hAnsiTheme="minorHAnsi"/>
          <w:spacing w:val="-2"/>
        </w:rPr>
        <w:t>possible</w:t>
      </w:r>
      <w:r>
        <w:rPr>
          <w:rFonts w:asciiTheme="minorHAnsi" w:hAnsiTheme="minorHAnsi"/>
          <w:spacing w:val="18"/>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given</w:t>
      </w:r>
      <w:r>
        <w:rPr>
          <w:rFonts w:asciiTheme="minorHAnsi" w:hAnsiTheme="minorHAnsi"/>
          <w:spacing w:val="22"/>
        </w:rPr>
        <w:t xml:space="preserve"> </w:t>
      </w:r>
      <w:r>
        <w:rPr>
          <w:rFonts w:asciiTheme="minorHAnsi" w:hAnsiTheme="minorHAnsi"/>
          <w:spacing w:val="-2"/>
        </w:rPr>
        <w:t>prior warning.</w:t>
      </w:r>
      <w:r>
        <w:rPr>
          <w:rFonts w:asciiTheme="minorHAnsi" w:hAnsiTheme="minorHAnsi"/>
          <w:spacing w:val="24"/>
        </w:rPr>
        <w:t xml:space="preserve"> </w:t>
      </w:r>
      <w:r>
        <w:rPr>
          <w:rFonts w:asciiTheme="minorHAnsi" w:hAnsiTheme="minorHAnsi"/>
          <w:spacing w:val="-2"/>
        </w:rPr>
        <w:t>If the</w:t>
      </w:r>
      <w:r>
        <w:rPr>
          <w:rFonts w:asciiTheme="minorHAnsi" w:hAnsiTheme="minorHAnsi"/>
          <w:spacing w:val="22"/>
          <w:w w:val="101"/>
        </w:rPr>
        <w:t xml:space="preserve"> </w:t>
      </w:r>
      <w:r>
        <w:rPr>
          <w:rFonts w:asciiTheme="minorHAnsi" w:hAnsiTheme="minorHAnsi"/>
          <w:spacing w:val="-2"/>
        </w:rPr>
        <w:t>lessor's</w:t>
      </w:r>
      <w:r>
        <w:rPr>
          <w:rFonts w:asciiTheme="minorHAnsi" w:hAnsiTheme="minorHAnsi"/>
          <w:spacing w:val="19"/>
          <w:w w:val="101"/>
        </w:rPr>
        <w:t xml:space="preserve"> </w:t>
      </w:r>
      <w:r>
        <w:rPr>
          <w:rFonts w:asciiTheme="minorHAnsi" w:hAnsiTheme="minorHAnsi"/>
          <w:spacing w:val="-2"/>
        </w:rPr>
        <w:t>personnel</w:t>
      </w:r>
      <w:r>
        <w:rPr>
          <w:rFonts w:asciiTheme="minorHAnsi" w:hAnsiTheme="minorHAnsi"/>
          <w:spacing w:val="22"/>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had</w:t>
      </w:r>
      <w:r>
        <w:rPr>
          <w:rFonts w:asciiTheme="minorHAnsi" w:hAnsiTheme="minorHAnsi"/>
          <w:spacing w:val="8"/>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2"/>
        </w:rPr>
        <w:t>enter a</w:t>
      </w:r>
      <w:r>
        <w:rPr>
          <w:rFonts w:asciiTheme="minorHAnsi" w:hAnsiTheme="minorHAnsi"/>
          <w:spacing w:val="15"/>
        </w:rPr>
        <w:t xml:space="preserve"> </w:t>
      </w:r>
      <w:r>
        <w:rPr>
          <w:rFonts w:asciiTheme="minorHAnsi" w:hAnsiTheme="minorHAnsi"/>
          <w:spacing w:val="-2"/>
        </w:rPr>
        <w:t>leased</w:t>
      </w:r>
      <w:r>
        <w:rPr>
          <w:rFonts w:asciiTheme="minorHAnsi" w:hAnsiTheme="minorHAnsi"/>
          <w:spacing w:val="16"/>
          <w:w w:val="101"/>
        </w:rPr>
        <w:t xml:space="preserve"> </w:t>
      </w:r>
      <w:r>
        <w:rPr>
          <w:rFonts w:asciiTheme="minorHAnsi" w:hAnsiTheme="minorHAnsi"/>
          <w:spacing w:val="-2"/>
        </w:rPr>
        <w:t>building, the</w:t>
      </w:r>
      <w:r>
        <w:rPr>
          <w:rFonts w:asciiTheme="minorHAnsi" w:hAnsiTheme="minorHAnsi"/>
          <w:spacing w:val="15"/>
        </w:rPr>
        <w:t xml:space="preserve"> </w:t>
      </w:r>
      <w:r>
        <w:rPr>
          <w:rFonts w:asciiTheme="minorHAnsi" w:hAnsiTheme="minorHAnsi"/>
          <w:spacing w:val="-2"/>
        </w:rPr>
        <w:t>lessee shall</w:t>
      </w:r>
      <w:r>
        <w:rPr>
          <w:rFonts w:asciiTheme="minorHAnsi" w:hAnsiTheme="minorHAnsi"/>
          <w:spacing w:val="15"/>
        </w:rPr>
        <w:t xml:space="preserve"> </w:t>
      </w:r>
      <w:r>
        <w:rPr>
          <w:rFonts w:asciiTheme="minorHAnsi" w:hAnsiTheme="minorHAnsi"/>
          <w:spacing w:val="-2"/>
        </w:rPr>
        <w:t>invariably</w:t>
      </w:r>
      <w:r>
        <w:rPr>
          <w:rFonts w:asciiTheme="minorHAnsi" w:hAnsiTheme="minorHAnsi"/>
          <w:spacing w:val="18"/>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notified after the</w:t>
      </w:r>
      <w:r>
        <w:rPr>
          <w:rFonts w:asciiTheme="minorHAnsi" w:hAnsiTheme="minorHAnsi"/>
          <w:spacing w:val="8"/>
        </w:rPr>
        <w:t xml:space="preserve"> </w:t>
      </w:r>
      <w:r>
        <w:rPr>
          <w:rFonts w:asciiTheme="minorHAnsi" w:hAnsiTheme="minorHAnsi"/>
          <w:spacing w:val="-2"/>
        </w:rPr>
        <w:t>event</w:t>
      </w:r>
      <w:r>
        <w:rPr>
          <w:rFonts w:asciiTheme="minorHAnsi" w:hAnsiTheme="minorHAnsi"/>
          <w:spacing w:val="16"/>
        </w:rPr>
        <w:t xml:space="preserve"> </w:t>
      </w:r>
      <w:r>
        <w:rPr>
          <w:rFonts w:asciiTheme="minorHAnsi" w:hAnsiTheme="minorHAnsi"/>
          <w:spacing w:val="-2"/>
        </w:rPr>
        <w:t>if</w:t>
      </w:r>
      <w:r>
        <w:rPr>
          <w:rFonts w:asciiTheme="minorHAnsi" w:hAnsiTheme="minorHAnsi"/>
          <w:spacing w:val="14"/>
          <w:w w:val="101"/>
        </w:rPr>
        <w:t xml:space="preserve"> </w:t>
      </w:r>
      <w:r>
        <w:rPr>
          <w:rFonts w:asciiTheme="minorHAnsi" w:hAnsiTheme="minorHAnsi"/>
          <w:spacing w:val="-2"/>
        </w:rPr>
        <w:t>he</w:t>
      </w:r>
      <w:r>
        <w:rPr>
          <w:rFonts w:asciiTheme="minorHAnsi" w:hAnsiTheme="minorHAnsi"/>
          <w:spacing w:val="15"/>
          <w:w w:val="101"/>
        </w:rPr>
        <w:t xml:space="preserve"> </w:t>
      </w:r>
      <w:r>
        <w:rPr>
          <w:rFonts w:asciiTheme="minorHAnsi" w:hAnsiTheme="minorHAnsi"/>
          <w:spacing w:val="-2"/>
        </w:rPr>
        <w:t>has</w:t>
      </w:r>
      <w:r>
        <w:rPr>
          <w:rFonts w:asciiTheme="minorHAnsi" w:hAnsiTheme="minorHAnsi"/>
          <w:spacing w:val="17"/>
        </w:rPr>
        <w:t xml:space="preserve"> </w:t>
      </w:r>
      <w:r>
        <w:rPr>
          <w:rFonts w:asciiTheme="minorHAnsi" w:hAnsiTheme="minorHAnsi"/>
          <w:spacing w:val="-2"/>
        </w:rPr>
        <w:t>not</w:t>
      </w:r>
      <w:r>
        <w:rPr>
          <w:rFonts w:asciiTheme="minorHAnsi" w:hAnsiTheme="minorHAnsi"/>
          <w:spacing w:val="15"/>
          <w:w w:val="101"/>
        </w:rPr>
        <w:t xml:space="preserve"> </w:t>
      </w:r>
      <w:r>
        <w:rPr>
          <w:rFonts w:asciiTheme="minorHAnsi" w:hAnsiTheme="minorHAnsi"/>
          <w:spacing w:val="-2"/>
        </w:rPr>
        <w:t>received</w:t>
      </w:r>
      <w:r>
        <w:rPr>
          <w:rFonts w:asciiTheme="minorHAnsi" w:hAnsiTheme="minorHAnsi"/>
          <w:spacing w:val="16"/>
          <w:w w:val="101"/>
        </w:rPr>
        <w:t xml:space="preserve"> </w:t>
      </w:r>
      <w:r>
        <w:rPr>
          <w:rFonts w:asciiTheme="minorHAnsi" w:hAnsiTheme="minorHAnsi"/>
          <w:spacing w:val="-2"/>
        </w:rPr>
        <w:t>prior war</w:t>
      </w:r>
      <w:r>
        <w:rPr>
          <w:rFonts w:asciiTheme="minorHAnsi" w:hAnsiTheme="minorHAnsi"/>
          <w:spacing w:val="-3"/>
        </w:rPr>
        <w:t>ning.</w:t>
      </w:r>
    </w:p>
    <w:p w14:paraId="066484FF" w14:textId="77777777" w:rsidR="000F72C1" w:rsidRDefault="0020793E">
      <w:pPr>
        <w:pStyle w:val="BodyText"/>
        <w:spacing w:before="178" w:line="214" w:lineRule="auto"/>
        <w:ind w:left="37" w:right="769" w:firstLine="9"/>
        <w:rPr>
          <w:rFonts w:asciiTheme="minorHAnsi" w:hAnsiTheme="minorHAnsi"/>
        </w:rPr>
      </w:pPr>
      <w:r>
        <w:rPr>
          <w:rFonts w:asciiTheme="minorHAnsi" w:hAnsiTheme="minorHAnsi"/>
          <w:spacing w:val="-1"/>
        </w:rPr>
        <w:t>If the</w:t>
      </w:r>
      <w:r>
        <w:rPr>
          <w:rFonts w:asciiTheme="minorHAnsi" w:hAnsiTheme="minorHAnsi"/>
          <w:spacing w:val="16"/>
        </w:rPr>
        <w:t xml:space="preserve"> </w:t>
      </w:r>
      <w:r>
        <w:rPr>
          <w:rFonts w:asciiTheme="minorHAnsi" w:hAnsiTheme="minorHAnsi"/>
          <w:spacing w:val="-1"/>
        </w:rPr>
        <w:t>lessor</w:t>
      </w:r>
      <w:r>
        <w:rPr>
          <w:rFonts w:asciiTheme="minorHAnsi" w:hAnsiTheme="minorHAnsi"/>
          <w:spacing w:val="14"/>
          <w:w w:val="101"/>
        </w:rPr>
        <w:t xml:space="preserve"> </w:t>
      </w:r>
      <w:r>
        <w:rPr>
          <w:rFonts w:asciiTheme="minorHAnsi" w:hAnsiTheme="minorHAnsi"/>
          <w:spacing w:val="-1"/>
        </w:rPr>
        <w:t xml:space="preserve">needs to carry out </w:t>
      </w:r>
      <w:r>
        <w:rPr>
          <w:rFonts w:asciiTheme="minorHAnsi" w:hAnsiTheme="minorHAnsi"/>
          <w:spacing w:val="-2"/>
        </w:rPr>
        <w:t>work on the</w:t>
      </w:r>
      <w:r>
        <w:rPr>
          <w:rFonts w:asciiTheme="minorHAnsi" w:hAnsiTheme="minorHAnsi"/>
          <w:spacing w:val="15"/>
        </w:rPr>
        <w:t xml:space="preserve"> </w:t>
      </w:r>
      <w:r>
        <w:rPr>
          <w:rFonts w:asciiTheme="minorHAnsi" w:hAnsiTheme="minorHAnsi"/>
          <w:spacing w:val="-2"/>
        </w:rPr>
        <w:t>property</w:t>
      </w:r>
      <w:r>
        <w:rPr>
          <w:rFonts w:asciiTheme="minorHAnsi" w:hAnsiTheme="minorHAnsi"/>
          <w:spacing w:val="15"/>
          <w:w w:val="101"/>
        </w:rPr>
        <w:t xml:space="preserve"> </w:t>
      </w:r>
      <w:r>
        <w:rPr>
          <w:rFonts w:asciiTheme="minorHAnsi" w:hAnsiTheme="minorHAnsi"/>
          <w:spacing w:val="-2"/>
        </w:rPr>
        <w:t>beyond what</w:t>
      </w:r>
      <w:r>
        <w:rPr>
          <w:rFonts w:asciiTheme="minorHAnsi" w:hAnsiTheme="minorHAnsi"/>
          <w:spacing w:val="13"/>
        </w:rPr>
        <w:t xml:space="preserve"> </w:t>
      </w:r>
      <w:r>
        <w:rPr>
          <w:rFonts w:asciiTheme="minorHAnsi" w:hAnsiTheme="minorHAnsi"/>
          <w:spacing w:val="-2"/>
        </w:rPr>
        <w:t>is stated</w:t>
      </w:r>
      <w:r>
        <w:rPr>
          <w:rFonts w:asciiTheme="minorHAnsi" w:hAnsiTheme="minorHAnsi"/>
          <w:spacing w:val="11"/>
        </w:rPr>
        <w:t xml:space="preserve"> </w:t>
      </w:r>
      <w:r>
        <w:rPr>
          <w:rFonts w:asciiTheme="minorHAnsi" w:hAnsiTheme="minorHAnsi"/>
          <w:spacing w:val="-2"/>
        </w:rPr>
        <w:t>in the first</w:t>
      </w:r>
      <w:r>
        <w:rPr>
          <w:rFonts w:asciiTheme="minorHAnsi" w:hAnsiTheme="minorHAnsi"/>
          <w:spacing w:val="16"/>
        </w:rPr>
        <w:t xml:space="preserve"> </w:t>
      </w:r>
      <w:r>
        <w:rPr>
          <w:rFonts w:asciiTheme="minorHAnsi" w:hAnsiTheme="minorHAnsi"/>
          <w:spacing w:val="-2"/>
        </w:rPr>
        <w:t>paragraph</w:t>
      </w:r>
      <w:r>
        <w:rPr>
          <w:rFonts w:asciiTheme="minorHAnsi" w:hAnsiTheme="minorHAnsi"/>
          <w:spacing w:val="7"/>
        </w:rPr>
        <w:t xml:space="preserve"> </w:t>
      </w:r>
      <w:r>
        <w:rPr>
          <w:rFonts w:asciiTheme="minorHAnsi" w:hAnsiTheme="minorHAnsi"/>
          <w:spacing w:val="-2"/>
        </w:rPr>
        <w:t>above, the</w:t>
      </w:r>
      <w:r>
        <w:rPr>
          <w:rFonts w:asciiTheme="minorHAnsi" w:hAnsiTheme="minorHAnsi"/>
          <w:spacing w:val="13"/>
        </w:rPr>
        <w:t xml:space="preserve"> </w:t>
      </w:r>
      <w:r>
        <w:rPr>
          <w:rFonts w:asciiTheme="minorHAnsi" w:hAnsiTheme="minorHAnsi"/>
          <w:spacing w:val="-2"/>
        </w:rPr>
        <w:t>lessee</w:t>
      </w:r>
      <w:r>
        <w:rPr>
          <w:rFonts w:asciiTheme="minorHAnsi" w:hAnsiTheme="minorHAnsi"/>
        </w:rPr>
        <w:t xml:space="preserve"> </w:t>
      </w:r>
      <w:r>
        <w:rPr>
          <w:rFonts w:asciiTheme="minorHAnsi" w:hAnsiTheme="minorHAnsi"/>
          <w:spacing w:val="-1"/>
        </w:rPr>
        <w:t>shall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notified accordingly</w:t>
      </w:r>
      <w:r>
        <w:rPr>
          <w:rFonts w:asciiTheme="minorHAnsi" w:hAnsiTheme="minorHAnsi"/>
          <w:spacing w:val="-2"/>
        </w:rPr>
        <w:t xml:space="preserve"> well</w:t>
      </w:r>
      <w:r>
        <w:rPr>
          <w:rFonts w:asciiTheme="minorHAnsi" w:hAnsiTheme="minorHAnsi"/>
          <w:spacing w:val="15"/>
        </w:rPr>
        <w:t xml:space="preserve"> </w:t>
      </w:r>
      <w:r>
        <w:rPr>
          <w:rFonts w:asciiTheme="minorHAnsi" w:hAnsiTheme="minorHAnsi"/>
          <w:spacing w:val="-2"/>
        </w:rPr>
        <w:t>in advance.</w:t>
      </w:r>
    </w:p>
    <w:p w14:paraId="06648500" w14:textId="77777777" w:rsidR="000F72C1" w:rsidRDefault="0020793E">
      <w:pPr>
        <w:pStyle w:val="BodyText"/>
        <w:spacing w:before="178" w:line="223" w:lineRule="auto"/>
        <w:ind w:left="38" w:right="770" w:firstLine="8"/>
        <w:jc w:val="both"/>
        <w:rPr>
          <w:rFonts w:asciiTheme="minorHAnsi" w:hAnsiTheme="minorHAnsi"/>
        </w:rPr>
      </w:pPr>
      <w:r>
        <w:rPr>
          <w:rFonts w:asciiTheme="minorHAnsi" w:hAnsiTheme="minorHAnsi"/>
          <w:spacing w:val="-2"/>
        </w:rPr>
        <w:t>If</w:t>
      </w:r>
      <w:r>
        <w:rPr>
          <w:rFonts w:asciiTheme="minorHAnsi" w:hAnsiTheme="minorHAnsi"/>
          <w:spacing w:val="33"/>
          <w:w w:val="101"/>
        </w:rPr>
        <w:t xml:space="preserve"> </w:t>
      </w:r>
      <w:r>
        <w:rPr>
          <w:rFonts w:asciiTheme="minorHAnsi" w:hAnsiTheme="minorHAnsi"/>
          <w:spacing w:val="-2"/>
        </w:rPr>
        <w:t>the  lessor  needs</w:t>
      </w:r>
      <w:r>
        <w:rPr>
          <w:rFonts w:asciiTheme="minorHAnsi" w:hAnsiTheme="minorHAnsi"/>
          <w:spacing w:val="33"/>
        </w:rPr>
        <w:t xml:space="preserve"> </w:t>
      </w:r>
      <w:r>
        <w:rPr>
          <w:rFonts w:asciiTheme="minorHAnsi" w:hAnsiTheme="minorHAnsi"/>
          <w:spacing w:val="-2"/>
        </w:rPr>
        <w:t>to</w:t>
      </w:r>
      <w:r>
        <w:rPr>
          <w:rFonts w:asciiTheme="minorHAnsi" w:hAnsiTheme="minorHAnsi"/>
          <w:spacing w:val="42"/>
        </w:rPr>
        <w:t xml:space="preserve"> </w:t>
      </w:r>
      <w:r>
        <w:rPr>
          <w:rFonts w:asciiTheme="minorHAnsi" w:hAnsiTheme="minorHAnsi"/>
          <w:spacing w:val="-2"/>
        </w:rPr>
        <w:t>stay</w:t>
      </w:r>
      <w:r>
        <w:rPr>
          <w:rFonts w:asciiTheme="minorHAnsi" w:hAnsiTheme="minorHAnsi"/>
          <w:spacing w:val="34"/>
        </w:rPr>
        <w:t xml:space="preserve"> </w:t>
      </w:r>
      <w:r>
        <w:rPr>
          <w:rFonts w:asciiTheme="minorHAnsi" w:hAnsiTheme="minorHAnsi"/>
          <w:spacing w:val="-2"/>
        </w:rPr>
        <w:t>the  night  in</w:t>
      </w:r>
      <w:r>
        <w:rPr>
          <w:rFonts w:asciiTheme="minorHAnsi" w:hAnsiTheme="minorHAnsi"/>
          <w:spacing w:val="41"/>
        </w:rPr>
        <w:t xml:space="preserve"> </w:t>
      </w:r>
      <w:r>
        <w:rPr>
          <w:rFonts w:asciiTheme="minorHAnsi" w:hAnsiTheme="minorHAnsi"/>
          <w:spacing w:val="-2"/>
        </w:rPr>
        <w:t>connection</w:t>
      </w:r>
      <w:r>
        <w:rPr>
          <w:rFonts w:asciiTheme="minorHAnsi" w:hAnsiTheme="minorHAnsi"/>
          <w:spacing w:val="34"/>
          <w:w w:val="101"/>
        </w:rPr>
        <w:t xml:space="preserve"> </w:t>
      </w:r>
      <w:r>
        <w:rPr>
          <w:rFonts w:asciiTheme="minorHAnsi" w:hAnsiTheme="minorHAnsi"/>
          <w:spacing w:val="-2"/>
        </w:rPr>
        <w:t>with  repairs</w:t>
      </w:r>
      <w:r>
        <w:rPr>
          <w:rFonts w:asciiTheme="minorHAnsi" w:hAnsiTheme="minorHAnsi"/>
          <w:spacing w:val="41"/>
          <w:w w:val="101"/>
        </w:rPr>
        <w:t xml:space="preserve"> </w:t>
      </w:r>
      <w:r>
        <w:rPr>
          <w:rFonts w:asciiTheme="minorHAnsi" w:hAnsiTheme="minorHAnsi"/>
          <w:spacing w:val="-2"/>
        </w:rPr>
        <w:t>and  maintenance</w:t>
      </w:r>
      <w:r>
        <w:rPr>
          <w:rFonts w:asciiTheme="minorHAnsi" w:hAnsiTheme="minorHAnsi"/>
          <w:spacing w:val="36"/>
        </w:rPr>
        <w:t xml:space="preserve"> </w:t>
      </w:r>
      <w:r>
        <w:rPr>
          <w:rFonts w:asciiTheme="minorHAnsi" w:hAnsiTheme="minorHAnsi"/>
          <w:spacing w:val="-2"/>
        </w:rPr>
        <w:t>tasks,</w:t>
      </w:r>
      <w:r>
        <w:rPr>
          <w:rFonts w:asciiTheme="minorHAnsi" w:hAnsiTheme="minorHAnsi"/>
          <w:spacing w:val="35"/>
          <w:w w:val="101"/>
        </w:rPr>
        <w:t xml:space="preserve"> </w:t>
      </w:r>
      <w:r>
        <w:rPr>
          <w:rFonts w:asciiTheme="minorHAnsi" w:hAnsiTheme="minorHAnsi"/>
          <w:spacing w:val="-2"/>
        </w:rPr>
        <w:t>the  lessee</w:t>
      </w:r>
      <w:r>
        <w:rPr>
          <w:rFonts w:asciiTheme="minorHAnsi" w:hAnsiTheme="minorHAnsi"/>
          <w:spacing w:val="41"/>
        </w:rPr>
        <w:t xml:space="preserve"> </w:t>
      </w:r>
      <w:r>
        <w:rPr>
          <w:rFonts w:asciiTheme="minorHAnsi" w:hAnsiTheme="minorHAnsi"/>
          <w:spacing w:val="-2"/>
        </w:rPr>
        <w:t>shall  make</w:t>
      </w:r>
      <w:r>
        <w:rPr>
          <w:rFonts w:asciiTheme="minorHAnsi" w:hAnsiTheme="minorHAnsi"/>
        </w:rPr>
        <w:t xml:space="preserve"> </w:t>
      </w:r>
      <w:r>
        <w:rPr>
          <w:rFonts w:asciiTheme="minorHAnsi" w:hAnsiTheme="minorHAnsi"/>
          <w:spacing w:val="-1"/>
        </w:rPr>
        <w:t>necessary</w:t>
      </w:r>
      <w:r>
        <w:rPr>
          <w:rFonts w:asciiTheme="minorHAnsi" w:hAnsiTheme="minorHAnsi"/>
          <w:spacing w:val="13"/>
        </w:rPr>
        <w:t xml:space="preserve"> </w:t>
      </w:r>
      <w:r>
        <w:rPr>
          <w:rFonts w:asciiTheme="minorHAnsi" w:hAnsiTheme="minorHAnsi"/>
          <w:spacing w:val="-1"/>
        </w:rPr>
        <w:t>space</w:t>
      </w:r>
      <w:r>
        <w:rPr>
          <w:rFonts w:asciiTheme="minorHAnsi" w:hAnsiTheme="minorHAnsi"/>
          <w:spacing w:val="13"/>
        </w:rPr>
        <w:t xml:space="preserve"> </w:t>
      </w:r>
      <w:r>
        <w:rPr>
          <w:rFonts w:asciiTheme="minorHAnsi" w:hAnsiTheme="minorHAnsi"/>
          <w:spacing w:val="-1"/>
        </w:rPr>
        <w:t>available free</w:t>
      </w:r>
      <w:r>
        <w:rPr>
          <w:rFonts w:asciiTheme="minorHAnsi" w:hAnsiTheme="minorHAnsi"/>
          <w:spacing w:val="13"/>
          <w:w w:val="101"/>
        </w:rPr>
        <w:t xml:space="preserve"> </w:t>
      </w:r>
      <w:r>
        <w:rPr>
          <w:rFonts w:asciiTheme="minorHAnsi" w:hAnsiTheme="minorHAnsi"/>
          <w:spacing w:val="-1"/>
        </w:rPr>
        <w:t>of charge. T</w:t>
      </w:r>
      <w:r>
        <w:rPr>
          <w:rFonts w:asciiTheme="minorHAnsi" w:hAnsiTheme="minorHAnsi"/>
          <w:spacing w:val="-2"/>
        </w:rPr>
        <w:t>he</w:t>
      </w:r>
      <w:r>
        <w:rPr>
          <w:rFonts w:asciiTheme="minorHAnsi" w:hAnsiTheme="minorHAnsi"/>
          <w:spacing w:val="20"/>
        </w:rPr>
        <w:t xml:space="preserve"> </w:t>
      </w:r>
      <w:r>
        <w:rPr>
          <w:rFonts w:asciiTheme="minorHAnsi" w:hAnsiTheme="minorHAnsi"/>
          <w:spacing w:val="-2"/>
        </w:rPr>
        <w:t>lessor</w:t>
      </w:r>
      <w:r>
        <w:rPr>
          <w:rFonts w:asciiTheme="minorHAnsi" w:hAnsiTheme="minorHAnsi"/>
          <w:spacing w:val="11"/>
        </w:rPr>
        <w:t xml:space="preserve"> </w:t>
      </w:r>
      <w:r>
        <w:rPr>
          <w:rFonts w:asciiTheme="minorHAnsi" w:hAnsiTheme="minorHAnsi"/>
          <w:spacing w:val="-2"/>
        </w:rPr>
        <w:t>shall</w:t>
      </w:r>
      <w:r>
        <w:rPr>
          <w:rFonts w:asciiTheme="minorHAnsi" w:hAnsiTheme="minorHAnsi"/>
          <w:spacing w:val="22"/>
          <w:w w:val="101"/>
        </w:rPr>
        <w:t xml:space="preserve"> </w:t>
      </w:r>
      <w:r>
        <w:rPr>
          <w:rFonts w:asciiTheme="minorHAnsi" w:hAnsiTheme="minorHAnsi"/>
          <w:spacing w:val="-2"/>
        </w:rPr>
        <w:t>notify the</w:t>
      </w:r>
      <w:r>
        <w:rPr>
          <w:rFonts w:asciiTheme="minorHAnsi" w:hAnsiTheme="minorHAnsi"/>
          <w:spacing w:val="22"/>
          <w:w w:val="101"/>
        </w:rPr>
        <w:t xml:space="preserve"> </w:t>
      </w:r>
      <w:r>
        <w:rPr>
          <w:rFonts w:asciiTheme="minorHAnsi" w:hAnsiTheme="minorHAnsi"/>
          <w:spacing w:val="-2"/>
        </w:rPr>
        <w:t>lessee</w:t>
      </w:r>
      <w:r>
        <w:rPr>
          <w:rFonts w:asciiTheme="minorHAnsi" w:hAnsiTheme="minorHAnsi"/>
          <w:spacing w:val="13"/>
        </w:rPr>
        <w:t xml:space="preserve"> </w:t>
      </w:r>
      <w:r>
        <w:rPr>
          <w:rFonts w:asciiTheme="minorHAnsi" w:hAnsiTheme="minorHAnsi"/>
          <w:spacing w:val="-2"/>
        </w:rPr>
        <w:t>of overnight</w:t>
      </w:r>
      <w:r>
        <w:rPr>
          <w:rFonts w:asciiTheme="minorHAnsi" w:hAnsiTheme="minorHAnsi"/>
          <w:spacing w:val="15"/>
        </w:rPr>
        <w:t xml:space="preserve"> </w:t>
      </w:r>
      <w:r>
        <w:rPr>
          <w:rFonts w:asciiTheme="minorHAnsi" w:hAnsiTheme="minorHAnsi"/>
          <w:spacing w:val="-2"/>
        </w:rPr>
        <w:t>stays</w:t>
      </w:r>
      <w:r>
        <w:rPr>
          <w:rFonts w:asciiTheme="minorHAnsi" w:hAnsiTheme="minorHAnsi"/>
          <w:spacing w:val="13"/>
        </w:rPr>
        <w:t xml:space="preserve"> </w:t>
      </w:r>
      <w:r>
        <w:rPr>
          <w:rFonts w:asciiTheme="minorHAnsi" w:hAnsiTheme="minorHAnsi"/>
          <w:spacing w:val="-2"/>
        </w:rPr>
        <w:t>as</w:t>
      </w:r>
      <w:r>
        <w:rPr>
          <w:rFonts w:asciiTheme="minorHAnsi" w:hAnsiTheme="minorHAnsi"/>
          <w:spacing w:val="22"/>
        </w:rPr>
        <w:t xml:space="preserve"> </w:t>
      </w:r>
      <w:r>
        <w:rPr>
          <w:rFonts w:asciiTheme="minorHAnsi" w:hAnsiTheme="minorHAnsi"/>
          <w:spacing w:val="-2"/>
        </w:rPr>
        <w:t>long</w:t>
      </w:r>
      <w:r>
        <w:rPr>
          <w:rFonts w:asciiTheme="minorHAnsi" w:hAnsiTheme="minorHAnsi"/>
          <w:spacing w:val="14"/>
          <w:w w:val="101"/>
        </w:rPr>
        <w:t xml:space="preserve"> </w:t>
      </w:r>
      <w:r>
        <w:rPr>
          <w:rFonts w:asciiTheme="minorHAnsi" w:hAnsiTheme="minorHAnsi"/>
          <w:spacing w:val="-2"/>
        </w:rPr>
        <w:t>as</w:t>
      </w:r>
      <w:r>
        <w:rPr>
          <w:rFonts w:asciiTheme="minorHAnsi" w:hAnsiTheme="minorHAnsi"/>
          <w:spacing w:val="22"/>
        </w:rPr>
        <w:t xml:space="preserve"> </w:t>
      </w:r>
      <w:r>
        <w:rPr>
          <w:rFonts w:asciiTheme="minorHAnsi" w:hAnsiTheme="minorHAnsi"/>
          <w:spacing w:val="-2"/>
        </w:rPr>
        <w:t>possible</w:t>
      </w:r>
      <w:r>
        <w:rPr>
          <w:rFonts w:asciiTheme="minorHAnsi" w:hAnsiTheme="minorHAnsi"/>
          <w:spacing w:val="20"/>
          <w:w w:val="101"/>
        </w:rPr>
        <w:t xml:space="preserve"> </w:t>
      </w:r>
      <w:r>
        <w:rPr>
          <w:rFonts w:asciiTheme="minorHAnsi" w:hAnsiTheme="minorHAnsi"/>
          <w:spacing w:val="-2"/>
        </w:rPr>
        <w:t>in</w:t>
      </w:r>
      <w:r>
        <w:rPr>
          <w:rFonts w:asciiTheme="minorHAnsi" w:hAnsiTheme="minorHAnsi"/>
        </w:rPr>
        <w:t xml:space="preserve"> </w:t>
      </w:r>
      <w:r>
        <w:rPr>
          <w:rFonts w:asciiTheme="minorHAnsi" w:hAnsiTheme="minorHAnsi"/>
          <w:spacing w:val="-1"/>
        </w:rPr>
        <w:t>advance.</w:t>
      </w:r>
    </w:p>
    <w:p w14:paraId="06648501" w14:textId="77777777" w:rsidR="000F72C1" w:rsidRDefault="0020793E">
      <w:pPr>
        <w:pStyle w:val="BodyText"/>
        <w:spacing w:before="178"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lessor shall</w:t>
      </w:r>
      <w:r>
        <w:rPr>
          <w:rFonts w:asciiTheme="minorHAnsi" w:hAnsiTheme="minorHAnsi"/>
          <w:spacing w:val="17"/>
        </w:rPr>
        <w:t xml:space="preserve"> </w:t>
      </w:r>
      <w:r>
        <w:rPr>
          <w:rFonts w:asciiTheme="minorHAnsi" w:hAnsiTheme="minorHAnsi"/>
          <w:spacing w:val="-1"/>
        </w:rPr>
        <w:t xml:space="preserve">have a set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keys to</w:t>
      </w:r>
      <w:r>
        <w:rPr>
          <w:rFonts w:asciiTheme="minorHAnsi" w:hAnsiTheme="minorHAnsi"/>
          <w:spacing w:val="11"/>
        </w:rPr>
        <w:t xml:space="preserve"> </w:t>
      </w:r>
      <w:r>
        <w:rPr>
          <w:rFonts w:asciiTheme="minorHAnsi" w:hAnsiTheme="minorHAnsi"/>
          <w:spacing w:val="-2"/>
        </w:rPr>
        <w:t>all</w:t>
      </w:r>
      <w:r>
        <w:rPr>
          <w:rFonts w:asciiTheme="minorHAnsi" w:hAnsiTheme="minorHAnsi"/>
          <w:spacing w:val="17"/>
          <w:w w:val="101"/>
        </w:rPr>
        <w:t xml:space="preserve"> </w:t>
      </w:r>
      <w:r>
        <w:rPr>
          <w:rFonts w:asciiTheme="minorHAnsi" w:hAnsiTheme="minorHAnsi"/>
          <w:spacing w:val="-2"/>
        </w:rPr>
        <w:t>buildings</w:t>
      </w:r>
      <w:r>
        <w:rPr>
          <w:rFonts w:asciiTheme="minorHAnsi" w:hAnsiTheme="minorHAnsi"/>
          <w:spacing w:val="10"/>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installations.</w:t>
      </w:r>
    </w:p>
    <w:p w14:paraId="06648502" w14:textId="77777777" w:rsidR="000F72C1" w:rsidRDefault="0020793E">
      <w:pPr>
        <w:pStyle w:val="BodyText"/>
        <w:spacing w:before="206" w:line="179" w:lineRule="auto"/>
        <w:ind w:left="49"/>
        <w:rPr>
          <w:rFonts w:asciiTheme="minorHAnsi" w:hAnsiTheme="minorHAnsi"/>
          <w:sz w:val="28"/>
          <w:szCs w:val="28"/>
        </w:rPr>
      </w:pPr>
      <w:r>
        <w:rPr>
          <w:rFonts w:asciiTheme="minorHAnsi" w:hAnsiTheme="minorHAnsi"/>
          <w:b/>
          <w:bCs/>
          <w:color w:val="00558C"/>
          <w:spacing w:val="-2"/>
          <w:sz w:val="28"/>
          <w:szCs w:val="28"/>
        </w:rPr>
        <w:t>14.         USE OF THE</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LEASE</w:t>
      </w:r>
      <w:r>
        <w:rPr>
          <w:rFonts w:asciiTheme="minorHAnsi" w:hAnsiTheme="minorHAnsi"/>
          <w:b/>
          <w:bCs/>
          <w:color w:val="00558C"/>
          <w:spacing w:val="9"/>
          <w:sz w:val="28"/>
          <w:szCs w:val="28"/>
        </w:rPr>
        <w:t xml:space="preserve"> </w:t>
      </w:r>
      <w:r>
        <w:rPr>
          <w:rFonts w:asciiTheme="minorHAnsi" w:hAnsiTheme="minorHAnsi"/>
          <w:b/>
          <w:bCs/>
          <w:color w:val="00558C"/>
          <w:spacing w:val="-2"/>
          <w:sz w:val="28"/>
          <w:szCs w:val="28"/>
        </w:rPr>
        <w:t>OBJ</w:t>
      </w:r>
      <w:r>
        <w:rPr>
          <w:rFonts w:asciiTheme="minorHAnsi" w:hAnsiTheme="minorHAnsi"/>
          <w:b/>
          <w:bCs/>
          <w:color w:val="00558C"/>
          <w:spacing w:val="-3"/>
          <w:sz w:val="28"/>
          <w:szCs w:val="28"/>
        </w:rPr>
        <w:t>ECT</w:t>
      </w:r>
    </w:p>
    <w:p w14:paraId="06648503" w14:textId="77777777" w:rsidR="000F72C1" w:rsidRDefault="0020793E">
      <w:pPr>
        <w:pStyle w:val="BodyText"/>
        <w:spacing w:before="180" w:line="227" w:lineRule="auto"/>
        <w:ind w:left="37" w:right="771" w:hanging="7"/>
        <w:jc w:val="both"/>
        <w:rPr>
          <w:rFonts w:asciiTheme="minorHAnsi" w:hAnsiTheme="minorHAnsi"/>
        </w:rPr>
      </w:pP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lease object</w:t>
      </w:r>
      <w:r>
        <w:rPr>
          <w:rFonts w:asciiTheme="minorHAnsi" w:hAnsiTheme="minorHAnsi"/>
          <w:spacing w:val="13"/>
        </w:rPr>
        <w:t xml:space="preserve"> </w:t>
      </w:r>
      <w:r>
        <w:rPr>
          <w:rFonts w:asciiTheme="minorHAnsi" w:hAnsiTheme="minorHAnsi"/>
          <w:spacing w:val="-2"/>
        </w:rPr>
        <w:t>must</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14"/>
          <w:w w:val="101"/>
        </w:rPr>
        <w:t xml:space="preserve"> </w:t>
      </w:r>
      <w:r>
        <w:rPr>
          <w:rFonts w:asciiTheme="minorHAnsi" w:hAnsiTheme="minorHAnsi"/>
          <w:spacing w:val="-2"/>
        </w:rPr>
        <w:t>used exclusively for the</w:t>
      </w:r>
      <w:r>
        <w:rPr>
          <w:rFonts w:asciiTheme="minorHAnsi" w:hAnsiTheme="minorHAnsi"/>
          <w:spacing w:val="13"/>
        </w:rPr>
        <w:t xml:space="preserve"> </w:t>
      </w:r>
      <w:r>
        <w:rPr>
          <w:rFonts w:asciiTheme="minorHAnsi" w:hAnsiTheme="minorHAnsi"/>
          <w:spacing w:val="-2"/>
        </w:rPr>
        <w:t>purposes stated</w:t>
      </w:r>
      <w:r>
        <w:rPr>
          <w:rFonts w:asciiTheme="minorHAnsi" w:hAnsiTheme="minorHAnsi"/>
          <w:spacing w:val="13"/>
          <w:w w:val="101"/>
        </w:rPr>
        <w:t xml:space="preserve"> </w:t>
      </w:r>
      <w:r>
        <w:rPr>
          <w:rFonts w:asciiTheme="minorHAnsi" w:hAnsiTheme="minorHAnsi"/>
          <w:spacing w:val="-2"/>
        </w:rPr>
        <w:t>under</w:t>
      </w:r>
      <w:r>
        <w:rPr>
          <w:rFonts w:asciiTheme="minorHAnsi" w:hAnsiTheme="minorHAnsi"/>
          <w:spacing w:val="12"/>
        </w:rPr>
        <w:t xml:space="preserve"> </w:t>
      </w:r>
      <w:r>
        <w:rPr>
          <w:rFonts w:asciiTheme="minorHAnsi" w:hAnsiTheme="minorHAnsi"/>
          <w:spacing w:val="-2"/>
        </w:rPr>
        <w:t>point 5, unless the</w:t>
      </w:r>
      <w:r>
        <w:rPr>
          <w:rFonts w:asciiTheme="minorHAnsi" w:hAnsiTheme="minorHAnsi"/>
          <w:spacing w:val="12"/>
          <w:w w:val="101"/>
        </w:rPr>
        <w:t xml:space="preserve"> </w:t>
      </w:r>
      <w:r>
        <w:rPr>
          <w:rFonts w:asciiTheme="minorHAnsi" w:hAnsiTheme="minorHAnsi"/>
          <w:spacing w:val="-2"/>
        </w:rPr>
        <w:t>lessee</w:t>
      </w:r>
      <w:r>
        <w:rPr>
          <w:rFonts w:asciiTheme="minorHAnsi" w:hAnsiTheme="minorHAnsi"/>
          <w:spacing w:val="15"/>
          <w:w w:val="101"/>
        </w:rPr>
        <w:t xml:space="preserve"> </w:t>
      </w:r>
      <w:r>
        <w:rPr>
          <w:rFonts w:asciiTheme="minorHAnsi" w:hAnsiTheme="minorHAnsi"/>
          <w:spacing w:val="-2"/>
        </w:rPr>
        <w:t>has</w:t>
      </w:r>
      <w:r>
        <w:rPr>
          <w:rFonts w:asciiTheme="minorHAnsi" w:hAnsiTheme="minorHAnsi"/>
          <w:spacing w:val="14"/>
          <w:w w:val="101"/>
        </w:rPr>
        <w:t xml:space="preserve"> </w:t>
      </w:r>
      <w:r>
        <w:rPr>
          <w:rFonts w:asciiTheme="minorHAnsi" w:hAnsiTheme="minorHAnsi"/>
          <w:spacing w:val="-2"/>
        </w:rPr>
        <w:t>received</w:t>
      </w:r>
      <w:r>
        <w:rPr>
          <w:rFonts w:asciiTheme="minorHAnsi" w:hAnsiTheme="minorHAnsi"/>
          <w:spacing w:val="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lessor's</w:t>
      </w:r>
      <w:r>
        <w:rPr>
          <w:rFonts w:asciiTheme="minorHAnsi" w:hAnsiTheme="minorHAnsi"/>
          <w:spacing w:val="29"/>
          <w:w w:val="101"/>
        </w:rPr>
        <w:t xml:space="preserve"> </w:t>
      </w:r>
      <w:r>
        <w:rPr>
          <w:rFonts w:asciiTheme="minorHAnsi" w:hAnsiTheme="minorHAnsi"/>
          <w:spacing w:val="-2"/>
        </w:rPr>
        <w:t>prior</w:t>
      </w:r>
      <w:r>
        <w:rPr>
          <w:rFonts w:asciiTheme="minorHAnsi" w:hAnsiTheme="minorHAnsi"/>
          <w:spacing w:val="25"/>
        </w:rPr>
        <w:t xml:space="preserve"> </w:t>
      </w:r>
      <w:r>
        <w:rPr>
          <w:rFonts w:asciiTheme="minorHAnsi" w:hAnsiTheme="minorHAnsi"/>
          <w:spacing w:val="-2"/>
        </w:rPr>
        <w:t>approval</w:t>
      </w:r>
      <w:r>
        <w:rPr>
          <w:rFonts w:asciiTheme="minorHAnsi" w:hAnsiTheme="minorHAnsi"/>
          <w:spacing w:val="29"/>
        </w:rPr>
        <w:t xml:space="preserve"> </w:t>
      </w:r>
      <w:r>
        <w:rPr>
          <w:rFonts w:asciiTheme="minorHAnsi" w:hAnsiTheme="minorHAnsi"/>
          <w:spacing w:val="-2"/>
        </w:rPr>
        <w:t>in</w:t>
      </w:r>
      <w:r>
        <w:rPr>
          <w:rFonts w:asciiTheme="minorHAnsi" w:hAnsiTheme="minorHAnsi"/>
          <w:spacing w:val="17"/>
          <w:w w:val="101"/>
        </w:rPr>
        <w:t xml:space="preserve"> </w:t>
      </w:r>
      <w:r>
        <w:rPr>
          <w:rFonts w:asciiTheme="minorHAnsi" w:hAnsiTheme="minorHAnsi"/>
          <w:spacing w:val="-2"/>
        </w:rPr>
        <w:t>writing</w:t>
      </w:r>
      <w:r>
        <w:rPr>
          <w:rFonts w:asciiTheme="minorHAnsi" w:hAnsiTheme="minorHAnsi"/>
          <w:spacing w:val="17"/>
          <w:w w:val="101"/>
        </w:rPr>
        <w:t xml:space="preserve"> </w:t>
      </w:r>
      <w:r>
        <w:rPr>
          <w:rFonts w:asciiTheme="minorHAnsi" w:hAnsiTheme="minorHAnsi"/>
          <w:spacing w:val="-2"/>
        </w:rPr>
        <w:t>to</w:t>
      </w:r>
      <w:r>
        <w:rPr>
          <w:rFonts w:asciiTheme="minorHAnsi" w:hAnsiTheme="minorHAnsi"/>
          <w:spacing w:val="32"/>
          <w:w w:val="101"/>
        </w:rPr>
        <w:t xml:space="preserve"> </w:t>
      </w:r>
      <w:r>
        <w:rPr>
          <w:rFonts w:asciiTheme="minorHAnsi" w:hAnsiTheme="minorHAnsi"/>
          <w:spacing w:val="-2"/>
        </w:rPr>
        <w:t>use</w:t>
      </w:r>
      <w:r>
        <w:rPr>
          <w:rFonts w:asciiTheme="minorHAnsi" w:hAnsiTheme="minorHAnsi"/>
          <w:spacing w:val="27"/>
        </w:rPr>
        <w:t xml:space="preserve"> </w:t>
      </w:r>
      <w:r>
        <w:rPr>
          <w:rFonts w:asciiTheme="minorHAnsi" w:hAnsiTheme="minorHAnsi"/>
          <w:spacing w:val="-2"/>
        </w:rPr>
        <w:t>it</w:t>
      </w:r>
      <w:r>
        <w:rPr>
          <w:rFonts w:asciiTheme="minorHAnsi" w:hAnsiTheme="minorHAnsi"/>
          <w:spacing w:val="19"/>
          <w:w w:val="101"/>
        </w:rPr>
        <w:t xml:space="preserve"> </w:t>
      </w:r>
      <w:r>
        <w:rPr>
          <w:rFonts w:asciiTheme="minorHAnsi" w:hAnsiTheme="minorHAnsi"/>
          <w:spacing w:val="-2"/>
        </w:rPr>
        <w:t>for</w:t>
      </w:r>
      <w:r>
        <w:rPr>
          <w:rFonts w:asciiTheme="minorHAnsi" w:hAnsiTheme="minorHAnsi"/>
          <w:spacing w:val="22"/>
        </w:rPr>
        <w:t xml:space="preserve"> </w:t>
      </w:r>
      <w:r>
        <w:rPr>
          <w:rFonts w:asciiTheme="minorHAnsi" w:hAnsiTheme="minorHAnsi"/>
          <w:spacing w:val="-2"/>
        </w:rPr>
        <w:t>other</w:t>
      </w:r>
      <w:r>
        <w:rPr>
          <w:rFonts w:asciiTheme="minorHAnsi" w:hAnsiTheme="minorHAnsi"/>
          <w:spacing w:val="27"/>
        </w:rPr>
        <w:t xml:space="preserve"> </w:t>
      </w:r>
      <w:r>
        <w:rPr>
          <w:rFonts w:asciiTheme="minorHAnsi" w:hAnsiTheme="minorHAnsi"/>
          <w:spacing w:val="-2"/>
        </w:rPr>
        <w:t>purposes.</w:t>
      </w:r>
      <w:r>
        <w:rPr>
          <w:rFonts w:asciiTheme="minorHAnsi" w:hAnsiTheme="minorHAnsi"/>
          <w:spacing w:val="16"/>
          <w:w w:val="101"/>
        </w:rPr>
        <w:t xml:space="preserve"> </w:t>
      </w:r>
      <w:r>
        <w:rPr>
          <w:rFonts w:asciiTheme="minorHAnsi" w:hAnsiTheme="minorHAnsi"/>
          <w:spacing w:val="-2"/>
        </w:rPr>
        <w:t>T</w:t>
      </w:r>
      <w:r>
        <w:rPr>
          <w:rFonts w:asciiTheme="minorHAnsi" w:hAnsiTheme="minorHAnsi"/>
          <w:spacing w:val="-3"/>
        </w:rPr>
        <w:t>he</w:t>
      </w:r>
      <w:r>
        <w:rPr>
          <w:rFonts w:asciiTheme="minorHAnsi" w:hAnsiTheme="minorHAnsi"/>
          <w:spacing w:val="32"/>
        </w:rPr>
        <w:t xml:space="preserve"> </w:t>
      </w:r>
      <w:r>
        <w:rPr>
          <w:rFonts w:asciiTheme="minorHAnsi" w:hAnsiTheme="minorHAnsi"/>
          <w:spacing w:val="-3"/>
        </w:rPr>
        <w:t>lessee</w:t>
      </w:r>
      <w:r>
        <w:rPr>
          <w:rFonts w:asciiTheme="minorHAnsi" w:hAnsiTheme="minorHAnsi"/>
          <w:spacing w:val="29"/>
          <w:w w:val="101"/>
        </w:rPr>
        <w:t xml:space="preserve"> </w:t>
      </w:r>
      <w:r>
        <w:rPr>
          <w:rFonts w:asciiTheme="minorHAnsi" w:hAnsiTheme="minorHAnsi"/>
          <w:spacing w:val="-3"/>
        </w:rPr>
        <w:t>must</w:t>
      </w:r>
      <w:r>
        <w:rPr>
          <w:rFonts w:asciiTheme="minorHAnsi" w:hAnsiTheme="minorHAnsi"/>
          <w:spacing w:val="30"/>
        </w:rPr>
        <w:t xml:space="preserve"> </w:t>
      </w:r>
      <w:r>
        <w:rPr>
          <w:rFonts w:asciiTheme="minorHAnsi" w:hAnsiTheme="minorHAnsi"/>
          <w:spacing w:val="-3"/>
        </w:rPr>
        <w:t>not</w:t>
      </w:r>
      <w:r>
        <w:rPr>
          <w:rFonts w:asciiTheme="minorHAnsi" w:hAnsiTheme="minorHAnsi"/>
          <w:spacing w:val="31"/>
        </w:rPr>
        <w:t xml:space="preserve"> </w:t>
      </w:r>
      <w:r>
        <w:rPr>
          <w:rFonts w:asciiTheme="minorHAnsi" w:hAnsiTheme="minorHAnsi"/>
          <w:spacing w:val="-3"/>
        </w:rPr>
        <w:t>use</w:t>
      </w:r>
      <w:r>
        <w:rPr>
          <w:rFonts w:asciiTheme="minorHAnsi" w:hAnsiTheme="minorHAnsi"/>
          <w:spacing w:val="19"/>
        </w:rPr>
        <w:t xml:space="preserve"> </w:t>
      </w:r>
      <w:r>
        <w:rPr>
          <w:rFonts w:asciiTheme="minorHAnsi" w:hAnsiTheme="minorHAnsi"/>
          <w:spacing w:val="-3"/>
        </w:rPr>
        <w:t>the</w:t>
      </w:r>
      <w:r>
        <w:rPr>
          <w:rFonts w:asciiTheme="minorHAnsi" w:hAnsiTheme="minorHAnsi"/>
          <w:spacing w:val="32"/>
        </w:rPr>
        <w:t xml:space="preserve"> </w:t>
      </w:r>
      <w:r>
        <w:rPr>
          <w:rFonts w:asciiTheme="minorHAnsi" w:hAnsiTheme="minorHAnsi"/>
          <w:spacing w:val="-3"/>
        </w:rPr>
        <w:t>lease</w:t>
      </w:r>
      <w:r>
        <w:rPr>
          <w:rFonts w:asciiTheme="minorHAnsi" w:hAnsiTheme="minorHAnsi"/>
          <w:spacing w:val="23"/>
        </w:rPr>
        <w:t xml:space="preserve"> </w:t>
      </w:r>
      <w:r>
        <w:rPr>
          <w:rFonts w:asciiTheme="minorHAnsi" w:hAnsiTheme="minorHAnsi"/>
          <w:spacing w:val="-3"/>
        </w:rPr>
        <w:t>object,</w:t>
      </w:r>
      <w:r>
        <w:rPr>
          <w:rFonts w:asciiTheme="minorHAnsi" w:hAnsiTheme="minorHAnsi"/>
          <w:spacing w:val="22"/>
        </w:rPr>
        <w:t xml:space="preserve"> </w:t>
      </w:r>
      <w:r>
        <w:rPr>
          <w:rFonts w:asciiTheme="minorHAnsi" w:hAnsiTheme="minorHAnsi"/>
          <w:spacing w:val="-3"/>
        </w:rPr>
        <w:t>or</w:t>
      </w:r>
      <w:r>
        <w:rPr>
          <w:rFonts w:asciiTheme="minorHAnsi" w:hAnsiTheme="minorHAnsi"/>
          <w:spacing w:val="25"/>
        </w:rPr>
        <w:t xml:space="preserve"> </w:t>
      </w:r>
      <w:r>
        <w:rPr>
          <w:rFonts w:asciiTheme="minorHAnsi" w:hAnsiTheme="minorHAnsi"/>
          <w:spacing w:val="-3"/>
        </w:rPr>
        <w:t>allow</w:t>
      </w:r>
      <w:r>
        <w:rPr>
          <w:rFonts w:asciiTheme="minorHAnsi" w:hAnsiTheme="minorHAnsi"/>
        </w:rPr>
        <w:t xml:space="preserve"> </w:t>
      </w:r>
      <w:r>
        <w:rPr>
          <w:rFonts w:asciiTheme="minorHAnsi" w:hAnsiTheme="minorHAnsi"/>
          <w:spacing w:val="-1"/>
        </w:rPr>
        <w:t>others to</w:t>
      </w:r>
      <w:r>
        <w:rPr>
          <w:rFonts w:asciiTheme="minorHAnsi" w:hAnsiTheme="minorHAnsi"/>
          <w:spacing w:val="21"/>
        </w:rPr>
        <w:t xml:space="preserve"> </w:t>
      </w:r>
      <w:r>
        <w:rPr>
          <w:rFonts w:asciiTheme="minorHAnsi" w:hAnsiTheme="minorHAnsi"/>
          <w:spacing w:val="-1"/>
        </w:rPr>
        <w:t>use</w:t>
      </w:r>
      <w:r>
        <w:rPr>
          <w:rFonts w:asciiTheme="minorHAnsi" w:hAnsiTheme="minorHAnsi"/>
          <w:spacing w:val="20"/>
        </w:rPr>
        <w:t xml:space="preserve"> </w:t>
      </w:r>
      <w:r>
        <w:rPr>
          <w:rFonts w:asciiTheme="minorHAnsi" w:hAnsiTheme="minorHAnsi"/>
          <w:spacing w:val="-1"/>
        </w:rPr>
        <w:t>it,</w:t>
      </w:r>
      <w:r>
        <w:rPr>
          <w:rFonts w:asciiTheme="minorHAnsi" w:hAnsiTheme="minorHAnsi"/>
          <w:spacing w:val="15"/>
          <w:w w:val="101"/>
        </w:rPr>
        <w:t xml:space="preserve"> </w:t>
      </w:r>
      <w:r>
        <w:rPr>
          <w:rFonts w:asciiTheme="minorHAnsi" w:hAnsiTheme="minorHAnsi"/>
          <w:spacing w:val="-1"/>
        </w:rPr>
        <w:t>as</w:t>
      </w:r>
      <w:r>
        <w:rPr>
          <w:rFonts w:asciiTheme="minorHAnsi" w:hAnsiTheme="minorHAnsi"/>
          <w:spacing w:val="15"/>
          <w:w w:val="101"/>
        </w:rPr>
        <w:t xml:space="preserve"> </w:t>
      </w:r>
      <w:r>
        <w:rPr>
          <w:rFonts w:asciiTheme="minorHAnsi" w:hAnsiTheme="minorHAnsi"/>
          <w:spacing w:val="-1"/>
        </w:rPr>
        <w:t>a</w:t>
      </w:r>
      <w:r>
        <w:rPr>
          <w:rFonts w:asciiTheme="minorHAnsi" w:hAnsiTheme="minorHAnsi"/>
          <w:spacing w:val="15"/>
          <w:w w:val="101"/>
        </w:rPr>
        <w:t xml:space="preserve"> </w:t>
      </w:r>
      <w:r>
        <w:rPr>
          <w:rFonts w:asciiTheme="minorHAnsi" w:hAnsiTheme="minorHAnsi"/>
          <w:spacing w:val="-1"/>
        </w:rPr>
        <w:t>dwellin</w:t>
      </w:r>
      <w:r>
        <w:rPr>
          <w:rFonts w:asciiTheme="minorHAnsi" w:hAnsiTheme="minorHAnsi"/>
          <w:spacing w:val="-2"/>
        </w:rPr>
        <w:t>g. This</w:t>
      </w:r>
      <w:r>
        <w:rPr>
          <w:rFonts w:asciiTheme="minorHAnsi" w:hAnsiTheme="minorHAnsi"/>
          <w:spacing w:val="20"/>
        </w:rPr>
        <w:t xml:space="preserve"> </w:t>
      </w:r>
      <w:r>
        <w:rPr>
          <w:rFonts w:asciiTheme="minorHAnsi" w:hAnsiTheme="minorHAnsi"/>
          <w:spacing w:val="-2"/>
        </w:rPr>
        <w:t>is</w:t>
      </w:r>
      <w:r>
        <w:rPr>
          <w:rFonts w:asciiTheme="minorHAnsi" w:hAnsiTheme="minorHAnsi"/>
          <w:spacing w:val="22"/>
        </w:rPr>
        <w:t xml:space="preserve"> </w:t>
      </w:r>
      <w:r>
        <w:rPr>
          <w:rFonts w:asciiTheme="minorHAnsi" w:hAnsiTheme="minorHAnsi"/>
          <w:spacing w:val="-2"/>
        </w:rPr>
        <w:t>regarded</w:t>
      </w:r>
      <w:r>
        <w:rPr>
          <w:rFonts w:asciiTheme="minorHAnsi" w:hAnsiTheme="minorHAnsi"/>
          <w:spacing w:val="15"/>
        </w:rPr>
        <w:t xml:space="preserve"> </w:t>
      </w:r>
      <w:r>
        <w:rPr>
          <w:rFonts w:asciiTheme="minorHAnsi" w:hAnsiTheme="minorHAnsi"/>
          <w:spacing w:val="-2"/>
        </w:rPr>
        <w:t>as</w:t>
      </w:r>
      <w:r>
        <w:rPr>
          <w:rFonts w:asciiTheme="minorHAnsi" w:hAnsiTheme="minorHAnsi"/>
          <w:spacing w:val="13"/>
        </w:rPr>
        <w:t xml:space="preserve"> </w:t>
      </w:r>
      <w:r>
        <w:rPr>
          <w:rFonts w:asciiTheme="minorHAnsi" w:hAnsiTheme="minorHAnsi"/>
          <w:spacing w:val="-2"/>
        </w:rPr>
        <w:t>a</w:t>
      </w:r>
      <w:r>
        <w:rPr>
          <w:rFonts w:asciiTheme="minorHAnsi" w:hAnsiTheme="minorHAnsi"/>
          <w:spacing w:val="14"/>
        </w:rPr>
        <w:t xml:space="preserve"> </w:t>
      </w:r>
      <w:r>
        <w:rPr>
          <w:rFonts w:asciiTheme="minorHAnsi" w:hAnsiTheme="minorHAnsi"/>
          <w:spacing w:val="-2"/>
        </w:rPr>
        <w:t>sub-leasing for which</w:t>
      </w:r>
      <w:r>
        <w:rPr>
          <w:rFonts w:asciiTheme="minorHAnsi" w:hAnsiTheme="minorHAnsi"/>
          <w:spacing w:val="14"/>
          <w:w w:val="101"/>
        </w:rPr>
        <w:t xml:space="preserve"> </w:t>
      </w:r>
      <w:r>
        <w:rPr>
          <w:rFonts w:asciiTheme="minorHAnsi" w:hAnsiTheme="minorHAnsi"/>
          <w:spacing w:val="-2"/>
        </w:rPr>
        <w:t>a</w:t>
      </w:r>
      <w:r>
        <w:rPr>
          <w:rFonts w:asciiTheme="minorHAnsi" w:hAnsiTheme="minorHAnsi"/>
          <w:spacing w:val="14"/>
        </w:rPr>
        <w:t xml:space="preserve"> </w:t>
      </w:r>
      <w:r>
        <w:rPr>
          <w:rFonts w:asciiTheme="minorHAnsi" w:hAnsiTheme="minorHAnsi"/>
          <w:spacing w:val="-2"/>
        </w:rPr>
        <w:t>separate</w:t>
      </w:r>
      <w:r>
        <w:rPr>
          <w:rFonts w:asciiTheme="minorHAnsi" w:hAnsiTheme="minorHAnsi"/>
          <w:spacing w:val="16"/>
        </w:rPr>
        <w:t xml:space="preserve"> </w:t>
      </w:r>
      <w:r>
        <w:rPr>
          <w:rFonts w:asciiTheme="minorHAnsi" w:hAnsiTheme="minorHAnsi"/>
          <w:spacing w:val="-2"/>
        </w:rPr>
        <w:t>agreement</w:t>
      </w:r>
      <w:r>
        <w:rPr>
          <w:rFonts w:asciiTheme="minorHAnsi" w:hAnsiTheme="minorHAnsi"/>
          <w:spacing w:val="20"/>
        </w:rPr>
        <w:t xml:space="preserve"> </w:t>
      </w:r>
      <w:r>
        <w:rPr>
          <w:rFonts w:asciiTheme="minorHAnsi" w:hAnsiTheme="minorHAnsi"/>
          <w:spacing w:val="-2"/>
        </w:rPr>
        <w:t>must</w:t>
      </w:r>
      <w:r>
        <w:rPr>
          <w:rFonts w:asciiTheme="minorHAnsi" w:hAnsiTheme="minorHAnsi"/>
          <w:spacing w:val="20"/>
          <w:w w:val="101"/>
        </w:rPr>
        <w:t xml:space="preserve"> </w:t>
      </w:r>
      <w:r>
        <w:rPr>
          <w:rFonts w:asciiTheme="minorHAnsi" w:hAnsiTheme="minorHAnsi"/>
          <w:spacing w:val="-2"/>
        </w:rPr>
        <w:t>in the</w:t>
      </w:r>
      <w:r>
        <w:rPr>
          <w:rFonts w:asciiTheme="minorHAnsi" w:hAnsiTheme="minorHAnsi"/>
          <w:spacing w:val="13"/>
          <w:w w:val="101"/>
        </w:rPr>
        <w:t xml:space="preserve"> </w:t>
      </w:r>
      <w:r>
        <w:rPr>
          <w:rFonts w:asciiTheme="minorHAnsi" w:hAnsiTheme="minorHAnsi"/>
          <w:spacing w:val="-2"/>
        </w:rPr>
        <w:t>event</w:t>
      </w:r>
      <w:r>
        <w:rPr>
          <w:rFonts w:asciiTheme="minorHAnsi" w:hAnsiTheme="minorHAnsi"/>
        </w:rPr>
        <w:t xml:space="preserve"> </w:t>
      </w:r>
      <w:r>
        <w:rPr>
          <w:rFonts w:asciiTheme="minorHAnsi" w:hAnsiTheme="minorHAnsi"/>
          <w:spacing w:val="-4"/>
        </w:rPr>
        <w:t>be</w:t>
      </w:r>
      <w:r>
        <w:rPr>
          <w:rFonts w:asciiTheme="minorHAnsi" w:hAnsiTheme="minorHAnsi"/>
          <w:spacing w:val="16"/>
        </w:rPr>
        <w:t xml:space="preserve"> </w:t>
      </w:r>
      <w:r>
        <w:rPr>
          <w:rFonts w:asciiTheme="minorHAnsi" w:hAnsiTheme="minorHAnsi"/>
          <w:spacing w:val="-4"/>
        </w:rPr>
        <w:t>drawn</w:t>
      </w:r>
      <w:r>
        <w:rPr>
          <w:rFonts w:asciiTheme="minorHAnsi" w:hAnsiTheme="minorHAnsi"/>
          <w:spacing w:val="15"/>
          <w:w w:val="101"/>
        </w:rPr>
        <w:t xml:space="preserve"> </w:t>
      </w:r>
      <w:r>
        <w:rPr>
          <w:rFonts w:asciiTheme="minorHAnsi" w:hAnsiTheme="minorHAnsi"/>
          <w:spacing w:val="-4"/>
        </w:rPr>
        <w:t>up.</w:t>
      </w:r>
    </w:p>
    <w:p w14:paraId="06648504" w14:textId="77777777" w:rsidR="000F72C1" w:rsidRDefault="0020793E">
      <w:pPr>
        <w:pStyle w:val="BodyText"/>
        <w:spacing w:before="175" w:line="223" w:lineRule="auto"/>
        <w:ind w:left="31" w:right="768" w:hanging="1"/>
        <w:jc w:val="both"/>
        <w:rPr>
          <w:rFonts w:asciiTheme="minorHAnsi" w:hAnsiTheme="minorHAnsi"/>
        </w:rPr>
      </w:pPr>
      <w:r>
        <w:rPr>
          <w:rFonts w:asciiTheme="minorHAnsi" w:hAnsiTheme="minorHAnsi"/>
          <w:spacing w:val="-1"/>
        </w:rPr>
        <w:t>The</w:t>
      </w:r>
      <w:r>
        <w:rPr>
          <w:rFonts w:asciiTheme="minorHAnsi" w:hAnsiTheme="minorHAnsi"/>
          <w:spacing w:val="20"/>
          <w:w w:val="101"/>
        </w:rPr>
        <w:t xml:space="preserve"> </w:t>
      </w:r>
      <w:r>
        <w:rPr>
          <w:rFonts w:asciiTheme="minorHAnsi" w:hAnsiTheme="minorHAnsi"/>
          <w:spacing w:val="-1"/>
        </w:rPr>
        <w:t>lessee</w:t>
      </w:r>
      <w:r>
        <w:rPr>
          <w:rFonts w:asciiTheme="minorHAnsi" w:hAnsiTheme="minorHAnsi"/>
          <w:spacing w:val="19"/>
          <w:w w:val="101"/>
        </w:rPr>
        <w:t xml:space="preserve"> </w:t>
      </w:r>
      <w:r>
        <w:rPr>
          <w:rFonts w:asciiTheme="minorHAnsi" w:hAnsiTheme="minorHAnsi"/>
          <w:spacing w:val="-1"/>
        </w:rPr>
        <w:t>undertakes to</w:t>
      </w:r>
      <w:r>
        <w:rPr>
          <w:rFonts w:asciiTheme="minorHAnsi" w:hAnsiTheme="minorHAnsi"/>
          <w:spacing w:val="11"/>
        </w:rPr>
        <w:t xml:space="preserve"> </w:t>
      </w:r>
      <w:r>
        <w:rPr>
          <w:rFonts w:asciiTheme="minorHAnsi" w:hAnsiTheme="minorHAnsi"/>
          <w:spacing w:val="-1"/>
        </w:rPr>
        <w:t>acquaint</w:t>
      </w:r>
      <w:r>
        <w:rPr>
          <w:rFonts w:asciiTheme="minorHAnsi" w:hAnsiTheme="minorHAnsi"/>
          <w:spacing w:val="20"/>
          <w:w w:val="101"/>
        </w:rPr>
        <w:t xml:space="preserve"> </w:t>
      </w:r>
      <w:r>
        <w:rPr>
          <w:rFonts w:asciiTheme="minorHAnsi" w:hAnsiTheme="minorHAnsi"/>
          <w:spacing w:val="-1"/>
        </w:rPr>
        <w:t>himself and to</w:t>
      </w:r>
      <w:r>
        <w:rPr>
          <w:rFonts w:asciiTheme="minorHAnsi" w:hAnsiTheme="minorHAnsi"/>
          <w:spacing w:val="14"/>
        </w:rPr>
        <w:t xml:space="preserve"> </w:t>
      </w:r>
      <w:r>
        <w:rPr>
          <w:rFonts w:asciiTheme="minorHAnsi" w:hAnsiTheme="minorHAnsi"/>
          <w:spacing w:val="-1"/>
        </w:rPr>
        <w:t>comply with such</w:t>
      </w:r>
      <w:r>
        <w:rPr>
          <w:rFonts w:asciiTheme="minorHAnsi" w:hAnsiTheme="minorHAnsi"/>
          <w:spacing w:val="19"/>
        </w:rPr>
        <w:t xml:space="preserve"> </w:t>
      </w:r>
      <w:r>
        <w:rPr>
          <w:rFonts w:asciiTheme="minorHAnsi" w:hAnsiTheme="minorHAnsi"/>
          <w:spacing w:val="-1"/>
        </w:rPr>
        <w:t>public</w:t>
      </w:r>
      <w:r>
        <w:rPr>
          <w:rFonts w:asciiTheme="minorHAnsi" w:hAnsiTheme="minorHAnsi"/>
          <w:spacing w:val="20"/>
        </w:rPr>
        <w:t xml:space="preserve"> </w:t>
      </w:r>
      <w:r>
        <w:rPr>
          <w:rFonts w:asciiTheme="minorHAnsi" w:hAnsiTheme="minorHAnsi"/>
          <w:spacing w:val="-1"/>
        </w:rPr>
        <w:t>regulations</w:t>
      </w:r>
      <w:r>
        <w:rPr>
          <w:rFonts w:asciiTheme="minorHAnsi" w:hAnsiTheme="minorHAnsi"/>
          <w:spacing w:val="13"/>
        </w:rPr>
        <w:t xml:space="preserve"> </w:t>
      </w:r>
      <w:r>
        <w:rPr>
          <w:rFonts w:asciiTheme="minorHAnsi" w:hAnsiTheme="minorHAnsi"/>
          <w:spacing w:val="-2"/>
        </w:rPr>
        <w:t>and</w:t>
      </w:r>
      <w:r>
        <w:rPr>
          <w:rFonts w:asciiTheme="minorHAnsi" w:hAnsiTheme="minorHAnsi"/>
          <w:spacing w:val="16"/>
          <w:w w:val="101"/>
        </w:rPr>
        <w:t xml:space="preserve"> </w:t>
      </w:r>
      <w:r>
        <w:rPr>
          <w:rFonts w:asciiTheme="minorHAnsi" w:hAnsiTheme="minorHAnsi"/>
          <w:spacing w:val="-2"/>
        </w:rPr>
        <w:t>instructions</w:t>
      </w:r>
      <w:r>
        <w:rPr>
          <w:rFonts w:asciiTheme="minorHAnsi" w:hAnsiTheme="minorHAnsi"/>
          <w:spacing w:val="13"/>
        </w:rPr>
        <w:t xml:space="preserve"> </w:t>
      </w:r>
      <w:r>
        <w:rPr>
          <w:rFonts w:asciiTheme="minorHAnsi" w:hAnsiTheme="minorHAnsi"/>
          <w:spacing w:val="-2"/>
        </w:rPr>
        <w:t>concerning</w:t>
      </w:r>
      <w:r>
        <w:rPr>
          <w:rFonts w:asciiTheme="minorHAnsi" w:hAnsiTheme="minorHAnsi"/>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11"/>
        </w:rPr>
        <w:t xml:space="preserve"> </w:t>
      </w:r>
      <w:r>
        <w:rPr>
          <w:rFonts w:asciiTheme="minorHAnsi" w:hAnsiTheme="minorHAnsi"/>
          <w:spacing w:val="-2"/>
        </w:rPr>
        <w:t>as</w:t>
      </w:r>
      <w:r>
        <w:rPr>
          <w:rFonts w:asciiTheme="minorHAnsi" w:hAnsiTheme="minorHAnsi"/>
          <w:spacing w:val="17"/>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been or</w:t>
      </w:r>
      <w:r>
        <w:rPr>
          <w:rFonts w:asciiTheme="minorHAnsi" w:hAnsiTheme="minorHAnsi"/>
          <w:spacing w:val="15"/>
        </w:rPr>
        <w:t xml:space="preserve"> </w:t>
      </w:r>
      <w:r>
        <w:rPr>
          <w:rFonts w:asciiTheme="minorHAnsi" w:hAnsiTheme="minorHAnsi"/>
          <w:spacing w:val="-2"/>
        </w:rPr>
        <w:t>may</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5"/>
          <w:w w:val="101"/>
        </w:rPr>
        <w:t xml:space="preserve"> </w:t>
      </w:r>
      <w:r>
        <w:rPr>
          <w:rFonts w:asciiTheme="minorHAnsi" w:hAnsiTheme="minorHAnsi"/>
          <w:spacing w:val="-2"/>
        </w:rPr>
        <w:t>introduced</w:t>
      </w:r>
      <w:r>
        <w:rPr>
          <w:rFonts w:asciiTheme="minorHAnsi" w:hAnsiTheme="minorHAnsi"/>
          <w:spacing w:val="-3"/>
        </w:rPr>
        <w:t>. The</w:t>
      </w:r>
      <w:r>
        <w:rPr>
          <w:rFonts w:asciiTheme="minorHAnsi" w:hAnsiTheme="minorHAnsi"/>
          <w:spacing w:val="17"/>
          <w:w w:val="101"/>
        </w:rPr>
        <w:t xml:space="preserve"> </w:t>
      </w:r>
      <w:r>
        <w:rPr>
          <w:rFonts w:asciiTheme="minorHAnsi" w:hAnsiTheme="minorHAnsi"/>
          <w:spacing w:val="-3"/>
        </w:rPr>
        <w:t>risk consequent</w:t>
      </w:r>
      <w:r>
        <w:rPr>
          <w:rFonts w:asciiTheme="minorHAnsi" w:hAnsiTheme="minorHAnsi"/>
          <w:spacing w:val="17"/>
        </w:rPr>
        <w:t xml:space="preserve"> </w:t>
      </w:r>
      <w:r>
        <w:rPr>
          <w:rFonts w:asciiTheme="minorHAnsi" w:hAnsiTheme="minorHAnsi"/>
          <w:spacing w:val="-3"/>
        </w:rPr>
        <w:t>upon agreed</w:t>
      </w:r>
      <w:r>
        <w:rPr>
          <w:rFonts w:asciiTheme="minorHAnsi" w:hAnsiTheme="minorHAnsi"/>
          <w:spacing w:val="13"/>
          <w:w w:val="101"/>
        </w:rPr>
        <w:t xml:space="preserve"> </w:t>
      </w:r>
      <w:r>
        <w:rPr>
          <w:rFonts w:asciiTheme="minorHAnsi" w:hAnsiTheme="minorHAnsi"/>
          <w:spacing w:val="-3"/>
        </w:rPr>
        <w:t>use</w:t>
      </w:r>
      <w:r>
        <w:rPr>
          <w:rFonts w:asciiTheme="minorHAnsi" w:hAnsiTheme="minorHAnsi"/>
          <w:spacing w:val="17"/>
          <w:w w:val="101"/>
        </w:rPr>
        <w:t xml:space="preserve"> </w:t>
      </w:r>
      <w:r>
        <w:rPr>
          <w:rFonts w:asciiTheme="minorHAnsi" w:hAnsiTheme="minorHAnsi"/>
          <w:spacing w:val="-3"/>
        </w:rPr>
        <w:t>not</w:t>
      </w:r>
      <w:r>
        <w:rPr>
          <w:rFonts w:asciiTheme="minorHAnsi" w:hAnsiTheme="minorHAnsi"/>
          <w:spacing w:val="18"/>
        </w:rPr>
        <w:t xml:space="preserve"> </w:t>
      </w:r>
      <w:r>
        <w:rPr>
          <w:rFonts w:asciiTheme="minorHAnsi" w:hAnsiTheme="minorHAnsi"/>
          <w:spacing w:val="-3"/>
        </w:rPr>
        <w:t>being</w:t>
      </w:r>
      <w:r>
        <w:rPr>
          <w:rFonts w:asciiTheme="minorHAnsi" w:hAnsiTheme="minorHAnsi"/>
          <w:spacing w:val="16"/>
        </w:rPr>
        <w:t xml:space="preserve"> </w:t>
      </w:r>
      <w:r>
        <w:rPr>
          <w:rFonts w:asciiTheme="minorHAnsi" w:hAnsiTheme="minorHAnsi"/>
          <w:spacing w:val="-3"/>
        </w:rPr>
        <w:t>prevented</w:t>
      </w:r>
      <w:r>
        <w:rPr>
          <w:rFonts w:asciiTheme="minorHAnsi" w:hAnsiTheme="minorHAnsi"/>
          <w:spacing w:val="16"/>
          <w:w w:val="101"/>
        </w:rPr>
        <w:t xml:space="preserve"> </w:t>
      </w:r>
      <w:r>
        <w:rPr>
          <w:rFonts w:asciiTheme="minorHAnsi" w:hAnsiTheme="minorHAnsi"/>
          <w:spacing w:val="-3"/>
        </w:rPr>
        <w:t>by</w:t>
      </w:r>
      <w:r>
        <w:rPr>
          <w:rFonts w:asciiTheme="minorHAnsi" w:hAnsiTheme="minorHAnsi"/>
          <w:spacing w:val="15"/>
          <w:w w:val="101"/>
        </w:rPr>
        <w:t xml:space="preserve"> </w:t>
      </w:r>
      <w:r>
        <w:rPr>
          <w:rFonts w:asciiTheme="minorHAnsi" w:hAnsiTheme="minorHAnsi"/>
          <w:spacing w:val="-3"/>
        </w:rPr>
        <w:t>law</w:t>
      </w:r>
      <w:r>
        <w:rPr>
          <w:rFonts w:asciiTheme="minorHAnsi" w:hAnsiTheme="minorHAnsi"/>
          <w:spacing w:val="11"/>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2"/>
        </w:rPr>
        <w:t>public order pursuant to law shall be borne</w:t>
      </w:r>
      <w:r>
        <w:rPr>
          <w:rFonts w:asciiTheme="minorHAnsi" w:hAnsiTheme="minorHAnsi"/>
          <w:spacing w:val="12"/>
        </w:rPr>
        <w:t xml:space="preserve"> </w:t>
      </w:r>
      <w:r>
        <w:rPr>
          <w:rFonts w:asciiTheme="minorHAnsi" w:hAnsiTheme="minorHAnsi"/>
          <w:spacing w:val="-2"/>
        </w:rPr>
        <w:t>by the</w:t>
      </w:r>
      <w:r>
        <w:rPr>
          <w:rFonts w:asciiTheme="minorHAnsi" w:hAnsiTheme="minorHAnsi"/>
          <w:spacing w:val="10"/>
        </w:rPr>
        <w:t xml:space="preserve"> </w:t>
      </w:r>
      <w:r>
        <w:rPr>
          <w:rFonts w:asciiTheme="minorHAnsi" w:hAnsiTheme="minorHAnsi"/>
          <w:spacing w:val="-2"/>
        </w:rPr>
        <w:t>lessee. The</w:t>
      </w:r>
      <w:r>
        <w:rPr>
          <w:rFonts w:asciiTheme="minorHAnsi" w:hAnsiTheme="minorHAnsi"/>
          <w:spacing w:val="13"/>
        </w:rPr>
        <w:t xml:space="preserve"> </w:t>
      </w:r>
      <w:r>
        <w:rPr>
          <w:rFonts w:asciiTheme="minorHAnsi" w:hAnsiTheme="minorHAnsi"/>
          <w:spacing w:val="-2"/>
        </w:rPr>
        <w:t>Rent Act section 2-17</w:t>
      </w:r>
      <w:r>
        <w:rPr>
          <w:rFonts w:asciiTheme="minorHAnsi" w:hAnsiTheme="minorHAnsi"/>
          <w:spacing w:val="6"/>
        </w:rPr>
        <w:t xml:space="preserve"> </w:t>
      </w:r>
      <w:r>
        <w:rPr>
          <w:rFonts w:asciiTheme="minorHAnsi" w:hAnsiTheme="minorHAnsi"/>
          <w:spacing w:val="-2"/>
        </w:rPr>
        <w:t>is departed from</w:t>
      </w:r>
      <w:r>
        <w:rPr>
          <w:rFonts w:asciiTheme="minorHAnsi" w:hAnsiTheme="minorHAnsi"/>
          <w:spacing w:val="9"/>
        </w:rPr>
        <w:t xml:space="preserve"> </w:t>
      </w:r>
      <w:r>
        <w:rPr>
          <w:rFonts w:asciiTheme="minorHAnsi" w:hAnsiTheme="minorHAnsi"/>
          <w:spacing w:val="-2"/>
        </w:rPr>
        <w:t>in this</w:t>
      </w:r>
      <w:r>
        <w:rPr>
          <w:rFonts w:asciiTheme="minorHAnsi" w:hAnsiTheme="minorHAnsi"/>
          <w:spacing w:val="8"/>
        </w:rPr>
        <w:t xml:space="preserve"> </w:t>
      </w:r>
      <w:r>
        <w:rPr>
          <w:rFonts w:asciiTheme="minorHAnsi" w:hAnsiTheme="minorHAnsi"/>
          <w:spacing w:val="-2"/>
        </w:rPr>
        <w:t>respect.</w:t>
      </w:r>
    </w:p>
    <w:p w14:paraId="06648505" w14:textId="77777777" w:rsidR="000F72C1" w:rsidRDefault="0020793E">
      <w:pPr>
        <w:pStyle w:val="BodyText"/>
        <w:spacing w:before="179" w:line="227" w:lineRule="auto"/>
        <w:ind w:left="38" w:right="769" w:hanging="8"/>
        <w:jc w:val="both"/>
        <w:rPr>
          <w:rFonts w:asciiTheme="minorHAnsi" w:hAnsiTheme="minorHAnsi"/>
        </w:rPr>
      </w:pPr>
      <w:r>
        <w:rPr>
          <w:rFonts w:asciiTheme="minorHAnsi" w:hAnsiTheme="minorHAnsi"/>
          <w:spacing w:val="-1"/>
        </w:rPr>
        <w:t>The</w:t>
      </w:r>
      <w:r>
        <w:rPr>
          <w:rFonts w:asciiTheme="minorHAnsi" w:hAnsiTheme="minorHAnsi"/>
          <w:spacing w:val="28"/>
        </w:rPr>
        <w:t xml:space="preserve"> </w:t>
      </w:r>
      <w:r>
        <w:rPr>
          <w:rFonts w:asciiTheme="minorHAnsi" w:hAnsiTheme="minorHAnsi"/>
          <w:spacing w:val="-1"/>
        </w:rPr>
        <w:t>lessor</w:t>
      </w:r>
      <w:r>
        <w:rPr>
          <w:rFonts w:asciiTheme="minorHAnsi" w:hAnsiTheme="minorHAnsi"/>
          <w:spacing w:val="24"/>
          <w:w w:val="101"/>
        </w:rPr>
        <w:t xml:space="preserve"> </w:t>
      </w:r>
      <w:r>
        <w:rPr>
          <w:rFonts w:asciiTheme="minorHAnsi" w:hAnsiTheme="minorHAnsi"/>
          <w:spacing w:val="-1"/>
        </w:rPr>
        <w:t>is</w:t>
      </w:r>
      <w:r>
        <w:rPr>
          <w:rFonts w:asciiTheme="minorHAnsi" w:hAnsiTheme="minorHAnsi"/>
          <w:spacing w:val="24"/>
          <w:w w:val="101"/>
        </w:rPr>
        <w:t xml:space="preserve"> </w:t>
      </w:r>
      <w:r>
        <w:rPr>
          <w:rFonts w:asciiTheme="minorHAnsi" w:hAnsiTheme="minorHAnsi"/>
          <w:spacing w:val="-1"/>
        </w:rPr>
        <w:t>responsible</w:t>
      </w:r>
      <w:r>
        <w:rPr>
          <w:rFonts w:asciiTheme="minorHAnsi" w:hAnsiTheme="minorHAnsi"/>
          <w:spacing w:val="12"/>
          <w:w w:val="101"/>
        </w:rPr>
        <w:t xml:space="preserve"> </w:t>
      </w:r>
      <w:r>
        <w:rPr>
          <w:rFonts w:asciiTheme="minorHAnsi" w:hAnsiTheme="minorHAnsi"/>
          <w:spacing w:val="-1"/>
        </w:rPr>
        <w:t>for</w:t>
      </w:r>
      <w:r>
        <w:rPr>
          <w:rFonts w:asciiTheme="minorHAnsi" w:hAnsiTheme="minorHAnsi"/>
          <w:spacing w:val="20"/>
        </w:rPr>
        <w:t xml:space="preserve"> </w:t>
      </w:r>
      <w:r>
        <w:rPr>
          <w:rFonts w:asciiTheme="minorHAnsi" w:hAnsiTheme="minorHAnsi"/>
          <w:spacing w:val="-1"/>
        </w:rPr>
        <w:t>applying to</w:t>
      </w:r>
      <w:r>
        <w:rPr>
          <w:rFonts w:asciiTheme="minorHAnsi" w:hAnsiTheme="minorHAnsi"/>
          <w:spacing w:val="12"/>
          <w:w w:val="101"/>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25"/>
        </w:rPr>
        <w:t xml:space="preserve"> </w:t>
      </w:r>
      <w:r>
        <w:rPr>
          <w:rFonts w:asciiTheme="minorHAnsi" w:hAnsiTheme="minorHAnsi"/>
          <w:spacing w:val="-2"/>
        </w:rPr>
        <w:t>municipal</w:t>
      </w:r>
      <w:r>
        <w:rPr>
          <w:rFonts w:asciiTheme="minorHAnsi" w:hAnsiTheme="minorHAnsi"/>
          <w:spacing w:val="17"/>
          <w:w w:val="101"/>
        </w:rPr>
        <w:t xml:space="preserve"> </w:t>
      </w:r>
      <w:r>
        <w:rPr>
          <w:rFonts w:asciiTheme="minorHAnsi" w:hAnsiTheme="minorHAnsi"/>
          <w:spacing w:val="-2"/>
        </w:rPr>
        <w:t>authorities</w:t>
      </w:r>
      <w:r>
        <w:rPr>
          <w:rFonts w:asciiTheme="minorHAnsi" w:hAnsiTheme="minorHAnsi"/>
          <w:spacing w:val="12"/>
        </w:rPr>
        <w:t xml:space="preserve"> </w:t>
      </w:r>
      <w:r>
        <w:rPr>
          <w:rFonts w:asciiTheme="minorHAnsi" w:hAnsiTheme="minorHAnsi"/>
          <w:spacing w:val="-2"/>
        </w:rPr>
        <w:t>for</w:t>
      </w:r>
      <w:r>
        <w:rPr>
          <w:rFonts w:asciiTheme="minorHAnsi" w:hAnsiTheme="minorHAnsi"/>
          <w:spacing w:val="27"/>
        </w:rPr>
        <w:t xml:space="preserve"> </w:t>
      </w:r>
      <w:r>
        <w:rPr>
          <w:rFonts w:asciiTheme="minorHAnsi" w:hAnsiTheme="minorHAnsi"/>
          <w:spacing w:val="-2"/>
        </w:rPr>
        <w:t>permission for</w:t>
      </w:r>
      <w:r>
        <w:rPr>
          <w:rFonts w:asciiTheme="minorHAnsi" w:hAnsiTheme="minorHAnsi"/>
          <w:spacing w:val="17"/>
          <w:w w:val="101"/>
        </w:rPr>
        <w:t xml:space="preserve"> </w:t>
      </w:r>
      <w:r>
        <w:rPr>
          <w:rFonts w:asciiTheme="minorHAnsi" w:hAnsiTheme="minorHAnsi"/>
          <w:spacing w:val="-2"/>
        </w:rPr>
        <w:t>any</w:t>
      </w:r>
      <w:r>
        <w:rPr>
          <w:rFonts w:asciiTheme="minorHAnsi" w:hAnsiTheme="minorHAnsi"/>
          <w:spacing w:val="25"/>
        </w:rPr>
        <w:t xml:space="preserve"> </w:t>
      </w:r>
      <w:r>
        <w:rPr>
          <w:rFonts w:asciiTheme="minorHAnsi" w:hAnsiTheme="minorHAnsi"/>
          <w:spacing w:val="-2"/>
        </w:rPr>
        <w:t>necessary</w:t>
      </w:r>
      <w:r>
        <w:rPr>
          <w:rFonts w:asciiTheme="minorHAnsi" w:hAnsiTheme="minorHAnsi"/>
          <w:spacing w:val="18"/>
          <w:w w:val="101"/>
        </w:rPr>
        <w:t xml:space="preserve"> </w:t>
      </w:r>
      <w:r>
        <w:rPr>
          <w:rFonts w:asciiTheme="minorHAnsi" w:hAnsiTheme="minorHAnsi"/>
          <w:spacing w:val="-2"/>
        </w:rPr>
        <w:t>change</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24"/>
        </w:rPr>
        <w:t xml:space="preserve"> </w:t>
      </w:r>
      <w:r>
        <w:rPr>
          <w:rFonts w:asciiTheme="minorHAnsi" w:hAnsiTheme="minorHAnsi"/>
          <w:spacing w:val="-2"/>
        </w:rPr>
        <w:t>use</w:t>
      </w:r>
      <w:r>
        <w:rPr>
          <w:rFonts w:asciiTheme="minorHAnsi" w:hAnsiTheme="minorHAnsi"/>
        </w:rPr>
        <w:t xml:space="preserve"> </w:t>
      </w:r>
      <w:r>
        <w:rPr>
          <w:rFonts w:asciiTheme="minorHAnsi" w:hAnsiTheme="minorHAnsi"/>
          <w:spacing w:val="-1"/>
        </w:rPr>
        <w:t>of the</w:t>
      </w:r>
      <w:r>
        <w:rPr>
          <w:rFonts w:asciiTheme="minorHAnsi" w:hAnsiTheme="minorHAnsi"/>
          <w:spacing w:val="15"/>
        </w:rPr>
        <w:t xml:space="preserve"> </w:t>
      </w:r>
      <w:r>
        <w:rPr>
          <w:rFonts w:asciiTheme="minorHAnsi" w:hAnsiTheme="minorHAnsi"/>
          <w:spacing w:val="-1"/>
        </w:rPr>
        <w:t>premises</w:t>
      </w:r>
      <w:r>
        <w:rPr>
          <w:rFonts w:asciiTheme="minorHAnsi" w:hAnsiTheme="minorHAnsi"/>
          <w:spacing w:val="14"/>
          <w:w w:val="101"/>
        </w:rPr>
        <w:t xml:space="preserve"> </w:t>
      </w:r>
      <w:r>
        <w:rPr>
          <w:rFonts w:asciiTheme="minorHAnsi" w:hAnsiTheme="minorHAnsi"/>
          <w:spacing w:val="-1"/>
        </w:rPr>
        <w:t>under the</w:t>
      </w:r>
      <w:r>
        <w:rPr>
          <w:rFonts w:asciiTheme="minorHAnsi" w:hAnsiTheme="minorHAnsi"/>
          <w:spacing w:val="12"/>
          <w:w w:val="101"/>
        </w:rPr>
        <w:t xml:space="preserve"> </w:t>
      </w:r>
      <w:r>
        <w:rPr>
          <w:rFonts w:asciiTheme="minorHAnsi" w:hAnsiTheme="minorHAnsi"/>
          <w:spacing w:val="-1"/>
        </w:rPr>
        <w:t>Building and</w:t>
      </w:r>
      <w:r>
        <w:rPr>
          <w:rFonts w:asciiTheme="minorHAnsi" w:hAnsiTheme="minorHAnsi"/>
          <w:spacing w:val="16"/>
        </w:rPr>
        <w:t xml:space="preserve"> </w:t>
      </w:r>
      <w:r>
        <w:rPr>
          <w:rFonts w:asciiTheme="minorHAnsi" w:hAnsiTheme="minorHAnsi"/>
          <w:spacing w:val="-1"/>
        </w:rPr>
        <w:t>Planni</w:t>
      </w:r>
      <w:r>
        <w:rPr>
          <w:rFonts w:asciiTheme="minorHAnsi" w:hAnsiTheme="minorHAnsi"/>
          <w:spacing w:val="-2"/>
        </w:rPr>
        <w:t>ng Act. The</w:t>
      </w:r>
      <w:r>
        <w:rPr>
          <w:rFonts w:asciiTheme="minorHAnsi" w:hAnsiTheme="minorHAnsi"/>
          <w:spacing w:val="15"/>
        </w:rPr>
        <w:t xml:space="preserve"> </w:t>
      </w:r>
      <w:r>
        <w:rPr>
          <w:rFonts w:asciiTheme="minorHAnsi" w:hAnsiTheme="minorHAnsi"/>
          <w:spacing w:val="-2"/>
        </w:rPr>
        <w:t>lessee is</w:t>
      </w:r>
      <w:r>
        <w:rPr>
          <w:rFonts w:asciiTheme="minorHAnsi" w:hAnsiTheme="minorHAnsi"/>
          <w:spacing w:val="12"/>
          <w:w w:val="101"/>
        </w:rPr>
        <w:t xml:space="preserve"> </w:t>
      </w:r>
      <w:r>
        <w:rPr>
          <w:rFonts w:asciiTheme="minorHAnsi" w:hAnsiTheme="minorHAnsi"/>
          <w:spacing w:val="-2"/>
        </w:rPr>
        <w:t>responsible for</w:t>
      </w:r>
      <w:r>
        <w:rPr>
          <w:rFonts w:asciiTheme="minorHAnsi" w:hAnsiTheme="minorHAnsi"/>
          <w:spacing w:val="14"/>
          <w:w w:val="101"/>
        </w:rPr>
        <w:t xml:space="preserve"> </w:t>
      </w:r>
      <w:r>
        <w:rPr>
          <w:rFonts w:asciiTheme="minorHAnsi" w:hAnsiTheme="minorHAnsi"/>
          <w:spacing w:val="-2"/>
        </w:rPr>
        <w:t>preparing descriptions of the</w:t>
      </w:r>
      <w:r>
        <w:rPr>
          <w:rFonts w:asciiTheme="minorHAnsi" w:hAnsiTheme="minorHAnsi"/>
          <w:spacing w:val="14"/>
          <w:w w:val="101"/>
        </w:rPr>
        <w:t xml:space="preserve"> </w:t>
      </w:r>
      <w:r>
        <w:rPr>
          <w:rFonts w:asciiTheme="minorHAnsi" w:hAnsiTheme="minorHAnsi"/>
          <w:spacing w:val="-2"/>
        </w:rPr>
        <w:t>use</w:t>
      </w:r>
      <w:r>
        <w:rPr>
          <w:rFonts w:asciiTheme="minorHAnsi" w:hAnsiTheme="minorHAnsi"/>
        </w:rPr>
        <w:t xml:space="preserve"> </w:t>
      </w:r>
      <w:r>
        <w:rPr>
          <w:rFonts w:asciiTheme="minorHAnsi" w:hAnsiTheme="minorHAnsi"/>
          <w:spacing w:val="-1"/>
        </w:rPr>
        <w:t>planned</w:t>
      </w:r>
      <w:r>
        <w:rPr>
          <w:rFonts w:asciiTheme="minorHAnsi" w:hAnsiTheme="minorHAnsi"/>
          <w:spacing w:val="45"/>
          <w:w w:val="102"/>
        </w:rPr>
        <w:t xml:space="preserve"> </w:t>
      </w:r>
      <w:r>
        <w:rPr>
          <w:rFonts w:asciiTheme="minorHAnsi" w:hAnsiTheme="minorHAnsi"/>
          <w:spacing w:val="-1"/>
        </w:rPr>
        <w:t>and</w:t>
      </w:r>
      <w:r>
        <w:rPr>
          <w:rFonts w:asciiTheme="minorHAnsi" w:hAnsiTheme="minorHAnsi"/>
          <w:spacing w:val="39"/>
          <w:w w:val="101"/>
        </w:rPr>
        <w:t xml:space="preserve"> </w:t>
      </w:r>
      <w:r>
        <w:rPr>
          <w:rFonts w:asciiTheme="minorHAnsi" w:hAnsiTheme="minorHAnsi"/>
          <w:spacing w:val="-1"/>
        </w:rPr>
        <w:t>for</w:t>
      </w:r>
      <w:r>
        <w:rPr>
          <w:rFonts w:asciiTheme="minorHAnsi" w:hAnsiTheme="minorHAnsi"/>
          <w:spacing w:val="46"/>
          <w:w w:val="101"/>
        </w:rPr>
        <w:t xml:space="preserve"> </w:t>
      </w:r>
      <w:r>
        <w:rPr>
          <w:rFonts w:asciiTheme="minorHAnsi" w:hAnsiTheme="minorHAnsi"/>
          <w:spacing w:val="-1"/>
        </w:rPr>
        <w:t>any</w:t>
      </w:r>
      <w:r>
        <w:rPr>
          <w:rFonts w:asciiTheme="minorHAnsi" w:hAnsiTheme="minorHAnsi"/>
          <w:spacing w:val="47"/>
          <w:w w:val="101"/>
        </w:rPr>
        <w:t xml:space="preserve"> </w:t>
      </w:r>
      <w:r>
        <w:rPr>
          <w:rFonts w:asciiTheme="minorHAnsi" w:hAnsiTheme="minorHAnsi"/>
          <w:spacing w:val="-1"/>
        </w:rPr>
        <w:t>documentation</w:t>
      </w:r>
      <w:r>
        <w:rPr>
          <w:rFonts w:asciiTheme="minorHAnsi" w:hAnsiTheme="minorHAnsi"/>
          <w:spacing w:val="43"/>
          <w:w w:val="101"/>
        </w:rPr>
        <w:t xml:space="preserve"> </w:t>
      </w:r>
      <w:r>
        <w:rPr>
          <w:rFonts w:asciiTheme="minorHAnsi" w:hAnsiTheme="minorHAnsi"/>
          <w:spacing w:val="-1"/>
        </w:rPr>
        <w:t>accompanying</w:t>
      </w:r>
      <w:r>
        <w:rPr>
          <w:rFonts w:asciiTheme="minorHAnsi" w:hAnsiTheme="minorHAnsi"/>
          <w:spacing w:val="37"/>
        </w:rPr>
        <w:t xml:space="preserve"> </w:t>
      </w:r>
      <w:r>
        <w:rPr>
          <w:rFonts w:asciiTheme="minorHAnsi" w:hAnsiTheme="minorHAnsi"/>
          <w:spacing w:val="-1"/>
        </w:rPr>
        <w:t>the</w:t>
      </w:r>
      <w:r>
        <w:rPr>
          <w:rFonts w:asciiTheme="minorHAnsi" w:hAnsiTheme="minorHAnsi"/>
          <w:spacing w:val="47"/>
        </w:rPr>
        <w:t xml:space="preserve"> </w:t>
      </w:r>
      <w:r>
        <w:rPr>
          <w:rFonts w:asciiTheme="minorHAnsi" w:hAnsiTheme="minorHAnsi"/>
          <w:spacing w:val="-1"/>
        </w:rPr>
        <w:t>applicat</w:t>
      </w:r>
      <w:r>
        <w:rPr>
          <w:rFonts w:asciiTheme="minorHAnsi" w:hAnsiTheme="minorHAnsi"/>
          <w:spacing w:val="-2"/>
        </w:rPr>
        <w:t>ion.</w:t>
      </w:r>
      <w:r>
        <w:rPr>
          <w:rFonts w:asciiTheme="minorHAnsi" w:hAnsiTheme="minorHAnsi"/>
          <w:spacing w:val="40"/>
          <w:w w:val="101"/>
        </w:rPr>
        <w:t xml:space="preserve"> </w:t>
      </w:r>
      <w:r>
        <w:rPr>
          <w:rFonts w:asciiTheme="minorHAnsi" w:hAnsiTheme="minorHAnsi"/>
          <w:spacing w:val="-2"/>
        </w:rPr>
        <w:t>A  municipal</w:t>
      </w:r>
      <w:r>
        <w:rPr>
          <w:rFonts w:asciiTheme="minorHAnsi" w:hAnsiTheme="minorHAnsi"/>
          <w:spacing w:val="40"/>
        </w:rPr>
        <w:t xml:space="preserve"> </w:t>
      </w:r>
      <w:r>
        <w:rPr>
          <w:rFonts w:asciiTheme="minorHAnsi" w:hAnsiTheme="minorHAnsi"/>
          <w:spacing w:val="-2"/>
        </w:rPr>
        <w:t>fee,  if</w:t>
      </w:r>
      <w:r>
        <w:rPr>
          <w:rFonts w:asciiTheme="minorHAnsi" w:hAnsiTheme="minorHAnsi"/>
          <w:spacing w:val="44"/>
          <w:w w:val="101"/>
        </w:rPr>
        <w:t xml:space="preserve"> </w:t>
      </w:r>
      <w:r>
        <w:rPr>
          <w:rFonts w:asciiTheme="minorHAnsi" w:hAnsiTheme="minorHAnsi"/>
          <w:spacing w:val="-2"/>
        </w:rPr>
        <w:t>any,</w:t>
      </w:r>
      <w:r>
        <w:rPr>
          <w:rFonts w:asciiTheme="minorHAnsi" w:hAnsiTheme="minorHAnsi"/>
          <w:spacing w:val="40"/>
          <w:w w:val="101"/>
        </w:rPr>
        <w:t xml:space="preserve"> </w:t>
      </w:r>
      <w:r>
        <w:rPr>
          <w:rFonts w:asciiTheme="minorHAnsi" w:hAnsiTheme="minorHAnsi"/>
          <w:spacing w:val="-2"/>
        </w:rPr>
        <w:t>for  processing  an</w:t>
      </w:r>
      <w:r>
        <w:rPr>
          <w:rFonts w:asciiTheme="minorHAnsi" w:hAnsiTheme="minorHAnsi"/>
        </w:rPr>
        <w:t xml:space="preserve"> </w:t>
      </w:r>
      <w:r>
        <w:rPr>
          <w:rFonts w:asciiTheme="minorHAnsi" w:hAnsiTheme="minorHAnsi"/>
          <w:spacing w:val="-2"/>
        </w:rPr>
        <w:t>application for change of</w:t>
      </w:r>
      <w:r>
        <w:rPr>
          <w:rFonts w:asciiTheme="minorHAnsi" w:hAnsiTheme="minorHAnsi"/>
          <w:spacing w:val="23"/>
        </w:rPr>
        <w:t xml:space="preserve"> </w:t>
      </w:r>
      <w:r>
        <w:rPr>
          <w:rFonts w:asciiTheme="minorHAnsi" w:hAnsiTheme="minorHAnsi"/>
          <w:spacing w:val="-2"/>
        </w:rPr>
        <w:t>use shall</w:t>
      </w:r>
      <w:r>
        <w:rPr>
          <w:rFonts w:asciiTheme="minorHAnsi" w:hAnsiTheme="minorHAnsi"/>
          <w:spacing w:val="17"/>
        </w:rPr>
        <w:t xml:space="preserve"> </w:t>
      </w:r>
      <w:r>
        <w:rPr>
          <w:rFonts w:asciiTheme="minorHAnsi" w:hAnsiTheme="minorHAnsi"/>
          <w:spacing w:val="-2"/>
        </w:rPr>
        <w:t>be</w:t>
      </w:r>
      <w:r>
        <w:rPr>
          <w:rFonts w:asciiTheme="minorHAnsi" w:hAnsiTheme="minorHAnsi"/>
          <w:spacing w:val="15"/>
        </w:rPr>
        <w:t xml:space="preserve"> </w:t>
      </w:r>
      <w:r>
        <w:rPr>
          <w:rFonts w:asciiTheme="minorHAnsi" w:hAnsiTheme="minorHAnsi"/>
          <w:spacing w:val="-2"/>
        </w:rPr>
        <w:t>paid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lessor.</w:t>
      </w:r>
    </w:p>
    <w:p w14:paraId="06648506" w14:textId="77777777" w:rsidR="000F72C1" w:rsidRDefault="0020793E">
      <w:pPr>
        <w:pStyle w:val="BodyText"/>
        <w:spacing w:before="176" w:line="227" w:lineRule="auto"/>
        <w:ind w:left="38" w:right="767" w:hanging="6"/>
        <w:jc w:val="both"/>
        <w:rPr>
          <w:rFonts w:asciiTheme="minorHAnsi" w:hAnsiTheme="minorHAnsi"/>
        </w:rPr>
      </w:pPr>
      <w:r>
        <w:rPr>
          <w:rFonts w:asciiTheme="minorHAnsi" w:hAnsiTheme="minorHAnsi"/>
          <w:spacing w:val="-1"/>
        </w:rPr>
        <w:t>Any demand or order issued</w:t>
      </w:r>
      <w:r>
        <w:rPr>
          <w:rFonts w:asciiTheme="minorHAnsi" w:hAnsiTheme="minorHAnsi"/>
          <w:spacing w:val="12"/>
        </w:rPr>
        <w:t xml:space="preserve"> </w:t>
      </w:r>
      <w:r>
        <w:rPr>
          <w:rFonts w:asciiTheme="minorHAnsi" w:hAnsiTheme="minorHAnsi"/>
          <w:spacing w:val="-1"/>
        </w:rPr>
        <w:t xml:space="preserve">by a </w:t>
      </w:r>
      <w:r>
        <w:rPr>
          <w:rFonts w:asciiTheme="minorHAnsi" w:hAnsiTheme="minorHAnsi"/>
          <w:spacing w:val="-2"/>
        </w:rPr>
        <w:t>labour</w:t>
      </w:r>
      <w:r>
        <w:rPr>
          <w:rFonts w:asciiTheme="minorHAnsi" w:hAnsiTheme="minorHAnsi"/>
          <w:spacing w:val="10"/>
        </w:rPr>
        <w:t xml:space="preserve"> </w:t>
      </w:r>
      <w:r>
        <w:rPr>
          <w:rFonts w:asciiTheme="minorHAnsi" w:hAnsiTheme="minorHAnsi"/>
          <w:spacing w:val="-2"/>
        </w:rPr>
        <w:t>inspection</w:t>
      </w:r>
      <w:r>
        <w:rPr>
          <w:rFonts w:asciiTheme="minorHAnsi" w:hAnsiTheme="minorHAnsi"/>
          <w:spacing w:val="3"/>
        </w:rPr>
        <w:t xml:space="preserve"> </w:t>
      </w:r>
      <w:r>
        <w:rPr>
          <w:rFonts w:asciiTheme="minorHAnsi" w:hAnsiTheme="minorHAnsi"/>
          <w:spacing w:val="-2"/>
        </w:rPr>
        <w:t>authority,</w:t>
      </w:r>
      <w:r>
        <w:rPr>
          <w:rFonts w:asciiTheme="minorHAnsi" w:hAnsiTheme="minorHAnsi"/>
          <w:spacing w:val="12"/>
          <w:w w:val="101"/>
        </w:rPr>
        <w:t xml:space="preserve"> </w:t>
      </w:r>
      <w:r>
        <w:rPr>
          <w:rFonts w:asciiTheme="minorHAnsi" w:hAnsiTheme="minorHAnsi"/>
          <w:spacing w:val="-2"/>
        </w:rPr>
        <w:t>board</w:t>
      </w:r>
      <w:r>
        <w:rPr>
          <w:rFonts w:asciiTheme="minorHAnsi" w:hAnsiTheme="minorHAnsi"/>
          <w:spacing w:val="2"/>
        </w:rPr>
        <w:t xml:space="preserve"> </w:t>
      </w:r>
      <w:r>
        <w:rPr>
          <w:rFonts w:asciiTheme="minorHAnsi" w:hAnsiTheme="minorHAnsi"/>
          <w:spacing w:val="-2"/>
        </w:rPr>
        <w:t>of</w:t>
      </w:r>
      <w:r>
        <w:rPr>
          <w:rFonts w:asciiTheme="minorHAnsi" w:hAnsiTheme="minorHAnsi"/>
          <w:spacing w:val="8"/>
        </w:rPr>
        <w:t xml:space="preserve"> </w:t>
      </w:r>
      <w:r>
        <w:rPr>
          <w:rFonts w:asciiTheme="minorHAnsi" w:hAnsiTheme="minorHAnsi"/>
          <w:spacing w:val="-2"/>
        </w:rPr>
        <w:t>health, fire</w:t>
      </w:r>
      <w:r>
        <w:rPr>
          <w:rFonts w:asciiTheme="minorHAnsi" w:hAnsiTheme="minorHAnsi"/>
          <w:spacing w:val="5"/>
        </w:rPr>
        <w:t xml:space="preserve"> </w:t>
      </w:r>
      <w:r>
        <w:rPr>
          <w:rFonts w:asciiTheme="minorHAnsi" w:hAnsiTheme="minorHAnsi"/>
          <w:spacing w:val="-2"/>
        </w:rPr>
        <w:t>service</w:t>
      </w:r>
      <w:r>
        <w:rPr>
          <w:rFonts w:asciiTheme="minorHAnsi" w:hAnsiTheme="minorHAnsi"/>
          <w:spacing w:val="3"/>
        </w:rPr>
        <w:t xml:space="preserve"> </w:t>
      </w:r>
      <w:r>
        <w:rPr>
          <w:rFonts w:asciiTheme="minorHAnsi" w:hAnsiTheme="minorHAnsi"/>
          <w:spacing w:val="-2"/>
        </w:rPr>
        <w:t>or</w:t>
      </w:r>
      <w:r>
        <w:rPr>
          <w:rFonts w:asciiTheme="minorHAnsi" w:hAnsiTheme="minorHAnsi"/>
          <w:spacing w:val="3"/>
        </w:rPr>
        <w:t xml:space="preserve"> </w:t>
      </w:r>
      <w:r>
        <w:rPr>
          <w:rFonts w:asciiTheme="minorHAnsi" w:hAnsiTheme="minorHAnsi"/>
          <w:spacing w:val="-2"/>
        </w:rPr>
        <w:t>other</w:t>
      </w:r>
      <w:r>
        <w:rPr>
          <w:rFonts w:asciiTheme="minorHAnsi" w:hAnsiTheme="minorHAnsi"/>
          <w:spacing w:val="13"/>
        </w:rPr>
        <w:t xml:space="preserve"> </w:t>
      </w:r>
      <w:r>
        <w:rPr>
          <w:rFonts w:asciiTheme="minorHAnsi" w:hAnsiTheme="minorHAnsi"/>
          <w:spacing w:val="-2"/>
        </w:rPr>
        <w:t>public</w:t>
      </w:r>
      <w:r>
        <w:rPr>
          <w:rFonts w:asciiTheme="minorHAnsi" w:hAnsiTheme="minorHAnsi"/>
          <w:spacing w:val="3"/>
        </w:rPr>
        <w:t xml:space="preserve"> </w:t>
      </w:r>
      <w:r>
        <w:rPr>
          <w:rFonts w:asciiTheme="minorHAnsi" w:hAnsiTheme="minorHAnsi"/>
          <w:spacing w:val="-2"/>
        </w:rPr>
        <w:t>authority,</w:t>
      </w:r>
      <w:r>
        <w:rPr>
          <w:rFonts w:asciiTheme="minorHAnsi" w:hAnsiTheme="minorHAnsi"/>
        </w:rPr>
        <w:t xml:space="preserve"> </w:t>
      </w:r>
      <w:r>
        <w:rPr>
          <w:rFonts w:asciiTheme="minorHAnsi" w:hAnsiTheme="minorHAnsi"/>
          <w:spacing w:val="-2"/>
        </w:rPr>
        <w:t>prompted</w:t>
      </w:r>
      <w:r>
        <w:rPr>
          <w:rFonts w:asciiTheme="minorHAnsi" w:hAnsiTheme="minorHAnsi"/>
          <w:spacing w:val="26"/>
          <w:w w:val="101"/>
        </w:rPr>
        <w:t xml:space="preserve"> </w:t>
      </w:r>
      <w:r>
        <w:rPr>
          <w:rFonts w:asciiTheme="minorHAnsi" w:hAnsiTheme="minorHAnsi"/>
          <w:spacing w:val="-2"/>
        </w:rPr>
        <w:t>by</w:t>
      </w:r>
      <w:r>
        <w:rPr>
          <w:rFonts w:asciiTheme="minorHAnsi" w:hAnsiTheme="minorHAnsi"/>
          <w:spacing w:val="1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activity</w:t>
      </w:r>
      <w:r>
        <w:rPr>
          <w:rFonts w:asciiTheme="minorHAnsi" w:hAnsiTheme="minorHAnsi"/>
          <w:spacing w:val="21"/>
        </w:rPr>
        <w:t xml:space="preserve"> </w:t>
      </w:r>
      <w:r>
        <w:rPr>
          <w:rFonts w:asciiTheme="minorHAnsi" w:hAnsiTheme="minorHAnsi"/>
          <w:spacing w:val="-2"/>
        </w:rPr>
        <w:t>engaged</w:t>
      </w:r>
      <w:r>
        <w:rPr>
          <w:rFonts w:asciiTheme="minorHAnsi" w:hAnsiTheme="minorHAnsi"/>
          <w:spacing w:val="24"/>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on</w:t>
      </w:r>
      <w:r>
        <w:rPr>
          <w:rFonts w:asciiTheme="minorHAnsi" w:hAnsiTheme="minorHAnsi"/>
          <w:spacing w:val="13"/>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premises,</w:t>
      </w:r>
      <w:r>
        <w:rPr>
          <w:rFonts w:asciiTheme="minorHAnsi" w:hAnsiTheme="minorHAnsi"/>
          <w:spacing w:val="16"/>
          <w:w w:val="101"/>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be</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res</w:t>
      </w:r>
      <w:r>
        <w:rPr>
          <w:rFonts w:asciiTheme="minorHAnsi" w:hAnsiTheme="minorHAnsi"/>
          <w:spacing w:val="-3"/>
        </w:rPr>
        <w:t>ponsibility</w:t>
      </w:r>
      <w:r>
        <w:rPr>
          <w:rFonts w:asciiTheme="minorHAnsi" w:hAnsiTheme="minorHAnsi"/>
          <w:spacing w:val="18"/>
        </w:rPr>
        <w:t xml:space="preserve"> </w:t>
      </w:r>
      <w:r>
        <w:rPr>
          <w:rFonts w:asciiTheme="minorHAnsi" w:hAnsiTheme="minorHAnsi"/>
          <w:spacing w:val="-3"/>
        </w:rPr>
        <w:t>of</w:t>
      </w:r>
      <w:r>
        <w:rPr>
          <w:rFonts w:asciiTheme="minorHAnsi" w:hAnsiTheme="minorHAnsi"/>
          <w:spacing w:val="11"/>
        </w:rPr>
        <w:t xml:space="preserve"> </w:t>
      </w:r>
      <w:r>
        <w:rPr>
          <w:rFonts w:asciiTheme="minorHAnsi" w:hAnsiTheme="minorHAnsi"/>
          <w:spacing w:val="-3"/>
        </w:rPr>
        <w:t>the</w:t>
      </w:r>
      <w:r>
        <w:rPr>
          <w:rFonts w:asciiTheme="minorHAnsi" w:hAnsiTheme="minorHAnsi"/>
          <w:spacing w:val="28"/>
        </w:rPr>
        <w:t xml:space="preserve"> </w:t>
      </w:r>
      <w:r>
        <w:rPr>
          <w:rFonts w:asciiTheme="minorHAnsi" w:hAnsiTheme="minorHAnsi"/>
          <w:spacing w:val="-3"/>
        </w:rPr>
        <w:t>lessee.</w:t>
      </w:r>
      <w:r>
        <w:rPr>
          <w:rFonts w:asciiTheme="minorHAnsi" w:hAnsiTheme="minorHAnsi"/>
          <w:spacing w:val="27"/>
          <w:w w:val="101"/>
        </w:rPr>
        <w:t xml:space="preserve"> </w:t>
      </w:r>
      <w:r>
        <w:rPr>
          <w:rFonts w:asciiTheme="minorHAnsi" w:hAnsiTheme="minorHAnsi"/>
          <w:spacing w:val="-3"/>
        </w:rPr>
        <w:t>If</w:t>
      </w:r>
      <w:r>
        <w:rPr>
          <w:rFonts w:asciiTheme="minorHAnsi" w:hAnsiTheme="minorHAnsi"/>
          <w:spacing w:val="18"/>
        </w:rPr>
        <w:t xml:space="preserve"> </w:t>
      </w:r>
      <w:r>
        <w:rPr>
          <w:rFonts w:asciiTheme="minorHAnsi" w:hAnsiTheme="minorHAnsi"/>
          <w:spacing w:val="-3"/>
        </w:rPr>
        <w:t>a</w:t>
      </w:r>
      <w:r>
        <w:rPr>
          <w:rFonts w:asciiTheme="minorHAnsi" w:hAnsiTheme="minorHAnsi"/>
          <w:spacing w:val="26"/>
          <w:w w:val="101"/>
        </w:rPr>
        <w:t xml:space="preserve"> </w:t>
      </w:r>
      <w:r>
        <w:rPr>
          <w:rFonts w:asciiTheme="minorHAnsi" w:hAnsiTheme="minorHAnsi"/>
          <w:spacing w:val="-3"/>
        </w:rPr>
        <w:t>prior</w:t>
      </w:r>
      <w:r>
        <w:rPr>
          <w:rFonts w:asciiTheme="minorHAnsi" w:hAnsiTheme="minorHAnsi"/>
          <w:spacing w:val="27"/>
        </w:rPr>
        <w:t xml:space="preserve"> </w:t>
      </w:r>
      <w:r>
        <w:rPr>
          <w:rFonts w:asciiTheme="minorHAnsi" w:hAnsiTheme="minorHAnsi"/>
          <w:spacing w:val="-3"/>
        </w:rPr>
        <w:t>permit</w:t>
      </w:r>
      <w:r>
        <w:rPr>
          <w:rFonts w:asciiTheme="minorHAnsi" w:hAnsiTheme="minorHAnsi"/>
          <w:spacing w:val="25"/>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1"/>
        </w:rPr>
        <w:t>necessary,  it  is  the  lessee's  responsibility  to  o</w:t>
      </w:r>
      <w:r>
        <w:rPr>
          <w:rFonts w:asciiTheme="minorHAnsi" w:hAnsiTheme="minorHAnsi"/>
          <w:spacing w:val="-2"/>
        </w:rPr>
        <w:t>btain  such  a</w:t>
      </w:r>
      <w:r>
        <w:rPr>
          <w:rFonts w:asciiTheme="minorHAnsi" w:hAnsiTheme="minorHAnsi"/>
          <w:spacing w:val="4"/>
        </w:rPr>
        <w:t xml:space="preserve">  </w:t>
      </w:r>
      <w:r>
        <w:rPr>
          <w:rFonts w:asciiTheme="minorHAnsi" w:hAnsiTheme="minorHAnsi"/>
          <w:spacing w:val="-2"/>
        </w:rPr>
        <w:t>permit.  A  copy</w:t>
      </w:r>
      <w:r>
        <w:rPr>
          <w:rFonts w:asciiTheme="minorHAnsi" w:hAnsiTheme="minorHAnsi"/>
          <w:spacing w:val="50"/>
        </w:rPr>
        <w:t xml:space="preserve"> </w:t>
      </w:r>
      <w:r>
        <w:rPr>
          <w:rFonts w:asciiTheme="minorHAnsi" w:hAnsiTheme="minorHAnsi"/>
          <w:spacing w:val="-2"/>
        </w:rPr>
        <w:t>of  any</w:t>
      </w:r>
      <w:r>
        <w:rPr>
          <w:rFonts w:asciiTheme="minorHAnsi" w:hAnsiTheme="minorHAnsi"/>
          <w:spacing w:val="4"/>
        </w:rPr>
        <w:t xml:space="preserve">  </w:t>
      </w:r>
      <w:r>
        <w:rPr>
          <w:rFonts w:asciiTheme="minorHAnsi" w:hAnsiTheme="minorHAnsi"/>
          <w:spacing w:val="-2"/>
        </w:rPr>
        <w:t>letter  to</w:t>
      </w:r>
      <w:r>
        <w:rPr>
          <w:rFonts w:asciiTheme="minorHAnsi" w:hAnsiTheme="minorHAnsi"/>
          <w:spacing w:val="5"/>
        </w:rPr>
        <w:t xml:space="preserve">  </w:t>
      </w:r>
      <w:r>
        <w:rPr>
          <w:rFonts w:asciiTheme="minorHAnsi" w:hAnsiTheme="minorHAnsi"/>
          <w:spacing w:val="-2"/>
        </w:rPr>
        <w:t>public  authorities</w:t>
      </w:r>
      <w:r>
        <w:rPr>
          <w:rFonts w:asciiTheme="minorHAnsi" w:hAnsiTheme="minorHAnsi"/>
        </w:rPr>
        <w:t xml:space="preserve"> </w:t>
      </w:r>
      <w:r>
        <w:rPr>
          <w:rFonts w:asciiTheme="minorHAnsi" w:hAnsiTheme="minorHAnsi"/>
          <w:spacing w:val="-1"/>
        </w:rPr>
        <w:t>concerning the lease object or the activity carri</w:t>
      </w:r>
      <w:r>
        <w:rPr>
          <w:rFonts w:asciiTheme="minorHAnsi" w:hAnsiTheme="minorHAnsi"/>
          <w:spacing w:val="-2"/>
        </w:rPr>
        <w:t>ed on therein, shall be sent to the Norwegian Coastal Administration.</w:t>
      </w:r>
    </w:p>
    <w:p w14:paraId="06648507" w14:textId="77777777" w:rsidR="000F72C1" w:rsidRDefault="0020793E">
      <w:pPr>
        <w:pStyle w:val="BodyText"/>
        <w:spacing w:before="177" w:line="233" w:lineRule="auto"/>
        <w:ind w:left="32" w:right="770" w:hanging="1"/>
        <w:jc w:val="both"/>
        <w:rPr>
          <w:rFonts w:asciiTheme="minorHAnsi" w:hAnsiTheme="minorHAnsi"/>
        </w:rPr>
      </w:pP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lessor</w:t>
      </w:r>
      <w:r>
        <w:rPr>
          <w:rFonts w:asciiTheme="minorHAnsi" w:hAnsiTheme="minorHAnsi"/>
          <w:spacing w:val="29"/>
        </w:rPr>
        <w:t xml:space="preserve"> </w:t>
      </w:r>
      <w:r>
        <w:rPr>
          <w:rFonts w:asciiTheme="minorHAnsi" w:hAnsiTheme="minorHAnsi"/>
          <w:spacing w:val="-2"/>
        </w:rPr>
        <w:t>is</w:t>
      </w:r>
      <w:r>
        <w:rPr>
          <w:rFonts w:asciiTheme="minorHAnsi" w:hAnsiTheme="minorHAnsi"/>
          <w:spacing w:val="29"/>
        </w:rPr>
        <w:t xml:space="preserve"> </w:t>
      </w:r>
      <w:r>
        <w:rPr>
          <w:rFonts w:asciiTheme="minorHAnsi" w:hAnsiTheme="minorHAnsi"/>
          <w:spacing w:val="-2"/>
        </w:rPr>
        <w:t>responsible</w:t>
      </w:r>
      <w:r>
        <w:rPr>
          <w:rFonts w:asciiTheme="minorHAnsi" w:hAnsiTheme="minorHAnsi"/>
          <w:spacing w:val="17"/>
          <w:w w:val="101"/>
        </w:rPr>
        <w:t xml:space="preserve"> </w:t>
      </w:r>
      <w:r>
        <w:rPr>
          <w:rFonts w:asciiTheme="minorHAnsi" w:hAnsiTheme="minorHAnsi"/>
          <w:spacing w:val="-2"/>
        </w:rPr>
        <w:t>for</w:t>
      </w:r>
      <w:r>
        <w:rPr>
          <w:rFonts w:asciiTheme="minorHAnsi" w:hAnsiTheme="minorHAnsi"/>
          <w:spacing w:val="22"/>
          <w:w w:val="101"/>
        </w:rPr>
        <w:t xml:space="preserve"> </w:t>
      </w:r>
      <w:r>
        <w:rPr>
          <w:rFonts w:asciiTheme="minorHAnsi" w:hAnsiTheme="minorHAnsi"/>
          <w:spacing w:val="-2"/>
        </w:rPr>
        <w:t>ensuring</w:t>
      </w:r>
      <w:r>
        <w:rPr>
          <w:rFonts w:asciiTheme="minorHAnsi" w:hAnsiTheme="minorHAnsi"/>
          <w:spacing w:val="17"/>
          <w:w w:val="101"/>
        </w:rPr>
        <w:t xml:space="preserve"> </w:t>
      </w:r>
      <w:r>
        <w:rPr>
          <w:rFonts w:asciiTheme="minorHAnsi" w:hAnsiTheme="minorHAnsi"/>
          <w:spacing w:val="-2"/>
        </w:rPr>
        <w:t>that</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2"/>
        </w:rPr>
        <w:t xml:space="preserve"> </w:t>
      </w:r>
      <w:r>
        <w:rPr>
          <w:rFonts w:asciiTheme="minorHAnsi" w:hAnsiTheme="minorHAnsi"/>
          <w:spacing w:val="-2"/>
        </w:rPr>
        <w:t>lease</w:t>
      </w:r>
      <w:r>
        <w:rPr>
          <w:rFonts w:asciiTheme="minorHAnsi" w:hAnsiTheme="minorHAnsi"/>
          <w:spacing w:val="20"/>
          <w:w w:val="101"/>
        </w:rPr>
        <w:t xml:space="preserve"> </w:t>
      </w:r>
      <w:r>
        <w:rPr>
          <w:rFonts w:asciiTheme="minorHAnsi" w:hAnsiTheme="minorHAnsi"/>
          <w:spacing w:val="-2"/>
        </w:rPr>
        <w:t>object</w:t>
      </w:r>
      <w:r>
        <w:rPr>
          <w:rFonts w:asciiTheme="minorHAnsi" w:hAnsiTheme="minorHAnsi"/>
          <w:spacing w:val="27"/>
        </w:rPr>
        <w:t xml:space="preserve"> </w:t>
      </w:r>
      <w:r>
        <w:rPr>
          <w:rFonts w:asciiTheme="minorHAnsi" w:hAnsiTheme="minorHAnsi"/>
          <w:spacing w:val="-2"/>
        </w:rPr>
        <w:t>is</w:t>
      </w:r>
      <w:r>
        <w:rPr>
          <w:rFonts w:asciiTheme="minorHAnsi" w:hAnsiTheme="minorHAnsi"/>
          <w:spacing w:val="29"/>
          <w:w w:val="101"/>
        </w:rPr>
        <w:t xml:space="preserve"> </w:t>
      </w:r>
      <w:r>
        <w:rPr>
          <w:rFonts w:asciiTheme="minorHAnsi" w:hAnsiTheme="minorHAnsi"/>
          <w:spacing w:val="-2"/>
        </w:rPr>
        <w:t>built,</w:t>
      </w:r>
      <w:r>
        <w:rPr>
          <w:rFonts w:asciiTheme="minorHAnsi" w:hAnsiTheme="minorHAnsi"/>
          <w:spacing w:val="22"/>
          <w:w w:val="101"/>
        </w:rPr>
        <w:t xml:space="preserve"> </w:t>
      </w:r>
      <w:r>
        <w:rPr>
          <w:rFonts w:asciiTheme="minorHAnsi" w:hAnsiTheme="minorHAnsi"/>
          <w:spacing w:val="-2"/>
        </w:rPr>
        <w:t>equipped</w:t>
      </w:r>
      <w:r>
        <w:rPr>
          <w:rFonts w:asciiTheme="minorHAnsi" w:hAnsiTheme="minorHAnsi"/>
          <w:spacing w:val="24"/>
        </w:rPr>
        <w:t xml:space="preserve"> </w:t>
      </w:r>
      <w:r>
        <w:rPr>
          <w:rFonts w:asciiTheme="minorHAnsi" w:hAnsiTheme="minorHAnsi"/>
          <w:spacing w:val="-2"/>
        </w:rPr>
        <w:t>and</w:t>
      </w:r>
      <w:r>
        <w:rPr>
          <w:rFonts w:asciiTheme="minorHAnsi" w:hAnsiTheme="minorHAnsi"/>
          <w:spacing w:val="31"/>
        </w:rPr>
        <w:t xml:space="preserve"> </w:t>
      </w:r>
      <w:r>
        <w:rPr>
          <w:rFonts w:asciiTheme="minorHAnsi" w:hAnsiTheme="minorHAnsi"/>
          <w:spacing w:val="-2"/>
        </w:rPr>
        <w:t>maintained</w:t>
      </w:r>
      <w:r>
        <w:rPr>
          <w:rFonts w:asciiTheme="minorHAnsi" w:hAnsiTheme="minorHAnsi"/>
          <w:spacing w:val="28"/>
          <w:w w:val="101"/>
        </w:rPr>
        <w:t xml:space="preserve"> </w:t>
      </w:r>
      <w:r>
        <w:rPr>
          <w:rFonts w:asciiTheme="minorHAnsi" w:hAnsiTheme="minorHAnsi"/>
          <w:spacing w:val="-2"/>
        </w:rPr>
        <w:t>in</w:t>
      </w:r>
      <w:r>
        <w:rPr>
          <w:rFonts w:asciiTheme="minorHAnsi" w:hAnsiTheme="minorHAnsi"/>
          <w:spacing w:val="21"/>
          <w:w w:val="101"/>
        </w:rPr>
        <w:t xml:space="preserve"> </w:t>
      </w:r>
      <w:r>
        <w:rPr>
          <w:rFonts w:asciiTheme="minorHAnsi" w:hAnsiTheme="minorHAnsi"/>
          <w:spacing w:val="-2"/>
        </w:rPr>
        <w:t>compliance</w:t>
      </w:r>
      <w:r>
        <w:rPr>
          <w:rFonts w:asciiTheme="minorHAnsi" w:hAnsiTheme="minorHAnsi"/>
          <w:spacing w:val="19"/>
        </w:rPr>
        <w:t xml:space="preserve"> </w:t>
      </w:r>
      <w:r>
        <w:rPr>
          <w:rFonts w:asciiTheme="minorHAnsi" w:hAnsiTheme="minorHAnsi"/>
          <w:spacing w:val="-2"/>
        </w:rPr>
        <w:t>wi</w:t>
      </w:r>
      <w:r>
        <w:rPr>
          <w:rFonts w:asciiTheme="minorHAnsi" w:hAnsiTheme="minorHAnsi"/>
          <w:spacing w:val="-3"/>
        </w:rPr>
        <w:t>th</w:t>
      </w:r>
      <w:r>
        <w:rPr>
          <w:rFonts w:asciiTheme="minorHAnsi" w:hAnsiTheme="minorHAnsi"/>
        </w:rPr>
        <w:t xml:space="preserve"> </w:t>
      </w:r>
      <w:r>
        <w:rPr>
          <w:rFonts w:asciiTheme="minorHAnsi" w:hAnsiTheme="minorHAnsi"/>
          <w:spacing w:val="-2"/>
        </w:rPr>
        <w:t>applicable  laws</w:t>
      </w:r>
      <w:r>
        <w:rPr>
          <w:rFonts w:asciiTheme="minorHAnsi" w:hAnsiTheme="minorHAnsi"/>
          <w:spacing w:val="59"/>
          <w:w w:val="101"/>
        </w:rPr>
        <w:t xml:space="preserve"> </w:t>
      </w:r>
      <w:r>
        <w:rPr>
          <w:rFonts w:asciiTheme="minorHAnsi" w:hAnsiTheme="minorHAnsi"/>
          <w:spacing w:val="-2"/>
        </w:rPr>
        <w:t>and  regulations  relating</w:t>
      </w:r>
      <w:r>
        <w:rPr>
          <w:rFonts w:asciiTheme="minorHAnsi" w:hAnsiTheme="minorHAnsi"/>
          <w:spacing w:val="34"/>
          <w:w w:val="101"/>
        </w:rPr>
        <w:t xml:space="preserve"> </w:t>
      </w:r>
      <w:r>
        <w:rPr>
          <w:rFonts w:asciiTheme="minorHAnsi" w:hAnsiTheme="minorHAnsi"/>
          <w:spacing w:val="-2"/>
        </w:rPr>
        <w:t>to</w:t>
      </w:r>
      <w:r>
        <w:rPr>
          <w:rFonts w:asciiTheme="minorHAnsi" w:hAnsiTheme="minorHAnsi"/>
          <w:spacing w:val="37"/>
          <w:w w:val="101"/>
        </w:rPr>
        <w:t xml:space="preserve"> </w:t>
      </w:r>
      <w:r>
        <w:rPr>
          <w:rFonts w:asciiTheme="minorHAnsi" w:hAnsiTheme="minorHAnsi"/>
          <w:spacing w:val="-2"/>
        </w:rPr>
        <w:t>fire  prevention  under  Regulations  no.</w:t>
      </w:r>
      <w:r>
        <w:rPr>
          <w:rFonts w:asciiTheme="minorHAnsi" w:hAnsiTheme="minorHAnsi"/>
          <w:spacing w:val="40"/>
        </w:rPr>
        <w:t xml:space="preserve"> </w:t>
      </w:r>
      <w:r>
        <w:rPr>
          <w:rFonts w:asciiTheme="minorHAnsi" w:hAnsiTheme="minorHAnsi"/>
          <w:spacing w:val="-2"/>
        </w:rPr>
        <w:t>847</w:t>
      </w:r>
      <w:r>
        <w:rPr>
          <w:rFonts w:asciiTheme="minorHAnsi" w:hAnsiTheme="minorHAnsi"/>
          <w:spacing w:val="42"/>
          <w:w w:val="101"/>
        </w:rPr>
        <w:t xml:space="preserve"> </w:t>
      </w:r>
      <w:r>
        <w:rPr>
          <w:rFonts w:asciiTheme="minorHAnsi" w:hAnsiTheme="minorHAnsi"/>
          <w:spacing w:val="-2"/>
        </w:rPr>
        <w:t>of</w:t>
      </w:r>
      <w:r>
        <w:rPr>
          <w:rFonts w:asciiTheme="minorHAnsi" w:hAnsiTheme="minorHAnsi"/>
          <w:spacing w:val="39"/>
          <w:w w:val="101"/>
        </w:rPr>
        <w:t xml:space="preserve"> </w:t>
      </w:r>
      <w:r>
        <w:rPr>
          <w:rFonts w:asciiTheme="minorHAnsi" w:hAnsiTheme="minorHAnsi"/>
          <w:spacing w:val="-2"/>
        </w:rPr>
        <w:t>26</w:t>
      </w:r>
      <w:r>
        <w:rPr>
          <w:rFonts w:asciiTheme="minorHAnsi" w:hAnsiTheme="minorHAnsi"/>
          <w:spacing w:val="33"/>
          <w:w w:val="101"/>
        </w:rPr>
        <w:t xml:space="preserve"> </w:t>
      </w:r>
      <w:r>
        <w:rPr>
          <w:rFonts w:asciiTheme="minorHAnsi" w:hAnsiTheme="minorHAnsi"/>
          <w:spacing w:val="-2"/>
        </w:rPr>
        <w:t>June  2002</w:t>
      </w:r>
      <w:r>
        <w:rPr>
          <w:rFonts w:asciiTheme="minorHAnsi" w:hAnsiTheme="minorHAnsi"/>
          <w:spacing w:val="42"/>
          <w:w w:val="101"/>
        </w:rPr>
        <w:t xml:space="preserve"> </w:t>
      </w:r>
      <w:r>
        <w:rPr>
          <w:rFonts w:asciiTheme="minorHAnsi" w:hAnsiTheme="minorHAnsi"/>
          <w:spacing w:val="-2"/>
        </w:rPr>
        <w:t>on</w:t>
      </w:r>
      <w:r>
        <w:rPr>
          <w:rFonts w:asciiTheme="minorHAnsi" w:hAnsiTheme="minorHAnsi"/>
          <w:spacing w:val="35"/>
        </w:rPr>
        <w:t xml:space="preserve"> </w:t>
      </w:r>
      <w:r>
        <w:rPr>
          <w:rFonts w:asciiTheme="minorHAnsi" w:hAnsiTheme="minorHAnsi"/>
          <w:spacing w:val="-2"/>
        </w:rPr>
        <w:t>fire</w:t>
      </w:r>
      <w:r>
        <w:rPr>
          <w:rFonts w:asciiTheme="minorHAnsi" w:hAnsiTheme="minorHAnsi"/>
        </w:rPr>
        <w:t xml:space="preserve"> </w:t>
      </w:r>
      <w:r>
        <w:rPr>
          <w:rFonts w:asciiTheme="minorHAnsi" w:hAnsiTheme="minorHAnsi"/>
          <w:spacing w:val="-1"/>
        </w:rPr>
        <w:t>prevention</w:t>
      </w:r>
      <w:r>
        <w:rPr>
          <w:rFonts w:asciiTheme="minorHAnsi" w:hAnsiTheme="minorHAnsi"/>
          <w:spacing w:val="35"/>
          <w:w w:val="101"/>
        </w:rPr>
        <w:t xml:space="preserve"> </w:t>
      </w:r>
      <w:r>
        <w:rPr>
          <w:rFonts w:asciiTheme="minorHAnsi" w:hAnsiTheme="minorHAnsi"/>
          <w:spacing w:val="-1"/>
        </w:rPr>
        <w:t>measures</w:t>
      </w:r>
      <w:r>
        <w:rPr>
          <w:rFonts w:asciiTheme="minorHAnsi" w:hAnsiTheme="minorHAnsi"/>
          <w:spacing w:val="32"/>
        </w:rPr>
        <w:t xml:space="preserve"> </w:t>
      </w:r>
      <w:r>
        <w:rPr>
          <w:rFonts w:asciiTheme="minorHAnsi" w:hAnsiTheme="minorHAnsi"/>
          <w:spacing w:val="-1"/>
        </w:rPr>
        <w:t>and</w:t>
      </w:r>
      <w:r>
        <w:rPr>
          <w:rFonts w:asciiTheme="minorHAnsi" w:hAnsiTheme="minorHAnsi"/>
          <w:spacing w:val="28"/>
        </w:rPr>
        <w:t xml:space="preserve"> </w:t>
      </w:r>
      <w:r>
        <w:rPr>
          <w:rFonts w:asciiTheme="minorHAnsi" w:hAnsiTheme="minorHAnsi"/>
          <w:spacing w:val="-1"/>
        </w:rPr>
        <w:t>supervision.</w:t>
      </w:r>
      <w:r>
        <w:rPr>
          <w:rFonts w:asciiTheme="minorHAnsi" w:hAnsiTheme="minorHAnsi"/>
          <w:spacing w:val="26"/>
        </w:rPr>
        <w:t xml:space="preserve"> </w:t>
      </w:r>
      <w:r>
        <w:rPr>
          <w:rFonts w:asciiTheme="minorHAnsi" w:hAnsiTheme="minorHAnsi"/>
          <w:spacing w:val="-1"/>
        </w:rPr>
        <w:t>According</w:t>
      </w:r>
      <w:r>
        <w:rPr>
          <w:rFonts w:asciiTheme="minorHAnsi" w:hAnsiTheme="minorHAnsi"/>
          <w:spacing w:val="25"/>
        </w:rPr>
        <w:t xml:space="preserve"> </w:t>
      </w:r>
      <w:r>
        <w:rPr>
          <w:rFonts w:asciiTheme="minorHAnsi" w:hAnsiTheme="minorHAnsi"/>
          <w:spacing w:val="-1"/>
        </w:rPr>
        <w:t>to</w:t>
      </w:r>
      <w:r>
        <w:rPr>
          <w:rFonts w:asciiTheme="minorHAnsi" w:hAnsiTheme="minorHAnsi"/>
          <w:spacing w:val="29"/>
          <w:w w:val="101"/>
        </w:rPr>
        <w:t xml:space="preserve"> </w:t>
      </w:r>
      <w:r>
        <w:rPr>
          <w:rFonts w:asciiTheme="minorHAnsi" w:hAnsiTheme="minorHAnsi"/>
          <w:spacing w:val="-1"/>
        </w:rPr>
        <w:t>section</w:t>
      </w:r>
      <w:r>
        <w:rPr>
          <w:rFonts w:asciiTheme="minorHAnsi" w:hAnsiTheme="minorHAnsi"/>
          <w:spacing w:val="34"/>
        </w:rPr>
        <w:t xml:space="preserve"> </w:t>
      </w:r>
      <w:r>
        <w:rPr>
          <w:rFonts w:asciiTheme="minorHAnsi" w:hAnsiTheme="minorHAnsi"/>
          <w:spacing w:val="-2"/>
        </w:rPr>
        <w:t>2-2</w:t>
      </w:r>
      <w:r>
        <w:rPr>
          <w:rFonts w:asciiTheme="minorHAnsi" w:hAnsiTheme="minorHAnsi"/>
          <w:spacing w:val="30"/>
          <w:w w:val="101"/>
        </w:rPr>
        <w:t xml:space="preserve"> </w:t>
      </w:r>
      <w:r>
        <w:rPr>
          <w:rFonts w:asciiTheme="minorHAnsi" w:hAnsiTheme="minorHAnsi"/>
          <w:spacing w:val="-2"/>
        </w:rPr>
        <w:t>of</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8"/>
          <w:w w:val="101"/>
        </w:rPr>
        <w:t xml:space="preserve"> </w:t>
      </w:r>
      <w:r>
        <w:rPr>
          <w:rFonts w:asciiTheme="minorHAnsi" w:hAnsiTheme="minorHAnsi"/>
          <w:spacing w:val="-2"/>
        </w:rPr>
        <w:t>Regulations,</w:t>
      </w:r>
      <w:r>
        <w:rPr>
          <w:rFonts w:asciiTheme="minorHAnsi" w:hAnsiTheme="minorHAnsi"/>
          <w:spacing w:val="26"/>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lessee</w:t>
      </w:r>
      <w:r>
        <w:rPr>
          <w:rFonts w:asciiTheme="minorHAnsi" w:hAnsiTheme="minorHAnsi"/>
          <w:spacing w:val="31"/>
          <w:w w:val="101"/>
        </w:rPr>
        <w:t xml:space="preserve"> </w:t>
      </w:r>
      <w:r>
        <w:rPr>
          <w:rFonts w:asciiTheme="minorHAnsi" w:hAnsiTheme="minorHAnsi"/>
          <w:spacing w:val="-2"/>
        </w:rPr>
        <w:t>shall</w:t>
      </w:r>
      <w:r>
        <w:rPr>
          <w:rFonts w:asciiTheme="minorHAnsi" w:hAnsiTheme="minorHAnsi"/>
          <w:spacing w:val="29"/>
        </w:rPr>
        <w:t xml:space="preserve"> </w:t>
      </w:r>
      <w:r>
        <w:rPr>
          <w:rFonts w:asciiTheme="minorHAnsi" w:hAnsiTheme="minorHAnsi"/>
          <w:spacing w:val="-2"/>
        </w:rPr>
        <w:t>organise</w:t>
      </w:r>
      <w:r>
        <w:rPr>
          <w:rFonts w:asciiTheme="minorHAnsi" w:hAnsiTheme="minorHAnsi"/>
          <w:spacing w:val="39"/>
          <w:w w:val="101"/>
        </w:rPr>
        <w:t xml:space="preserve"> </w:t>
      </w:r>
      <w:r>
        <w:rPr>
          <w:rFonts w:asciiTheme="minorHAnsi" w:hAnsiTheme="minorHAnsi"/>
          <w:spacing w:val="-2"/>
        </w:rPr>
        <w:t>his</w:t>
      </w:r>
      <w:r>
        <w:rPr>
          <w:rFonts w:asciiTheme="minorHAnsi" w:hAnsiTheme="minorHAnsi"/>
        </w:rPr>
        <w:t xml:space="preserve"> </w:t>
      </w:r>
      <w:r>
        <w:rPr>
          <w:rFonts w:asciiTheme="minorHAnsi" w:hAnsiTheme="minorHAnsi"/>
          <w:spacing w:val="-2"/>
        </w:rPr>
        <w:t>activity</w:t>
      </w:r>
      <w:r>
        <w:rPr>
          <w:rFonts w:asciiTheme="minorHAnsi" w:hAnsiTheme="minorHAnsi"/>
          <w:spacing w:val="28"/>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such</w:t>
      </w:r>
      <w:r>
        <w:rPr>
          <w:rFonts w:asciiTheme="minorHAnsi" w:hAnsiTheme="minorHAnsi"/>
          <w:spacing w:val="22"/>
        </w:rPr>
        <w:t xml:space="preserve"> </w:t>
      </w:r>
      <w:r>
        <w:rPr>
          <w:rFonts w:asciiTheme="minorHAnsi" w:hAnsiTheme="minorHAnsi"/>
          <w:spacing w:val="-2"/>
        </w:rPr>
        <w:t>a</w:t>
      </w:r>
      <w:r>
        <w:rPr>
          <w:rFonts w:asciiTheme="minorHAnsi" w:hAnsiTheme="minorHAnsi"/>
          <w:spacing w:val="18"/>
        </w:rPr>
        <w:t xml:space="preserve"> </w:t>
      </w:r>
      <w:r>
        <w:rPr>
          <w:rFonts w:asciiTheme="minorHAnsi" w:hAnsiTheme="minorHAnsi"/>
          <w:spacing w:val="-2"/>
        </w:rPr>
        <w:t>way</w:t>
      </w:r>
      <w:r>
        <w:rPr>
          <w:rFonts w:asciiTheme="minorHAnsi" w:hAnsiTheme="minorHAnsi"/>
          <w:spacing w:val="26"/>
        </w:rPr>
        <w:t xml:space="preserve"> </w:t>
      </w:r>
      <w:r>
        <w:rPr>
          <w:rFonts w:asciiTheme="minorHAnsi" w:hAnsiTheme="minorHAnsi"/>
          <w:spacing w:val="-2"/>
        </w:rPr>
        <w:t>as</w:t>
      </w:r>
      <w:r>
        <w:rPr>
          <w:rFonts w:asciiTheme="minorHAnsi" w:hAnsiTheme="minorHAnsi"/>
          <w:spacing w:val="16"/>
        </w:rPr>
        <w:t xml:space="preserve"> </w:t>
      </w:r>
      <w:r>
        <w:rPr>
          <w:rFonts w:asciiTheme="minorHAnsi" w:hAnsiTheme="minorHAnsi"/>
          <w:spacing w:val="-2"/>
        </w:rPr>
        <w:t>to</w:t>
      </w:r>
      <w:r>
        <w:rPr>
          <w:rFonts w:asciiTheme="minorHAnsi" w:hAnsiTheme="minorHAnsi"/>
          <w:spacing w:val="23"/>
          <w:w w:val="101"/>
        </w:rPr>
        <w:t xml:space="preserve"> </w:t>
      </w:r>
      <w:r>
        <w:rPr>
          <w:rFonts w:asciiTheme="minorHAnsi" w:hAnsiTheme="minorHAnsi"/>
          <w:spacing w:val="-2"/>
        </w:rPr>
        <w:t>ensure</w:t>
      </w:r>
      <w:r>
        <w:rPr>
          <w:rFonts w:asciiTheme="minorHAnsi" w:hAnsiTheme="minorHAnsi"/>
          <w:spacing w:val="16"/>
          <w:w w:val="101"/>
        </w:rPr>
        <w:t xml:space="preserve"> </w:t>
      </w:r>
      <w:r>
        <w:rPr>
          <w:rFonts w:asciiTheme="minorHAnsi" w:hAnsiTheme="minorHAnsi"/>
          <w:spacing w:val="-2"/>
        </w:rPr>
        <w:t>that</w:t>
      </w:r>
      <w:r>
        <w:rPr>
          <w:rFonts w:asciiTheme="minorHAnsi" w:hAnsiTheme="minorHAnsi"/>
          <w:spacing w:val="17"/>
        </w:rPr>
        <w:t xml:space="preserve"> </w:t>
      </w:r>
      <w:r>
        <w:rPr>
          <w:rFonts w:asciiTheme="minorHAnsi" w:hAnsiTheme="minorHAnsi"/>
          <w:spacing w:val="-2"/>
        </w:rPr>
        <w:t>fire</w:t>
      </w:r>
      <w:r>
        <w:rPr>
          <w:rFonts w:asciiTheme="minorHAnsi" w:hAnsiTheme="minorHAnsi"/>
          <w:spacing w:val="25"/>
          <w:w w:val="101"/>
        </w:rPr>
        <w:t xml:space="preserve"> </w:t>
      </w:r>
      <w:r>
        <w:rPr>
          <w:rFonts w:asciiTheme="minorHAnsi" w:hAnsiTheme="minorHAnsi"/>
          <w:spacing w:val="-2"/>
        </w:rPr>
        <w:t>cannot</w:t>
      </w:r>
      <w:r>
        <w:rPr>
          <w:rFonts w:asciiTheme="minorHAnsi" w:hAnsiTheme="minorHAnsi"/>
          <w:spacing w:val="29"/>
          <w:w w:val="101"/>
        </w:rPr>
        <w:t xml:space="preserve"> </w:t>
      </w:r>
      <w:r>
        <w:rPr>
          <w:rFonts w:asciiTheme="minorHAnsi" w:hAnsiTheme="minorHAnsi"/>
          <w:spacing w:val="-2"/>
        </w:rPr>
        <w:t>break</w:t>
      </w:r>
      <w:r>
        <w:rPr>
          <w:rFonts w:asciiTheme="minorHAnsi" w:hAnsiTheme="minorHAnsi"/>
          <w:spacing w:val="22"/>
          <w:w w:val="101"/>
        </w:rPr>
        <w:t xml:space="preserve"> </w:t>
      </w:r>
      <w:r>
        <w:rPr>
          <w:rFonts w:asciiTheme="minorHAnsi" w:hAnsiTheme="minorHAnsi"/>
          <w:spacing w:val="-2"/>
        </w:rPr>
        <w:t>out</w:t>
      </w:r>
      <w:r>
        <w:rPr>
          <w:rFonts w:asciiTheme="minorHAnsi" w:hAnsiTheme="minorHAnsi"/>
          <w:spacing w:val="23"/>
        </w:rPr>
        <w:t xml:space="preserve"> </w:t>
      </w:r>
      <w:r>
        <w:rPr>
          <w:rFonts w:asciiTheme="minorHAnsi" w:hAnsiTheme="minorHAnsi"/>
          <w:spacing w:val="-2"/>
        </w:rPr>
        <w:t>easily</w:t>
      </w:r>
      <w:r>
        <w:rPr>
          <w:rFonts w:asciiTheme="minorHAnsi" w:hAnsiTheme="minorHAnsi"/>
          <w:spacing w:val="23"/>
          <w:w w:val="101"/>
        </w:rPr>
        <w:t xml:space="preserve"> </w:t>
      </w:r>
      <w:r>
        <w:rPr>
          <w:rFonts w:asciiTheme="minorHAnsi" w:hAnsiTheme="minorHAnsi"/>
          <w:spacing w:val="-2"/>
        </w:rPr>
        <w:t>and</w:t>
      </w:r>
      <w:r>
        <w:rPr>
          <w:rFonts w:asciiTheme="minorHAnsi" w:hAnsiTheme="minorHAnsi"/>
          <w:spacing w:val="17"/>
          <w:w w:val="101"/>
        </w:rPr>
        <w:t xml:space="preserve"> </w:t>
      </w:r>
      <w:r>
        <w:rPr>
          <w:rFonts w:asciiTheme="minorHAnsi" w:hAnsiTheme="minorHAnsi"/>
          <w:spacing w:val="-2"/>
        </w:rPr>
        <w:t>that</w:t>
      </w:r>
      <w:r>
        <w:rPr>
          <w:rFonts w:asciiTheme="minorHAnsi" w:hAnsiTheme="minorHAnsi"/>
          <w:spacing w:val="24"/>
          <w:w w:val="101"/>
        </w:rPr>
        <w:t xml:space="preserve"> </w:t>
      </w:r>
      <w:r>
        <w:rPr>
          <w:rFonts w:asciiTheme="minorHAnsi" w:hAnsiTheme="minorHAnsi"/>
          <w:spacing w:val="-2"/>
        </w:rPr>
        <w:t>safety</w:t>
      </w:r>
      <w:r>
        <w:rPr>
          <w:rFonts w:asciiTheme="minorHAnsi" w:hAnsiTheme="minorHAnsi"/>
          <w:spacing w:val="27"/>
          <w:w w:val="101"/>
        </w:rPr>
        <w:t xml:space="preserve"> </w:t>
      </w:r>
      <w:r>
        <w:rPr>
          <w:rFonts w:asciiTheme="minorHAnsi" w:hAnsiTheme="minorHAnsi"/>
          <w:spacing w:val="-2"/>
        </w:rPr>
        <w:t>measures</w:t>
      </w:r>
      <w:r>
        <w:rPr>
          <w:rFonts w:asciiTheme="minorHAnsi" w:hAnsiTheme="minorHAnsi"/>
          <w:spacing w:val="25"/>
        </w:rPr>
        <w:t xml:space="preserve"> </w:t>
      </w:r>
      <w:r>
        <w:rPr>
          <w:rFonts w:asciiTheme="minorHAnsi" w:hAnsiTheme="minorHAnsi"/>
          <w:spacing w:val="-2"/>
        </w:rPr>
        <w:t>and</w:t>
      </w:r>
      <w:r>
        <w:rPr>
          <w:rFonts w:asciiTheme="minorHAnsi" w:hAnsiTheme="minorHAnsi"/>
          <w:spacing w:val="20"/>
          <w:w w:val="101"/>
        </w:rPr>
        <w:t xml:space="preserve"> </w:t>
      </w:r>
      <w:r>
        <w:rPr>
          <w:rFonts w:asciiTheme="minorHAnsi" w:hAnsiTheme="minorHAnsi"/>
          <w:spacing w:val="-2"/>
        </w:rPr>
        <w:t>safety</w:t>
      </w:r>
      <w:r>
        <w:rPr>
          <w:rFonts w:asciiTheme="minorHAnsi" w:hAnsiTheme="minorHAnsi"/>
          <w:spacing w:val="24"/>
        </w:rPr>
        <w:t xml:space="preserve"> </w:t>
      </w:r>
      <w:r>
        <w:rPr>
          <w:rFonts w:asciiTheme="minorHAnsi" w:hAnsiTheme="minorHAnsi"/>
          <w:spacing w:val="-2"/>
        </w:rPr>
        <w:t>devi</w:t>
      </w:r>
      <w:r>
        <w:rPr>
          <w:rFonts w:asciiTheme="minorHAnsi" w:hAnsiTheme="minorHAnsi"/>
          <w:spacing w:val="-3"/>
        </w:rPr>
        <w:t>ces</w:t>
      </w:r>
      <w:r>
        <w:rPr>
          <w:rFonts w:asciiTheme="minorHAnsi" w:hAnsiTheme="minorHAnsi"/>
        </w:rPr>
        <w:t xml:space="preserve"> </w:t>
      </w:r>
      <w:r>
        <w:rPr>
          <w:rFonts w:asciiTheme="minorHAnsi" w:hAnsiTheme="minorHAnsi"/>
          <w:spacing w:val="-1"/>
        </w:rPr>
        <w:t>function</w:t>
      </w:r>
      <w:r>
        <w:rPr>
          <w:rFonts w:asciiTheme="minorHAnsi" w:hAnsiTheme="minorHAnsi"/>
          <w:spacing w:val="29"/>
          <w:w w:val="101"/>
        </w:rPr>
        <w:t xml:space="preserve"> </w:t>
      </w:r>
      <w:r>
        <w:rPr>
          <w:rFonts w:asciiTheme="minorHAnsi" w:hAnsiTheme="minorHAnsi"/>
          <w:spacing w:val="-1"/>
        </w:rPr>
        <w:t>as</w:t>
      </w:r>
      <w:r>
        <w:rPr>
          <w:rFonts w:asciiTheme="minorHAnsi" w:hAnsiTheme="minorHAnsi"/>
          <w:spacing w:val="34"/>
          <w:w w:val="101"/>
        </w:rPr>
        <w:t xml:space="preserve"> </w:t>
      </w:r>
      <w:r>
        <w:rPr>
          <w:rFonts w:asciiTheme="minorHAnsi" w:hAnsiTheme="minorHAnsi"/>
          <w:spacing w:val="-1"/>
        </w:rPr>
        <w:t>intended.</w:t>
      </w:r>
      <w:r>
        <w:rPr>
          <w:rFonts w:asciiTheme="minorHAnsi" w:hAnsiTheme="minorHAnsi"/>
          <w:spacing w:val="38"/>
        </w:rPr>
        <w:t xml:space="preserve"> </w:t>
      </w:r>
      <w:r>
        <w:rPr>
          <w:rFonts w:asciiTheme="minorHAnsi" w:hAnsiTheme="minorHAnsi"/>
          <w:spacing w:val="-1"/>
        </w:rPr>
        <w:t>Furthermo</w:t>
      </w:r>
      <w:r>
        <w:rPr>
          <w:rFonts w:asciiTheme="minorHAnsi" w:hAnsiTheme="minorHAnsi"/>
          <w:spacing w:val="-2"/>
        </w:rPr>
        <w:t>re,</w:t>
      </w:r>
      <w:r>
        <w:rPr>
          <w:rFonts w:asciiTheme="minorHAnsi" w:hAnsiTheme="minorHAnsi"/>
          <w:spacing w:val="2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lessee</w:t>
      </w:r>
      <w:r>
        <w:rPr>
          <w:rFonts w:asciiTheme="minorHAnsi" w:hAnsiTheme="minorHAnsi"/>
          <w:spacing w:val="29"/>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see</w:t>
      </w:r>
      <w:r>
        <w:rPr>
          <w:rFonts w:asciiTheme="minorHAnsi" w:hAnsiTheme="minorHAnsi"/>
          <w:spacing w:val="23"/>
          <w:w w:val="101"/>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it</w:t>
      </w:r>
      <w:r>
        <w:rPr>
          <w:rFonts w:asciiTheme="minorHAnsi" w:hAnsiTheme="minorHAnsi"/>
          <w:spacing w:val="24"/>
        </w:rPr>
        <w:t xml:space="preserve"> </w:t>
      </w:r>
      <w:r>
        <w:rPr>
          <w:rFonts w:asciiTheme="minorHAnsi" w:hAnsiTheme="minorHAnsi"/>
          <w:spacing w:val="-2"/>
        </w:rPr>
        <w:t>that</w:t>
      </w:r>
      <w:r>
        <w:rPr>
          <w:rFonts w:asciiTheme="minorHAnsi" w:hAnsiTheme="minorHAnsi"/>
          <w:spacing w:val="29"/>
        </w:rPr>
        <w:t xml:space="preserve"> </w:t>
      </w:r>
      <w:r>
        <w:rPr>
          <w:rFonts w:asciiTheme="minorHAnsi" w:hAnsiTheme="minorHAnsi"/>
          <w:spacing w:val="-2"/>
        </w:rPr>
        <w:t>structural</w:t>
      </w:r>
      <w:r>
        <w:rPr>
          <w:rFonts w:asciiTheme="minorHAnsi" w:hAnsiTheme="minorHAnsi"/>
          <w:spacing w:val="23"/>
          <w:w w:val="101"/>
        </w:rPr>
        <w:t xml:space="preserve"> </w:t>
      </w:r>
      <w:r>
        <w:rPr>
          <w:rFonts w:asciiTheme="minorHAnsi" w:hAnsiTheme="minorHAnsi"/>
          <w:spacing w:val="-2"/>
        </w:rPr>
        <w:t>fire</w:t>
      </w:r>
      <w:r>
        <w:rPr>
          <w:rFonts w:asciiTheme="minorHAnsi" w:hAnsiTheme="minorHAnsi"/>
          <w:spacing w:val="37"/>
        </w:rPr>
        <w:t xml:space="preserve"> </w:t>
      </w:r>
      <w:r>
        <w:rPr>
          <w:rFonts w:asciiTheme="minorHAnsi" w:hAnsiTheme="minorHAnsi"/>
          <w:spacing w:val="-2"/>
        </w:rPr>
        <w:t>prevention</w:t>
      </w:r>
      <w:r>
        <w:rPr>
          <w:rFonts w:asciiTheme="minorHAnsi" w:hAnsiTheme="minorHAnsi"/>
          <w:spacing w:val="33"/>
        </w:rPr>
        <w:t xml:space="preserve"> </w:t>
      </w:r>
      <w:r>
        <w:rPr>
          <w:rFonts w:asciiTheme="minorHAnsi" w:hAnsiTheme="minorHAnsi"/>
          <w:spacing w:val="-2"/>
        </w:rPr>
        <w:t>measures</w:t>
      </w:r>
      <w:r>
        <w:rPr>
          <w:rFonts w:asciiTheme="minorHAnsi" w:hAnsiTheme="minorHAnsi"/>
          <w:spacing w:val="30"/>
        </w:rPr>
        <w:t xml:space="preserve"> </w:t>
      </w:r>
      <w:r>
        <w:rPr>
          <w:rFonts w:asciiTheme="minorHAnsi" w:hAnsiTheme="minorHAnsi"/>
          <w:spacing w:val="-2"/>
        </w:rPr>
        <w:t>and</w:t>
      </w:r>
      <w:r>
        <w:rPr>
          <w:rFonts w:asciiTheme="minorHAnsi" w:hAnsiTheme="minorHAnsi"/>
          <w:spacing w:val="28"/>
          <w:w w:val="101"/>
        </w:rPr>
        <w:t xml:space="preserve"> </w:t>
      </w:r>
      <w:r>
        <w:rPr>
          <w:rFonts w:asciiTheme="minorHAnsi" w:hAnsiTheme="minorHAnsi"/>
          <w:spacing w:val="-2"/>
        </w:rPr>
        <w:t>other</w:t>
      </w:r>
      <w:r>
        <w:rPr>
          <w:rFonts w:asciiTheme="minorHAnsi" w:hAnsiTheme="minorHAnsi"/>
        </w:rPr>
        <w:t xml:space="preserve"> </w:t>
      </w:r>
      <w:r>
        <w:rPr>
          <w:rFonts w:asciiTheme="minorHAnsi" w:hAnsiTheme="minorHAnsi"/>
          <w:spacing w:val="-2"/>
        </w:rPr>
        <w:t>safety</w:t>
      </w:r>
      <w:r>
        <w:rPr>
          <w:rFonts w:asciiTheme="minorHAnsi" w:hAnsiTheme="minorHAnsi"/>
          <w:spacing w:val="35"/>
          <w:w w:val="101"/>
        </w:rPr>
        <w:t xml:space="preserve"> </w:t>
      </w:r>
      <w:r>
        <w:rPr>
          <w:rFonts w:asciiTheme="minorHAnsi" w:hAnsiTheme="minorHAnsi"/>
          <w:spacing w:val="-2"/>
        </w:rPr>
        <w:t>measures</w:t>
      </w:r>
      <w:r>
        <w:rPr>
          <w:rFonts w:asciiTheme="minorHAnsi" w:hAnsiTheme="minorHAnsi"/>
          <w:spacing w:val="20"/>
          <w:w w:val="101"/>
        </w:rPr>
        <w:t xml:space="preserve"> </w:t>
      </w:r>
      <w:r>
        <w:rPr>
          <w:rFonts w:asciiTheme="minorHAnsi" w:hAnsiTheme="minorHAnsi"/>
          <w:spacing w:val="-2"/>
        </w:rPr>
        <w:t>do</w:t>
      </w:r>
      <w:r>
        <w:rPr>
          <w:rFonts w:asciiTheme="minorHAnsi" w:hAnsiTheme="minorHAnsi"/>
          <w:spacing w:val="28"/>
          <w:w w:val="101"/>
        </w:rPr>
        <w:t xml:space="preserve"> </w:t>
      </w:r>
      <w:r>
        <w:rPr>
          <w:rFonts w:asciiTheme="minorHAnsi" w:hAnsiTheme="minorHAnsi"/>
          <w:spacing w:val="-2"/>
        </w:rPr>
        <w:t>not</w:t>
      </w:r>
      <w:r>
        <w:rPr>
          <w:rFonts w:asciiTheme="minorHAnsi" w:hAnsiTheme="minorHAnsi"/>
          <w:spacing w:val="17"/>
        </w:rPr>
        <w:t xml:space="preserve"> </w:t>
      </w:r>
      <w:r>
        <w:rPr>
          <w:rFonts w:asciiTheme="minorHAnsi" w:hAnsiTheme="minorHAnsi"/>
          <w:spacing w:val="-2"/>
        </w:rPr>
        <w:t>suffer</w:t>
      </w:r>
      <w:r>
        <w:rPr>
          <w:rFonts w:asciiTheme="minorHAnsi" w:hAnsiTheme="minorHAnsi"/>
          <w:spacing w:val="24"/>
          <w:w w:val="101"/>
        </w:rPr>
        <w:t xml:space="preserve"> </w:t>
      </w:r>
      <w:r>
        <w:rPr>
          <w:rFonts w:asciiTheme="minorHAnsi" w:hAnsiTheme="minorHAnsi"/>
          <w:spacing w:val="-2"/>
        </w:rPr>
        <w:t>impairment. The</w:t>
      </w:r>
      <w:r>
        <w:rPr>
          <w:rFonts w:asciiTheme="minorHAnsi" w:hAnsiTheme="minorHAnsi"/>
          <w:spacing w:val="27"/>
          <w:w w:val="101"/>
        </w:rPr>
        <w:t xml:space="preserve"> </w:t>
      </w:r>
      <w:r>
        <w:rPr>
          <w:rFonts w:asciiTheme="minorHAnsi" w:hAnsiTheme="minorHAnsi"/>
          <w:spacing w:val="-2"/>
        </w:rPr>
        <w:t>lessee</w:t>
      </w:r>
      <w:r>
        <w:rPr>
          <w:rFonts w:asciiTheme="minorHAnsi" w:hAnsiTheme="minorHAnsi"/>
          <w:spacing w:val="17"/>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report</w:t>
      </w:r>
      <w:r>
        <w:rPr>
          <w:rFonts w:asciiTheme="minorHAnsi" w:hAnsiTheme="minorHAnsi"/>
          <w:spacing w:val="12"/>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lessor</w:t>
      </w:r>
      <w:r>
        <w:rPr>
          <w:rFonts w:asciiTheme="minorHAnsi" w:hAnsiTheme="minorHAnsi"/>
          <w:spacing w:val="20"/>
        </w:rPr>
        <w:t xml:space="preserve"> </w:t>
      </w:r>
      <w:r>
        <w:rPr>
          <w:rFonts w:asciiTheme="minorHAnsi" w:hAnsiTheme="minorHAnsi"/>
          <w:spacing w:val="-2"/>
        </w:rPr>
        <w:t>any</w:t>
      </w:r>
      <w:r>
        <w:rPr>
          <w:rFonts w:asciiTheme="minorHAnsi" w:hAnsiTheme="minorHAnsi"/>
          <w:spacing w:val="21"/>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all</w:t>
      </w:r>
      <w:r>
        <w:rPr>
          <w:rFonts w:asciiTheme="minorHAnsi" w:hAnsiTheme="minorHAnsi"/>
          <w:spacing w:val="12"/>
        </w:rPr>
        <w:t xml:space="preserve"> </w:t>
      </w:r>
      <w:r>
        <w:rPr>
          <w:rFonts w:asciiTheme="minorHAnsi" w:hAnsiTheme="minorHAnsi"/>
          <w:spacing w:val="-2"/>
        </w:rPr>
        <w:t>factors</w:t>
      </w:r>
      <w:r>
        <w:rPr>
          <w:rFonts w:asciiTheme="minorHAnsi" w:hAnsiTheme="minorHAnsi"/>
          <w:spacing w:val="17"/>
          <w:w w:val="101"/>
        </w:rPr>
        <w:t xml:space="preserve"> </w:t>
      </w:r>
      <w:r>
        <w:rPr>
          <w:rFonts w:asciiTheme="minorHAnsi" w:hAnsiTheme="minorHAnsi"/>
          <w:spacing w:val="-2"/>
        </w:rPr>
        <w:t>of</w:t>
      </w:r>
      <w:r>
        <w:rPr>
          <w:rFonts w:asciiTheme="minorHAnsi" w:hAnsiTheme="minorHAnsi"/>
          <w:spacing w:val="14"/>
          <w:w w:val="101"/>
        </w:rPr>
        <w:t xml:space="preserve"> </w:t>
      </w:r>
      <w:r>
        <w:rPr>
          <w:rFonts w:asciiTheme="minorHAnsi" w:hAnsiTheme="minorHAnsi"/>
          <w:spacing w:val="-2"/>
        </w:rPr>
        <w:t>significance</w:t>
      </w:r>
      <w:r>
        <w:rPr>
          <w:rFonts w:asciiTheme="minorHAnsi" w:hAnsiTheme="minorHAnsi"/>
        </w:rPr>
        <w:t xml:space="preserve"> </w:t>
      </w:r>
      <w:r>
        <w:rPr>
          <w:rFonts w:asciiTheme="minorHAnsi" w:hAnsiTheme="minorHAnsi"/>
          <w:spacing w:val="-1"/>
        </w:rPr>
        <w:t>for fire</w:t>
      </w:r>
      <w:r>
        <w:rPr>
          <w:rFonts w:asciiTheme="minorHAnsi" w:hAnsiTheme="minorHAnsi"/>
          <w:spacing w:val="12"/>
          <w:w w:val="101"/>
        </w:rPr>
        <w:t xml:space="preserve"> </w:t>
      </w:r>
      <w:r>
        <w:rPr>
          <w:rFonts w:asciiTheme="minorHAnsi" w:hAnsiTheme="minorHAnsi"/>
          <w:spacing w:val="-1"/>
        </w:rPr>
        <w:t>safety.</w:t>
      </w:r>
    </w:p>
    <w:p w14:paraId="06648508" w14:textId="77777777" w:rsidR="000F72C1" w:rsidRDefault="0020793E">
      <w:pPr>
        <w:pStyle w:val="BodyText"/>
        <w:spacing w:before="179" w:line="227" w:lineRule="auto"/>
        <w:ind w:left="47" w:right="769" w:hanging="17"/>
        <w:rPr>
          <w:rFonts w:asciiTheme="minorHAnsi" w:hAnsiTheme="minorHAnsi"/>
        </w:rPr>
      </w:pPr>
      <w:r>
        <w:rPr>
          <w:rFonts w:asciiTheme="minorHAnsi" w:hAnsiTheme="minorHAnsi"/>
          <w:spacing w:val="-1"/>
        </w:rPr>
        <w:t>The</w:t>
      </w:r>
      <w:r>
        <w:rPr>
          <w:rFonts w:asciiTheme="minorHAnsi" w:hAnsiTheme="minorHAnsi"/>
          <w:spacing w:val="22"/>
          <w:w w:val="101"/>
        </w:rPr>
        <w:t xml:space="preserve"> </w:t>
      </w:r>
      <w:r>
        <w:rPr>
          <w:rFonts w:asciiTheme="minorHAnsi" w:hAnsiTheme="minorHAnsi"/>
          <w:spacing w:val="-1"/>
        </w:rPr>
        <w:t>lessee</w:t>
      </w:r>
      <w:r>
        <w:rPr>
          <w:rFonts w:asciiTheme="minorHAnsi" w:hAnsiTheme="minorHAnsi"/>
          <w:spacing w:val="19"/>
          <w:w w:val="101"/>
        </w:rPr>
        <w:t xml:space="preserve"> </w:t>
      </w:r>
      <w:r>
        <w:rPr>
          <w:rFonts w:asciiTheme="minorHAnsi" w:hAnsiTheme="minorHAnsi"/>
          <w:spacing w:val="-1"/>
        </w:rPr>
        <w:t>undertakes to treat</w:t>
      </w:r>
      <w:r>
        <w:rPr>
          <w:rFonts w:asciiTheme="minorHAnsi" w:hAnsiTheme="minorHAnsi"/>
          <w:spacing w:val="22"/>
          <w:w w:val="101"/>
        </w:rPr>
        <w:t xml:space="preserve"> </w:t>
      </w:r>
      <w:r>
        <w:rPr>
          <w:rFonts w:asciiTheme="minorHAnsi" w:hAnsiTheme="minorHAnsi"/>
          <w:spacing w:val="-1"/>
        </w:rPr>
        <w:t>both the</w:t>
      </w:r>
      <w:r>
        <w:rPr>
          <w:rFonts w:asciiTheme="minorHAnsi" w:hAnsiTheme="minorHAnsi"/>
          <w:spacing w:val="22"/>
        </w:rPr>
        <w:t xml:space="preserve"> </w:t>
      </w:r>
      <w:r>
        <w:rPr>
          <w:rFonts w:asciiTheme="minorHAnsi" w:hAnsiTheme="minorHAnsi"/>
          <w:spacing w:val="-1"/>
        </w:rPr>
        <w:t>leased</w:t>
      </w:r>
      <w:r>
        <w:rPr>
          <w:rFonts w:asciiTheme="minorHAnsi" w:hAnsiTheme="minorHAnsi"/>
          <w:spacing w:val="21"/>
          <w:w w:val="101"/>
        </w:rPr>
        <w:t xml:space="preserve"> </w:t>
      </w:r>
      <w:r>
        <w:rPr>
          <w:rFonts w:asciiTheme="minorHAnsi" w:hAnsiTheme="minorHAnsi"/>
          <w:spacing w:val="-1"/>
        </w:rPr>
        <w:t>p</w:t>
      </w:r>
      <w:r>
        <w:rPr>
          <w:rFonts w:asciiTheme="minorHAnsi" w:hAnsiTheme="minorHAnsi"/>
          <w:spacing w:val="-2"/>
        </w:rPr>
        <w:t>remises</w:t>
      </w:r>
      <w:r>
        <w:rPr>
          <w:rFonts w:asciiTheme="minorHAnsi" w:hAnsiTheme="minorHAnsi"/>
          <w:spacing w:val="15"/>
          <w:w w:val="101"/>
        </w:rPr>
        <w:t xml:space="preserve"> </w:t>
      </w:r>
      <w:r>
        <w:rPr>
          <w:rFonts w:asciiTheme="minorHAnsi" w:hAnsiTheme="minorHAnsi"/>
          <w:spacing w:val="-2"/>
        </w:rPr>
        <w:t>and the</w:t>
      </w:r>
      <w:r>
        <w:rPr>
          <w:rFonts w:asciiTheme="minorHAnsi" w:hAnsiTheme="minorHAnsi"/>
          <w:spacing w:val="22"/>
          <w:w w:val="101"/>
        </w:rPr>
        <w:t xml:space="preserve"> </w:t>
      </w:r>
      <w:r>
        <w:rPr>
          <w:rFonts w:asciiTheme="minorHAnsi" w:hAnsiTheme="minorHAnsi"/>
          <w:spacing w:val="-2"/>
        </w:rPr>
        <w:t>property</w:t>
      </w:r>
      <w:r>
        <w:rPr>
          <w:rFonts w:asciiTheme="minorHAnsi" w:hAnsiTheme="minorHAnsi"/>
          <w:spacing w:val="20"/>
          <w:w w:val="101"/>
        </w:rPr>
        <w:t xml:space="preserve"> </w:t>
      </w:r>
      <w:r>
        <w:rPr>
          <w:rFonts w:asciiTheme="minorHAnsi" w:hAnsiTheme="minorHAnsi"/>
          <w:spacing w:val="-2"/>
        </w:rPr>
        <w:t>in general</w:t>
      </w:r>
      <w:r>
        <w:rPr>
          <w:rFonts w:asciiTheme="minorHAnsi" w:hAnsiTheme="minorHAnsi"/>
          <w:spacing w:val="11"/>
        </w:rPr>
        <w:t xml:space="preserve"> </w:t>
      </w:r>
      <w:r>
        <w:rPr>
          <w:rFonts w:asciiTheme="minorHAnsi" w:hAnsiTheme="minorHAnsi"/>
          <w:spacing w:val="-2"/>
        </w:rPr>
        <w:t>with</w:t>
      </w:r>
      <w:r>
        <w:rPr>
          <w:rFonts w:asciiTheme="minorHAnsi" w:hAnsiTheme="minorHAnsi"/>
          <w:spacing w:val="15"/>
        </w:rPr>
        <w:t xml:space="preserve"> </w:t>
      </w:r>
      <w:r>
        <w:rPr>
          <w:rFonts w:asciiTheme="minorHAnsi" w:hAnsiTheme="minorHAnsi"/>
          <w:spacing w:val="-2"/>
        </w:rPr>
        <w:t>due</w:t>
      </w:r>
      <w:r>
        <w:rPr>
          <w:rFonts w:asciiTheme="minorHAnsi" w:hAnsiTheme="minorHAnsi"/>
          <w:spacing w:val="16"/>
        </w:rPr>
        <w:t xml:space="preserve"> </w:t>
      </w:r>
      <w:r>
        <w:rPr>
          <w:rFonts w:asciiTheme="minorHAnsi" w:hAnsiTheme="minorHAnsi"/>
          <w:spacing w:val="-2"/>
        </w:rPr>
        <w:t>care</w:t>
      </w:r>
      <w:r>
        <w:rPr>
          <w:rFonts w:asciiTheme="minorHAnsi" w:hAnsiTheme="minorHAnsi"/>
          <w:spacing w:val="15"/>
          <w:w w:val="101"/>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attention.</w:t>
      </w:r>
      <w:r>
        <w:rPr>
          <w:rFonts w:asciiTheme="minorHAnsi" w:hAnsiTheme="minorHAnsi"/>
        </w:rPr>
        <w:t xml:space="preserve"> </w:t>
      </w:r>
      <w:r>
        <w:rPr>
          <w:rFonts w:asciiTheme="minorHAnsi" w:hAnsiTheme="minorHAnsi"/>
          <w:spacing w:val="-1"/>
        </w:rPr>
        <w:t>Rooms with water and/or outlet</w:t>
      </w:r>
      <w:r>
        <w:rPr>
          <w:rFonts w:asciiTheme="minorHAnsi" w:hAnsiTheme="minorHAnsi"/>
          <w:spacing w:val="15"/>
          <w:w w:val="101"/>
        </w:rPr>
        <w:t xml:space="preserve"> </w:t>
      </w:r>
      <w:r>
        <w:rPr>
          <w:rFonts w:asciiTheme="minorHAnsi" w:hAnsiTheme="minorHAnsi"/>
          <w:spacing w:val="-1"/>
        </w:rPr>
        <w:t>pipes</w:t>
      </w:r>
      <w:r>
        <w:rPr>
          <w:rFonts w:asciiTheme="minorHAnsi" w:hAnsiTheme="minorHAnsi"/>
          <w:spacing w:val="14"/>
          <w:w w:val="101"/>
        </w:rPr>
        <w:t xml:space="preserve"> </w:t>
      </w:r>
      <w:r>
        <w:rPr>
          <w:rFonts w:asciiTheme="minorHAnsi" w:hAnsiTheme="minorHAnsi"/>
          <w:spacing w:val="-1"/>
        </w:rPr>
        <w:t>must</w:t>
      </w:r>
      <w:r>
        <w:rPr>
          <w:rFonts w:asciiTheme="minorHAnsi" w:hAnsiTheme="minorHAnsi"/>
          <w:spacing w:val="18"/>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 xml:space="preserve">kept sufficiently </w:t>
      </w:r>
      <w:r>
        <w:rPr>
          <w:rFonts w:asciiTheme="minorHAnsi" w:hAnsiTheme="minorHAnsi"/>
          <w:spacing w:val="-2"/>
        </w:rPr>
        <w:t>warm</w:t>
      </w:r>
      <w:r>
        <w:rPr>
          <w:rFonts w:asciiTheme="minorHAnsi" w:hAnsiTheme="minorHAnsi"/>
          <w:spacing w:val="5"/>
        </w:rPr>
        <w:t xml:space="preserve"> </w:t>
      </w:r>
      <w:r>
        <w:rPr>
          <w:rFonts w:asciiTheme="minorHAnsi" w:hAnsiTheme="minorHAnsi"/>
          <w:spacing w:val="-2"/>
        </w:rPr>
        <w:t>to</w:t>
      </w:r>
      <w:r>
        <w:rPr>
          <w:rFonts w:asciiTheme="minorHAnsi" w:hAnsiTheme="minorHAnsi"/>
          <w:spacing w:val="12"/>
        </w:rPr>
        <w:t xml:space="preserve"> </w:t>
      </w:r>
      <w:r>
        <w:rPr>
          <w:rFonts w:asciiTheme="minorHAnsi" w:hAnsiTheme="minorHAnsi"/>
          <w:spacing w:val="-2"/>
        </w:rPr>
        <w:t>avoid freezing.</w:t>
      </w:r>
    </w:p>
    <w:p w14:paraId="06648509" w14:textId="77777777" w:rsidR="000F72C1" w:rsidRDefault="0020793E">
      <w:pPr>
        <w:pStyle w:val="BodyText"/>
        <w:spacing w:before="146" w:line="214" w:lineRule="auto"/>
        <w:ind w:left="42" w:right="771" w:hanging="12"/>
        <w:rPr>
          <w:rFonts w:asciiTheme="minorHAnsi" w:hAnsiTheme="minorHAnsi"/>
        </w:rPr>
      </w:pP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lessee</w:t>
      </w:r>
      <w:r>
        <w:rPr>
          <w:rFonts w:asciiTheme="minorHAnsi" w:hAnsiTheme="minorHAnsi"/>
          <w:spacing w:val="14"/>
          <w:w w:val="101"/>
        </w:rPr>
        <w:t xml:space="preserve"> </w:t>
      </w:r>
      <w:r>
        <w:rPr>
          <w:rFonts w:asciiTheme="minorHAnsi" w:hAnsiTheme="minorHAnsi"/>
          <w:spacing w:val="-2"/>
        </w:rPr>
        <w:t>undertakes to</w:t>
      </w:r>
      <w:r>
        <w:rPr>
          <w:rFonts w:asciiTheme="minorHAnsi" w:hAnsiTheme="minorHAnsi"/>
          <w:spacing w:val="15"/>
        </w:rPr>
        <w:t xml:space="preserve"> </w:t>
      </w:r>
      <w:r>
        <w:rPr>
          <w:rFonts w:asciiTheme="minorHAnsi" w:hAnsiTheme="minorHAnsi"/>
          <w:spacing w:val="-2"/>
        </w:rPr>
        <w:t>use the</w:t>
      </w:r>
      <w:r>
        <w:rPr>
          <w:rFonts w:asciiTheme="minorHAnsi" w:hAnsiTheme="minorHAnsi"/>
          <w:spacing w:val="15"/>
          <w:w w:val="101"/>
        </w:rPr>
        <w:t xml:space="preserve"> </w:t>
      </w:r>
      <w:r>
        <w:rPr>
          <w:rFonts w:asciiTheme="minorHAnsi" w:hAnsiTheme="minorHAnsi"/>
          <w:spacing w:val="-2"/>
        </w:rPr>
        <w:t>property</w:t>
      </w:r>
      <w:r>
        <w:rPr>
          <w:rFonts w:asciiTheme="minorHAnsi" w:hAnsiTheme="minorHAnsi"/>
          <w:spacing w:val="13"/>
        </w:rPr>
        <w:t xml:space="preserve"> </w:t>
      </w:r>
      <w:r>
        <w:rPr>
          <w:rFonts w:asciiTheme="minorHAnsi" w:hAnsiTheme="minorHAnsi"/>
          <w:spacing w:val="-2"/>
        </w:rPr>
        <w:t>in such a</w:t>
      </w:r>
      <w:r>
        <w:rPr>
          <w:rFonts w:asciiTheme="minorHAnsi" w:hAnsiTheme="minorHAnsi"/>
          <w:spacing w:val="12"/>
          <w:w w:val="101"/>
        </w:rPr>
        <w:t xml:space="preserve"> </w:t>
      </w:r>
      <w:r>
        <w:rPr>
          <w:rFonts w:asciiTheme="minorHAnsi" w:hAnsiTheme="minorHAnsi"/>
          <w:spacing w:val="-2"/>
        </w:rPr>
        <w:t>manner that</w:t>
      </w:r>
      <w:r>
        <w:rPr>
          <w:rFonts w:asciiTheme="minorHAnsi" w:hAnsiTheme="minorHAnsi"/>
          <w:spacing w:val="13"/>
        </w:rPr>
        <w:t xml:space="preserve"> </w:t>
      </w:r>
      <w:r>
        <w:rPr>
          <w:rFonts w:asciiTheme="minorHAnsi" w:hAnsiTheme="minorHAnsi"/>
          <w:spacing w:val="-2"/>
        </w:rPr>
        <w:t>it</w:t>
      </w:r>
      <w:r>
        <w:rPr>
          <w:rFonts w:asciiTheme="minorHAnsi" w:hAnsiTheme="minorHAnsi"/>
          <w:spacing w:val="13"/>
        </w:rPr>
        <w:t xml:space="preserve"> </w:t>
      </w:r>
      <w:r>
        <w:rPr>
          <w:rFonts w:asciiTheme="minorHAnsi" w:hAnsiTheme="minorHAnsi"/>
          <w:spacing w:val="-2"/>
        </w:rPr>
        <w:t>is</w:t>
      </w:r>
      <w:r>
        <w:rPr>
          <w:rFonts w:asciiTheme="minorHAnsi" w:hAnsiTheme="minorHAnsi"/>
          <w:spacing w:val="14"/>
          <w:w w:val="101"/>
        </w:rPr>
        <w:t xml:space="preserve"> </w:t>
      </w:r>
      <w:r>
        <w:rPr>
          <w:rFonts w:asciiTheme="minorHAnsi" w:hAnsiTheme="minorHAnsi"/>
          <w:spacing w:val="-2"/>
        </w:rPr>
        <w:t>not degraded or</w:t>
      </w:r>
      <w:r>
        <w:rPr>
          <w:rFonts w:asciiTheme="minorHAnsi" w:hAnsiTheme="minorHAnsi"/>
          <w:spacing w:val="12"/>
          <w:w w:val="101"/>
        </w:rPr>
        <w:t xml:space="preserve"> </w:t>
      </w:r>
      <w:r>
        <w:rPr>
          <w:rFonts w:asciiTheme="minorHAnsi" w:hAnsiTheme="minorHAnsi"/>
          <w:spacing w:val="-2"/>
        </w:rPr>
        <w:t>its</w:t>
      </w:r>
      <w:r>
        <w:rPr>
          <w:rFonts w:asciiTheme="minorHAnsi" w:hAnsiTheme="minorHAnsi"/>
          <w:spacing w:val="8"/>
        </w:rPr>
        <w:t xml:space="preserve"> </w:t>
      </w:r>
      <w:r>
        <w:rPr>
          <w:rFonts w:asciiTheme="minorHAnsi" w:hAnsiTheme="minorHAnsi"/>
          <w:spacing w:val="-2"/>
        </w:rPr>
        <w:t>appearance</w:t>
      </w:r>
      <w:r>
        <w:rPr>
          <w:rFonts w:asciiTheme="minorHAnsi" w:hAnsiTheme="minorHAnsi"/>
          <w:spacing w:val="6"/>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reputation</w:t>
      </w:r>
      <w:r>
        <w:rPr>
          <w:rFonts w:asciiTheme="minorHAnsi" w:hAnsiTheme="minorHAnsi"/>
        </w:rPr>
        <w:t xml:space="preserve"> </w:t>
      </w:r>
      <w:r>
        <w:rPr>
          <w:rFonts w:asciiTheme="minorHAnsi" w:hAnsiTheme="minorHAnsi"/>
          <w:spacing w:val="-2"/>
        </w:rPr>
        <w:t>impaired.</w:t>
      </w:r>
    </w:p>
    <w:p w14:paraId="0664850A" w14:textId="77777777" w:rsidR="000F72C1" w:rsidRDefault="000F72C1">
      <w:pPr>
        <w:spacing w:line="214" w:lineRule="auto"/>
        <w:rPr>
          <w:del w:id="1782" w:author="Jiang" w:date="2024-07-10T20:43:00Z"/>
          <w:rFonts w:asciiTheme="minorHAnsi" w:hAnsiTheme="minorHAnsi"/>
        </w:rPr>
        <w:sectPr w:rsidR="000F72C1">
          <w:footerReference w:type="default" r:id="rId89"/>
          <w:pgSz w:w="11907" w:h="16839"/>
          <w:pgMar w:top="1139" w:right="21" w:bottom="1495" w:left="878" w:header="6" w:footer="850" w:gutter="0"/>
          <w:cols w:space="720"/>
        </w:sectPr>
      </w:pPr>
    </w:p>
    <w:p w14:paraId="0664850B" w14:textId="77777777" w:rsidR="000F72C1" w:rsidRDefault="0020793E">
      <w:pPr>
        <w:pStyle w:val="BodyText"/>
        <w:spacing w:before="8" w:line="214" w:lineRule="auto"/>
        <w:ind w:left="31" w:right="769" w:hanging="1"/>
        <w:rPr>
          <w:rFonts w:asciiTheme="minorHAnsi" w:hAnsiTheme="minorHAnsi"/>
        </w:rPr>
      </w:pPr>
      <w:r>
        <w:rPr>
          <w:rFonts w:asciiTheme="minorHAnsi" w:hAnsiTheme="minorHAnsi"/>
          <w:spacing w:val="-1"/>
        </w:rPr>
        <w:t>The lessee's use of the p</w:t>
      </w:r>
      <w:r>
        <w:rPr>
          <w:rFonts w:asciiTheme="minorHAnsi" w:hAnsiTheme="minorHAnsi"/>
          <w:spacing w:val="-2"/>
        </w:rPr>
        <w:t>roperty, including any events</w:t>
      </w:r>
      <w:r>
        <w:rPr>
          <w:rFonts w:asciiTheme="minorHAnsi" w:hAnsiTheme="minorHAnsi"/>
          <w:spacing w:val="10"/>
        </w:rPr>
        <w:t xml:space="preserve"> </w:t>
      </w:r>
      <w:r>
        <w:rPr>
          <w:rFonts w:asciiTheme="minorHAnsi" w:hAnsiTheme="minorHAnsi"/>
          <w:spacing w:val="-2"/>
        </w:rPr>
        <w:t>held, must</w:t>
      </w:r>
      <w:r>
        <w:rPr>
          <w:rFonts w:asciiTheme="minorHAnsi" w:hAnsiTheme="minorHAnsi"/>
          <w:spacing w:val="8"/>
        </w:rPr>
        <w:t xml:space="preserve"> </w:t>
      </w:r>
      <w:r>
        <w:rPr>
          <w:rFonts w:asciiTheme="minorHAnsi" w:hAnsiTheme="minorHAnsi"/>
          <w:spacing w:val="-2"/>
        </w:rPr>
        <w:t>not</w:t>
      </w:r>
      <w:r>
        <w:rPr>
          <w:rFonts w:asciiTheme="minorHAnsi" w:hAnsiTheme="minorHAnsi"/>
          <w:spacing w:val="6"/>
        </w:rPr>
        <w:t xml:space="preserve"> </w:t>
      </w:r>
      <w:r>
        <w:rPr>
          <w:rFonts w:asciiTheme="minorHAnsi" w:hAnsiTheme="minorHAnsi"/>
          <w:spacing w:val="-2"/>
        </w:rPr>
        <w:t>involve</w:t>
      </w:r>
      <w:r>
        <w:rPr>
          <w:rFonts w:asciiTheme="minorHAnsi" w:hAnsiTheme="minorHAnsi"/>
        </w:rPr>
        <w:t xml:space="preserve"> </w:t>
      </w:r>
      <w:r>
        <w:rPr>
          <w:rFonts w:asciiTheme="minorHAnsi" w:hAnsiTheme="minorHAnsi"/>
          <w:spacing w:val="-2"/>
        </w:rPr>
        <w:t>stage</w:t>
      </w:r>
      <w:r>
        <w:rPr>
          <w:rFonts w:asciiTheme="minorHAnsi" w:hAnsiTheme="minorHAnsi"/>
          <w:spacing w:val="8"/>
        </w:rPr>
        <w:t xml:space="preserve"> </w:t>
      </w:r>
      <w:r>
        <w:rPr>
          <w:rFonts w:asciiTheme="minorHAnsi" w:hAnsiTheme="minorHAnsi"/>
          <w:spacing w:val="-2"/>
        </w:rPr>
        <w:t>lighting which</w:t>
      </w:r>
      <w:r>
        <w:rPr>
          <w:rFonts w:asciiTheme="minorHAnsi" w:hAnsiTheme="minorHAnsi"/>
          <w:spacing w:val="7"/>
        </w:rPr>
        <w:t xml:space="preserve"> </w:t>
      </w:r>
      <w:r>
        <w:rPr>
          <w:rFonts w:asciiTheme="minorHAnsi" w:hAnsiTheme="minorHAnsi"/>
          <w:spacing w:val="-2"/>
        </w:rPr>
        <w:t>may</w:t>
      </w:r>
      <w:r>
        <w:rPr>
          <w:rFonts w:asciiTheme="minorHAnsi" w:hAnsiTheme="minorHAnsi"/>
          <w:spacing w:val="9"/>
        </w:rPr>
        <w:t xml:space="preserve"> </w:t>
      </w:r>
      <w:r>
        <w:rPr>
          <w:rFonts w:asciiTheme="minorHAnsi" w:hAnsiTheme="minorHAnsi"/>
          <w:spacing w:val="-2"/>
        </w:rPr>
        <w:t>interfere with</w:t>
      </w:r>
      <w:r>
        <w:rPr>
          <w:rFonts w:asciiTheme="minorHAnsi" w:hAnsiTheme="minorHAnsi"/>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light signals from the</w:t>
      </w:r>
      <w:r>
        <w:rPr>
          <w:rFonts w:asciiTheme="minorHAnsi" w:hAnsiTheme="minorHAnsi"/>
          <w:spacing w:val="18"/>
        </w:rPr>
        <w:t xml:space="preserve"> </w:t>
      </w:r>
      <w:r>
        <w:rPr>
          <w:rFonts w:asciiTheme="minorHAnsi" w:hAnsiTheme="minorHAnsi"/>
          <w:spacing w:val="-2"/>
        </w:rPr>
        <w:t>lighthouse</w:t>
      </w:r>
      <w:r>
        <w:rPr>
          <w:rFonts w:asciiTheme="minorHAnsi" w:hAnsiTheme="minorHAnsi"/>
          <w:spacing w:val="17"/>
          <w:w w:val="101"/>
        </w:rPr>
        <w:t xml:space="preserve"> </w:t>
      </w:r>
      <w:r>
        <w:rPr>
          <w:rFonts w:asciiTheme="minorHAnsi" w:hAnsiTheme="minorHAnsi"/>
          <w:spacing w:val="-2"/>
        </w:rPr>
        <w:t>light.</w:t>
      </w:r>
    </w:p>
    <w:p w14:paraId="0664850C" w14:textId="77777777" w:rsidR="000F72C1" w:rsidRDefault="0020793E">
      <w:pPr>
        <w:pStyle w:val="BodyText"/>
        <w:spacing w:before="178" w:line="214" w:lineRule="auto"/>
        <w:ind w:left="45" w:right="769" w:hanging="15"/>
        <w:rPr>
          <w:rFonts w:asciiTheme="minorHAnsi" w:hAnsiTheme="minorHAnsi"/>
        </w:rPr>
      </w:pPr>
      <w:r>
        <w:rPr>
          <w:rFonts w:asciiTheme="minorHAnsi" w:hAnsiTheme="minorHAnsi"/>
          <w:spacing w:val="-2"/>
        </w:rPr>
        <w:t>The</w:t>
      </w:r>
      <w:r>
        <w:rPr>
          <w:rFonts w:asciiTheme="minorHAnsi" w:hAnsiTheme="minorHAnsi"/>
          <w:spacing w:val="35"/>
        </w:rPr>
        <w:t xml:space="preserve"> </w:t>
      </w:r>
      <w:r>
        <w:rPr>
          <w:rFonts w:asciiTheme="minorHAnsi" w:hAnsiTheme="minorHAnsi"/>
          <w:spacing w:val="-2"/>
        </w:rPr>
        <w:t>lessee shall</w:t>
      </w:r>
      <w:r>
        <w:rPr>
          <w:rFonts w:asciiTheme="minorHAnsi" w:hAnsiTheme="minorHAnsi"/>
          <w:spacing w:val="14"/>
          <w:w w:val="101"/>
        </w:rPr>
        <w:t xml:space="preserve"> </w:t>
      </w:r>
      <w:r>
        <w:rPr>
          <w:rFonts w:asciiTheme="minorHAnsi" w:hAnsiTheme="minorHAnsi"/>
          <w:spacing w:val="-2"/>
        </w:rPr>
        <w:t>pay compensation for any damage</w:t>
      </w:r>
      <w:r>
        <w:rPr>
          <w:rFonts w:asciiTheme="minorHAnsi" w:hAnsiTheme="minorHAnsi"/>
          <w:spacing w:val="4"/>
        </w:rPr>
        <w:t xml:space="preserve"> </w:t>
      </w:r>
      <w:r>
        <w:rPr>
          <w:rFonts w:asciiTheme="minorHAnsi" w:hAnsiTheme="minorHAnsi"/>
          <w:spacing w:val="-2"/>
        </w:rPr>
        <w:t>to the</w:t>
      </w:r>
      <w:r>
        <w:rPr>
          <w:rFonts w:asciiTheme="minorHAnsi" w:hAnsiTheme="minorHAnsi"/>
          <w:spacing w:val="18"/>
        </w:rPr>
        <w:t xml:space="preserve"> </w:t>
      </w:r>
      <w:r>
        <w:rPr>
          <w:rFonts w:asciiTheme="minorHAnsi" w:hAnsiTheme="minorHAnsi"/>
          <w:spacing w:val="-2"/>
        </w:rPr>
        <w:t>property</w:t>
      </w:r>
      <w:r>
        <w:rPr>
          <w:rFonts w:asciiTheme="minorHAnsi" w:hAnsiTheme="minorHAnsi"/>
          <w:spacing w:val="11"/>
        </w:rPr>
        <w:t xml:space="preserve"> </w:t>
      </w:r>
      <w:r>
        <w:rPr>
          <w:rFonts w:asciiTheme="minorHAnsi" w:hAnsiTheme="minorHAnsi"/>
          <w:spacing w:val="-2"/>
        </w:rPr>
        <w:t>caused</w:t>
      </w:r>
      <w:r>
        <w:rPr>
          <w:rFonts w:asciiTheme="minorHAnsi" w:hAnsiTheme="minorHAnsi"/>
          <w:spacing w:val="17"/>
        </w:rPr>
        <w:t xml:space="preserve"> </w:t>
      </w:r>
      <w:r>
        <w:rPr>
          <w:rFonts w:asciiTheme="minorHAnsi" w:hAnsiTheme="minorHAnsi"/>
          <w:spacing w:val="-2"/>
        </w:rPr>
        <w:t>by</w:t>
      </w:r>
      <w:r>
        <w:rPr>
          <w:rFonts w:asciiTheme="minorHAnsi" w:hAnsiTheme="minorHAnsi"/>
          <w:spacing w:val="17"/>
          <w:w w:val="101"/>
        </w:rPr>
        <w:t xml:space="preserve"> </w:t>
      </w:r>
      <w:r>
        <w:rPr>
          <w:rFonts w:asciiTheme="minorHAnsi" w:hAnsiTheme="minorHAnsi"/>
          <w:spacing w:val="-2"/>
        </w:rPr>
        <w:t>him</w:t>
      </w:r>
      <w:r>
        <w:rPr>
          <w:rFonts w:asciiTheme="minorHAnsi" w:hAnsiTheme="minorHAnsi"/>
          <w:spacing w:val="9"/>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by</w:t>
      </w:r>
      <w:r>
        <w:rPr>
          <w:rFonts w:asciiTheme="minorHAnsi" w:hAnsiTheme="minorHAnsi"/>
          <w:spacing w:val="8"/>
        </w:rPr>
        <w:t xml:space="preserve"> </w:t>
      </w:r>
      <w:r>
        <w:rPr>
          <w:rFonts w:asciiTheme="minorHAnsi" w:hAnsiTheme="minorHAnsi"/>
          <w:spacing w:val="-2"/>
        </w:rPr>
        <w:t>others</w:t>
      </w:r>
      <w:r>
        <w:rPr>
          <w:rFonts w:asciiTheme="minorHAnsi" w:hAnsiTheme="minorHAnsi"/>
          <w:spacing w:val="2"/>
        </w:rPr>
        <w:t xml:space="preserve"> </w:t>
      </w:r>
      <w:r>
        <w:rPr>
          <w:rFonts w:asciiTheme="minorHAnsi" w:hAnsiTheme="minorHAnsi"/>
          <w:spacing w:val="-2"/>
        </w:rPr>
        <w:t>to</w:t>
      </w:r>
      <w:r>
        <w:rPr>
          <w:rFonts w:asciiTheme="minorHAnsi" w:hAnsiTheme="minorHAnsi"/>
          <w:spacing w:val="5"/>
        </w:rPr>
        <w:t xml:space="preserve"> </w:t>
      </w:r>
      <w:r>
        <w:rPr>
          <w:rFonts w:asciiTheme="minorHAnsi" w:hAnsiTheme="minorHAnsi"/>
          <w:spacing w:val="-2"/>
        </w:rPr>
        <w:t>whom</w:t>
      </w:r>
      <w:r>
        <w:rPr>
          <w:rFonts w:asciiTheme="minorHAnsi" w:hAnsiTheme="minorHAnsi"/>
          <w:spacing w:val="6"/>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lessee</w:t>
      </w:r>
      <w:r>
        <w:rPr>
          <w:rFonts w:asciiTheme="minorHAnsi" w:hAnsiTheme="minorHAnsi"/>
        </w:rPr>
        <w:t xml:space="preserve"> </w:t>
      </w:r>
      <w:r>
        <w:rPr>
          <w:rFonts w:asciiTheme="minorHAnsi" w:hAnsiTheme="minorHAnsi"/>
          <w:spacing w:val="-1"/>
        </w:rPr>
        <w:t>has given access to the</w:t>
      </w:r>
      <w:r>
        <w:rPr>
          <w:rFonts w:asciiTheme="minorHAnsi" w:hAnsiTheme="minorHAnsi"/>
          <w:spacing w:val="16"/>
        </w:rPr>
        <w:t xml:space="preserve"> </w:t>
      </w:r>
      <w:r>
        <w:rPr>
          <w:rFonts w:asciiTheme="minorHAnsi" w:hAnsiTheme="minorHAnsi"/>
          <w:spacing w:val="-1"/>
        </w:rPr>
        <w:t>lease</w:t>
      </w:r>
      <w:r>
        <w:rPr>
          <w:rFonts w:asciiTheme="minorHAnsi" w:hAnsiTheme="minorHAnsi"/>
          <w:spacing w:val="10"/>
        </w:rPr>
        <w:t xml:space="preserve"> </w:t>
      </w:r>
      <w:r>
        <w:rPr>
          <w:rFonts w:asciiTheme="minorHAnsi" w:hAnsiTheme="minorHAnsi"/>
          <w:spacing w:val="-1"/>
        </w:rPr>
        <w:t>o</w:t>
      </w:r>
      <w:r>
        <w:rPr>
          <w:rFonts w:asciiTheme="minorHAnsi" w:hAnsiTheme="minorHAnsi"/>
          <w:spacing w:val="-2"/>
        </w:rPr>
        <w:t>bject.</w:t>
      </w:r>
    </w:p>
    <w:p w14:paraId="0664850D" w14:textId="77777777" w:rsidR="000F72C1" w:rsidRDefault="0020793E">
      <w:pPr>
        <w:pStyle w:val="BodyText"/>
        <w:spacing w:before="207" w:line="179" w:lineRule="auto"/>
        <w:ind w:left="49"/>
        <w:rPr>
          <w:rFonts w:asciiTheme="minorHAnsi" w:hAnsiTheme="minorHAnsi"/>
          <w:sz w:val="28"/>
          <w:szCs w:val="28"/>
        </w:rPr>
      </w:pPr>
      <w:r>
        <w:rPr>
          <w:rFonts w:asciiTheme="minorHAnsi" w:hAnsiTheme="minorHAnsi"/>
          <w:b/>
          <w:bCs/>
          <w:color w:val="00558C"/>
          <w:spacing w:val="-2"/>
          <w:sz w:val="28"/>
          <w:szCs w:val="28"/>
        </w:rPr>
        <w:t>15.</w:t>
      </w:r>
      <w:r>
        <w:rPr>
          <w:rFonts w:asciiTheme="minorHAnsi" w:hAnsiTheme="minorHAnsi"/>
          <w:b/>
          <w:bCs/>
          <w:color w:val="00558C"/>
          <w:spacing w:val="8"/>
          <w:sz w:val="28"/>
          <w:szCs w:val="28"/>
        </w:rPr>
        <w:t xml:space="preserve">        </w:t>
      </w:r>
      <w:r>
        <w:rPr>
          <w:rFonts w:asciiTheme="minorHAnsi" w:hAnsiTheme="minorHAnsi"/>
          <w:b/>
          <w:bCs/>
          <w:color w:val="00558C"/>
          <w:spacing w:val="-2"/>
          <w:sz w:val="28"/>
          <w:szCs w:val="28"/>
        </w:rPr>
        <w:t>STRUCTURAL CHANGES</w:t>
      </w:r>
    </w:p>
    <w:p w14:paraId="0664850E" w14:textId="77777777" w:rsidR="000F72C1" w:rsidRDefault="0020793E">
      <w:pPr>
        <w:pStyle w:val="BodyText"/>
        <w:spacing w:before="179" w:line="213" w:lineRule="auto"/>
        <w:ind w:left="32" w:right="770"/>
        <w:rPr>
          <w:rFonts w:asciiTheme="minorHAnsi" w:hAnsiTheme="minorHAnsi"/>
        </w:rPr>
      </w:pPr>
      <w:r>
        <w:rPr>
          <w:rFonts w:asciiTheme="minorHAnsi" w:hAnsiTheme="minorHAnsi"/>
          <w:spacing w:val="-1"/>
        </w:rPr>
        <w:t>Alterations beyond what is establi</w:t>
      </w:r>
      <w:r>
        <w:rPr>
          <w:rFonts w:asciiTheme="minorHAnsi" w:hAnsiTheme="minorHAnsi"/>
          <w:spacing w:val="-2"/>
        </w:rPr>
        <w:t>shed in</w:t>
      </w:r>
      <w:r>
        <w:rPr>
          <w:rFonts w:asciiTheme="minorHAnsi" w:hAnsiTheme="minorHAnsi"/>
          <w:spacing w:val="-11"/>
        </w:rPr>
        <w:t xml:space="preserve"> </w:t>
      </w:r>
      <w:r>
        <w:rPr>
          <w:rFonts w:asciiTheme="minorHAnsi" w:hAnsiTheme="minorHAnsi"/>
          <w:spacing w:val="-2"/>
        </w:rPr>
        <w:t>the work programme must not</w:t>
      </w:r>
      <w:r>
        <w:rPr>
          <w:rFonts w:asciiTheme="minorHAnsi" w:hAnsiTheme="minorHAnsi"/>
          <w:spacing w:val="-10"/>
        </w:rPr>
        <w:t xml:space="preserve"> </w:t>
      </w:r>
      <w:r>
        <w:rPr>
          <w:rFonts w:asciiTheme="minorHAnsi" w:hAnsiTheme="minorHAnsi"/>
          <w:spacing w:val="-2"/>
        </w:rPr>
        <w:t>take place without prior approval in writing</w:t>
      </w:r>
      <w:r>
        <w:rPr>
          <w:rFonts w:asciiTheme="minorHAnsi" w:hAnsiTheme="minorHAnsi"/>
        </w:rPr>
        <w:t xml:space="preserve"> </w:t>
      </w:r>
      <w:r>
        <w:rPr>
          <w:rFonts w:asciiTheme="minorHAnsi" w:hAnsiTheme="minorHAnsi"/>
          <w:spacing w:val="-2"/>
        </w:rPr>
        <w:t>from the</w:t>
      </w:r>
      <w:r>
        <w:rPr>
          <w:rFonts w:asciiTheme="minorHAnsi" w:hAnsiTheme="minorHAnsi"/>
          <w:spacing w:val="27"/>
        </w:rPr>
        <w:t xml:space="preserve"> </w:t>
      </w:r>
      <w:r>
        <w:rPr>
          <w:rFonts w:asciiTheme="minorHAnsi" w:hAnsiTheme="minorHAnsi"/>
          <w:spacing w:val="-2"/>
        </w:rPr>
        <w:t>lessor.</w:t>
      </w:r>
    </w:p>
    <w:p w14:paraId="0664850F" w14:textId="77777777" w:rsidR="000F72C1" w:rsidRDefault="0020793E">
      <w:pPr>
        <w:pStyle w:val="BodyText"/>
        <w:spacing w:before="178" w:line="188" w:lineRule="auto"/>
        <w:ind w:left="32"/>
        <w:rPr>
          <w:rFonts w:asciiTheme="minorHAnsi" w:hAnsiTheme="minorHAnsi"/>
        </w:rPr>
      </w:pPr>
      <w:r>
        <w:rPr>
          <w:rFonts w:asciiTheme="minorHAnsi" w:hAnsiTheme="minorHAnsi"/>
          <w:spacing w:val="-1"/>
        </w:rPr>
        <w:t>All structural changes are expected to</w:t>
      </w:r>
      <w:r>
        <w:rPr>
          <w:rFonts w:asciiTheme="minorHAnsi" w:hAnsiTheme="minorHAnsi"/>
          <w:spacing w:val="16"/>
          <w:w w:val="101"/>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carried</w:t>
      </w:r>
      <w:r>
        <w:rPr>
          <w:rFonts w:asciiTheme="minorHAnsi" w:hAnsiTheme="minorHAnsi"/>
          <w:spacing w:val="8"/>
        </w:rPr>
        <w:t xml:space="preserve"> </w:t>
      </w:r>
      <w:r>
        <w:rPr>
          <w:rFonts w:asciiTheme="minorHAnsi" w:hAnsiTheme="minorHAnsi"/>
          <w:spacing w:val="-1"/>
        </w:rPr>
        <w:t>out</w:t>
      </w:r>
      <w:r>
        <w:rPr>
          <w:rFonts w:asciiTheme="minorHAnsi" w:hAnsiTheme="minorHAnsi"/>
          <w:spacing w:val="15"/>
        </w:rPr>
        <w:t xml:space="preserve"> </w:t>
      </w:r>
      <w:r>
        <w:rPr>
          <w:rFonts w:asciiTheme="minorHAnsi" w:hAnsiTheme="minorHAnsi"/>
          <w:spacing w:val="-1"/>
        </w:rPr>
        <w:t>in</w:t>
      </w:r>
      <w:r>
        <w:rPr>
          <w:rFonts w:asciiTheme="minorHAnsi" w:hAnsiTheme="minorHAnsi"/>
          <w:spacing w:val="10"/>
        </w:rPr>
        <w:t xml:space="preserve"> </w:t>
      </w:r>
      <w:r>
        <w:rPr>
          <w:rFonts w:asciiTheme="minorHAnsi" w:hAnsiTheme="minorHAnsi"/>
          <w:spacing w:val="-1"/>
        </w:rPr>
        <w:t>a</w:t>
      </w:r>
      <w:r>
        <w:rPr>
          <w:rFonts w:asciiTheme="minorHAnsi" w:hAnsiTheme="minorHAnsi"/>
          <w:spacing w:val="17"/>
        </w:rPr>
        <w:t xml:space="preserve"> </w:t>
      </w:r>
      <w:r>
        <w:rPr>
          <w:rFonts w:asciiTheme="minorHAnsi" w:hAnsiTheme="minorHAnsi"/>
          <w:spacing w:val="-1"/>
        </w:rPr>
        <w:t>professionally</w:t>
      </w:r>
      <w:r>
        <w:rPr>
          <w:rFonts w:asciiTheme="minorHAnsi" w:hAnsiTheme="minorHAnsi"/>
          <w:spacing w:val="10"/>
        </w:rPr>
        <w:t xml:space="preserve"> </w:t>
      </w:r>
      <w:r>
        <w:rPr>
          <w:rFonts w:asciiTheme="minorHAnsi" w:hAnsiTheme="minorHAnsi"/>
          <w:spacing w:val="-1"/>
        </w:rPr>
        <w:t>satis</w:t>
      </w:r>
      <w:r>
        <w:rPr>
          <w:rFonts w:asciiTheme="minorHAnsi" w:hAnsiTheme="minorHAnsi"/>
          <w:spacing w:val="-2"/>
        </w:rPr>
        <w:t>factory</w:t>
      </w:r>
      <w:r>
        <w:rPr>
          <w:rFonts w:asciiTheme="minorHAnsi" w:hAnsiTheme="minorHAnsi"/>
          <w:spacing w:val="15"/>
          <w:w w:val="101"/>
        </w:rPr>
        <w:t xml:space="preserve"> </w:t>
      </w:r>
      <w:r>
        <w:rPr>
          <w:rFonts w:asciiTheme="minorHAnsi" w:hAnsiTheme="minorHAnsi"/>
          <w:spacing w:val="-2"/>
        </w:rPr>
        <w:t>manner.</w:t>
      </w:r>
    </w:p>
    <w:p w14:paraId="06648510" w14:textId="77777777" w:rsidR="000F72C1" w:rsidRDefault="0020793E">
      <w:pPr>
        <w:pStyle w:val="BodyText"/>
        <w:spacing w:before="178" w:line="227" w:lineRule="auto"/>
        <w:ind w:left="32" w:right="769" w:firstLine="14"/>
        <w:jc w:val="both"/>
        <w:rPr>
          <w:rFonts w:asciiTheme="minorHAnsi" w:hAnsiTheme="minorHAnsi"/>
        </w:rPr>
      </w:pPr>
      <w:r>
        <w:rPr>
          <w:rFonts w:asciiTheme="minorHAnsi" w:hAnsiTheme="minorHAnsi"/>
          <w:spacing w:val="-1"/>
        </w:rPr>
        <w:t>If</w:t>
      </w:r>
      <w:r>
        <w:rPr>
          <w:rFonts w:asciiTheme="minorHAnsi" w:hAnsiTheme="minorHAnsi"/>
          <w:spacing w:val="12"/>
          <w:w w:val="101"/>
        </w:rPr>
        <w:t xml:space="preserve"> </w:t>
      </w:r>
      <w:r>
        <w:rPr>
          <w:rFonts w:asciiTheme="minorHAnsi" w:hAnsiTheme="minorHAnsi"/>
          <w:spacing w:val="-1"/>
        </w:rPr>
        <w:t>prior approval is given, the</w:t>
      </w:r>
      <w:r>
        <w:rPr>
          <w:rFonts w:asciiTheme="minorHAnsi" w:hAnsiTheme="minorHAnsi"/>
          <w:spacing w:val="15"/>
        </w:rPr>
        <w:t xml:space="preserve"> </w:t>
      </w:r>
      <w:r>
        <w:rPr>
          <w:rFonts w:asciiTheme="minorHAnsi" w:hAnsiTheme="minorHAnsi"/>
          <w:spacing w:val="-1"/>
        </w:rPr>
        <w:t>lessee is</w:t>
      </w:r>
      <w:r>
        <w:rPr>
          <w:rFonts w:asciiTheme="minorHAnsi" w:hAnsiTheme="minorHAnsi"/>
          <w:spacing w:val="15"/>
        </w:rPr>
        <w:t xml:space="preserve"> </w:t>
      </w:r>
      <w:r>
        <w:rPr>
          <w:rFonts w:asciiTheme="minorHAnsi" w:hAnsiTheme="minorHAnsi"/>
          <w:spacing w:val="-1"/>
        </w:rPr>
        <w:t xml:space="preserve">responsible for </w:t>
      </w:r>
      <w:r>
        <w:rPr>
          <w:rFonts w:asciiTheme="minorHAnsi" w:hAnsiTheme="minorHAnsi"/>
          <w:spacing w:val="-2"/>
        </w:rPr>
        <w:t>obtaining the</w:t>
      </w:r>
      <w:r>
        <w:rPr>
          <w:rFonts w:asciiTheme="minorHAnsi" w:hAnsiTheme="minorHAnsi"/>
          <w:spacing w:val="15"/>
        </w:rPr>
        <w:t xml:space="preserve"> </w:t>
      </w:r>
      <w:r>
        <w:rPr>
          <w:rFonts w:asciiTheme="minorHAnsi" w:hAnsiTheme="minorHAnsi"/>
          <w:spacing w:val="-2"/>
        </w:rPr>
        <w:t>necessary</w:t>
      </w:r>
      <w:r>
        <w:rPr>
          <w:rFonts w:asciiTheme="minorHAnsi" w:hAnsiTheme="minorHAnsi"/>
          <w:spacing w:val="15"/>
          <w:w w:val="101"/>
        </w:rPr>
        <w:t xml:space="preserve"> </w:t>
      </w:r>
      <w:r>
        <w:rPr>
          <w:rFonts w:asciiTheme="minorHAnsi" w:hAnsiTheme="minorHAnsi"/>
          <w:spacing w:val="-2"/>
        </w:rPr>
        <w:t>public</w:t>
      </w:r>
      <w:r>
        <w:rPr>
          <w:rFonts w:asciiTheme="minorHAnsi" w:hAnsiTheme="minorHAnsi"/>
          <w:spacing w:val="15"/>
        </w:rPr>
        <w:t xml:space="preserve"> </w:t>
      </w:r>
      <w:r>
        <w:rPr>
          <w:rFonts w:asciiTheme="minorHAnsi" w:hAnsiTheme="minorHAnsi"/>
          <w:spacing w:val="-2"/>
        </w:rPr>
        <w:t>permits,</w:t>
      </w:r>
      <w:r>
        <w:rPr>
          <w:rFonts w:asciiTheme="minorHAnsi" w:hAnsiTheme="minorHAnsi"/>
          <w:spacing w:val="1"/>
        </w:rPr>
        <w:t xml:space="preserve"> </w:t>
      </w:r>
      <w:r>
        <w:rPr>
          <w:rFonts w:asciiTheme="minorHAnsi" w:hAnsiTheme="minorHAnsi"/>
          <w:spacing w:val="-2"/>
        </w:rPr>
        <w:t>with the</w:t>
      </w:r>
      <w:r>
        <w:rPr>
          <w:rFonts w:asciiTheme="minorHAnsi" w:hAnsiTheme="minorHAnsi"/>
          <w:spacing w:val="7"/>
        </w:rPr>
        <w:t xml:space="preserve"> </w:t>
      </w:r>
      <w:r>
        <w:rPr>
          <w:rFonts w:asciiTheme="minorHAnsi" w:hAnsiTheme="minorHAnsi"/>
          <w:spacing w:val="-2"/>
        </w:rPr>
        <w:t>exception</w:t>
      </w:r>
      <w:r>
        <w:rPr>
          <w:rFonts w:asciiTheme="minorHAnsi" w:hAnsiTheme="minorHAnsi"/>
          <w:spacing w:val="5"/>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permits</w:t>
      </w:r>
      <w:r>
        <w:rPr>
          <w:rFonts w:asciiTheme="minorHAnsi" w:hAnsiTheme="minorHAnsi"/>
          <w:spacing w:val="22"/>
        </w:rPr>
        <w:t xml:space="preserve"> </w:t>
      </w:r>
      <w:r>
        <w:rPr>
          <w:rFonts w:asciiTheme="minorHAnsi" w:hAnsiTheme="minorHAnsi"/>
          <w:spacing w:val="-1"/>
        </w:rPr>
        <w:t>from</w:t>
      </w:r>
      <w:r>
        <w:rPr>
          <w:rFonts w:asciiTheme="minorHAnsi" w:hAnsiTheme="minorHAnsi"/>
          <w:spacing w:val="22"/>
        </w:rPr>
        <w:t xml:space="preserve"> </w:t>
      </w:r>
      <w:r>
        <w:rPr>
          <w:rFonts w:asciiTheme="minorHAnsi" w:hAnsiTheme="minorHAnsi"/>
          <w:spacing w:val="-1"/>
        </w:rPr>
        <w:t>the</w:t>
      </w:r>
      <w:r>
        <w:rPr>
          <w:rFonts w:asciiTheme="minorHAnsi" w:hAnsiTheme="minorHAnsi"/>
          <w:spacing w:val="25"/>
          <w:w w:val="101"/>
        </w:rPr>
        <w:t xml:space="preserve"> </w:t>
      </w:r>
      <w:r>
        <w:rPr>
          <w:rFonts w:asciiTheme="minorHAnsi" w:hAnsiTheme="minorHAnsi"/>
          <w:spacing w:val="-1"/>
        </w:rPr>
        <w:t>cultura</w:t>
      </w:r>
      <w:r>
        <w:rPr>
          <w:rFonts w:asciiTheme="minorHAnsi" w:hAnsiTheme="minorHAnsi"/>
          <w:spacing w:val="-2"/>
        </w:rPr>
        <w:t>l</w:t>
      </w:r>
      <w:r>
        <w:rPr>
          <w:rFonts w:asciiTheme="minorHAnsi" w:hAnsiTheme="minorHAnsi"/>
          <w:spacing w:val="31"/>
        </w:rPr>
        <w:t xml:space="preserve"> </w:t>
      </w:r>
      <w:r>
        <w:rPr>
          <w:rFonts w:asciiTheme="minorHAnsi" w:hAnsiTheme="minorHAnsi"/>
          <w:spacing w:val="-2"/>
        </w:rPr>
        <w:t>heritage</w:t>
      </w:r>
      <w:r>
        <w:rPr>
          <w:rFonts w:asciiTheme="minorHAnsi" w:hAnsiTheme="minorHAnsi"/>
          <w:spacing w:val="28"/>
        </w:rPr>
        <w:t xml:space="preserve"> </w:t>
      </w:r>
      <w:r>
        <w:rPr>
          <w:rFonts w:asciiTheme="minorHAnsi" w:hAnsiTheme="minorHAnsi"/>
          <w:spacing w:val="-2"/>
        </w:rPr>
        <w:t>authorities</w:t>
      </w:r>
      <w:r>
        <w:rPr>
          <w:rFonts w:asciiTheme="minorHAnsi" w:hAnsiTheme="minorHAnsi"/>
          <w:spacing w:val="21"/>
        </w:rPr>
        <w:t xml:space="preserve"> </w:t>
      </w:r>
      <w:r>
        <w:rPr>
          <w:rFonts w:asciiTheme="minorHAnsi" w:hAnsiTheme="minorHAnsi"/>
          <w:spacing w:val="-2"/>
        </w:rPr>
        <w:t>which</w:t>
      </w:r>
      <w:r>
        <w:rPr>
          <w:rFonts w:asciiTheme="minorHAnsi" w:hAnsiTheme="minorHAnsi"/>
          <w:spacing w:val="23"/>
        </w:rPr>
        <w:t xml:space="preserve"> </w:t>
      </w:r>
      <w:r>
        <w:rPr>
          <w:rFonts w:asciiTheme="minorHAnsi" w:hAnsiTheme="minorHAnsi"/>
          <w:spacing w:val="-2"/>
        </w:rPr>
        <w:t>shall</w:t>
      </w:r>
      <w:r>
        <w:rPr>
          <w:rFonts w:asciiTheme="minorHAnsi" w:hAnsiTheme="minorHAnsi"/>
          <w:spacing w:val="34"/>
        </w:rPr>
        <w:t xml:space="preserve"> </w:t>
      </w:r>
      <w:r>
        <w:rPr>
          <w:rFonts w:asciiTheme="minorHAnsi" w:hAnsiTheme="minorHAnsi"/>
          <w:spacing w:val="-2"/>
        </w:rPr>
        <w:t>be</w:t>
      </w:r>
      <w:r>
        <w:rPr>
          <w:rFonts w:asciiTheme="minorHAnsi" w:hAnsiTheme="minorHAnsi"/>
          <w:spacing w:val="27"/>
          <w:w w:val="101"/>
        </w:rPr>
        <w:t xml:space="preserve"> </w:t>
      </w:r>
      <w:r>
        <w:rPr>
          <w:rFonts w:asciiTheme="minorHAnsi" w:hAnsiTheme="minorHAnsi"/>
          <w:spacing w:val="-2"/>
        </w:rPr>
        <w:t>obtained</w:t>
      </w:r>
      <w:r>
        <w:rPr>
          <w:rFonts w:asciiTheme="minorHAnsi" w:hAnsiTheme="minorHAnsi"/>
          <w:spacing w:val="33"/>
        </w:rPr>
        <w:t xml:space="preserve"> </w:t>
      </w:r>
      <w:r>
        <w:rPr>
          <w:rFonts w:asciiTheme="minorHAnsi" w:hAnsiTheme="minorHAnsi"/>
          <w:spacing w:val="-2"/>
        </w:rPr>
        <w:t>by</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lessor</w:t>
      </w:r>
      <w:r>
        <w:rPr>
          <w:rFonts w:asciiTheme="minorHAnsi" w:hAnsiTheme="minorHAnsi"/>
          <w:spacing w:val="33"/>
          <w:w w:val="101"/>
        </w:rPr>
        <w:t xml:space="preserve"> </w:t>
      </w:r>
      <w:r>
        <w:rPr>
          <w:rFonts w:asciiTheme="minorHAnsi" w:hAnsiTheme="minorHAnsi"/>
          <w:spacing w:val="-2"/>
        </w:rPr>
        <w:t>before</w:t>
      </w:r>
      <w:r>
        <w:rPr>
          <w:rFonts w:asciiTheme="minorHAnsi" w:hAnsiTheme="minorHAnsi"/>
          <w:spacing w:val="34"/>
          <w:w w:val="101"/>
        </w:rPr>
        <w:t xml:space="preserve"> </w:t>
      </w:r>
      <w:r>
        <w:rPr>
          <w:rFonts w:asciiTheme="minorHAnsi" w:hAnsiTheme="minorHAnsi"/>
          <w:spacing w:val="-2"/>
        </w:rPr>
        <w:t>he</w:t>
      </w:r>
      <w:r>
        <w:rPr>
          <w:rFonts w:asciiTheme="minorHAnsi" w:hAnsiTheme="minorHAnsi"/>
          <w:spacing w:val="23"/>
          <w:w w:val="101"/>
        </w:rPr>
        <w:t xml:space="preserve"> </w:t>
      </w:r>
      <w:r>
        <w:rPr>
          <w:rFonts w:asciiTheme="minorHAnsi" w:hAnsiTheme="minorHAnsi"/>
          <w:spacing w:val="-2"/>
        </w:rPr>
        <w:t>gives</w:t>
      </w:r>
      <w:r>
        <w:rPr>
          <w:rFonts w:asciiTheme="minorHAnsi" w:hAnsiTheme="minorHAnsi"/>
          <w:spacing w:val="27"/>
          <w:w w:val="101"/>
        </w:rPr>
        <w:t xml:space="preserve"> </w:t>
      </w:r>
      <w:r>
        <w:rPr>
          <w:rFonts w:asciiTheme="minorHAnsi" w:hAnsiTheme="minorHAnsi"/>
          <w:spacing w:val="-2"/>
        </w:rPr>
        <w:t>approval.</w:t>
      </w:r>
      <w:r>
        <w:rPr>
          <w:rFonts w:asciiTheme="minorHAnsi" w:hAnsiTheme="minorHAnsi"/>
          <w:spacing w:val="22"/>
          <w:w w:val="101"/>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copy of the</w:t>
      </w:r>
      <w:r>
        <w:rPr>
          <w:rFonts w:asciiTheme="minorHAnsi" w:hAnsiTheme="minorHAnsi"/>
          <w:spacing w:val="14"/>
        </w:rPr>
        <w:t xml:space="preserve"> </w:t>
      </w:r>
      <w:r>
        <w:rPr>
          <w:rFonts w:asciiTheme="minorHAnsi" w:hAnsiTheme="minorHAnsi"/>
          <w:spacing w:val="-1"/>
        </w:rPr>
        <w:t>application to, and</w:t>
      </w:r>
      <w:r>
        <w:rPr>
          <w:rFonts w:asciiTheme="minorHAnsi" w:hAnsiTheme="minorHAnsi"/>
          <w:spacing w:val="12"/>
        </w:rPr>
        <w:t xml:space="preserve"> </w:t>
      </w:r>
      <w:r>
        <w:rPr>
          <w:rFonts w:asciiTheme="minorHAnsi" w:hAnsiTheme="minorHAnsi"/>
          <w:spacing w:val="-1"/>
        </w:rPr>
        <w:t>of any</w:t>
      </w:r>
      <w:r>
        <w:rPr>
          <w:rFonts w:asciiTheme="minorHAnsi" w:hAnsiTheme="minorHAnsi"/>
          <w:spacing w:val="20"/>
        </w:rPr>
        <w:t xml:space="preserve"> </w:t>
      </w:r>
      <w:r>
        <w:rPr>
          <w:rFonts w:asciiTheme="minorHAnsi" w:hAnsiTheme="minorHAnsi"/>
          <w:spacing w:val="-1"/>
        </w:rPr>
        <w:t>permit</w:t>
      </w:r>
      <w:r>
        <w:rPr>
          <w:rFonts w:asciiTheme="minorHAnsi" w:hAnsiTheme="minorHAnsi"/>
          <w:spacing w:val="9"/>
        </w:rPr>
        <w:t xml:space="preserve"> </w:t>
      </w:r>
      <w:r>
        <w:rPr>
          <w:rFonts w:asciiTheme="minorHAnsi" w:hAnsiTheme="minorHAnsi"/>
          <w:spacing w:val="-1"/>
        </w:rPr>
        <w:t>granted</w:t>
      </w:r>
      <w:r>
        <w:rPr>
          <w:rFonts w:asciiTheme="minorHAnsi" w:hAnsiTheme="minorHAnsi"/>
          <w:spacing w:val="17"/>
        </w:rPr>
        <w:t xml:space="preserve"> </w:t>
      </w:r>
      <w:r>
        <w:rPr>
          <w:rFonts w:asciiTheme="minorHAnsi" w:hAnsiTheme="minorHAnsi"/>
          <w:spacing w:val="-1"/>
        </w:rPr>
        <w:t>by,</w:t>
      </w:r>
      <w:r>
        <w:rPr>
          <w:rFonts w:asciiTheme="minorHAnsi" w:hAnsiTheme="minorHAnsi"/>
          <w:spacing w:val="19"/>
          <w:w w:val="101"/>
        </w:rPr>
        <w:t xml:space="preserve"> </w:t>
      </w:r>
      <w:r>
        <w:rPr>
          <w:rFonts w:asciiTheme="minorHAnsi" w:hAnsiTheme="minorHAnsi"/>
          <w:spacing w:val="-1"/>
        </w:rPr>
        <w:t>publi</w:t>
      </w:r>
      <w:r>
        <w:rPr>
          <w:rFonts w:asciiTheme="minorHAnsi" w:hAnsiTheme="minorHAnsi"/>
          <w:spacing w:val="-2"/>
        </w:rPr>
        <w:t>c</w:t>
      </w:r>
      <w:r>
        <w:rPr>
          <w:rFonts w:asciiTheme="minorHAnsi" w:hAnsiTheme="minorHAnsi"/>
          <w:spacing w:val="13"/>
        </w:rPr>
        <w:t xml:space="preserve"> </w:t>
      </w:r>
      <w:r>
        <w:rPr>
          <w:rFonts w:asciiTheme="minorHAnsi" w:hAnsiTheme="minorHAnsi"/>
          <w:spacing w:val="-2"/>
        </w:rPr>
        <w:t>authorities</w:t>
      </w:r>
      <w:r>
        <w:rPr>
          <w:rFonts w:asciiTheme="minorHAnsi" w:hAnsiTheme="minorHAnsi"/>
          <w:spacing w:val="12"/>
        </w:rPr>
        <w:t xml:space="preserve"> </w:t>
      </w:r>
      <w:r>
        <w:rPr>
          <w:rFonts w:asciiTheme="minorHAnsi" w:hAnsiTheme="minorHAnsi"/>
          <w:spacing w:val="-2"/>
        </w:rPr>
        <w:t>shall</w:t>
      </w:r>
      <w:r>
        <w:rPr>
          <w:rFonts w:asciiTheme="minorHAnsi" w:hAnsiTheme="minorHAnsi"/>
          <w:spacing w:val="17"/>
        </w:rPr>
        <w:t xml:space="preserve"> </w:t>
      </w:r>
      <w:r>
        <w:rPr>
          <w:rFonts w:asciiTheme="minorHAnsi" w:hAnsiTheme="minorHAnsi"/>
          <w:spacing w:val="-2"/>
        </w:rPr>
        <w:t>be</w:t>
      </w:r>
      <w:r>
        <w:rPr>
          <w:rFonts w:asciiTheme="minorHAnsi" w:hAnsiTheme="minorHAnsi"/>
          <w:spacing w:val="12"/>
          <w:w w:val="101"/>
        </w:rPr>
        <w:t xml:space="preserve"> </w:t>
      </w:r>
      <w:r>
        <w:rPr>
          <w:rFonts w:asciiTheme="minorHAnsi" w:hAnsiTheme="minorHAnsi"/>
          <w:spacing w:val="-2"/>
        </w:rPr>
        <w:t>sent</w:t>
      </w:r>
      <w:r>
        <w:rPr>
          <w:rFonts w:asciiTheme="minorHAnsi" w:hAnsiTheme="minorHAnsi"/>
          <w:spacing w:val="7"/>
        </w:rPr>
        <w:t xml:space="preserve"> </w:t>
      </w:r>
      <w:r>
        <w:rPr>
          <w:rFonts w:asciiTheme="minorHAnsi" w:hAnsiTheme="minorHAnsi"/>
          <w:spacing w:val="-2"/>
        </w:rPr>
        <w:t>to</w:t>
      </w:r>
      <w:r>
        <w:rPr>
          <w:rFonts w:asciiTheme="minorHAnsi" w:hAnsiTheme="minorHAnsi"/>
          <w:spacing w:val="8"/>
        </w:rPr>
        <w:t xml:space="preserve"> </w:t>
      </w:r>
      <w:r>
        <w:rPr>
          <w:rFonts w:asciiTheme="minorHAnsi" w:hAnsiTheme="minorHAnsi"/>
          <w:spacing w:val="-2"/>
        </w:rPr>
        <w:t>the</w:t>
      </w:r>
      <w:r>
        <w:rPr>
          <w:rFonts w:asciiTheme="minorHAnsi" w:hAnsiTheme="minorHAnsi"/>
          <w:spacing w:val="22"/>
        </w:rPr>
        <w:t xml:space="preserve"> </w:t>
      </w:r>
      <w:r>
        <w:rPr>
          <w:rFonts w:asciiTheme="minorHAnsi" w:hAnsiTheme="minorHAnsi"/>
          <w:spacing w:val="-2"/>
        </w:rPr>
        <w:t>Norwegian</w:t>
      </w:r>
      <w:r>
        <w:rPr>
          <w:rFonts w:asciiTheme="minorHAnsi" w:hAnsiTheme="minorHAnsi"/>
          <w:spacing w:val="12"/>
          <w:w w:val="101"/>
        </w:rPr>
        <w:t xml:space="preserve"> </w:t>
      </w:r>
      <w:r>
        <w:rPr>
          <w:rFonts w:asciiTheme="minorHAnsi" w:hAnsiTheme="minorHAnsi"/>
          <w:spacing w:val="-2"/>
        </w:rPr>
        <w:t>Coastal</w:t>
      </w:r>
      <w:r>
        <w:rPr>
          <w:rFonts w:asciiTheme="minorHAnsi" w:hAnsiTheme="minorHAnsi"/>
        </w:rPr>
        <w:t xml:space="preserve"> </w:t>
      </w:r>
      <w:r>
        <w:rPr>
          <w:rFonts w:asciiTheme="minorHAnsi" w:hAnsiTheme="minorHAnsi"/>
          <w:spacing w:val="-1"/>
        </w:rPr>
        <w:t>Administration.</w:t>
      </w:r>
    </w:p>
    <w:p w14:paraId="06648511" w14:textId="77777777" w:rsidR="000F72C1" w:rsidRDefault="0020793E">
      <w:pPr>
        <w:pStyle w:val="BodyText"/>
        <w:spacing w:before="176" w:line="223" w:lineRule="auto"/>
        <w:ind w:left="39" w:right="771" w:firstLine="8"/>
        <w:jc w:val="both"/>
        <w:rPr>
          <w:rFonts w:asciiTheme="minorHAnsi" w:hAnsiTheme="minorHAnsi"/>
        </w:rPr>
      </w:pPr>
      <w:r>
        <w:rPr>
          <w:rFonts w:asciiTheme="minorHAnsi" w:hAnsiTheme="minorHAnsi"/>
          <w:spacing w:val="-1"/>
        </w:rPr>
        <w:t>No  change  to  or  upgrading</w:t>
      </w:r>
      <w:r>
        <w:rPr>
          <w:rFonts w:asciiTheme="minorHAnsi" w:hAnsiTheme="minorHAnsi"/>
          <w:spacing w:val="4"/>
        </w:rPr>
        <w:t xml:space="preserve">  </w:t>
      </w:r>
      <w:r>
        <w:rPr>
          <w:rFonts w:asciiTheme="minorHAnsi" w:hAnsiTheme="minorHAnsi"/>
          <w:spacing w:val="-1"/>
        </w:rPr>
        <w:t>of  the</w:t>
      </w:r>
      <w:r>
        <w:rPr>
          <w:rFonts w:asciiTheme="minorHAnsi" w:hAnsiTheme="minorHAnsi"/>
          <w:spacing w:val="5"/>
        </w:rPr>
        <w:t xml:space="preserve">  </w:t>
      </w:r>
      <w:r>
        <w:rPr>
          <w:rFonts w:asciiTheme="minorHAnsi" w:hAnsiTheme="minorHAnsi"/>
          <w:spacing w:val="-1"/>
        </w:rPr>
        <w:t>electrical</w:t>
      </w:r>
      <w:r>
        <w:rPr>
          <w:rFonts w:asciiTheme="minorHAnsi" w:hAnsiTheme="minorHAnsi"/>
          <w:spacing w:val="6"/>
        </w:rPr>
        <w:t xml:space="preserve">  </w:t>
      </w:r>
      <w:r>
        <w:rPr>
          <w:rFonts w:asciiTheme="minorHAnsi" w:hAnsiTheme="minorHAnsi"/>
          <w:spacing w:val="-1"/>
        </w:rPr>
        <w:t>installation</w:t>
      </w:r>
      <w:r>
        <w:rPr>
          <w:rFonts w:asciiTheme="minorHAnsi" w:hAnsiTheme="minorHAnsi"/>
          <w:spacing w:val="4"/>
        </w:rPr>
        <w:t xml:space="preserve">  </w:t>
      </w:r>
      <w:r>
        <w:rPr>
          <w:rFonts w:asciiTheme="minorHAnsi" w:hAnsiTheme="minorHAnsi"/>
          <w:spacing w:val="-1"/>
        </w:rPr>
        <w:t>and</w:t>
      </w:r>
      <w:r>
        <w:rPr>
          <w:rFonts w:asciiTheme="minorHAnsi" w:hAnsiTheme="minorHAnsi"/>
          <w:spacing w:val="8"/>
        </w:rPr>
        <w:t xml:space="preserve">  </w:t>
      </w:r>
      <w:r>
        <w:rPr>
          <w:rFonts w:asciiTheme="minorHAnsi" w:hAnsiTheme="minorHAnsi"/>
          <w:spacing w:val="-1"/>
        </w:rPr>
        <w:t>heati</w:t>
      </w:r>
      <w:r>
        <w:rPr>
          <w:rFonts w:asciiTheme="minorHAnsi" w:hAnsiTheme="minorHAnsi"/>
          <w:spacing w:val="-2"/>
        </w:rPr>
        <w:t>ng,</w:t>
      </w:r>
      <w:r>
        <w:rPr>
          <w:rFonts w:asciiTheme="minorHAnsi" w:hAnsiTheme="minorHAnsi"/>
          <w:spacing w:val="1"/>
        </w:rPr>
        <w:t xml:space="preserve">  </w:t>
      </w:r>
      <w:r>
        <w:rPr>
          <w:rFonts w:asciiTheme="minorHAnsi" w:hAnsiTheme="minorHAnsi"/>
          <w:spacing w:val="-2"/>
        </w:rPr>
        <w:t>water</w:t>
      </w:r>
      <w:r>
        <w:rPr>
          <w:rFonts w:asciiTheme="minorHAnsi" w:hAnsiTheme="minorHAnsi"/>
          <w:spacing w:val="3"/>
        </w:rPr>
        <w:t xml:space="preserve">  </w:t>
      </w:r>
      <w:r>
        <w:rPr>
          <w:rFonts w:asciiTheme="minorHAnsi" w:hAnsiTheme="minorHAnsi"/>
          <w:spacing w:val="-2"/>
        </w:rPr>
        <w:t>and</w:t>
      </w:r>
      <w:r>
        <w:rPr>
          <w:rFonts w:asciiTheme="minorHAnsi" w:hAnsiTheme="minorHAnsi"/>
          <w:spacing w:val="4"/>
        </w:rPr>
        <w:t xml:space="preserve">  </w:t>
      </w:r>
      <w:r>
        <w:rPr>
          <w:rFonts w:asciiTheme="minorHAnsi" w:hAnsiTheme="minorHAnsi"/>
          <w:spacing w:val="-2"/>
        </w:rPr>
        <w:t>sanitation</w:t>
      </w:r>
      <w:r>
        <w:rPr>
          <w:rFonts w:asciiTheme="minorHAnsi" w:hAnsiTheme="minorHAnsi"/>
          <w:spacing w:val="1"/>
        </w:rPr>
        <w:t xml:space="preserve">  </w:t>
      </w:r>
      <w:r>
        <w:rPr>
          <w:rFonts w:asciiTheme="minorHAnsi" w:hAnsiTheme="minorHAnsi"/>
          <w:spacing w:val="-2"/>
        </w:rPr>
        <w:t>facilities</w:t>
      </w:r>
      <w:r>
        <w:rPr>
          <w:rFonts w:asciiTheme="minorHAnsi" w:hAnsiTheme="minorHAnsi"/>
          <w:spacing w:val="6"/>
        </w:rPr>
        <w:t xml:space="preserve">  </w:t>
      </w:r>
      <w:r>
        <w:rPr>
          <w:rFonts w:asciiTheme="minorHAnsi" w:hAnsiTheme="minorHAnsi"/>
          <w:spacing w:val="-2"/>
        </w:rPr>
        <w:t>may</w:t>
      </w:r>
      <w:r>
        <w:rPr>
          <w:rFonts w:asciiTheme="minorHAnsi" w:hAnsiTheme="minorHAnsi"/>
          <w:spacing w:val="8"/>
        </w:rPr>
        <w:t xml:space="preserve">  </w:t>
      </w:r>
      <w:r>
        <w:rPr>
          <w:rFonts w:asciiTheme="minorHAnsi" w:hAnsiTheme="minorHAnsi"/>
          <w:spacing w:val="-2"/>
        </w:rPr>
        <w:t>be</w:t>
      </w:r>
      <w:r>
        <w:rPr>
          <w:rFonts w:asciiTheme="minorHAnsi" w:hAnsiTheme="minorHAnsi"/>
          <w:spacing w:val="1"/>
        </w:rPr>
        <w:t xml:space="preserve"> </w:t>
      </w:r>
      <w:r>
        <w:rPr>
          <w:rFonts w:asciiTheme="minorHAnsi" w:hAnsiTheme="minorHAnsi"/>
          <w:spacing w:val="-1"/>
        </w:rPr>
        <w:t>undertaken without</w:t>
      </w:r>
      <w:r>
        <w:rPr>
          <w:rFonts w:asciiTheme="minorHAnsi" w:hAnsiTheme="minorHAnsi"/>
          <w:spacing w:val="18"/>
        </w:rPr>
        <w:t xml:space="preserve"> </w:t>
      </w:r>
      <w:r>
        <w:rPr>
          <w:rFonts w:asciiTheme="minorHAnsi" w:hAnsiTheme="minorHAnsi"/>
          <w:spacing w:val="-1"/>
        </w:rPr>
        <w:t>prior approval</w:t>
      </w:r>
      <w:r>
        <w:rPr>
          <w:rFonts w:asciiTheme="minorHAnsi" w:hAnsiTheme="minorHAnsi"/>
          <w:spacing w:val="14"/>
          <w:w w:val="101"/>
        </w:rPr>
        <w:t xml:space="preserve"> </w:t>
      </w:r>
      <w:r>
        <w:rPr>
          <w:rFonts w:asciiTheme="minorHAnsi" w:hAnsiTheme="minorHAnsi"/>
          <w:spacing w:val="-1"/>
        </w:rPr>
        <w:t>in writing from the</w:t>
      </w:r>
      <w:r>
        <w:rPr>
          <w:rFonts w:asciiTheme="minorHAnsi" w:hAnsiTheme="minorHAnsi"/>
          <w:spacing w:val="15"/>
          <w:w w:val="101"/>
        </w:rPr>
        <w:t xml:space="preserve"> </w:t>
      </w:r>
      <w:r>
        <w:rPr>
          <w:rFonts w:asciiTheme="minorHAnsi" w:hAnsiTheme="minorHAnsi"/>
          <w:spacing w:val="-1"/>
        </w:rPr>
        <w:t>lessor. All</w:t>
      </w:r>
      <w:r>
        <w:rPr>
          <w:rFonts w:asciiTheme="minorHAnsi" w:hAnsiTheme="minorHAnsi"/>
          <w:spacing w:val="9"/>
        </w:rPr>
        <w:t xml:space="preserve"> </w:t>
      </w:r>
      <w:r>
        <w:rPr>
          <w:rFonts w:asciiTheme="minorHAnsi" w:hAnsiTheme="minorHAnsi"/>
          <w:spacing w:val="-2"/>
        </w:rPr>
        <w:t>such</w:t>
      </w:r>
      <w:r>
        <w:rPr>
          <w:rFonts w:asciiTheme="minorHAnsi" w:hAnsiTheme="minorHAnsi"/>
          <w:spacing w:val="9"/>
        </w:rPr>
        <w:t xml:space="preserve"> </w:t>
      </w:r>
      <w:r>
        <w:rPr>
          <w:rFonts w:asciiTheme="minorHAnsi" w:hAnsiTheme="minorHAnsi"/>
          <w:spacing w:val="-2"/>
        </w:rPr>
        <w:t>changes</w:t>
      </w:r>
      <w:r>
        <w:rPr>
          <w:rFonts w:asciiTheme="minorHAnsi" w:hAnsiTheme="minorHAnsi"/>
          <w:spacing w:val="11"/>
        </w:rPr>
        <w:t xml:space="preserve"> </w:t>
      </w:r>
      <w:r>
        <w:rPr>
          <w:rFonts w:asciiTheme="minorHAnsi" w:hAnsiTheme="minorHAnsi"/>
          <w:spacing w:val="-2"/>
        </w:rPr>
        <w:t>or</w:t>
      </w:r>
      <w:r>
        <w:rPr>
          <w:rFonts w:asciiTheme="minorHAnsi" w:hAnsiTheme="minorHAnsi"/>
          <w:spacing w:val="14"/>
        </w:rPr>
        <w:t xml:space="preserve"> </w:t>
      </w:r>
      <w:r>
        <w:rPr>
          <w:rFonts w:asciiTheme="minorHAnsi" w:hAnsiTheme="minorHAnsi"/>
          <w:spacing w:val="-2"/>
        </w:rPr>
        <w:t>upgrading</w:t>
      </w:r>
      <w:r>
        <w:rPr>
          <w:rFonts w:asciiTheme="minorHAnsi" w:hAnsiTheme="minorHAnsi"/>
          <w:spacing w:val="8"/>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performed</w:t>
      </w:r>
      <w:r>
        <w:rPr>
          <w:rFonts w:asciiTheme="minorHAnsi" w:hAnsiTheme="minorHAnsi"/>
          <w:spacing w:val="16"/>
          <w:w w:val="101"/>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authorised</w:t>
      </w:r>
      <w:r>
        <w:rPr>
          <w:rFonts w:asciiTheme="minorHAnsi" w:hAnsiTheme="minorHAnsi"/>
          <w:spacing w:val="32"/>
          <w:w w:val="101"/>
        </w:rPr>
        <w:t xml:space="preserve"> </w:t>
      </w:r>
      <w:r>
        <w:rPr>
          <w:rFonts w:asciiTheme="minorHAnsi" w:hAnsiTheme="minorHAnsi"/>
          <w:spacing w:val="-2"/>
        </w:rPr>
        <w:t>personnel.</w:t>
      </w:r>
    </w:p>
    <w:p w14:paraId="06648512" w14:textId="77777777" w:rsidR="000F72C1" w:rsidRDefault="0020793E">
      <w:pPr>
        <w:pStyle w:val="BodyText"/>
        <w:spacing w:before="206" w:line="180" w:lineRule="auto"/>
        <w:ind w:left="49"/>
        <w:rPr>
          <w:rFonts w:asciiTheme="minorHAnsi" w:hAnsiTheme="minorHAnsi"/>
          <w:sz w:val="28"/>
          <w:szCs w:val="28"/>
        </w:rPr>
      </w:pPr>
      <w:r>
        <w:rPr>
          <w:rFonts w:asciiTheme="minorHAnsi" w:hAnsiTheme="minorHAnsi"/>
          <w:b/>
          <w:bCs/>
          <w:color w:val="00558C"/>
          <w:sz w:val="28"/>
          <w:szCs w:val="28"/>
        </w:rPr>
        <w:t>16.        SUB-LEASING,</w:t>
      </w:r>
      <w:r>
        <w:rPr>
          <w:rFonts w:asciiTheme="minorHAnsi" w:hAnsiTheme="minorHAnsi"/>
          <w:b/>
          <w:bCs/>
          <w:color w:val="00558C"/>
          <w:spacing w:val="9"/>
          <w:sz w:val="28"/>
          <w:szCs w:val="28"/>
        </w:rPr>
        <w:t xml:space="preserve"> </w:t>
      </w:r>
      <w:r>
        <w:rPr>
          <w:rFonts w:asciiTheme="minorHAnsi" w:hAnsiTheme="minorHAnsi"/>
          <w:b/>
          <w:bCs/>
          <w:color w:val="00558C"/>
          <w:sz w:val="28"/>
          <w:szCs w:val="28"/>
        </w:rPr>
        <w:t>CONVEYANCE</w:t>
      </w:r>
      <w:r>
        <w:rPr>
          <w:rFonts w:asciiTheme="minorHAnsi" w:hAnsiTheme="minorHAnsi"/>
          <w:b/>
          <w:bCs/>
          <w:color w:val="00558C"/>
          <w:spacing w:val="2"/>
          <w:sz w:val="28"/>
          <w:szCs w:val="28"/>
        </w:rPr>
        <w:t xml:space="preserve"> </w:t>
      </w:r>
      <w:r>
        <w:rPr>
          <w:rFonts w:asciiTheme="minorHAnsi" w:hAnsiTheme="minorHAnsi"/>
          <w:b/>
          <w:bCs/>
          <w:color w:val="00558C"/>
          <w:sz w:val="28"/>
          <w:szCs w:val="28"/>
        </w:rPr>
        <w:t>AND</w:t>
      </w:r>
      <w:r>
        <w:rPr>
          <w:rFonts w:asciiTheme="minorHAnsi" w:hAnsiTheme="minorHAnsi"/>
          <w:b/>
          <w:bCs/>
          <w:color w:val="00558C"/>
          <w:spacing w:val="19"/>
          <w:w w:val="101"/>
          <w:sz w:val="28"/>
          <w:szCs w:val="28"/>
        </w:rPr>
        <w:t xml:space="preserve"> </w:t>
      </w:r>
      <w:r>
        <w:rPr>
          <w:rFonts w:asciiTheme="minorHAnsi" w:hAnsiTheme="minorHAnsi"/>
          <w:b/>
          <w:bCs/>
          <w:color w:val="00558C"/>
          <w:sz w:val="28"/>
          <w:szCs w:val="28"/>
        </w:rPr>
        <w:t>MOR</w:t>
      </w:r>
      <w:r>
        <w:rPr>
          <w:rFonts w:asciiTheme="minorHAnsi" w:hAnsiTheme="minorHAnsi"/>
          <w:b/>
          <w:bCs/>
          <w:color w:val="00558C"/>
          <w:spacing w:val="-1"/>
          <w:sz w:val="28"/>
          <w:szCs w:val="28"/>
        </w:rPr>
        <w:t>TGAGING</w:t>
      </w:r>
    </w:p>
    <w:p w14:paraId="06648513" w14:textId="77777777" w:rsidR="000F72C1" w:rsidRDefault="0020793E">
      <w:pPr>
        <w:pStyle w:val="BodyText"/>
        <w:spacing w:before="101" w:line="248" w:lineRule="auto"/>
        <w:ind w:left="38" w:right="770"/>
        <w:rPr>
          <w:rFonts w:asciiTheme="minorHAnsi" w:hAnsiTheme="minorHAnsi"/>
        </w:rPr>
      </w:pPr>
      <w:r>
        <w:rPr>
          <w:rFonts w:asciiTheme="minorHAnsi" w:hAnsiTheme="minorHAnsi"/>
          <w:spacing w:val="-1"/>
        </w:rPr>
        <w:t>Complete</w:t>
      </w:r>
      <w:r>
        <w:rPr>
          <w:rFonts w:asciiTheme="minorHAnsi" w:hAnsiTheme="minorHAnsi"/>
          <w:spacing w:val="25"/>
        </w:rPr>
        <w:t xml:space="preserve"> </w:t>
      </w:r>
      <w:r>
        <w:rPr>
          <w:rFonts w:asciiTheme="minorHAnsi" w:hAnsiTheme="minorHAnsi"/>
          <w:spacing w:val="-1"/>
        </w:rPr>
        <w:t>or</w:t>
      </w:r>
      <w:r>
        <w:rPr>
          <w:rFonts w:asciiTheme="minorHAnsi" w:hAnsiTheme="minorHAnsi"/>
          <w:spacing w:val="34"/>
        </w:rPr>
        <w:t xml:space="preserve"> </w:t>
      </w:r>
      <w:r>
        <w:rPr>
          <w:rFonts w:asciiTheme="minorHAnsi" w:hAnsiTheme="minorHAnsi"/>
          <w:spacing w:val="-1"/>
        </w:rPr>
        <w:t>partial</w:t>
      </w:r>
      <w:r>
        <w:rPr>
          <w:rFonts w:asciiTheme="minorHAnsi" w:hAnsiTheme="minorHAnsi"/>
          <w:spacing w:val="26"/>
        </w:rPr>
        <w:t xml:space="preserve"> </w:t>
      </w:r>
      <w:r>
        <w:rPr>
          <w:rFonts w:asciiTheme="minorHAnsi" w:hAnsiTheme="minorHAnsi"/>
          <w:spacing w:val="-1"/>
        </w:rPr>
        <w:t>sub-leasing,</w:t>
      </w:r>
      <w:r>
        <w:rPr>
          <w:rFonts w:asciiTheme="minorHAnsi" w:hAnsiTheme="minorHAnsi"/>
          <w:spacing w:val="27"/>
        </w:rPr>
        <w:t xml:space="preserve"> </w:t>
      </w:r>
      <w:r>
        <w:rPr>
          <w:rFonts w:asciiTheme="minorHAnsi" w:hAnsiTheme="minorHAnsi"/>
          <w:spacing w:val="-1"/>
        </w:rPr>
        <w:t>convey</w:t>
      </w:r>
      <w:r>
        <w:rPr>
          <w:rFonts w:asciiTheme="minorHAnsi" w:hAnsiTheme="minorHAnsi"/>
          <w:spacing w:val="-2"/>
        </w:rPr>
        <w:t>ance</w:t>
      </w:r>
      <w:r>
        <w:rPr>
          <w:rFonts w:asciiTheme="minorHAnsi" w:hAnsiTheme="minorHAnsi"/>
          <w:spacing w:val="27"/>
          <w:w w:val="101"/>
        </w:rPr>
        <w:t xml:space="preserve"> </w:t>
      </w:r>
      <w:r>
        <w:rPr>
          <w:rFonts w:asciiTheme="minorHAnsi" w:hAnsiTheme="minorHAnsi"/>
          <w:spacing w:val="-2"/>
        </w:rPr>
        <w:t>and/or</w:t>
      </w:r>
      <w:r>
        <w:rPr>
          <w:rFonts w:asciiTheme="minorHAnsi" w:hAnsiTheme="minorHAnsi"/>
          <w:spacing w:val="31"/>
          <w:w w:val="101"/>
        </w:rPr>
        <w:t xml:space="preserve"> </w:t>
      </w:r>
      <w:r>
        <w:rPr>
          <w:rFonts w:asciiTheme="minorHAnsi" w:hAnsiTheme="minorHAnsi"/>
          <w:spacing w:val="-2"/>
        </w:rPr>
        <w:t>mortgaging</w:t>
      </w:r>
      <w:r>
        <w:rPr>
          <w:rFonts w:asciiTheme="minorHAnsi" w:hAnsiTheme="minorHAnsi"/>
          <w:spacing w:val="26"/>
          <w:w w:val="101"/>
        </w:rPr>
        <w:t xml:space="preserve"> </w:t>
      </w:r>
      <w:r>
        <w:rPr>
          <w:rFonts w:asciiTheme="minorHAnsi" w:hAnsiTheme="minorHAnsi"/>
          <w:spacing w:val="-2"/>
        </w:rPr>
        <w:t>of</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contract</w:t>
      </w:r>
      <w:r>
        <w:rPr>
          <w:rFonts w:asciiTheme="minorHAnsi" w:hAnsiTheme="minorHAnsi"/>
          <w:spacing w:val="27"/>
          <w:w w:val="101"/>
        </w:rPr>
        <w:t xml:space="preserve"> </w:t>
      </w:r>
      <w:r>
        <w:rPr>
          <w:rFonts w:asciiTheme="minorHAnsi" w:hAnsiTheme="minorHAnsi"/>
          <w:spacing w:val="-2"/>
        </w:rPr>
        <w:t>are</w:t>
      </w:r>
      <w:r>
        <w:rPr>
          <w:rFonts w:asciiTheme="minorHAnsi" w:hAnsiTheme="minorHAnsi"/>
          <w:spacing w:val="34"/>
          <w:w w:val="101"/>
        </w:rPr>
        <w:t xml:space="preserve"> </w:t>
      </w:r>
      <w:r>
        <w:rPr>
          <w:rFonts w:asciiTheme="minorHAnsi" w:hAnsiTheme="minorHAnsi"/>
          <w:spacing w:val="-2"/>
        </w:rPr>
        <w:t>not</w:t>
      </w:r>
      <w:r>
        <w:rPr>
          <w:rFonts w:asciiTheme="minorHAnsi" w:hAnsiTheme="minorHAnsi"/>
          <w:spacing w:val="34"/>
          <w:w w:val="101"/>
        </w:rPr>
        <w:t xml:space="preserve"> </w:t>
      </w:r>
      <w:r>
        <w:rPr>
          <w:rFonts w:asciiTheme="minorHAnsi" w:hAnsiTheme="minorHAnsi"/>
          <w:spacing w:val="-2"/>
        </w:rPr>
        <w:t>permitted</w:t>
      </w:r>
      <w:r>
        <w:rPr>
          <w:rFonts w:asciiTheme="minorHAnsi" w:hAnsiTheme="minorHAnsi"/>
          <w:spacing w:val="22"/>
          <w:w w:val="101"/>
        </w:rPr>
        <w:t xml:space="preserve"> </w:t>
      </w:r>
      <w:r>
        <w:rPr>
          <w:rFonts w:asciiTheme="minorHAnsi" w:hAnsiTheme="minorHAnsi"/>
          <w:spacing w:val="-2"/>
        </w:rPr>
        <w:t>without</w:t>
      </w:r>
      <w:r>
        <w:rPr>
          <w:rFonts w:asciiTheme="minorHAnsi" w:hAnsiTheme="minorHAnsi"/>
          <w:spacing w:val="34"/>
          <w:w w:val="101"/>
        </w:rPr>
        <w:t xml:space="preserve"> </w:t>
      </w:r>
      <w:r>
        <w:rPr>
          <w:rFonts w:asciiTheme="minorHAnsi" w:hAnsiTheme="minorHAnsi"/>
          <w:spacing w:val="-2"/>
        </w:rPr>
        <w:t>prior</w:t>
      </w:r>
      <w:r>
        <w:rPr>
          <w:rFonts w:asciiTheme="minorHAnsi" w:hAnsiTheme="minorHAnsi"/>
        </w:rPr>
        <w:t xml:space="preserve"> </w:t>
      </w:r>
      <w:r>
        <w:rPr>
          <w:rFonts w:asciiTheme="minorHAnsi" w:hAnsiTheme="minorHAnsi"/>
          <w:spacing w:val="-1"/>
        </w:rPr>
        <w:t>approval</w:t>
      </w:r>
      <w:r>
        <w:rPr>
          <w:rFonts w:asciiTheme="minorHAnsi" w:hAnsiTheme="minorHAnsi"/>
          <w:spacing w:val="14"/>
          <w:w w:val="101"/>
        </w:rPr>
        <w:t xml:space="preserve"> </w:t>
      </w:r>
      <w:r>
        <w:rPr>
          <w:rFonts w:asciiTheme="minorHAnsi" w:hAnsiTheme="minorHAnsi"/>
          <w:spacing w:val="-1"/>
        </w:rPr>
        <w:t>in writing from the</w:t>
      </w:r>
      <w:r>
        <w:rPr>
          <w:rFonts w:asciiTheme="minorHAnsi" w:hAnsiTheme="minorHAnsi"/>
          <w:spacing w:val="17"/>
          <w:w w:val="101"/>
        </w:rPr>
        <w:t xml:space="preserve"> </w:t>
      </w:r>
      <w:r>
        <w:rPr>
          <w:rFonts w:asciiTheme="minorHAnsi" w:hAnsiTheme="minorHAnsi"/>
          <w:spacing w:val="-2"/>
        </w:rPr>
        <w:t>lessor.</w:t>
      </w:r>
    </w:p>
    <w:p w14:paraId="06648514" w14:textId="77777777" w:rsidR="000F72C1" w:rsidRDefault="0020793E">
      <w:pPr>
        <w:pStyle w:val="BodyText"/>
        <w:spacing w:before="196" w:line="187" w:lineRule="auto"/>
        <w:ind w:left="49"/>
        <w:rPr>
          <w:rFonts w:asciiTheme="minorHAnsi" w:hAnsiTheme="minorHAnsi"/>
          <w:sz w:val="28"/>
          <w:szCs w:val="28"/>
        </w:rPr>
      </w:pPr>
      <w:r>
        <w:rPr>
          <w:rFonts w:asciiTheme="minorHAnsi" w:hAnsiTheme="minorHAnsi"/>
          <w:b/>
          <w:bCs/>
          <w:color w:val="00558C"/>
          <w:spacing w:val="-2"/>
          <w:sz w:val="28"/>
          <w:szCs w:val="28"/>
        </w:rPr>
        <w:t>17.         COMPENSATION</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IN THE</w:t>
      </w:r>
      <w:r>
        <w:rPr>
          <w:rFonts w:asciiTheme="minorHAnsi" w:hAnsiTheme="minorHAnsi"/>
          <w:b/>
          <w:bCs/>
          <w:color w:val="00558C"/>
          <w:spacing w:val="18"/>
          <w:sz w:val="28"/>
          <w:szCs w:val="28"/>
        </w:rPr>
        <w:t xml:space="preserve"> </w:t>
      </w:r>
      <w:r>
        <w:rPr>
          <w:rFonts w:asciiTheme="minorHAnsi" w:hAnsiTheme="minorHAnsi"/>
          <w:b/>
          <w:bCs/>
          <w:color w:val="00558C"/>
          <w:spacing w:val="-2"/>
          <w:sz w:val="28"/>
          <w:szCs w:val="28"/>
        </w:rPr>
        <w:t>EVENT OF</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LESSOR'S</w:t>
      </w:r>
      <w:r>
        <w:rPr>
          <w:rFonts w:asciiTheme="minorHAnsi" w:hAnsiTheme="minorHAnsi"/>
          <w:b/>
          <w:bCs/>
          <w:color w:val="00558C"/>
          <w:spacing w:val="18"/>
          <w:sz w:val="28"/>
          <w:szCs w:val="28"/>
        </w:rPr>
        <w:t xml:space="preserve"> </w:t>
      </w:r>
      <w:r>
        <w:rPr>
          <w:rFonts w:asciiTheme="minorHAnsi" w:hAnsiTheme="minorHAnsi"/>
          <w:b/>
          <w:bCs/>
          <w:color w:val="00558C"/>
          <w:spacing w:val="-3"/>
          <w:sz w:val="28"/>
          <w:szCs w:val="28"/>
        </w:rPr>
        <w:t>DEFAULT</w:t>
      </w:r>
    </w:p>
    <w:p w14:paraId="06648515" w14:textId="77777777" w:rsidR="000F72C1" w:rsidRDefault="0020793E">
      <w:pPr>
        <w:pStyle w:val="BodyText"/>
        <w:spacing w:before="178" w:line="189" w:lineRule="auto"/>
        <w:ind w:left="43"/>
        <w:rPr>
          <w:rFonts w:asciiTheme="minorHAnsi" w:hAnsiTheme="minorHAnsi"/>
        </w:rPr>
      </w:pPr>
      <w:r>
        <w:rPr>
          <w:rFonts w:asciiTheme="minorHAnsi" w:hAnsiTheme="minorHAnsi"/>
          <w:color w:val="FF0000"/>
          <w:spacing w:val="-2"/>
        </w:rPr>
        <w:t>(deleted)</w:t>
      </w:r>
    </w:p>
    <w:p w14:paraId="06648516" w14:textId="77777777" w:rsidR="000F72C1" w:rsidRDefault="0020793E">
      <w:pPr>
        <w:pStyle w:val="BodyText"/>
        <w:spacing w:before="184" w:line="196" w:lineRule="auto"/>
        <w:ind w:left="49"/>
        <w:rPr>
          <w:rFonts w:asciiTheme="minorHAnsi" w:hAnsiTheme="minorHAnsi"/>
          <w:sz w:val="28"/>
          <w:szCs w:val="28"/>
        </w:rPr>
      </w:pPr>
      <w:r>
        <w:rPr>
          <w:rFonts w:asciiTheme="minorHAnsi" w:hAnsiTheme="minorHAnsi"/>
          <w:b/>
          <w:bCs/>
          <w:color w:val="00558C"/>
          <w:spacing w:val="-1"/>
          <w:sz w:val="28"/>
          <w:szCs w:val="28"/>
        </w:rPr>
        <w:t>18.         LESSEE'S</w:t>
      </w:r>
      <w:r>
        <w:rPr>
          <w:rFonts w:asciiTheme="minorHAnsi" w:hAnsiTheme="minorHAnsi"/>
          <w:b/>
          <w:bCs/>
          <w:color w:val="00558C"/>
          <w:spacing w:val="17"/>
          <w:w w:val="101"/>
          <w:sz w:val="28"/>
          <w:szCs w:val="28"/>
        </w:rPr>
        <w:t xml:space="preserve"> </w:t>
      </w:r>
      <w:r>
        <w:rPr>
          <w:rFonts w:asciiTheme="minorHAnsi" w:hAnsiTheme="minorHAnsi"/>
          <w:b/>
          <w:bCs/>
          <w:color w:val="00558C"/>
          <w:spacing w:val="-1"/>
          <w:sz w:val="28"/>
          <w:szCs w:val="28"/>
        </w:rPr>
        <w:t>BREACH OF AGREEME</w:t>
      </w:r>
      <w:r>
        <w:rPr>
          <w:rFonts w:asciiTheme="minorHAnsi" w:hAnsiTheme="minorHAnsi"/>
          <w:b/>
          <w:bCs/>
          <w:color w:val="00558C"/>
          <w:spacing w:val="-2"/>
          <w:sz w:val="28"/>
          <w:szCs w:val="28"/>
        </w:rPr>
        <w:t>NT/EVICTION</w:t>
      </w:r>
    </w:p>
    <w:p w14:paraId="06648517" w14:textId="77777777" w:rsidR="000F72C1" w:rsidRDefault="0020793E">
      <w:pPr>
        <w:pStyle w:val="BodyText"/>
        <w:spacing w:before="175" w:line="189" w:lineRule="auto"/>
        <w:ind w:left="43"/>
        <w:rPr>
          <w:rFonts w:asciiTheme="minorHAnsi" w:hAnsiTheme="minorHAnsi"/>
        </w:rPr>
      </w:pPr>
      <w:r>
        <w:rPr>
          <w:rFonts w:asciiTheme="minorHAnsi" w:hAnsiTheme="minorHAnsi"/>
          <w:color w:val="FF0000"/>
          <w:spacing w:val="-2"/>
        </w:rPr>
        <w:t>(deleted)</w:t>
      </w:r>
    </w:p>
    <w:p w14:paraId="06648518" w14:textId="77777777" w:rsidR="000F72C1" w:rsidRDefault="0020793E">
      <w:pPr>
        <w:pStyle w:val="BodyText"/>
        <w:spacing w:before="208" w:line="179" w:lineRule="auto"/>
        <w:ind w:left="49"/>
        <w:rPr>
          <w:rFonts w:asciiTheme="minorHAnsi" w:hAnsiTheme="minorHAnsi"/>
          <w:sz w:val="28"/>
          <w:szCs w:val="28"/>
        </w:rPr>
      </w:pPr>
      <w:r>
        <w:rPr>
          <w:rFonts w:asciiTheme="minorHAnsi" w:hAnsiTheme="minorHAnsi"/>
          <w:b/>
          <w:bCs/>
          <w:color w:val="00558C"/>
          <w:spacing w:val="-2"/>
          <w:sz w:val="28"/>
          <w:szCs w:val="28"/>
        </w:rPr>
        <w:t>19.</w:t>
      </w:r>
      <w:r>
        <w:rPr>
          <w:rFonts w:asciiTheme="minorHAnsi" w:hAnsiTheme="minorHAnsi"/>
          <w:b/>
          <w:bCs/>
          <w:color w:val="00558C"/>
          <w:spacing w:val="6"/>
          <w:sz w:val="28"/>
          <w:szCs w:val="28"/>
        </w:rPr>
        <w:t xml:space="preserve">        </w:t>
      </w:r>
      <w:r>
        <w:rPr>
          <w:rFonts w:asciiTheme="minorHAnsi" w:hAnsiTheme="minorHAnsi"/>
          <w:b/>
          <w:bCs/>
          <w:color w:val="00558C"/>
          <w:spacing w:val="-2"/>
          <w:sz w:val="28"/>
          <w:szCs w:val="28"/>
        </w:rPr>
        <w:t>VACATING THE</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PREMISES</w:t>
      </w:r>
    </w:p>
    <w:p w14:paraId="06648519" w14:textId="77777777" w:rsidR="000F72C1" w:rsidRDefault="0020793E">
      <w:pPr>
        <w:pStyle w:val="BodyText"/>
        <w:spacing w:before="179" w:line="222" w:lineRule="auto"/>
        <w:ind w:left="38" w:right="769" w:firstLine="8"/>
        <w:jc w:val="both"/>
        <w:rPr>
          <w:rFonts w:asciiTheme="minorHAnsi" w:hAnsiTheme="minorHAnsi"/>
        </w:rPr>
      </w:pPr>
      <w:r>
        <w:rPr>
          <w:rFonts w:asciiTheme="minorHAnsi" w:hAnsiTheme="minorHAnsi"/>
          <w:spacing w:val="-2"/>
        </w:rPr>
        <w:t>Upon</w:t>
      </w:r>
      <w:r>
        <w:rPr>
          <w:rFonts w:asciiTheme="minorHAnsi" w:hAnsiTheme="minorHAnsi"/>
          <w:spacing w:val="35"/>
          <w:w w:val="101"/>
        </w:rPr>
        <w:t xml:space="preserve"> </w:t>
      </w:r>
      <w:r>
        <w:rPr>
          <w:rFonts w:asciiTheme="minorHAnsi" w:hAnsiTheme="minorHAnsi"/>
          <w:spacing w:val="-2"/>
        </w:rPr>
        <w:t>vacating</w:t>
      </w:r>
      <w:r>
        <w:rPr>
          <w:rFonts w:asciiTheme="minorHAnsi" w:hAnsiTheme="minorHAnsi"/>
          <w:spacing w:val="34"/>
          <w:w w:val="101"/>
        </w:rPr>
        <w:t xml:space="preserve"> </w:t>
      </w:r>
      <w:r>
        <w:rPr>
          <w:rFonts w:asciiTheme="minorHAnsi" w:hAnsiTheme="minorHAnsi"/>
          <w:spacing w:val="-2"/>
        </w:rPr>
        <w:t>the  premises</w:t>
      </w:r>
      <w:r>
        <w:rPr>
          <w:rFonts w:asciiTheme="minorHAnsi" w:hAnsiTheme="minorHAnsi"/>
          <w:spacing w:val="35"/>
          <w:w w:val="101"/>
        </w:rPr>
        <w:t xml:space="preserve"> </w:t>
      </w:r>
      <w:r>
        <w:rPr>
          <w:rFonts w:asciiTheme="minorHAnsi" w:hAnsiTheme="minorHAnsi"/>
          <w:spacing w:val="-2"/>
        </w:rPr>
        <w:t>the  lessee</w:t>
      </w:r>
      <w:r>
        <w:rPr>
          <w:rFonts w:asciiTheme="minorHAnsi" w:hAnsiTheme="minorHAnsi"/>
          <w:spacing w:val="39"/>
        </w:rPr>
        <w:t xml:space="preserve"> </w:t>
      </w:r>
      <w:r>
        <w:rPr>
          <w:rFonts w:asciiTheme="minorHAnsi" w:hAnsiTheme="minorHAnsi"/>
          <w:spacing w:val="-2"/>
        </w:rPr>
        <w:t>shall  return</w:t>
      </w:r>
      <w:r>
        <w:rPr>
          <w:rFonts w:asciiTheme="minorHAnsi" w:hAnsiTheme="minorHAnsi"/>
          <w:spacing w:val="32"/>
        </w:rPr>
        <w:t xml:space="preserve"> </w:t>
      </w:r>
      <w:r>
        <w:rPr>
          <w:rFonts w:asciiTheme="minorHAnsi" w:hAnsiTheme="minorHAnsi"/>
          <w:spacing w:val="-2"/>
        </w:rPr>
        <w:t>the  lease</w:t>
      </w:r>
      <w:r>
        <w:rPr>
          <w:rFonts w:asciiTheme="minorHAnsi" w:hAnsiTheme="minorHAnsi"/>
          <w:spacing w:val="39"/>
          <w:w w:val="101"/>
        </w:rPr>
        <w:t xml:space="preserve"> </w:t>
      </w:r>
      <w:r>
        <w:rPr>
          <w:rFonts w:asciiTheme="minorHAnsi" w:hAnsiTheme="minorHAnsi"/>
          <w:spacing w:val="-2"/>
        </w:rPr>
        <w:t>object  in</w:t>
      </w:r>
      <w:r>
        <w:rPr>
          <w:rFonts w:asciiTheme="minorHAnsi" w:hAnsiTheme="minorHAnsi"/>
          <w:spacing w:val="41"/>
          <w:w w:val="101"/>
        </w:rPr>
        <w:t xml:space="preserve"> </w:t>
      </w:r>
      <w:r>
        <w:rPr>
          <w:rFonts w:asciiTheme="minorHAnsi" w:hAnsiTheme="minorHAnsi"/>
          <w:spacing w:val="-2"/>
        </w:rPr>
        <w:t>a</w:t>
      </w:r>
      <w:r>
        <w:rPr>
          <w:rFonts w:asciiTheme="minorHAnsi" w:hAnsiTheme="minorHAnsi"/>
          <w:spacing w:val="32"/>
          <w:w w:val="101"/>
        </w:rPr>
        <w:t xml:space="preserve"> </w:t>
      </w:r>
      <w:r>
        <w:rPr>
          <w:rFonts w:asciiTheme="minorHAnsi" w:hAnsiTheme="minorHAnsi"/>
          <w:spacing w:val="-2"/>
        </w:rPr>
        <w:t>tidy</w:t>
      </w:r>
      <w:r>
        <w:rPr>
          <w:rFonts w:asciiTheme="minorHAnsi" w:hAnsiTheme="minorHAnsi"/>
          <w:spacing w:val="40"/>
          <w:w w:val="101"/>
        </w:rPr>
        <w:t xml:space="preserve"> </w:t>
      </w:r>
      <w:r>
        <w:rPr>
          <w:rFonts w:asciiTheme="minorHAnsi" w:hAnsiTheme="minorHAnsi"/>
          <w:spacing w:val="-2"/>
        </w:rPr>
        <w:t>and</w:t>
      </w:r>
      <w:r>
        <w:rPr>
          <w:rFonts w:asciiTheme="minorHAnsi" w:hAnsiTheme="minorHAnsi"/>
          <w:spacing w:val="40"/>
          <w:w w:val="102"/>
        </w:rPr>
        <w:t xml:space="preserve"> </w:t>
      </w:r>
      <w:r>
        <w:rPr>
          <w:rFonts w:asciiTheme="minorHAnsi" w:hAnsiTheme="minorHAnsi"/>
          <w:spacing w:val="-2"/>
        </w:rPr>
        <w:t>clean</w:t>
      </w:r>
      <w:r>
        <w:rPr>
          <w:rFonts w:asciiTheme="minorHAnsi" w:hAnsiTheme="minorHAnsi"/>
          <w:spacing w:val="40"/>
          <w:w w:val="101"/>
        </w:rPr>
        <w:t xml:space="preserve"> </w:t>
      </w:r>
      <w:r>
        <w:rPr>
          <w:rFonts w:asciiTheme="minorHAnsi" w:hAnsiTheme="minorHAnsi"/>
          <w:spacing w:val="-2"/>
        </w:rPr>
        <w:t>condition</w:t>
      </w:r>
      <w:r>
        <w:rPr>
          <w:rFonts w:asciiTheme="minorHAnsi" w:hAnsiTheme="minorHAnsi"/>
          <w:spacing w:val="39"/>
        </w:rPr>
        <w:t xml:space="preserve"> </w:t>
      </w:r>
      <w:r>
        <w:rPr>
          <w:rFonts w:asciiTheme="minorHAnsi" w:hAnsiTheme="minorHAnsi"/>
          <w:spacing w:val="-3"/>
        </w:rPr>
        <w:t>and  in</w:t>
      </w:r>
      <w:r>
        <w:rPr>
          <w:rFonts w:asciiTheme="minorHAnsi" w:hAnsiTheme="minorHAnsi"/>
          <w:spacing w:val="39"/>
          <w:w w:val="101"/>
        </w:rPr>
        <w:t xml:space="preserve"> </w:t>
      </w:r>
      <w:r>
        <w:rPr>
          <w:rFonts w:asciiTheme="minorHAnsi" w:hAnsiTheme="minorHAnsi"/>
          <w:spacing w:val="-3"/>
        </w:rPr>
        <w:t>such</w:t>
      </w:r>
      <w:r>
        <w:rPr>
          <w:rFonts w:asciiTheme="minorHAnsi" w:hAnsiTheme="minorHAnsi"/>
        </w:rPr>
        <w:t xml:space="preserve"> </w:t>
      </w:r>
      <w:r>
        <w:rPr>
          <w:rFonts w:asciiTheme="minorHAnsi" w:hAnsiTheme="minorHAnsi"/>
          <w:spacing w:val="-2"/>
        </w:rPr>
        <w:t>condition as</w:t>
      </w:r>
      <w:r>
        <w:rPr>
          <w:rFonts w:asciiTheme="minorHAnsi" w:hAnsiTheme="minorHAnsi"/>
          <w:spacing w:val="19"/>
          <w:w w:val="101"/>
        </w:rPr>
        <w:t xml:space="preserve"> </w:t>
      </w:r>
      <w:r>
        <w:rPr>
          <w:rFonts w:asciiTheme="minorHAnsi" w:hAnsiTheme="minorHAnsi"/>
          <w:spacing w:val="-2"/>
        </w:rPr>
        <w:t>required</w:t>
      </w:r>
      <w:r>
        <w:rPr>
          <w:rFonts w:asciiTheme="minorHAnsi" w:hAnsiTheme="minorHAnsi"/>
          <w:spacing w:val="19"/>
        </w:rPr>
        <w:t xml:space="preserve"> </w:t>
      </w:r>
      <w:r>
        <w:rPr>
          <w:rFonts w:asciiTheme="minorHAnsi" w:hAnsiTheme="minorHAnsi"/>
          <w:spacing w:val="-2"/>
        </w:rPr>
        <w:t>by the work</w:t>
      </w:r>
      <w:r>
        <w:rPr>
          <w:rFonts w:asciiTheme="minorHAnsi" w:hAnsiTheme="minorHAnsi"/>
          <w:spacing w:val="20"/>
        </w:rPr>
        <w:t xml:space="preserve"> </w:t>
      </w:r>
      <w:r>
        <w:rPr>
          <w:rFonts w:asciiTheme="minorHAnsi" w:hAnsiTheme="minorHAnsi"/>
          <w:spacing w:val="-2"/>
        </w:rPr>
        <w:t>programme,</w:t>
      </w:r>
      <w:r>
        <w:rPr>
          <w:rFonts w:asciiTheme="minorHAnsi" w:hAnsiTheme="minorHAnsi"/>
          <w:spacing w:val="17"/>
          <w:w w:val="101"/>
        </w:rPr>
        <w:t xml:space="preserve"> </w:t>
      </w:r>
      <w:r>
        <w:rPr>
          <w:rFonts w:asciiTheme="minorHAnsi" w:hAnsiTheme="minorHAnsi"/>
          <w:spacing w:val="-2"/>
        </w:rPr>
        <w:t>if any,</w:t>
      </w:r>
      <w:r>
        <w:rPr>
          <w:rFonts w:asciiTheme="minorHAnsi" w:hAnsiTheme="minorHAnsi"/>
          <w:spacing w:val="10"/>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by</w:t>
      </w:r>
      <w:r>
        <w:rPr>
          <w:rFonts w:asciiTheme="minorHAnsi" w:hAnsiTheme="minorHAnsi"/>
          <w:spacing w:val="20"/>
        </w:rPr>
        <w:t xml:space="preserve"> </w:t>
      </w:r>
      <w:r>
        <w:rPr>
          <w:rFonts w:asciiTheme="minorHAnsi" w:hAnsiTheme="minorHAnsi"/>
          <w:spacing w:val="-2"/>
        </w:rPr>
        <w:t>prior</w:t>
      </w:r>
      <w:r>
        <w:rPr>
          <w:rFonts w:asciiTheme="minorHAnsi" w:hAnsiTheme="minorHAnsi"/>
          <w:spacing w:val="13"/>
        </w:rPr>
        <w:t xml:space="preserve"> </w:t>
      </w:r>
      <w:r>
        <w:rPr>
          <w:rFonts w:asciiTheme="minorHAnsi" w:hAnsiTheme="minorHAnsi"/>
          <w:spacing w:val="-2"/>
        </w:rPr>
        <w:t>approval</w:t>
      </w:r>
      <w:r>
        <w:rPr>
          <w:rFonts w:asciiTheme="minorHAnsi" w:hAnsiTheme="minorHAnsi"/>
          <w:spacing w:val="18"/>
          <w:w w:val="101"/>
        </w:rPr>
        <w:t xml:space="preserve"> </w:t>
      </w:r>
      <w:r>
        <w:rPr>
          <w:rFonts w:asciiTheme="minorHAnsi" w:hAnsiTheme="minorHAnsi"/>
          <w:spacing w:val="-2"/>
        </w:rPr>
        <w:t>under</w:t>
      </w:r>
      <w:r>
        <w:rPr>
          <w:rFonts w:asciiTheme="minorHAnsi" w:hAnsiTheme="minorHAnsi"/>
          <w:spacing w:val="19"/>
          <w:w w:val="101"/>
        </w:rPr>
        <w:t xml:space="preserve"> </w:t>
      </w:r>
      <w:r>
        <w:rPr>
          <w:rFonts w:asciiTheme="minorHAnsi" w:hAnsiTheme="minorHAnsi"/>
          <w:spacing w:val="-2"/>
        </w:rPr>
        <w:t>point</w:t>
      </w:r>
      <w:r>
        <w:rPr>
          <w:rFonts w:asciiTheme="minorHAnsi" w:hAnsiTheme="minorHAnsi"/>
          <w:spacing w:val="20"/>
        </w:rPr>
        <w:t xml:space="preserve"> </w:t>
      </w:r>
      <w:r>
        <w:rPr>
          <w:rFonts w:asciiTheme="minorHAnsi" w:hAnsiTheme="minorHAnsi"/>
          <w:spacing w:val="-2"/>
        </w:rPr>
        <w:t>15,</w:t>
      </w:r>
      <w:r>
        <w:rPr>
          <w:rFonts w:asciiTheme="minorHAnsi" w:hAnsiTheme="minorHAnsi"/>
          <w:spacing w:val="10"/>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otherwise</w:t>
      </w:r>
      <w:r>
        <w:rPr>
          <w:rFonts w:asciiTheme="minorHAnsi" w:hAnsiTheme="minorHAnsi"/>
          <w:spacing w:val="14"/>
        </w:rPr>
        <w:t xml:space="preserve"> </w:t>
      </w:r>
      <w:r>
        <w:rPr>
          <w:rFonts w:asciiTheme="minorHAnsi" w:hAnsiTheme="minorHAnsi"/>
          <w:spacing w:val="-2"/>
        </w:rPr>
        <w:t>de</w:t>
      </w:r>
      <w:r>
        <w:rPr>
          <w:rFonts w:asciiTheme="minorHAnsi" w:hAnsiTheme="minorHAnsi"/>
          <w:spacing w:val="-3"/>
        </w:rPr>
        <w:t>void</w:t>
      </w:r>
      <w:r>
        <w:rPr>
          <w:rFonts w:asciiTheme="minorHAnsi" w:hAnsiTheme="minorHAnsi"/>
        </w:rPr>
        <w:t xml:space="preserve"> </w:t>
      </w:r>
      <w:r>
        <w:rPr>
          <w:rFonts w:asciiTheme="minorHAnsi" w:hAnsiTheme="minorHAnsi"/>
          <w:spacing w:val="-1"/>
        </w:rPr>
        <w:t>of wear and tear due to</w:t>
      </w:r>
      <w:r>
        <w:rPr>
          <w:rFonts w:asciiTheme="minorHAnsi" w:hAnsiTheme="minorHAnsi"/>
          <w:spacing w:val="20"/>
        </w:rPr>
        <w:t xml:space="preserve"> </w:t>
      </w:r>
      <w:r>
        <w:rPr>
          <w:rFonts w:asciiTheme="minorHAnsi" w:hAnsiTheme="minorHAnsi"/>
          <w:spacing w:val="-1"/>
        </w:rPr>
        <w:t>non-fulfilment of the</w:t>
      </w:r>
      <w:r>
        <w:rPr>
          <w:rFonts w:asciiTheme="minorHAnsi" w:hAnsiTheme="minorHAnsi"/>
          <w:spacing w:val="15"/>
          <w:w w:val="101"/>
        </w:rPr>
        <w:t xml:space="preserve"> </w:t>
      </w:r>
      <w:r>
        <w:rPr>
          <w:rFonts w:asciiTheme="minorHAnsi" w:hAnsiTheme="minorHAnsi"/>
          <w:spacing w:val="-1"/>
        </w:rPr>
        <w:t>maintenance</w:t>
      </w:r>
      <w:r>
        <w:rPr>
          <w:rFonts w:asciiTheme="minorHAnsi" w:hAnsiTheme="minorHAnsi"/>
          <w:spacing w:val="10"/>
        </w:rPr>
        <w:t xml:space="preserve"> </w:t>
      </w:r>
      <w:r>
        <w:rPr>
          <w:rFonts w:asciiTheme="minorHAnsi" w:hAnsiTheme="minorHAnsi"/>
          <w:spacing w:val="-1"/>
        </w:rPr>
        <w:t>obligation</w:t>
      </w:r>
      <w:r>
        <w:rPr>
          <w:rFonts w:asciiTheme="minorHAnsi" w:hAnsiTheme="minorHAnsi"/>
          <w:spacing w:val="8"/>
        </w:rPr>
        <w:t xml:space="preserve"> </w:t>
      </w:r>
      <w:r>
        <w:rPr>
          <w:rFonts w:asciiTheme="minorHAnsi" w:hAnsiTheme="minorHAnsi"/>
          <w:spacing w:val="-1"/>
        </w:rPr>
        <w:t>or the</w:t>
      </w:r>
      <w:r>
        <w:rPr>
          <w:rFonts w:asciiTheme="minorHAnsi" w:hAnsiTheme="minorHAnsi"/>
          <w:spacing w:val="6"/>
        </w:rPr>
        <w:t xml:space="preserve"> </w:t>
      </w:r>
      <w:r>
        <w:rPr>
          <w:rFonts w:asciiTheme="minorHAnsi" w:hAnsiTheme="minorHAnsi"/>
          <w:spacing w:val="-1"/>
        </w:rPr>
        <w:t>work</w:t>
      </w:r>
      <w:r>
        <w:rPr>
          <w:rFonts w:asciiTheme="minorHAnsi" w:hAnsiTheme="minorHAnsi"/>
          <w:spacing w:val="18"/>
        </w:rPr>
        <w:t xml:space="preserve"> </w:t>
      </w:r>
      <w:r>
        <w:rPr>
          <w:rFonts w:asciiTheme="minorHAnsi" w:hAnsiTheme="minorHAnsi"/>
          <w:spacing w:val="-1"/>
        </w:rPr>
        <w:t>programme.</w:t>
      </w:r>
    </w:p>
    <w:p w14:paraId="0664851A" w14:textId="77777777" w:rsidR="000F72C1" w:rsidRDefault="0020793E">
      <w:pPr>
        <w:pStyle w:val="BodyText"/>
        <w:spacing w:before="178" w:line="223" w:lineRule="auto"/>
        <w:ind w:left="38" w:right="771" w:firstLine="8"/>
        <w:jc w:val="both"/>
        <w:rPr>
          <w:rFonts w:asciiTheme="minorHAnsi" w:hAnsiTheme="minorHAnsi"/>
        </w:rPr>
      </w:pPr>
      <w:r>
        <w:rPr>
          <w:rFonts w:asciiTheme="minorHAnsi" w:hAnsiTheme="minorHAnsi"/>
          <w:spacing w:val="-1"/>
        </w:rPr>
        <w:t>If the</w:t>
      </w:r>
      <w:r>
        <w:rPr>
          <w:rFonts w:asciiTheme="minorHAnsi" w:hAnsiTheme="minorHAnsi"/>
          <w:spacing w:val="17"/>
          <w:w w:val="101"/>
        </w:rPr>
        <w:t xml:space="preserve"> </w:t>
      </w:r>
      <w:r>
        <w:rPr>
          <w:rFonts w:asciiTheme="minorHAnsi" w:hAnsiTheme="minorHAnsi"/>
          <w:spacing w:val="-1"/>
        </w:rPr>
        <w:t>property</w:t>
      </w:r>
      <w:r>
        <w:rPr>
          <w:rFonts w:asciiTheme="minorHAnsi" w:hAnsiTheme="minorHAnsi"/>
          <w:spacing w:val="16"/>
        </w:rPr>
        <w:t xml:space="preserve"> </w:t>
      </w:r>
      <w:r>
        <w:rPr>
          <w:rFonts w:asciiTheme="minorHAnsi" w:hAnsiTheme="minorHAnsi"/>
          <w:spacing w:val="-1"/>
        </w:rPr>
        <w:t>is to</w:t>
      </w:r>
      <w:r>
        <w:rPr>
          <w:rFonts w:asciiTheme="minorHAnsi" w:hAnsiTheme="minorHAnsi"/>
          <w:spacing w:val="18"/>
          <w:w w:val="101"/>
        </w:rPr>
        <w:t xml:space="preserve"> </w:t>
      </w:r>
      <w:r>
        <w:rPr>
          <w:rFonts w:asciiTheme="minorHAnsi" w:hAnsiTheme="minorHAnsi"/>
          <w:spacing w:val="-1"/>
        </w:rPr>
        <w:t>be sold</w:t>
      </w:r>
      <w:r>
        <w:rPr>
          <w:rFonts w:asciiTheme="minorHAnsi" w:hAnsiTheme="minorHAnsi"/>
          <w:spacing w:val="-2"/>
        </w:rPr>
        <w:t xml:space="preserve"> or</w:t>
      </w:r>
      <w:r>
        <w:rPr>
          <w:rFonts w:asciiTheme="minorHAnsi" w:hAnsiTheme="minorHAnsi"/>
          <w:spacing w:val="17"/>
        </w:rPr>
        <w:t xml:space="preserve"> </w:t>
      </w:r>
      <w:r>
        <w:rPr>
          <w:rFonts w:asciiTheme="minorHAnsi" w:hAnsiTheme="minorHAnsi"/>
          <w:spacing w:val="-2"/>
        </w:rPr>
        <w:t>leased to</w:t>
      </w:r>
      <w:r>
        <w:rPr>
          <w:rFonts w:asciiTheme="minorHAnsi" w:hAnsiTheme="minorHAnsi"/>
          <w:spacing w:val="11"/>
        </w:rPr>
        <w:t xml:space="preserve"> </w:t>
      </w:r>
      <w:r>
        <w:rPr>
          <w:rFonts w:asciiTheme="minorHAnsi" w:hAnsiTheme="minorHAnsi"/>
          <w:spacing w:val="-2"/>
        </w:rPr>
        <w:t>others, the</w:t>
      </w:r>
      <w:r>
        <w:rPr>
          <w:rFonts w:asciiTheme="minorHAnsi" w:hAnsiTheme="minorHAnsi"/>
          <w:spacing w:val="18"/>
        </w:rPr>
        <w:t xml:space="preserve"> </w:t>
      </w:r>
      <w:r>
        <w:rPr>
          <w:rFonts w:asciiTheme="minorHAnsi" w:hAnsiTheme="minorHAnsi"/>
          <w:spacing w:val="-2"/>
        </w:rPr>
        <w:t>lessee</w:t>
      </w:r>
      <w:r>
        <w:rPr>
          <w:rFonts w:asciiTheme="minorHAnsi" w:hAnsiTheme="minorHAnsi"/>
          <w:spacing w:val="17"/>
        </w:rPr>
        <w:t xml:space="preserve"> </w:t>
      </w:r>
      <w:r>
        <w:rPr>
          <w:rFonts w:asciiTheme="minorHAnsi" w:hAnsiTheme="minorHAnsi"/>
          <w:spacing w:val="-2"/>
        </w:rPr>
        <w:t>undertakes, after</w:t>
      </w:r>
      <w:r>
        <w:rPr>
          <w:rFonts w:asciiTheme="minorHAnsi" w:hAnsiTheme="minorHAnsi"/>
          <w:spacing w:val="17"/>
        </w:rPr>
        <w:t xml:space="preserve"> </w:t>
      </w:r>
      <w:r>
        <w:rPr>
          <w:rFonts w:asciiTheme="minorHAnsi" w:hAnsiTheme="minorHAnsi"/>
          <w:spacing w:val="-2"/>
        </w:rPr>
        <w:t>prior</w:t>
      </w:r>
      <w:r>
        <w:rPr>
          <w:rFonts w:asciiTheme="minorHAnsi" w:hAnsiTheme="minorHAnsi"/>
          <w:spacing w:val="14"/>
          <w:w w:val="101"/>
        </w:rPr>
        <w:t xml:space="preserve"> </w:t>
      </w:r>
      <w:r>
        <w:rPr>
          <w:rFonts w:asciiTheme="minorHAnsi" w:hAnsiTheme="minorHAnsi"/>
          <w:spacing w:val="-2"/>
        </w:rPr>
        <w:t>notice, to</w:t>
      </w:r>
      <w:r>
        <w:rPr>
          <w:rFonts w:asciiTheme="minorHAnsi" w:hAnsiTheme="minorHAnsi"/>
          <w:spacing w:val="5"/>
        </w:rPr>
        <w:t xml:space="preserve"> </w:t>
      </w:r>
      <w:r>
        <w:rPr>
          <w:rFonts w:asciiTheme="minorHAnsi" w:hAnsiTheme="minorHAnsi"/>
          <w:spacing w:val="-2"/>
        </w:rPr>
        <w:t>give</w:t>
      </w:r>
      <w:r>
        <w:rPr>
          <w:rFonts w:asciiTheme="minorHAnsi" w:hAnsiTheme="minorHAnsi"/>
          <w:spacing w:val="15"/>
          <w:w w:val="101"/>
        </w:rPr>
        <w:t xml:space="preserve"> </w:t>
      </w:r>
      <w:r>
        <w:rPr>
          <w:rFonts w:asciiTheme="minorHAnsi" w:hAnsiTheme="minorHAnsi"/>
          <w:spacing w:val="-2"/>
        </w:rPr>
        <w:t>interested</w:t>
      </w:r>
      <w:r>
        <w:rPr>
          <w:rFonts w:asciiTheme="minorHAnsi" w:hAnsiTheme="minorHAnsi"/>
          <w:spacing w:val="16"/>
          <w:w w:val="101"/>
        </w:rPr>
        <w:t xml:space="preserve"> </w:t>
      </w:r>
      <w:r>
        <w:rPr>
          <w:rFonts w:asciiTheme="minorHAnsi" w:hAnsiTheme="minorHAnsi"/>
          <w:spacing w:val="-2"/>
        </w:rPr>
        <w:t>parties</w:t>
      </w:r>
      <w:r>
        <w:rPr>
          <w:rFonts w:asciiTheme="minorHAnsi" w:hAnsiTheme="minorHAnsi"/>
        </w:rPr>
        <w:t xml:space="preserve"> </w:t>
      </w:r>
      <w:r>
        <w:rPr>
          <w:rFonts w:asciiTheme="minorHAnsi" w:hAnsiTheme="minorHAnsi"/>
          <w:spacing w:val="-2"/>
        </w:rPr>
        <w:t>access</w:t>
      </w:r>
      <w:r>
        <w:rPr>
          <w:rFonts w:asciiTheme="minorHAnsi" w:hAnsiTheme="minorHAnsi"/>
          <w:spacing w:val="25"/>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premises</w:t>
      </w:r>
      <w:r>
        <w:rPr>
          <w:rFonts w:asciiTheme="minorHAnsi" w:hAnsiTheme="minorHAnsi"/>
          <w:spacing w:val="29"/>
          <w:w w:val="101"/>
        </w:rPr>
        <w:t xml:space="preserve"> </w:t>
      </w:r>
      <w:r>
        <w:rPr>
          <w:rFonts w:asciiTheme="minorHAnsi" w:hAnsiTheme="minorHAnsi"/>
          <w:spacing w:val="-2"/>
        </w:rPr>
        <w:t>as</w:t>
      </w:r>
      <w:r>
        <w:rPr>
          <w:rFonts w:asciiTheme="minorHAnsi" w:hAnsiTheme="minorHAnsi"/>
          <w:spacing w:val="30"/>
        </w:rPr>
        <w:t xml:space="preserve"> </w:t>
      </w:r>
      <w:r>
        <w:rPr>
          <w:rFonts w:asciiTheme="minorHAnsi" w:hAnsiTheme="minorHAnsi"/>
          <w:spacing w:val="-2"/>
        </w:rPr>
        <w:t>and</w:t>
      </w:r>
      <w:r>
        <w:rPr>
          <w:rFonts w:asciiTheme="minorHAnsi" w:hAnsiTheme="minorHAnsi"/>
          <w:spacing w:val="27"/>
          <w:w w:val="101"/>
        </w:rPr>
        <w:t xml:space="preserve"> </w:t>
      </w:r>
      <w:r>
        <w:rPr>
          <w:rFonts w:asciiTheme="minorHAnsi" w:hAnsiTheme="minorHAnsi"/>
          <w:spacing w:val="-2"/>
        </w:rPr>
        <w:t>when</w:t>
      </w:r>
      <w:r>
        <w:rPr>
          <w:rFonts w:asciiTheme="minorHAnsi" w:hAnsiTheme="minorHAnsi"/>
          <w:spacing w:val="38"/>
        </w:rPr>
        <w:t xml:space="preserve"> </w:t>
      </w:r>
      <w:r>
        <w:rPr>
          <w:rFonts w:asciiTheme="minorHAnsi" w:hAnsiTheme="minorHAnsi"/>
          <w:spacing w:val="-2"/>
        </w:rPr>
        <w:t>required.</w:t>
      </w:r>
      <w:r>
        <w:rPr>
          <w:rFonts w:asciiTheme="minorHAnsi" w:hAnsiTheme="minorHAnsi"/>
          <w:spacing w:val="40"/>
        </w:rPr>
        <w:t xml:space="preserve"> </w:t>
      </w:r>
      <w:r>
        <w:rPr>
          <w:rFonts w:asciiTheme="minorHAnsi" w:hAnsiTheme="minorHAnsi"/>
          <w:spacing w:val="-2"/>
        </w:rPr>
        <w:t>Upon</w:t>
      </w:r>
      <w:r>
        <w:rPr>
          <w:rFonts w:asciiTheme="minorHAnsi" w:hAnsiTheme="minorHAnsi"/>
          <w:spacing w:val="23"/>
        </w:rPr>
        <w:t xml:space="preserve"> </w:t>
      </w:r>
      <w:r>
        <w:rPr>
          <w:rFonts w:asciiTheme="minorHAnsi" w:hAnsiTheme="minorHAnsi"/>
          <w:spacing w:val="-2"/>
        </w:rPr>
        <w:t>vacation</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lessor</w:t>
      </w:r>
      <w:r>
        <w:rPr>
          <w:rFonts w:asciiTheme="minorHAnsi" w:hAnsiTheme="minorHAnsi"/>
          <w:spacing w:val="31"/>
        </w:rPr>
        <w:t xml:space="preserve"> </w:t>
      </w:r>
      <w:r>
        <w:rPr>
          <w:rFonts w:asciiTheme="minorHAnsi" w:hAnsiTheme="minorHAnsi"/>
          <w:spacing w:val="-2"/>
        </w:rPr>
        <w:t>shall</w:t>
      </w:r>
      <w:r>
        <w:rPr>
          <w:rFonts w:asciiTheme="minorHAnsi" w:hAnsiTheme="minorHAnsi"/>
          <w:spacing w:val="36"/>
        </w:rPr>
        <w:t xml:space="preserve"> </w:t>
      </w:r>
      <w:r>
        <w:rPr>
          <w:rFonts w:asciiTheme="minorHAnsi" w:hAnsiTheme="minorHAnsi"/>
          <w:spacing w:val="-2"/>
        </w:rPr>
        <w:t>be</w:t>
      </w:r>
      <w:r>
        <w:rPr>
          <w:rFonts w:asciiTheme="minorHAnsi" w:hAnsiTheme="minorHAnsi"/>
          <w:spacing w:val="28"/>
          <w:w w:val="101"/>
        </w:rPr>
        <w:t xml:space="preserve"> </w:t>
      </w:r>
      <w:r>
        <w:rPr>
          <w:rFonts w:asciiTheme="minorHAnsi" w:hAnsiTheme="minorHAnsi"/>
          <w:spacing w:val="-2"/>
        </w:rPr>
        <w:t>given</w:t>
      </w:r>
      <w:r>
        <w:rPr>
          <w:rFonts w:asciiTheme="minorHAnsi" w:hAnsiTheme="minorHAnsi"/>
          <w:spacing w:val="36"/>
        </w:rPr>
        <w:t xml:space="preserve"> </w:t>
      </w:r>
      <w:r>
        <w:rPr>
          <w:rFonts w:asciiTheme="minorHAnsi" w:hAnsiTheme="minorHAnsi"/>
          <w:spacing w:val="-2"/>
        </w:rPr>
        <w:t>immediate</w:t>
      </w:r>
      <w:r>
        <w:rPr>
          <w:rFonts w:asciiTheme="minorHAnsi" w:hAnsiTheme="minorHAnsi"/>
          <w:spacing w:val="32"/>
          <w:w w:val="101"/>
        </w:rPr>
        <w:t xml:space="preserve"> </w:t>
      </w:r>
      <w:r>
        <w:rPr>
          <w:rFonts w:asciiTheme="minorHAnsi" w:hAnsiTheme="minorHAnsi"/>
          <w:spacing w:val="-2"/>
        </w:rPr>
        <w:t>access</w:t>
      </w:r>
      <w:r>
        <w:rPr>
          <w:rFonts w:asciiTheme="minorHAnsi" w:hAnsiTheme="minorHAnsi"/>
          <w:spacing w:val="21"/>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premises.</w:t>
      </w:r>
    </w:p>
    <w:p w14:paraId="0664851B" w14:textId="77777777" w:rsidR="000F72C1" w:rsidRDefault="0020793E">
      <w:pPr>
        <w:pStyle w:val="BodyText"/>
        <w:spacing w:before="184" w:line="196" w:lineRule="auto"/>
        <w:ind w:left="40"/>
        <w:rPr>
          <w:rFonts w:asciiTheme="minorHAnsi" w:hAnsiTheme="minorHAnsi"/>
          <w:sz w:val="28"/>
          <w:szCs w:val="28"/>
        </w:rPr>
      </w:pPr>
      <w:r>
        <w:rPr>
          <w:rFonts w:asciiTheme="minorHAnsi" w:hAnsiTheme="minorHAnsi"/>
          <w:b/>
          <w:bCs/>
          <w:color w:val="00558C"/>
          <w:spacing w:val="-1"/>
          <w:sz w:val="28"/>
          <w:szCs w:val="28"/>
        </w:rPr>
        <w:t>20.</w:t>
      </w:r>
      <w:r>
        <w:rPr>
          <w:rFonts w:asciiTheme="minorHAnsi" w:hAnsiTheme="minorHAnsi"/>
          <w:b/>
          <w:bCs/>
          <w:color w:val="00558C"/>
          <w:spacing w:val="6"/>
          <w:sz w:val="28"/>
          <w:szCs w:val="28"/>
        </w:rPr>
        <w:t xml:space="preserve">        </w:t>
      </w:r>
      <w:r>
        <w:rPr>
          <w:rFonts w:asciiTheme="minorHAnsi" w:hAnsiTheme="minorHAnsi"/>
          <w:b/>
          <w:bCs/>
          <w:color w:val="00558C"/>
          <w:spacing w:val="-1"/>
          <w:sz w:val="28"/>
          <w:szCs w:val="28"/>
        </w:rPr>
        <w:t>COMPENSATION</w:t>
      </w:r>
      <w:r>
        <w:rPr>
          <w:rFonts w:asciiTheme="minorHAnsi" w:hAnsiTheme="minorHAnsi"/>
          <w:b/>
          <w:bCs/>
          <w:color w:val="00558C"/>
          <w:spacing w:val="24"/>
          <w:sz w:val="28"/>
          <w:szCs w:val="28"/>
        </w:rPr>
        <w:t xml:space="preserve"> </w:t>
      </w:r>
      <w:r>
        <w:rPr>
          <w:rFonts w:asciiTheme="minorHAnsi" w:hAnsiTheme="minorHAnsi"/>
          <w:b/>
          <w:bCs/>
          <w:color w:val="00558C"/>
          <w:spacing w:val="-1"/>
          <w:sz w:val="28"/>
          <w:szCs w:val="28"/>
        </w:rPr>
        <w:t>FOR CHANGES/UPGRA</w:t>
      </w:r>
      <w:r>
        <w:rPr>
          <w:rFonts w:asciiTheme="minorHAnsi" w:hAnsiTheme="minorHAnsi"/>
          <w:b/>
          <w:bCs/>
          <w:color w:val="00558C"/>
          <w:spacing w:val="-2"/>
          <w:sz w:val="28"/>
          <w:szCs w:val="28"/>
        </w:rPr>
        <w:t>DING</w:t>
      </w:r>
    </w:p>
    <w:p w14:paraId="0664851C" w14:textId="77777777" w:rsidR="000F72C1" w:rsidRDefault="0020793E">
      <w:pPr>
        <w:pStyle w:val="BodyText"/>
        <w:spacing w:before="175" w:line="230" w:lineRule="auto"/>
        <w:ind w:left="32" w:right="768" w:firstLine="2"/>
        <w:jc w:val="both"/>
        <w:rPr>
          <w:rFonts w:asciiTheme="minorHAnsi" w:hAnsiTheme="minorHAnsi"/>
        </w:rPr>
      </w:pPr>
      <w:r>
        <w:rPr>
          <w:rFonts w:asciiTheme="minorHAnsi" w:hAnsiTheme="minorHAnsi"/>
          <w:spacing w:val="-1"/>
        </w:rPr>
        <w:t>When the</w:t>
      </w:r>
      <w:r>
        <w:rPr>
          <w:rFonts w:asciiTheme="minorHAnsi" w:hAnsiTheme="minorHAnsi"/>
          <w:spacing w:val="22"/>
          <w:w w:val="101"/>
        </w:rPr>
        <w:t xml:space="preserve"> </w:t>
      </w:r>
      <w:r>
        <w:rPr>
          <w:rFonts w:asciiTheme="minorHAnsi" w:hAnsiTheme="minorHAnsi"/>
          <w:spacing w:val="-1"/>
        </w:rPr>
        <w:t>lease</w:t>
      </w:r>
      <w:r>
        <w:rPr>
          <w:rFonts w:asciiTheme="minorHAnsi" w:hAnsiTheme="minorHAnsi"/>
          <w:spacing w:val="15"/>
          <w:w w:val="101"/>
        </w:rPr>
        <w:t xml:space="preserve"> </w:t>
      </w:r>
      <w:r>
        <w:rPr>
          <w:rFonts w:asciiTheme="minorHAnsi" w:hAnsiTheme="minorHAnsi"/>
          <w:spacing w:val="-1"/>
        </w:rPr>
        <w:t>object</w:t>
      </w:r>
      <w:r>
        <w:rPr>
          <w:rFonts w:asciiTheme="minorHAnsi" w:hAnsiTheme="minorHAnsi"/>
          <w:spacing w:val="20"/>
          <w:w w:val="101"/>
        </w:rPr>
        <w:t xml:space="preserve"> </w:t>
      </w:r>
      <w:r>
        <w:rPr>
          <w:rFonts w:asciiTheme="minorHAnsi" w:hAnsiTheme="minorHAnsi"/>
          <w:spacing w:val="-1"/>
        </w:rPr>
        <w:t>is</w:t>
      </w:r>
      <w:r>
        <w:rPr>
          <w:rFonts w:asciiTheme="minorHAnsi" w:hAnsiTheme="minorHAnsi"/>
          <w:spacing w:val="22"/>
        </w:rPr>
        <w:t xml:space="preserve"> </w:t>
      </w:r>
      <w:r>
        <w:rPr>
          <w:rFonts w:asciiTheme="minorHAnsi" w:hAnsiTheme="minorHAnsi"/>
          <w:spacing w:val="-1"/>
        </w:rPr>
        <w:t>returned to the</w:t>
      </w:r>
      <w:r>
        <w:rPr>
          <w:rFonts w:asciiTheme="minorHAnsi" w:hAnsiTheme="minorHAnsi"/>
          <w:spacing w:val="22"/>
          <w:w w:val="101"/>
        </w:rPr>
        <w:t xml:space="preserve"> </w:t>
      </w:r>
      <w:r>
        <w:rPr>
          <w:rFonts w:asciiTheme="minorHAnsi" w:hAnsiTheme="minorHAnsi"/>
          <w:spacing w:val="-1"/>
        </w:rPr>
        <w:t>lessor,</w:t>
      </w:r>
      <w:r>
        <w:rPr>
          <w:rFonts w:asciiTheme="minorHAnsi" w:hAnsiTheme="minorHAnsi"/>
          <w:spacing w:val="22"/>
        </w:rPr>
        <w:t xml:space="preserve"> </w:t>
      </w:r>
      <w:r>
        <w:rPr>
          <w:rFonts w:asciiTheme="minorHAnsi" w:hAnsiTheme="minorHAnsi"/>
          <w:spacing w:val="-1"/>
        </w:rPr>
        <w:t>no financial</w:t>
      </w:r>
      <w:r>
        <w:rPr>
          <w:rFonts w:asciiTheme="minorHAnsi" w:hAnsiTheme="minorHAnsi"/>
          <w:spacing w:val="15"/>
        </w:rPr>
        <w:t xml:space="preserve"> </w:t>
      </w:r>
      <w:r>
        <w:rPr>
          <w:rFonts w:asciiTheme="minorHAnsi" w:hAnsiTheme="minorHAnsi"/>
          <w:spacing w:val="-1"/>
        </w:rPr>
        <w:t>compens</w:t>
      </w:r>
      <w:r>
        <w:rPr>
          <w:rFonts w:asciiTheme="minorHAnsi" w:hAnsiTheme="minorHAnsi"/>
          <w:spacing w:val="-2"/>
        </w:rPr>
        <w:t>ation</w:t>
      </w:r>
      <w:r>
        <w:rPr>
          <w:rFonts w:asciiTheme="minorHAnsi" w:hAnsiTheme="minorHAnsi"/>
          <w:spacing w:val="10"/>
        </w:rPr>
        <w:t xml:space="preserve"> </w:t>
      </w:r>
      <w:r>
        <w:rPr>
          <w:rFonts w:asciiTheme="minorHAnsi" w:hAnsiTheme="minorHAnsi"/>
          <w:spacing w:val="-2"/>
        </w:rPr>
        <w:t>will</w:t>
      </w:r>
      <w:r>
        <w:rPr>
          <w:rFonts w:asciiTheme="minorHAnsi" w:hAnsiTheme="minorHAnsi"/>
          <w:spacing w:val="19"/>
          <w:w w:val="101"/>
        </w:rPr>
        <w:t xml:space="preserve"> </w:t>
      </w:r>
      <w:r>
        <w:rPr>
          <w:rFonts w:asciiTheme="minorHAnsi" w:hAnsiTheme="minorHAnsi"/>
          <w:spacing w:val="-2"/>
        </w:rPr>
        <w:t>be</w:t>
      </w:r>
      <w:r>
        <w:rPr>
          <w:rFonts w:asciiTheme="minorHAnsi" w:hAnsiTheme="minorHAnsi"/>
          <w:spacing w:val="12"/>
        </w:rPr>
        <w:t xml:space="preserve"> </w:t>
      </w:r>
      <w:r>
        <w:rPr>
          <w:rFonts w:asciiTheme="minorHAnsi" w:hAnsiTheme="minorHAnsi"/>
          <w:spacing w:val="-2"/>
        </w:rPr>
        <w:t>given for</w:t>
      </w:r>
      <w:r>
        <w:rPr>
          <w:rFonts w:asciiTheme="minorHAnsi" w:hAnsiTheme="minorHAnsi"/>
          <w:spacing w:val="15"/>
        </w:rPr>
        <w:t xml:space="preserve"> </w:t>
      </w:r>
      <w:r>
        <w:rPr>
          <w:rFonts w:asciiTheme="minorHAnsi" w:hAnsiTheme="minorHAnsi"/>
          <w:spacing w:val="-2"/>
        </w:rPr>
        <w:t>changes</w:t>
      </w:r>
      <w:r>
        <w:rPr>
          <w:rFonts w:asciiTheme="minorHAnsi" w:hAnsiTheme="minorHAnsi"/>
          <w:spacing w:val="15"/>
        </w:rPr>
        <w:t xml:space="preserve"> </w:t>
      </w:r>
      <w:r>
        <w:rPr>
          <w:rFonts w:asciiTheme="minorHAnsi" w:hAnsiTheme="minorHAnsi"/>
          <w:spacing w:val="-2"/>
        </w:rPr>
        <w:t>or</w:t>
      </w:r>
      <w:r>
        <w:rPr>
          <w:rFonts w:asciiTheme="minorHAnsi" w:hAnsiTheme="minorHAnsi"/>
          <w:spacing w:val="21"/>
        </w:rPr>
        <w:t xml:space="preserve"> </w:t>
      </w:r>
      <w:r>
        <w:rPr>
          <w:rFonts w:asciiTheme="minorHAnsi" w:hAnsiTheme="minorHAnsi"/>
          <w:spacing w:val="-2"/>
        </w:rPr>
        <w:t>upgrading</w:t>
      </w:r>
      <w:r>
        <w:rPr>
          <w:rFonts w:asciiTheme="minorHAnsi" w:hAnsiTheme="minorHAnsi"/>
        </w:rPr>
        <w:t xml:space="preserve"> </w:t>
      </w:r>
      <w:r>
        <w:rPr>
          <w:rFonts w:asciiTheme="minorHAnsi" w:hAnsiTheme="minorHAnsi"/>
          <w:spacing w:val="-1"/>
        </w:rPr>
        <w:t>undertaken</w:t>
      </w:r>
      <w:r>
        <w:rPr>
          <w:rFonts w:asciiTheme="minorHAnsi" w:hAnsiTheme="minorHAnsi"/>
          <w:spacing w:val="17"/>
        </w:rPr>
        <w:t xml:space="preserve"> </w:t>
      </w:r>
      <w:r>
        <w:rPr>
          <w:rFonts w:asciiTheme="minorHAnsi" w:hAnsiTheme="minorHAnsi"/>
          <w:spacing w:val="-1"/>
        </w:rPr>
        <w:t>by the</w:t>
      </w:r>
      <w:r>
        <w:rPr>
          <w:rFonts w:asciiTheme="minorHAnsi" w:hAnsiTheme="minorHAnsi"/>
          <w:spacing w:val="15"/>
        </w:rPr>
        <w:t xml:space="preserve"> </w:t>
      </w:r>
      <w:r>
        <w:rPr>
          <w:rFonts w:asciiTheme="minorHAnsi" w:hAnsiTheme="minorHAnsi"/>
          <w:spacing w:val="-1"/>
        </w:rPr>
        <w:t>lessee</w:t>
      </w:r>
      <w:r>
        <w:rPr>
          <w:rFonts w:asciiTheme="minorHAnsi" w:hAnsiTheme="minorHAnsi"/>
          <w:spacing w:val="18"/>
        </w:rPr>
        <w:t xml:space="preserve"> </w:t>
      </w:r>
      <w:r>
        <w:rPr>
          <w:rFonts w:asciiTheme="minorHAnsi" w:hAnsiTheme="minorHAnsi"/>
          <w:spacing w:val="-1"/>
        </w:rPr>
        <w:t>pursuant to the work</w:t>
      </w:r>
      <w:r>
        <w:rPr>
          <w:rFonts w:asciiTheme="minorHAnsi" w:hAnsiTheme="minorHAnsi"/>
          <w:spacing w:val="17"/>
          <w:w w:val="101"/>
        </w:rPr>
        <w:t xml:space="preserve"> </w:t>
      </w:r>
      <w:r>
        <w:rPr>
          <w:rFonts w:asciiTheme="minorHAnsi" w:hAnsiTheme="minorHAnsi"/>
          <w:spacing w:val="-1"/>
        </w:rPr>
        <w:t>programme.</w:t>
      </w:r>
      <w:r>
        <w:rPr>
          <w:rFonts w:asciiTheme="minorHAnsi" w:hAnsiTheme="minorHAnsi"/>
          <w:spacing w:val="19"/>
        </w:rPr>
        <w:t xml:space="preserve"> </w:t>
      </w:r>
      <w:r>
        <w:rPr>
          <w:rFonts w:asciiTheme="minorHAnsi" w:hAnsiTheme="minorHAnsi"/>
          <w:spacing w:val="-1"/>
        </w:rPr>
        <w:t>Neither will financial compe</w:t>
      </w:r>
      <w:r>
        <w:rPr>
          <w:rFonts w:asciiTheme="minorHAnsi" w:hAnsiTheme="minorHAnsi"/>
          <w:spacing w:val="-2"/>
        </w:rPr>
        <w:t>nsation</w:t>
      </w:r>
      <w:r>
        <w:rPr>
          <w:rFonts w:asciiTheme="minorHAnsi" w:hAnsiTheme="minorHAnsi"/>
          <w:spacing w:val="16"/>
          <w:w w:val="101"/>
        </w:rPr>
        <w:t xml:space="preserve"> </w:t>
      </w:r>
      <w:r>
        <w:rPr>
          <w:rFonts w:asciiTheme="minorHAnsi" w:hAnsiTheme="minorHAnsi"/>
          <w:spacing w:val="-2"/>
        </w:rPr>
        <w:t>normally</w:t>
      </w:r>
      <w:r>
        <w:rPr>
          <w:rFonts w:asciiTheme="minorHAnsi" w:hAnsiTheme="minorHAnsi"/>
          <w:spacing w:val="18"/>
        </w:rPr>
        <w:t xml:space="preserve"> </w:t>
      </w:r>
      <w:r>
        <w:rPr>
          <w:rFonts w:asciiTheme="minorHAnsi" w:hAnsiTheme="minorHAnsi"/>
          <w:spacing w:val="-2"/>
        </w:rPr>
        <w:t>be given</w:t>
      </w:r>
      <w:r>
        <w:rPr>
          <w:rFonts w:asciiTheme="minorHAnsi" w:hAnsiTheme="minorHAnsi"/>
        </w:rPr>
        <w:t xml:space="preserve"> </w:t>
      </w:r>
      <w:r>
        <w:rPr>
          <w:rFonts w:asciiTheme="minorHAnsi" w:hAnsiTheme="minorHAnsi"/>
          <w:spacing w:val="-2"/>
        </w:rPr>
        <w:t>for</w:t>
      </w:r>
      <w:r>
        <w:rPr>
          <w:rFonts w:asciiTheme="minorHAnsi" w:hAnsiTheme="minorHAnsi"/>
          <w:spacing w:val="24"/>
          <w:w w:val="101"/>
        </w:rPr>
        <w:t xml:space="preserve"> </w:t>
      </w:r>
      <w:r>
        <w:rPr>
          <w:rFonts w:asciiTheme="minorHAnsi" w:hAnsiTheme="minorHAnsi"/>
          <w:spacing w:val="-2"/>
        </w:rPr>
        <w:t>changes or</w:t>
      </w:r>
      <w:r>
        <w:rPr>
          <w:rFonts w:asciiTheme="minorHAnsi" w:hAnsiTheme="minorHAnsi"/>
          <w:spacing w:val="16"/>
          <w:w w:val="101"/>
        </w:rPr>
        <w:t xml:space="preserve"> </w:t>
      </w:r>
      <w:r>
        <w:rPr>
          <w:rFonts w:asciiTheme="minorHAnsi" w:hAnsiTheme="minorHAnsi"/>
          <w:spacing w:val="-2"/>
        </w:rPr>
        <w:t>upgrading</w:t>
      </w:r>
      <w:r>
        <w:rPr>
          <w:rFonts w:asciiTheme="minorHAnsi" w:hAnsiTheme="minorHAnsi"/>
          <w:spacing w:val="18"/>
        </w:rPr>
        <w:t xml:space="preserve"> </w:t>
      </w:r>
      <w:r>
        <w:rPr>
          <w:rFonts w:asciiTheme="minorHAnsi" w:hAnsiTheme="minorHAnsi"/>
          <w:spacing w:val="-2"/>
        </w:rPr>
        <w:t>undertaken</w:t>
      </w:r>
      <w:r>
        <w:rPr>
          <w:rFonts w:asciiTheme="minorHAnsi" w:hAnsiTheme="minorHAnsi"/>
          <w:spacing w:val="19"/>
        </w:rPr>
        <w:t xml:space="preserve"> </w:t>
      </w:r>
      <w:r>
        <w:rPr>
          <w:rFonts w:asciiTheme="minorHAnsi" w:hAnsiTheme="minorHAnsi"/>
          <w:spacing w:val="-2"/>
        </w:rPr>
        <w:t>by the</w:t>
      </w:r>
      <w:r>
        <w:rPr>
          <w:rFonts w:asciiTheme="minorHAnsi" w:hAnsiTheme="minorHAnsi"/>
          <w:spacing w:val="20"/>
        </w:rPr>
        <w:t xml:space="preserve"> </w:t>
      </w:r>
      <w:r>
        <w:rPr>
          <w:rFonts w:asciiTheme="minorHAnsi" w:hAnsiTheme="minorHAnsi"/>
          <w:spacing w:val="-2"/>
        </w:rPr>
        <w:t>lessee</w:t>
      </w:r>
      <w:r>
        <w:rPr>
          <w:rFonts w:asciiTheme="minorHAnsi" w:hAnsiTheme="minorHAnsi"/>
          <w:spacing w:val="17"/>
          <w:w w:val="101"/>
        </w:rPr>
        <w:t xml:space="preserve"> </w:t>
      </w:r>
      <w:r>
        <w:rPr>
          <w:rFonts w:asciiTheme="minorHAnsi" w:hAnsiTheme="minorHAnsi"/>
          <w:spacing w:val="-2"/>
        </w:rPr>
        <w:t>pursuant to</w:t>
      </w:r>
      <w:r>
        <w:rPr>
          <w:rFonts w:asciiTheme="minorHAnsi" w:hAnsiTheme="minorHAnsi"/>
          <w:spacing w:val="13"/>
        </w:rPr>
        <w:t xml:space="preserve"> </w:t>
      </w:r>
      <w:r>
        <w:rPr>
          <w:rFonts w:asciiTheme="minorHAnsi" w:hAnsiTheme="minorHAnsi"/>
          <w:spacing w:val="-2"/>
        </w:rPr>
        <w:t>special</w:t>
      </w:r>
      <w:r>
        <w:rPr>
          <w:rFonts w:asciiTheme="minorHAnsi" w:hAnsiTheme="minorHAnsi"/>
          <w:spacing w:val="19"/>
          <w:w w:val="101"/>
        </w:rPr>
        <w:t xml:space="preserve"> </w:t>
      </w:r>
      <w:r>
        <w:rPr>
          <w:rFonts w:asciiTheme="minorHAnsi" w:hAnsiTheme="minorHAnsi"/>
          <w:spacing w:val="-2"/>
        </w:rPr>
        <w:t>prior approval</w:t>
      </w:r>
      <w:r>
        <w:rPr>
          <w:rFonts w:asciiTheme="minorHAnsi" w:hAnsiTheme="minorHAnsi"/>
          <w:spacing w:val="16"/>
          <w:w w:val="101"/>
        </w:rPr>
        <w:t xml:space="preserve"> </w:t>
      </w:r>
      <w:r>
        <w:rPr>
          <w:rFonts w:asciiTheme="minorHAnsi" w:hAnsiTheme="minorHAnsi"/>
          <w:spacing w:val="-2"/>
        </w:rPr>
        <w:t>under</w:t>
      </w:r>
      <w:r>
        <w:rPr>
          <w:rFonts w:asciiTheme="minorHAnsi" w:hAnsiTheme="minorHAnsi"/>
          <w:spacing w:val="19"/>
          <w:w w:val="101"/>
        </w:rPr>
        <w:t xml:space="preserve"> </w:t>
      </w:r>
      <w:r>
        <w:rPr>
          <w:rFonts w:asciiTheme="minorHAnsi" w:hAnsiTheme="minorHAnsi"/>
          <w:spacing w:val="-2"/>
        </w:rPr>
        <w:t>point</w:t>
      </w:r>
      <w:r>
        <w:rPr>
          <w:rFonts w:asciiTheme="minorHAnsi" w:hAnsiTheme="minorHAnsi"/>
          <w:spacing w:val="22"/>
        </w:rPr>
        <w:t xml:space="preserve"> </w:t>
      </w:r>
      <w:r>
        <w:rPr>
          <w:rFonts w:asciiTheme="minorHAnsi" w:hAnsiTheme="minorHAnsi"/>
          <w:spacing w:val="-2"/>
        </w:rPr>
        <w:t>15.</w:t>
      </w:r>
      <w:r>
        <w:rPr>
          <w:rFonts w:asciiTheme="minorHAnsi" w:hAnsiTheme="minorHAnsi"/>
          <w:spacing w:val="22"/>
        </w:rPr>
        <w:t xml:space="preserve"> </w:t>
      </w:r>
      <w:r>
        <w:rPr>
          <w:rFonts w:asciiTheme="minorHAnsi" w:hAnsiTheme="minorHAnsi"/>
          <w:spacing w:val="-2"/>
        </w:rPr>
        <w:t>In the</w:t>
      </w:r>
      <w:r>
        <w:rPr>
          <w:rFonts w:asciiTheme="minorHAnsi" w:hAnsiTheme="minorHAnsi"/>
          <w:spacing w:val="11"/>
        </w:rPr>
        <w:t xml:space="preserve"> </w:t>
      </w:r>
      <w:r>
        <w:rPr>
          <w:rFonts w:asciiTheme="minorHAnsi" w:hAnsiTheme="minorHAnsi"/>
          <w:spacing w:val="-2"/>
        </w:rPr>
        <w:t>event</w:t>
      </w:r>
      <w:r>
        <w:rPr>
          <w:rFonts w:asciiTheme="minorHAnsi" w:hAnsiTheme="minorHAnsi"/>
        </w:rPr>
        <w:t xml:space="preserve"> </w:t>
      </w:r>
      <w:r>
        <w:rPr>
          <w:rFonts w:asciiTheme="minorHAnsi" w:hAnsiTheme="minorHAnsi"/>
          <w:spacing w:val="-1"/>
        </w:rPr>
        <w:t>of</w:t>
      </w:r>
      <w:r>
        <w:rPr>
          <w:rFonts w:asciiTheme="minorHAnsi" w:hAnsiTheme="minorHAnsi"/>
          <w:spacing w:val="20"/>
        </w:rPr>
        <w:t xml:space="preserve"> </w:t>
      </w:r>
      <w:r>
        <w:rPr>
          <w:rFonts w:asciiTheme="minorHAnsi" w:hAnsiTheme="minorHAnsi"/>
          <w:spacing w:val="-1"/>
        </w:rPr>
        <w:t>major</w:t>
      </w:r>
      <w:r>
        <w:rPr>
          <w:rFonts w:asciiTheme="minorHAnsi" w:hAnsiTheme="minorHAnsi"/>
          <w:spacing w:val="19"/>
          <w:w w:val="101"/>
        </w:rPr>
        <w:t xml:space="preserve"> </w:t>
      </w:r>
      <w:r>
        <w:rPr>
          <w:rFonts w:asciiTheme="minorHAnsi" w:hAnsiTheme="minorHAnsi"/>
          <w:spacing w:val="-1"/>
        </w:rPr>
        <w:t>maintenance</w:t>
      </w:r>
      <w:r>
        <w:rPr>
          <w:rFonts w:asciiTheme="minorHAnsi" w:hAnsiTheme="minorHAnsi"/>
          <w:spacing w:val="15"/>
          <w:w w:val="101"/>
        </w:rPr>
        <w:t xml:space="preserve"> </w:t>
      </w:r>
      <w:r>
        <w:rPr>
          <w:rFonts w:asciiTheme="minorHAnsi" w:hAnsiTheme="minorHAnsi"/>
          <w:spacing w:val="-1"/>
        </w:rPr>
        <w:t>and</w:t>
      </w:r>
      <w:r>
        <w:rPr>
          <w:rFonts w:asciiTheme="minorHAnsi" w:hAnsiTheme="minorHAnsi"/>
          <w:spacing w:val="18"/>
          <w:w w:val="101"/>
        </w:rPr>
        <w:t xml:space="preserve"> </w:t>
      </w:r>
      <w:r>
        <w:rPr>
          <w:rFonts w:asciiTheme="minorHAnsi" w:hAnsiTheme="minorHAnsi"/>
          <w:spacing w:val="-1"/>
        </w:rPr>
        <w:t xml:space="preserve">upgrading </w:t>
      </w:r>
      <w:r>
        <w:rPr>
          <w:rFonts w:asciiTheme="minorHAnsi" w:hAnsiTheme="minorHAnsi"/>
          <w:spacing w:val="-2"/>
        </w:rPr>
        <w:t>works,</w:t>
      </w:r>
      <w:r>
        <w:rPr>
          <w:rFonts w:asciiTheme="minorHAnsi" w:hAnsiTheme="minorHAnsi"/>
          <w:spacing w:val="20"/>
        </w:rPr>
        <w:t xml:space="preserve"> </w:t>
      </w:r>
      <w:r>
        <w:rPr>
          <w:rFonts w:asciiTheme="minorHAnsi" w:hAnsiTheme="minorHAnsi"/>
          <w:spacing w:val="-2"/>
        </w:rPr>
        <w:t>it</w:t>
      </w:r>
      <w:r>
        <w:rPr>
          <w:rFonts w:asciiTheme="minorHAnsi" w:hAnsiTheme="minorHAnsi"/>
          <w:spacing w:val="20"/>
        </w:rPr>
        <w:t xml:space="preserve"> </w:t>
      </w:r>
      <w:r>
        <w:rPr>
          <w:rFonts w:asciiTheme="minorHAnsi" w:hAnsiTheme="minorHAnsi"/>
          <w:spacing w:val="-2"/>
        </w:rPr>
        <w:t>may</w:t>
      </w:r>
      <w:r>
        <w:rPr>
          <w:rFonts w:asciiTheme="minorHAnsi" w:hAnsiTheme="minorHAnsi"/>
          <w:spacing w:val="22"/>
          <w:w w:val="101"/>
        </w:rPr>
        <w:t xml:space="preserve"> </w:t>
      </w:r>
      <w:r>
        <w:rPr>
          <w:rFonts w:asciiTheme="minorHAnsi" w:hAnsiTheme="minorHAnsi"/>
          <w:spacing w:val="-2"/>
        </w:rPr>
        <w:t>be</w:t>
      </w:r>
      <w:r>
        <w:rPr>
          <w:rFonts w:asciiTheme="minorHAnsi" w:hAnsiTheme="minorHAnsi"/>
          <w:spacing w:val="13"/>
          <w:w w:val="101"/>
        </w:rPr>
        <w:t xml:space="preserve"> </w:t>
      </w:r>
      <w:r>
        <w:rPr>
          <w:rFonts w:asciiTheme="minorHAnsi" w:hAnsiTheme="minorHAnsi"/>
          <w:spacing w:val="-2"/>
        </w:rPr>
        <w:t>agreed that</w:t>
      </w:r>
      <w:r>
        <w:rPr>
          <w:rFonts w:asciiTheme="minorHAnsi" w:hAnsiTheme="minorHAnsi"/>
          <w:spacing w:val="15"/>
        </w:rPr>
        <w:t xml:space="preserve"> </w:t>
      </w:r>
      <w:r>
        <w:rPr>
          <w:rFonts w:asciiTheme="minorHAnsi" w:hAnsiTheme="minorHAnsi"/>
          <w:spacing w:val="-2"/>
        </w:rPr>
        <w:t>such works</w:t>
      </w:r>
      <w:r>
        <w:rPr>
          <w:rFonts w:asciiTheme="minorHAnsi" w:hAnsiTheme="minorHAnsi"/>
          <w:spacing w:val="14"/>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performed for</w:t>
      </w:r>
      <w:r>
        <w:rPr>
          <w:rFonts w:asciiTheme="minorHAnsi" w:hAnsiTheme="minorHAnsi"/>
          <w:spacing w:val="9"/>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lessee's</w:t>
      </w:r>
      <w:r>
        <w:rPr>
          <w:rFonts w:asciiTheme="minorHAnsi" w:hAnsiTheme="minorHAnsi"/>
        </w:rPr>
        <w:t xml:space="preserve"> </w:t>
      </w:r>
      <w:r>
        <w:rPr>
          <w:rFonts w:asciiTheme="minorHAnsi" w:hAnsiTheme="minorHAnsi"/>
          <w:spacing w:val="-1"/>
        </w:rPr>
        <w:t>account and</w:t>
      </w:r>
      <w:r>
        <w:rPr>
          <w:rFonts w:asciiTheme="minorHAnsi" w:hAnsiTheme="minorHAnsi"/>
          <w:spacing w:val="16"/>
          <w:w w:val="101"/>
        </w:rPr>
        <w:t xml:space="preserve"> </w:t>
      </w:r>
      <w:r>
        <w:rPr>
          <w:rFonts w:asciiTheme="minorHAnsi" w:hAnsiTheme="minorHAnsi"/>
          <w:spacing w:val="-1"/>
        </w:rPr>
        <w:t>be written off over a</w:t>
      </w:r>
      <w:r>
        <w:rPr>
          <w:rFonts w:asciiTheme="minorHAnsi" w:hAnsiTheme="minorHAnsi"/>
          <w:spacing w:val="9"/>
        </w:rPr>
        <w:t xml:space="preserve"> </w:t>
      </w:r>
      <w:r>
        <w:rPr>
          <w:rFonts w:asciiTheme="minorHAnsi" w:hAnsiTheme="minorHAnsi"/>
          <w:spacing w:val="-1"/>
        </w:rPr>
        <w:t>specified</w:t>
      </w:r>
      <w:r>
        <w:rPr>
          <w:rFonts w:asciiTheme="minorHAnsi" w:hAnsiTheme="minorHAnsi"/>
          <w:spacing w:val="16"/>
          <w:w w:val="101"/>
        </w:rPr>
        <w:t xml:space="preserve"> </w:t>
      </w:r>
      <w:r>
        <w:rPr>
          <w:rFonts w:asciiTheme="minorHAnsi" w:hAnsiTheme="minorHAnsi"/>
          <w:spacing w:val="-1"/>
        </w:rPr>
        <w:t>period. The</w:t>
      </w:r>
      <w:r>
        <w:rPr>
          <w:rFonts w:asciiTheme="minorHAnsi" w:hAnsiTheme="minorHAnsi"/>
          <w:spacing w:val="17"/>
          <w:w w:val="101"/>
        </w:rPr>
        <w:t xml:space="preserve"> </w:t>
      </w:r>
      <w:r>
        <w:rPr>
          <w:rFonts w:asciiTheme="minorHAnsi" w:hAnsiTheme="minorHAnsi"/>
          <w:spacing w:val="-1"/>
        </w:rPr>
        <w:t>n</w:t>
      </w:r>
      <w:r>
        <w:rPr>
          <w:rFonts w:asciiTheme="minorHAnsi" w:hAnsiTheme="minorHAnsi"/>
          <w:spacing w:val="-2"/>
        </w:rPr>
        <w:t>ormal</w:t>
      </w:r>
      <w:r>
        <w:rPr>
          <w:rFonts w:asciiTheme="minorHAnsi" w:hAnsiTheme="minorHAnsi"/>
          <w:spacing w:val="11"/>
        </w:rPr>
        <w:t xml:space="preserve"> </w:t>
      </w:r>
      <w:r>
        <w:rPr>
          <w:rFonts w:asciiTheme="minorHAnsi" w:hAnsiTheme="minorHAnsi"/>
          <w:spacing w:val="-2"/>
        </w:rPr>
        <w:t>depreciation</w:t>
      </w:r>
      <w:r>
        <w:rPr>
          <w:rFonts w:asciiTheme="minorHAnsi" w:hAnsiTheme="minorHAnsi"/>
          <w:spacing w:val="16"/>
          <w:w w:val="101"/>
        </w:rPr>
        <w:t xml:space="preserve"> </w:t>
      </w:r>
      <w:r>
        <w:rPr>
          <w:rFonts w:asciiTheme="minorHAnsi" w:hAnsiTheme="minorHAnsi"/>
          <w:spacing w:val="-2"/>
        </w:rPr>
        <w:t>period</w:t>
      </w:r>
      <w:r>
        <w:rPr>
          <w:rFonts w:asciiTheme="minorHAnsi" w:hAnsiTheme="minorHAnsi"/>
          <w:spacing w:val="14"/>
        </w:rPr>
        <w:t xml:space="preserve"> </w:t>
      </w:r>
      <w:r>
        <w:rPr>
          <w:rFonts w:asciiTheme="minorHAnsi" w:hAnsiTheme="minorHAnsi"/>
          <w:spacing w:val="-2"/>
        </w:rPr>
        <w:t>is</w:t>
      </w:r>
      <w:r>
        <w:rPr>
          <w:rFonts w:asciiTheme="minorHAnsi" w:hAnsiTheme="minorHAnsi"/>
          <w:spacing w:val="17"/>
        </w:rPr>
        <w:t xml:space="preserve"> </w:t>
      </w:r>
      <w:r>
        <w:rPr>
          <w:rFonts w:asciiTheme="minorHAnsi" w:hAnsiTheme="minorHAnsi"/>
          <w:spacing w:val="-2"/>
        </w:rPr>
        <w:t>10 years.</w:t>
      </w:r>
    </w:p>
    <w:p w14:paraId="0664851D" w14:textId="77777777" w:rsidR="000F72C1" w:rsidRDefault="000F72C1">
      <w:pPr>
        <w:spacing w:line="230" w:lineRule="auto"/>
        <w:rPr>
          <w:rFonts w:asciiTheme="minorHAnsi" w:hAnsiTheme="minorHAnsi"/>
        </w:rPr>
        <w:sectPr w:rsidR="000F72C1">
          <w:footerReference w:type="default" r:id="rId90"/>
          <w:pgSz w:w="11907" w:h="16839"/>
          <w:pgMar w:top="1139" w:right="21" w:bottom="1495" w:left="878" w:header="6" w:footer="850" w:gutter="0"/>
          <w:cols w:space="720"/>
        </w:sectPr>
      </w:pPr>
    </w:p>
    <w:p w14:paraId="0664851E" w14:textId="77777777" w:rsidR="000F72C1" w:rsidRDefault="0020793E">
      <w:pPr>
        <w:pStyle w:val="BodyText"/>
        <w:spacing w:before="36" w:line="179" w:lineRule="auto"/>
        <w:ind w:left="40"/>
        <w:rPr>
          <w:rFonts w:asciiTheme="minorHAnsi" w:hAnsiTheme="minorHAnsi"/>
          <w:sz w:val="28"/>
          <w:szCs w:val="28"/>
        </w:rPr>
      </w:pPr>
      <w:r>
        <w:rPr>
          <w:rFonts w:asciiTheme="minorHAnsi" w:hAnsiTheme="minorHAnsi"/>
          <w:b/>
          <w:bCs/>
          <w:color w:val="00558C"/>
          <w:spacing w:val="-2"/>
          <w:sz w:val="28"/>
          <w:szCs w:val="28"/>
        </w:rPr>
        <w:t>21.         FORCE</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MAJE</w:t>
      </w:r>
      <w:r>
        <w:rPr>
          <w:rFonts w:asciiTheme="minorHAnsi" w:hAnsiTheme="minorHAnsi"/>
          <w:b/>
          <w:bCs/>
          <w:color w:val="00558C"/>
          <w:spacing w:val="-3"/>
          <w:sz w:val="28"/>
          <w:szCs w:val="28"/>
        </w:rPr>
        <w:t>URE</w:t>
      </w:r>
    </w:p>
    <w:p w14:paraId="0664851F" w14:textId="77777777" w:rsidR="000F72C1" w:rsidRDefault="0020793E">
      <w:pPr>
        <w:pStyle w:val="BodyText"/>
        <w:spacing w:before="177" w:line="227" w:lineRule="auto"/>
        <w:ind w:left="34" w:right="767" w:firstLine="12"/>
        <w:jc w:val="both"/>
        <w:rPr>
          <w:rFonts w:asciiTheme="minorHAnsi" w:hAnsiTheme="minorHAnsi"/>
        </w:rPr>
      </w:pPr>
      <w:r>
        <w:rPr>
          <w:rFonts w:asciiTheme="minorHAnsi" w:hAnsiTheme="minorHAnsi"/>
          <w:spacing w:val="-1"/>
        </w:rPr>
        <w:t>Unforeseen events over which the</w:t>
      </w:r>
      <w:r>
        <w:rPr>
          <w:rFonts w:asciiTheme="minorHAnsi" w:hAnsiTheme="minorHAnsi"/>
          <w:spacing w:val="18"/>
        </w:rPr>
        <w:t xml:space="preserve"> </w:t>
      </w:r>
      <w:r>
        <w:rPr>
          <w:rFonts w:asciiTheme="minorHAnsi" w:hAnsiTheme="minorHAnsi"/>
          <w:spacing w:val="-1"/>
        </w:rPr>
        <w:t>parties</w:t>
      </w:r>
      <w:r>
        <w:rPr>
          <w:rFonts w:asciiTheme="minorHAnsi" w:hAnsiTheme="minorHAnsi"/>
          <w:spacing w:val="15"/>
        </w:rPr>
        <w:t xml:space="preserve"> </w:t>
      </w:r>
      <w:r>
        <w:rPr>
          <w:rFonts w:asciiTheme="minorHAnsi" w:hAnsiTheme="minorHAnsi"/>
          <w:spacing w:val="-1"/>
        </w:rPr>
        <w:t>have</w:t>
      </w:r>
      <w:r>
        <w:rPr>
          <w:rFonts w:asciiTheme="minorHAnsi" w:hAnsiTheme="minorHAnsi"/>
          <w:spacing w:val="15"/>
        </w:rPr>
        <w:t xml:space="preserve"> </w:t>
      </w:r>
      <w:r>
        <w:rPr>
          <w:rFonts w:asciiTheme="minorHAnsi" w:hAnsiTheme="minorHAnsi"/>
          <w:spacing w:val="-1"/>
        </w:rPr>
        <w:t>no control,</w:t>
      </w:r>
      <w:r>
        <w:rPr>
          <w:rFonts w:asciiTheme="minorHAnsi" w:hAnsiTheme="minorHAnsi"/>
          <w:spacing w:val="9"/>
        </w:rPr>
        <w:t xml:space="preserve"> </w:t>
      </w:r>
      <w:r>
        <w:rPr>
          <w:rFonts w:asciiTheme="minorHAnsi" w:hAnsiTheme="minorHAnsi"/>
          <w:spacing w:val="-1"/>
        </w:rPr>
        <w:t>such</w:t>
      </w:r>
      <w:r>
        <w:rPr>
          <w:rFonts w:asciiTheme="minorHAnsi" w:hAnsiTheme="minorHAnsi"/>
          <w:spacing w:val="10"/>
        </w:rPr>
        <w:t xml:space="preserve"> </w:t>
      </w:r>
      <w:r>
        <w:rPr>
          <w:rFonts w:asciiTheme="minorHAnsi" w:hAnsiTheme="minorHAnsi"/>
          <w:spacing w:val="-1"/>
        </w:rPr>
        <w:t>as fire,</w:t>
      </w:r>
      <w:r>
        <w:rPr>
          <w:rFonts w:asciiTheme="minorHAnsi" w:hAnsiTheme="minorHAnsi"/>
          <w:spacing w:val="8"/>
        </w:rPr>
        <w:t xml:space="preserve"> </w:t>
      </w:r>
      <w:r>
        <w:rPr>
          <w:rFonts w:asciiTheme="minorHAnsi" w:hAnsiTheme="minorHAnsi"/>
          <w:spacing w:val="-1"/>
        </w:rPr>
        <w:t>explosio</w:t>
      </w:r>
      <w:r>
        <w:rPr>
          <w:rFonts w:asciiTheme="minorHAnsi" w:hAnsiTheme="minorHAnsi"/>
          <w:spacing w:val="-2"/>
        </w:rPr>
        <w:t>n,</w:t>
      </w:r>
      <w:r>
        <w:rPr>
          <w:rFonts w:asciiTheme="minorHAnsi" w:hAnsiTheme="minorHAnsi"/>
          <w:spacing w:val="17"/>
          <w:w w:val="101"/>
        </w:rPr>
        <w:t xml:space="preserve"> </w:t>
      </w:r>
      <w:r>
        <w:rPr>
          <w:rFonts w:asciiTheme="minorHAnsi" w:hAnsiTheme="minorHAnsi"/>
          <w:spacing w:val="-2"/>
        </w:rPr>
        <w:t>natural</w:t>
      </w:r>
      <w:r>
        <w:rPr>
          <w:rFonts w:asciiTheme="minorHAnsi" w:hAnsiTheme="minorHAnsi"/>
          <w:spacing w:val="11"/>
        </w:rPr>
        <w:t xml:space="preserve"> </w:t>
      </w:r>
      <w:r>
        <w:rPr>
          <w:rFonts w:asciiTheme="minorHAnsi" w:hAnsiTheme="minorHAnsi"/>
          <w:spacing w:val="-2"/>
        </w:rPr>
        <w:t>damage,</w:t>
      </w:r>
      <w:r>
        <w:rPr>
          <w:rFonts w:asciiTheme="minorHAnsi" w:hAnsiTheme="minorHAnsi"/>
          <w:spacing w:val="12"/>
          <w:w w:val="101"/>
        </w:rPr>
        <w:t xml:space="preserve"> </w:t>
      </w:r>
      <w:r>
        <w:rPr>
          <w:rFonts w:asciiTheme="minorHAnsi" w:hAnsiTheme="minorHAnsi"/>
          <w:spacing w:val="-2"/>
        </w:rPr>
        <w:t>interruption</w:t>
      </w:r>
      <w:r>
        <w:rPr>
          <w:rFonts w:asciiTheme="minorHAnsi" w:hAnsiTheme="minorHAnsi"/>
          <w:spacing w:val="9"/>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water  supply  or  electricity  supply  etc.,  do</w:t>
      </w:r>
      <w:r>
        <w:rPr>
          <w:rFonts w:asciiTheme="minorHAnsi" w:hAnsiTheme="minorHAnsi"/>
          <w:spacing w:val="7"/>
        </w:rPr>
        <w:t xml:space="preserve">  </w:t>
      </w:r>
      <w:r>
        <w:rPr>
          <w:rFonts w:asciiTheme="minorHAnsi" w:hAnsiTheme="minorHAnsi"/>
          <w:spacing w:val="-1"/>
        </w:rPr>
        <w:t>not</w:t>
      </w:r>
      <w:r>
        <w:rPr>
          <w:rFonts w:asciiTheme="minorHAnsi" w:hAnsiTheme="minorHAnsi"/>
          <w:spacing w:val="3"/>
        </w:rPr>
        <w:t xml:space="preserve">  </w:t>
      </w:r>
      <w:r>
        <w:rPr>
          <w:rFonts w:asciiTheme="minorHAnsi" w:hAnsiTheme="minorHAnsi"/>
          <w:spacing w:val="-1"/>
        </w:rPr>
        <w:t>exempt  the</w:t>
      </w:r>
      <w:r>
        <w:rPr>
          <w:rFonts w:asciiTheme="minorHAnsi" w:hAnsiTheme="minorHAnsi"/>
          <w:spacing w:val="7"/>
        </w:rPr>
        <w:t xml:space="preserve">  </w:t>
      </w:r>
      <w:r>
        <w:rPr>
          <w:rFonts w:asciiTheme="minorHAnsi" w:hAnsiTheme="minorHAnsi"/>
          <w:spacing w:val="-1"/>
        </w:rPr>
        <w:t>parties</w:t>
      </w:r>
      <w:r>
        <w:rPr>
          <w:rFonts w:asciiTheme="minorHAnsi" w:hAnsiTheme="minorHAnsi"/>
        </w:rPr>
        <w:t xml:space="preserve">  </w:t>
      </w:r>
      <w:r>
        <w:rPr>
          <w:rFonts w:asciiTheme="minorHAnsi" w:hAnsiTheme="minorHAnsi"/>
          <w:spacing w:val="-1"/>
        </w:rPr>
        <w:t>from  fulfilling</w:t>
      </w:r>
      <w:r>
        <w:rPr>
          <w:rFonts w:asciiTheme="minorHAnsi" w:hAnsiTheme="minorHAnsi"/>
          <w:spacing w:val="51"/>
        </w:rPr>
        <w:t xml:space="preserve"> </w:t>
      </w:r>
      <w:r>
        <w:rPr>
          <w:rFonts w:asciiTheme="minorHAnsi" w:hAnsiTheme="minorHAnsi"/>
          <w:spacing w:val="-1"/>
        </w:rPr>
        <w:t>their</w:t>
      </w:r>
      <w:r>
        <w:rPr>
          <w:rFonts w:asciiTheme="minorHAnsi" w:hAnsiTheme="minorHAnsi"/>
          <w:spacing w:val="3"/>
        </w:rPr>
        <w:t xml:space="preserve">  </w:t>
      </w:r>
      <w:r>
        <w:rPr>
          <w:rFonts w:asciiTheme="minorHAnsi" w:hAnsiTheme="minorHAnsi"/>
          <w:spacing w:val="-1"/>
        </w:rPr>
        <w:t>obliga</w:t>
      </w:r>
      <w:r>
        <w:rPr>
          <w:rFonts w:asciiTheme="minorHAnsi" w:hAnsiTheme="minorHAnsi"/>
          <w:spacing w:val="-2"/>
        </w:rPr>
        <w:t>tions</w:t>
      </w:r>
      <w:r>
        <w:rPr>
          <w:rFonts w:asciiTheme="minorHAnsi" w:hAnsiTheme="minorHAnsi"/>
          <w:spacing w:val="6"/>
        </w:rPr>
        <w:t xml:space="preserve">  </w:t>
      </w:r>
      <w:r>
        <w:rPr>
          <w:rFonts w:asciiTheme="minorHAnsi" w:hAnsiTheme="minorHAnsi"/>
          <w:spacing w:val="-2"/>
        </w:rPr>
        <w:t>under</w:t>
      </w:r>
      <w:r>
        <w:rPr>
          <w:rFonts w:asciiTheme="minorHAnsi" w:hAnsiTheme="minorHAnsi"/>
          <w:spacing w:val="50"/>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agreement, except where such</w:t>
      </w:r>
      <w:r>
        <w:rPr>
          <w:rFonts w:asciiTheme="minorHAnsi" w:hAnsiTheme="minorHAnsi"/>
          <w:spacing w:val="12"/>
        </w:rPr>
        <w:t xml:space="preserve"> </w:t>
      </w:r>
      <w:r>
        <w:rPr>
          <w:rFonts w:asciiTheme="minorHAnsi" w:hAnsiTheme="minorHAnsi"/>
          <w:spacing w:val="-1"/>
        </w:rPr>
        <w:t>obligations cannot</w:t>
      </w:r>
      <w:r>
        <w:rPr>
          <w:rFonts w:asciiTheme="minorHAnsi" w:hAnsiTheme="minorHAnsi"/>
          <w:spacing w:val="20"/>
        </w:rPr>
        <w:t xml:space="preserve"> </w:t>
      </w:r>
      <w:r>
        <w:rPr>
          <w:rFonts w:asciiTheme="minorHAnsi" w:hAnsiTheme="minorHAnsi"/>
          <w:spacing w:val="-1"/>
        </w:rPr>
        <w:t>be</w:t>
      </w:r>
      <w:r>
        <w:rPr>
          <w:rFonts w:asciiTheme="minorHAnsi" w:hAnsiTheme="minorHAnsi"/>
          <w:spacing w:val="7"/>
        </w:rPr>
        <w:t xml:space="preserve"> </w:t>
      </w:r>
      <w:r>
        <w:rPr>
          <w:rFonts w:asciiTheme="minorHAnsi" w:hAnsiTheme="minorHAnsi"/>
          <w:spacing w:val="-1"/>
        </w:rPr>
        <w:t>fulfilled</w:t>
      </w:r>
      <w:r>
        <w:rPr>
          <w:rFonts w:asciiTheme="minorHAnsi" w:hAnsiTheme="minorHAnsi"/>
          <w:spacing w:val="8"/>
        </w:rPr>
        <w:t xml:space="preserve"> </w:t>
      </w:r>
      <w:r>
        <w:rPr>
          <w:rFonts w:asciiTheme="minorHAnsi" w:hAnsiTheme="minorHAnsi"/>
          <w:spacing w:val="-1"/>
        </w:rPr>
        <w:t>without</w:t>
      </w:r>
      <w:r>
        <w:rPr>
          <w:rFonts w:asciiTheme="minorHAnsi" w:hAnsiTheme="minorHAnsi"/>
          <w:spacing w:val="18"/>
          <w:w w:val="101"/>
        </w:rPr>
        <w:t xml:space="preserve"> </w:t>
      </w:r>
      <w:r>
        <w:rPr>
          <w:rFonts w:asciiTheme="minorHAnsi" w:hAnsiTheme="minorHAnsi"/>
          <w:spacing w:val="-1"/>
        </w:rPr>
        <w:t>incurring</w:t>
      </w:r>
      <w:r>
        <w:rPr>
          <w:rFonts w:asciiTheme="minorHAnsi" w:hAnsiTheme="minorHAnsi"/>
          <w:spacing w:val="12"/>
        </w:rPr>
        <w:t xml:space="preserve"> </w:t>
      </w:r>
      <w:r>
        <w:rPr>
          <w:rFonts w:asciiTheme="minorHAnsi" w:hAnsiTheme="minorHAnsi"/>
          <w:spacing w:val="-1"/>
        </w:rPr>
        <w:t>abnormally</w:t>
      </w:r>
      <w:r>
        <w:rPr>
          <w:rFonts w:asciiTheme="minorHAnsi" w:hAnsiTheme="minorHAnsi"/>
          <w:spacing w:val="20"/>
          <w:w w:val="101"/>
        </w:rPr>
        <w:t xml:space="preserve"> </w:t>
      </w:r>
      <w:r>
        <w:rPr>
          <w:rFonts w:asciiTheme="minorHAnsi" w:hAnsiTheme="minorHAnsi"/>
          <w:spacing w:val="-1"/>
        </w:rPr>
        <w:t>high</w:t>
      </w:r>
      <w:r>
        <w:rPr>
          <w:rFonts w:asciiTheme="minorHAnsi" w:hAnsiTheme="minorHAnsi"/>
          <w:spacing w:val="12"/>
        </w:rPr>
        <w:t xml:space="preserve"> </w:t>
      </w:r>
      <w:r>
        <w:rPr>
          <w:rFonts w:asciiTheme="minorHAnsi" w:hAnsiTheme="minorHAnsi"/>
          <w:spacing w:val="-1"/>
        </w:rPr>
        <w:t>ex</w:t>
      </w:r>
      <w:r>
        <w:rPr>
          <w:rFonts w:asciiTheme="minorHAnsi" w:hAnsiTheme="minorHAnsi"/>
          <w:spacing w:val="-2"/>
        </w:rPr>
        <w:t>penses.</w:t>
      </w:r>
      <w:r>
        <w:rPr>
          <w:rFonts w:asciiTheme="minorHAnsi" w:hAnsiTheme="minorHAnsi"/>
          <w:spacing w:val="22"/>
          <w:w w:val="101"/>
        </w:rPr>
        <w:t xml:space="preserve"> </w:t>
      </w:r>
      <w:r>
        <w:rPr>
          <w:rFonts w:asciiTheme="minorHAnsi" w:hAnsiTheme="minorHAnsi"/>
          <w:spacing w:val="-2"/>
        </w:rPr>
        <w:t>In</w:t>
      </w:r>
      <w:r>
        <w:rPr>
          <w:rFonts w:asciiTheme="minorHAnsi" w:hAnsiTheme="minorHAnsi"/>
          <w:spacing w:val="11"/>
        </w:rPr>
        <w:t xml:space="preserve"> </w:t>
      </w:r>
      <w:r>
        <w:rPr>
          <w:rFonts w:asciiTheme="minorHAnsi" w:hAnsiTheme="minorHAnsi"/>
          <w:spacing w:val="-2"/>
        </w:rPr>
        <w:t>such</w:t>
      </w:r>
      <w:r>
        <w:rPr>
          <w:rFonts w:asciiTheme="minorHAnsi" w:hAnsiTheme="minorHAnsi"/>
        </w:rPr>
        <w:t xml:space="preserve"> </w:t>
      </w:r>
      <w:r>
        <w:rPr>
          <w:rFonts w:asciiTheme="minorHAnsi" w:hAnsiTheme="minorHAnsi"/>
          <w:spacing w:val="-1"/>
        </w:rPr>
        <w:t>cases the obligation to</w:t>
      </w:r>
      <w:r>
        <w:rPr>
          <w:rFonts w:asciiTheme="minorHAnsi" w:hAnsiTheme="minorHAnsi"/>
          <w:spacing w:val="29"/>
          <w:w w:val="101"/>
        </w:rPr>
        <w:t xml:space="preserve"> </w:t>
      </w:r>
      <w:r>
        <w:rPr>
          <w:rFonts w:asciiTheme="minorHAnsi" w:hAnsiTheme="minorHAnsi"/>
          <w:spacing w:val="-1"/>
        </w:rPr>
        <w:t>pay compensation for</w:t>
      </w:r>
      <w:r>
        <w:rPr>
          <w:rFonts w:asciiTheme="minorHAnsi" w:hAnsiTheme="minorHAnsi"/>
          <w:spacing w:val="17"/>
        </w:rPr>
        <w:t xml:space="preserve"> </w:t>
      </w:r>
      <w:r>
        <w:rPr>
          <w:rFonts w:asciiTheme="minorHAnsi" w:hAnsiTheme="minorHAnsi"/>
          <w:spacing w:val="-1"/>
        </w:rPr>
        <w:t>loss or damage</w:t>
      </w:r>
      <w:r>
        <w:rPr>
          <w:rFonts w:asciiTheme="minorHAnsi" w:hAnsiTheme="minorHAnsi"/>
          <w:spacing w:val="17"/>
          <w:w w:val="101"/>
        </w:rPr>
        <w:t xml:space="preserve"> </w:t>
      </w:r>
      <w:r>
        <w:rPr>
          <w:rFonts w:asciiTheme="minorHAnsi" w:hAnsiTheme="minorHAnsi"/>
          <w:spacing w:val="-1"/>
        </w:rPr>
        <w:t>becomes</w:t>
      </w:r>
      <w:r>
        <w:rPr>
          <w:rFonts w:asciiTheme="minorHAnsi" w:hAnsiTheme="minorHAnsi"/>
          <w:spacing w:val="2"/>
        </w:rPr>
        <w:t xml:space="preserve"> </w:t>
      </w:r>
      <w:r>
        <w:rPr>
          <w:rFonts w:asciiTheme="minorHAnsi" w:hAnsiTheme="minorHAnsi"/>
          <w:spacing w:val="-1"/>
        </w:rPr>
        <w:t>void.</w:t>
      </w:r>
    </w:p>
    <w:p w14:paraId="06648520" w14:textId="77777777" w:rsidR="000F72C1" w:rsidRDefault="0020793E">
      <w:pPr>
        <w:pStyle w:val="BodyText"/>
        <w:spacing w:before="207" w:line="179" w:lineRule="auto"/>
        <w:ind w:left="40"/>
        <w:rPr>
          <w:rFonts w:asciiTheme="minorHAnsi" w:hAnsiTheme="minorHAnsi"/>
          <w:sz w:val="28"/>
          <w:szCs w:val="28"/>
        </w:rPr>
      </w:pPr>
      <w:r>
        <w:rPr>
          <w:rFonts w:asciiTheme="minorHAnsi" w:hAnsiTheme="minorHAnsi"/>
          <w:b/>
          <w:bCs/>
          <w:color w:val="00558C"/>
          <w:spacing w:val="-2"/>
          <w:sz w:val="28"/>
          <w:szCs w:val="28"/>
        </w:rPr>
        <w:t>22.         INSURANCE</w:t>
      </w:r>
    </w:p>
    <w:p w14:paraId="06648521" w14:textId="77777777" w:rsidR="000F72C1" w:rsidRDefault="0020793E">
      <w:pPr>
        <w:pStyle w:val="BodyText"/>
        <w:spacing w:before="177" w:line="214" w:lineRule="auto"/>
        <w:ind w:left="38" w:right="770" w:hanging="8"/>
        <w:rPr>
          <w:rFonts w:asciiTheme="minorHAnsi" w:hAnsiTheme="minorHAnsi"/>
        </w:rPr>
      </w:pPr>
      <w:r>
        <w:rPr>
          <w:rFonts w:asciiTheme="minorHAnsi" w:hAnsiTheme="minorHAnsi"/>
          <w:spacing w:val="-1"/>
        </w:rPr>
        <w:t>The</w:t>
      </w:r>
      <w:r>
        <w:rPr>
          <w:rFonts w:asciiTheme="minorHAnsi" w:hAnsiTheme="minorHAnsi"/>
          <w:spacing w:val="22"/>
        </w:rPr>
        <w:t xml:space="preserve"> </w:t>
      </w:r>
      <w:r>
        <w:rPr>
          <w:rFonts w:asciiTheme="minorHAnsi" w:hAnsiTheme="minorHAnsi"/>
          <w:spacing w:val="-1"/>
        </w:rPr>
        <w:t>lessee</w:t>
      </w:r>
      <w:r>
        <w:rPr>
          <w:rFonts w:asciiTheme="minorHAnsi" w:hAnsiTheme="minorHAnsi"/>
          <w:spacing w:val="12"/>
          <w:w w:val="101"/>
        </w:rPr>
        <w:t xml:space="preserve"> </w:t>
      </w:r>
      <w:r>
        <w:rPr>
          <w:rFonts w:asciiTheme="minorHAnsi" w:hAnsiTheme="minorHAnsi"/>
          <w:spacing w:val="-1"/>
        </w:rPr>
        <w:t>shall take</w:t>
      </w:r>
      <w:r>
        <w:rPr>
          <w:rFonts w:asciiTheme="minorHAnsi" w:hAnsiTheme="minorHAnsi"/>
          <w:spacing w:val="13"/>
          <w:w w:val="101"/>
        </w:rPr>
        <w:t xml:space="preserve"> </w:t>
      </w:r>
      <w:r>
        <w:rPr>
          <w:rFonts w:asciiTheme="minorHAnsi" w:hAnsiTheme="minorHAnsi"/>
          <w:spacing w:val="-1"/>
        </w:rPr>
        <w:t>out</w:t>
      </w:r>
      <w:r>
        <w:rPr>
          <w:rFonts w:asciiTheme="minorHAnsi" w:hAnsiTheme="minorHAnsi"/>
          <w:spacing w:val="22"/>
          <w:w w:val="101"/>
        </w:rPr>
        <w:t xml:space="preserve"> </w:t>
      </w:r>
      <w:r>
        <w:rPr>
          <w:rFonts w:asciiTheme="minorHAnsi" w:hAnsiTheme="minorHAnsi"/>
          <w:spacing w:val="-1"/>
        </w:rPr>
        <w:t>liability</w:t>
      </w:r>
      <w:r>
        <w:rPr>
          <w:rFonts w:asciiTheme="minorHAnsi" w:hAnsiTheme="minorHAnsi"/>
          <w:spacing w:val="20"/>
          <w:w w:val="101"/>
        </w:rPr>
        <w:t xml:space="preserve"> </w:t>
      </w:r>
      <w:r>
        <w:rPr>
          <w:rFonts w:asciiTheme="minorHAnsi" w:hAnsiTheme="minorHAnsi"/>
          <w:spacing w:val="-1"/>
        </w:rPr>
        <w:t>in</w:t>
      </w:r>
      <w:r>
        <w:rPr>
          <w:rFonts w:asciiTheme="minorHAnsi" w:hAnsiTheme="minorHAnsi"/>
          <w:spacing w:val="-2"/>
        </w:rPr>
        <w:t>surance for</w:t>
      </w:r>
      <w:r>
        <w:rPr>
          <w:rFonts w:asciiTheme="minorHAnsi" w:hAnsiTheme="minorHAnsi"/>
          <w:spacing w:val="15"/>
          <w:w w:val="101"/>
        </w:rPr>
        <w:t xml:space="preserve"> </w:t>
      </w:r>
      <w:r>
        <w:rPr>
          <w:rFonts w:asciiTheme="minorHAnsi" w:hAnsiTheme="minorHAnsi"/>
          <w:spacing w:val="-2"/>
        </w:rPr>
        <w:t>damage to</w:t>
      </w:r>
      <w:r>
        <w:rPr>
          <w:rFonts w:asciiTheme="minorHAnsi" w:hAnsiTheme="minorHAnsi"/>
          <w:spacing w:val="23"/>
        </w:rPr>
        <w:t xml:space="preserve"> </w:t>
      </w:r>
      <w:r>
        <w:rPr>
          <w:rFonts w:asciiTheme="minorHAnsi" w:hAnsiTheme="minorHAnsi"/>
          <w:spacing w:val="-2"/>
        </w:rPr>
        <w:t>persons</w:t>
      </w:r>
      <w:r>
        <w:rPr>
          <w:rFonts w:asciiTheme="minorHAnsi" w:hAnsiTheme="minorHAnsi"/>
          <w:spacing w:val="13"/>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property. The</w:t>
      </w:r>
      <w:r>
        <w:rPr>
          <w:rFonts w:asciiTheme="minorHAnsi" w:hAnsiTheme="minorHAnsi"/>
          <w:spacing w:val="20"/>
        </w:rPr>
        <w:t xml:space="preserve"> </w:t>
      </w:r>
      <w:r>
        <w:rPr>
          <w:rFonts w:asciiTheme="minorHAnsi" w:hAnsiTheme="minorHAnsi"/>
          <w:spacing w:val="-2"/>
        </w:rPr>
        <w:t>insurance</w:t>
      </w:r>
      <w:r>
        <w:rPr>
          <w:rFonts w:asciiTheme="minorHAnsi" w:hAnsiTheme="minorHAnsi"/>
          <w:spacing w:val="22"/>
          <w:w w:val="101"/>
        </w:rPr>
        <w:t xml:space="preserve"> </w:t>
      </w:r>
      <w:r>
        <w:rPr>
          <w:rFonts w:asciiTheme="minorHAnsi" w:hAnsiTheme="minorHAnsi"/>
          <w:spacing w:val="-2"/>
        </w:rPr>
        <w:t>policy</w:t>
      </w:r>
      <w:r>
        <w:rPr>
          <w:rFonts w:asciiTheme="minorHAnsi" w:hAnsiTheme="minorHAnsi"/>
          <w:spacing w:val="20"/>
          <w:w w:val="101"/>
        </w:rPr>
        <w:t xml:space="preserve"> </w:t>
      </w:r>
      <w:r>
        <w:rPr>
          <w:rFonts w:asciiTheme="minorHAnsi" w:hAnsiTheme="minorHAnsi"/>
          <w:spacing w:val="-2"/>
        </w:rPr>
        <w:t>is</w:t>
      </w:r>
      <w:r>
        <w:rPr>
          <w:rFonts w:asciiTheme="minorHAnsi" w:hAnsiTheme="minorHAnsi"/>
          <w:spacing w:val="17"/>
          <w:w w:val="101"/>
        </w:rPr>
        <w:t xml:space="preserve"> </w:t>
      </w:r>
      <w:r>
        <w:rPr>
          <w:rFonts w:asciiTheme="minorHAnsi" w:hAnsiTheme="minorHAnsi"/>
          <w:spacing w:val="-2"/>
        </w:rPr>
        <w:t>included</w:t>
      </w:r>
      <w:r>
        <w:rPr>
          <w:rFonts w:asciiTheme="minorHAnsi" w:hAnsiTheme="minorHAnsi"/>
          <w:spacing w:val="15"/>
        </w:rPr>
        <w:t xml:space="preserve"> </w:t>
      </w:r>
      <w:r>
        <w:rPr>
          <w:rFonts w:asciiTheme="minorHAnsi" w:hAnsiTheme="minorHAnsi"/>
          <w:spacing w:val="-2"/>
        </w:rPr>
        <w:t>as</w:t>
      </w:r>
      <w:r>
        <w:rPr>
          <w:rFonts w:asciiTheme="minorHAnsi" w:hAnsiTheme="minorHAnsi"/>
        </w:rPr>
        <w:t xml:space="preserve"> </w:t>
      </w:r>
      <w:r>
        <w:rPr>
          <w:rFonts w:asciiTheme="minorHAnsi" w:hAnsiTheme="minorHAnsi"/>
          <w:spacing w:val="-1"/>
        </w:rPr>
        <w:t>an annex to this</w:t>
      </w:r>
      <w:r>
        <w:rPr>
          <w:rFonts w:asciiTheme="minorHAnsi" w:hAnsiTheme="minorHAnsi"/>
          <w:spacing w:val="16"/>
        </w:rPr>
        <w:t xml:space="preserve"> </w:t>
      </w:r>
      <w:r>
        <w:rPr>
          <w:rFonts w:asciiTheme="minorHAnsi" w:hAnsiTheme="minorHAnsi"/>
          <w:spacing w:val="-1"/>
        </w:rPr>
        <w:t>agreement.</w:t>
      </w:r>
    </w:p>
    <w:p w14:paraId="06648522" w14:textId="77777777" w:rsidR="000F72C1" w:rsidRDefault="0020793E">
      <w:pPr>
        <w:pStyle w:val="BodyText"/>
        <w:spacing w:before="177" w:line="223" w:lineRule="auto"/>
        <w:ind w:left="32" w:right="771" w:hanging="2"/>
        <w:jc w:val="both"/>
        <w:rPr>
          <w:rFonts w:asciiTheme="minorHAnsi" w:hAnsiTheme="minorHAnsi"/>
        </w:rPr>
      </w:pP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lessee</w:t>
      </w:r>
      <w:r>
        <w:rPr>
          <w:rFonts w:asciiTheme="minorHAnsi" w:hAnsiTheme="minorHAnsi"/>
          <w:spacing w:val="15"/>
        </w:rPr>
        <w:t xml:space="preserve"> </w:t>
      </w:r>
      <w:r>
        <w:rPr>
          <w:rFonts w:asciiTheme="minorHAnsi" w:hAnsiTheme="minorHAnsi"/>
          <w:spacing w:val="-1"/>
        </w:rPr>
        <w:t>has the</w:t>
      </w:r>
      <w:r>
        <w:rPr>
          <w:rFonts w:asciiTheme="minorHAnsi" w:hAnsiTheme="minorHAnsi"/>
          <w:spacing w:val="15"/>
          <w:w w:val="101"/>
        </w:rPr>
        <w:t xml:space="preserve"> </w:t>
      </w:r>
      <w:r>
        <w:rPr>
          <w:rFonts w:asciiTheme="minorHAnsi" w:hAnsiTheme="minorHAnsi"/>
          <w:spacing w:val="-1"/>
        </w:rPr>
        <w:t>right to</w:t>
      </w:r>
      <w:r>
        <w:rPr>
          <w:rFonts w:asciiTheme="minorHAnsi" w:hAnsiTheme="minorHAnsi"/>
          <w:spacing w:val="13"/>
          <w:w w:val="101"/>
        </w:rPr>
        <w:t xml:space="preserve"> </w:t>
      </w:r>
      <w:r>
        <w:rPr>
          <w:rFonts w:asciiTheme="minorHAnsi" w:hAnsiTheme="minorHAnsi"/>
          <w:spacing w:val="-1"/>
        </w:rPr>
        <w:t>insure the</w:t>
      </w:r>
      <w:r>
        <w:rPr>
          <w:rFonts w:asciiTheme="minorHAnsi" w:hAnsiTheme="minorHAnsi"/>
          <w:spacing w:val="15"/>
          <w:w w:val="101"/>
        </w:rPr>
        <w:t xml:space="preserve"> </w:t>
      </w:r>
      <w:r>
        <w:rPr>
          <w:rFonts w:asciiTheme="minorHAnsi" w:hAnsiTheme="minorHAnsi"/>
          <w:spacing w:val="-1"/>
        </w:rPr>
        <w:t>lease ob</w:t>
      </w:r>
      <w:r>
        <w:rPr>
          <w:rFonts w:asciiTheme="minorHAnsi" w:hAnsiTheme="minorHAnsi"/>
          <w:spacing w:val="-2"/>
        </w:rPr>
        <w:t>ject.</w:t>
      </w:r>
      <w:r>
        <w:rPr>
          <w:rFonts w:asciiTheme="minorHAnsi" w:hAnsiTheme="minorHAnsi"/>
          <w:spacing w:val="16"/>
          <w:w w:val="101"/>
        </w:rPr>
        <w:t xml:space="preserve"> </w:t>
      </w:r>
      <w:r>
        <w:rPr>
          <w:rFonts w:asciiTheme="minorHAnsi" w:hAnsiTheme="minorHAnsi"/>
          <w:spacing w:val="-2"/>
        </w:rPr>
        <w:t>If the</w:t>
      </w:r>
      <w:r>
        <w:rPr>
          <w:rFonts w:asciiTheme="minorHAnsi" w:hAnsiTheme="minorHAnsi"/>
          <w:spacing w:val="17"/>
          <w:w w:val="101"/>
        </w:rPr>
        <w:t xml:space="preserve"> </w:t>
      </w:r>
      <w:r>
        <w:rPr>
          <w:rFonts w:asciiTheme="minorHAnsi" w:hAnsiTheme="minorHAnsi"/>
          <w:spacing w:val="-2"/>
        </w:rPr>
        <w:t>Norwegian Coastal Administration</w:t>
      </w:r>
      <w:r>
        <w:rPr>
          <w:rFonts w:asciiTheme="minorHAnsi" w:hAnsiTheme="minorHAnsi"/>
          <w:spacing w:val="11"/>
        </w:rPr>
        <w:t xml:space="preserve"> </w:t>
      </w:r>
      <w:r>
        <w:rPr>
          <w:rFonts w:asciiTheme="minorHAnsi" w:hAnsiTheme="minorHAnsi"/>
          <w:spacing w:val="-2"/>
        </w:rPr>
        <w:t>is</w:t>
      </w:r>
      <w:r>
        <w:rPr>
          <w:rFonts w:asciiTheme="minorHAnsi" w:hAnsiTheme="minorHAnsi"/>
          <w:spacing w:val="15"/>
          <w:w w:val="101"/>
        </w:rPr>
        <w:t xml:space="preserve"> </w:t>
      </w:r>
      <w:r>
        <w:rPr>
          <w:rFonts w:asciiTheme="minorHAnsi" w:hAnsiTheme="minorHAnsi"/>
          <w:spacing w:val="-2"/>
        </w:rPr>
        <w:t>not automatically co-</w:t>
      </w:r>
      <w:r>
        <w:rPr>
          <w:rFonts w:asciiTheme="minorHAnsi" w:hAnsiTheme="minorHAnsi"/>
        </w:rPr>
        <w:t xml:space="preserve"> </w:t>
      </w:r>
      <w:r>
        <w:rPr>
          <w:rFonts w:asciiTheme="minorHAnsi" w:hAnsiTheme="minorHAnsi"/>
          <w:spacing w:val="-1"/>
        </w:rPr>
        <w:t>insured, this shall</w:t>
      </w:r>
      <w:r>
        <w:rPr>
          <w:rFonts w:asciiTheme="minorHAnsi" w:hAnsiTheme="minorHAnsi"/>
          <w:spacing w:val="17"/>
          <w:w w:val="101"/>
        </w:rPr>
        <w:t xml:space="preserve"> </w:t>
      </w:r>
      <w:r>
        <w:rPr>
          <w:rFonts w:asciiTheme="minorHAnsi" w:hAnsiTheme="minorHAnsi"/>
          <w:spacing w:val="-1"/>
        </w:rPr>
        <w:t>be agreed. A copy</w:t>
      </w:r>
      <w:r>
        <w:rPr>
          <w:rFonts w:asciiTheme="minorHAnsi" w:hAnsiTheme="minorHAnsi"/>
          <w:spacing w:val="8"/>
        </w:rPr>
        <w:t xml:space="preserve"> </w:t>
      </w:r>
      <w:r>
        <w:rPr>
          <w:rFonts w:asciiTheme="minorHAnsi" w:hAnsiTheme="minorHAnsi"/>
          <w:spacing w:val="-1"/>
        </w:rPr>
        <w:t>of the</w:t>
      </w:r>
      <w:r>
        <w:rPr>
          <w:rFonts w:asciiTheme="minorHAnsi" w:hAnsiTheme="minorHAnsi"/>
          <w:spacing w:val="14"/>
        </w:rPr>
        <w:t xml:space="preserve"> </w:t>
      </w:r>
      <w:r>
        <w:rPr>
          <w:rFonts w:asciiTheme="minorHAnsi" w:hAnsiTheme="minorHAnsi"/>
          <w:spacing w:val="-1"/>
        </w:rPr>
        <w:t>insurance</w:t>
      </w:r>
      <w:r>
        <w:rPr>
          <w:rFonts w:asciiTheme="minorHAnsi" w:hAnsiTheme="minorHAnsi"/>
          <w:spacing w:val="15"/>
        </w:rPr>
        <w:t xml:space="preserve"> </w:t>
      </w:r>
      <w:r>
        <w:rPr>
          <w:rFonts w:asciiTheme="minorHAnsi" w:hAnsiTheme="minorHAnsi"/>
          <w:spacing w:val="-1"/>
        </w:rPr>
        <w:t>policy</w:t>
      </w:r>
      <w:r>
        <w:rPr>
          <w:rFonts w:asciiTheme="minorHAnsi" w:hAnsiTheme="minorHAnsi"/>
          <w:spacing w:val="8"/>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9"/>
        </w:rPr>
        <w:t xml:space="preserve"> </w:t>
      </w:r>
      <w:r>
        <w:rPr>
          <w:rFonts w:asciiTheme="minorHAnsi" w:hAnsiTheme="minorHAnsi"/>
          <w:spacing w:val="-1"/>
        </w:rPr>
        <w:t>sent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Norwegian</w:t>
      </w:r>
      <w:r>
        <w:rPr>
          <w:rFonts w:asciiTheme="minorHAnsi" w:hAnsiTheme="minorHAnsi"/>
          <w:spacing w:val="7"/>
        </w:rPr>
        <w:t xml:space="preserve"> </w:t>
      </w:r>
      <w:r>
        <w:rPr>
          <w:rFonts w:asciiTheme="minorHAnsi" w:hAnsiTheme="minorHAnsi"/>
          <w:spacing w:val="-1"/>
        </w:rPr>
        <w:t>C</w:t>
      </w:r>
      <w:r>
        <w:rPr>
          <w:rFonts w:asciiTheme="minorHAnsi" w:hAnsiTheme="minorHAnsi"/>
          <w:spacing w:val="-2"/>
        </w:rPr>
        <w:t>oastal</w:t>
      </w:r>
      <w:r>
        <w:rPr>
          <w:rFonts w:asciiTheme="minorHAnsi" w:hAnsiTheme="minorHAnsi"/>
          <w:spacing w:val="5"/>
        </w:rPr>
        <w:t xml:space="preserve"> </w:t>
      </w:r>
      <w:r>
        <w:rPr>
          <w:rFonts w:asciiTheme="minorHAnsi" w:hAnsiTheme="minorHAnsi"/>
          <w:spacing w:val="-2"/>
        </w:rPr>
        <w:t>Administration.</w:t>
      </w:r>
      <w:r>
        <w:rPr>
          <w:rFonts w:asciiTheme="minorHAnsi" w:hAnsiTheme="minorHAnsi"/>
        </w:rPr>
        <w:t xml:space="preserve"> </w:t>
      </w:r>
      <w:r>
        <w:rPr>
          <w:rFonts w:asciiTheme="minorHAnsi" w:hAnsiTheme="minorHAnsi"/>
          <w:spacing w:val="-1"/>
        </w:rPr>
        <w:t>Any compensation</w:t>
      </w:r>
      <w:r>
        <w:rPr>
          <w:rFonts w:asciiTheme="minorHAnsi" w:hAnsiTheme="minorHAnsi"/>
          <w:spacing w:val="14"/>
        </w:rPr>
        <w:t xml:space="preserve"> </w:t>
      </w:r>
      <w:r>
        <w:rPr>
          <w:rFonts w:asciiTheme="minorHAnsi" w:hAnsiTheme="minorHAnsi"/>
          <w:spacing w:val="-1"/>
        </w:rPr>
        <w:t>payment shall go towards</w:t>
      </w:r>
      <w:r>
        <w:rPr>
          <w:rFonts w:asciiTheme="minorHAnsi" w:hAnsiTheme="minorHAnsi"/>
          <w:spacing w:val="17"/>
          <w:w w:val="101"/>
        </w:rPr>
        <w:t xml:space="preserve"> </w:t>
      </w:r>
      <w:r>
        <w:rPr>
          <w:rFonts w:asciiTheme="minorHAnsi" w:hAnsiTheme="minorHAnsi"/>
          <w:spacing w:val="-1"/>
        </w:rPr>
        <w:t>rebuilding etc.</w:t>
      </w:r>
      <w:r>
        <w:rPr>
          <w:rFonts w:asciiTheme="minorHAnsi" w:hAnsiTheme="minorHAnsi"/>
          <w:spacing w:val="-2"/>
        </w:rPr>
        <w:t>, 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8"/>
        </w:rPr>
        <w:t xml:space="preserve"> </w:t>
      </w:r>
      <w:r>
        <w:rPr>
          <w:rFonts w:asciiTheme="minorHAnsi" w:hAnsiTheme="minorHAnsi"/>
          <w:spacing w:val="-2"/>
        </w:rPr>
        <w:t>object</w:t>
      </w:r>
      <w:r>
        <w:rPr>
          <w:rFonts w:asciiTheme="minorHAnsi" w:hAnsiTheme="minorHAnsi"/>
          <w:spacing w:val="16"/>
        </w:rPr>
        <w:t xml:space="preserve"> </w:t>
      </w:r>
      <w:r>
        <w:rPr>
          <w:rFonts w:asciiTheme="minorHAnsi" w:hAnsiTheme="minorHAnsi"/>
          <w:spacing w:val="-2"/>
        </w:rPr>
        <w:t>in</w:t>
      </w:r>
      <w:r>
        <w:rPr>
          <w:rFonts w:asciiTheme="minorHAnsi" w:hAnsiTheme="minorHAnsi"/>
          <w:spacing w:val="8"/>
        </w:rPr>
        <w:t xml:space="preserve"> </w:t>
      </w:r>
      <w:r>
        <w:rPr>
          <w:rFonts w:asciiTheme="minorHAnsi" w:hAnsiTheme="minorHAnsi"/>
          <w:spacing w:val="-2"/>
        </w:rPr>
        <w:t>so</w:t>
      </w:r>
      <w:r>
        <w:rPr>
          <w:rFonts w:asciiTheme="minorHAnsi" w:hAnsiTheme="minorHAnsi"/>
          <w:spacing w:val="6"/>
        </w:rPr>
        <w:t xml:space="preserve"> </w:t>
      </w:r>
      <w:r>
        <w:rPr>
          <w:rFonts w:asciiTheme="minorHAnsi" w:hAnsiTheme="minorHAnsi"/>
          <w:spacing w:val="-2"/>
        </w:rPr>
        <w:t>far</w:t>
      </w:r>
      <w:r>
        <w:rPr>
          <w:rFonts w:asciiTheme="minorHAnsi" w:hAnsiTheme="minorHAnsi"/>
          <w:spacing w:val="10"/>
        </w:rPr>
        <w:t xml:space="preserve"> </w:t>
      </w:r>
      <w:r>
        <w:rPr>
          <w:rFonts w:asciiTheme="minorHAnsi" w:hAnsiTheme="minorHAnsi"/>
          <w:spacing w:val="-2"/>
        </w:rPr>
        <w:t>as</w:t>
      </w:r>
      <w:r>
        <w:rPr>
          <w:rFonts w:asciiTheme="minorHAnsi" w:hAnsiTheme="minorHAnsi"/>
          <w:spacing w:val="5"/>
        </w:rPr>
        <w:t xml:space="preserve"> </w:t>
      </w:r>
      <w:r>
        <w:rPr>
          <w:rFonts w:asciiTheme="minorHAnsi" w:hAnsiTheme="minorHAnsi"/>
          <w:spacing w:val="-2"/>
        </w:rPr>
        <w:t>that</w:t>
      </w:r>
      <w:r>
        <w:rPr>
          <w:rFonts w:asciiTheme="minorHAnsi" w:hAnsiTheme="minorHAnsi"/>
          <w:spacing w:val="13"/>
        </w:rPr>
        <w:t xml:space="preserve"> </w:t>
      </w:r>
      <w:r>
        <w:rPr>
          <w:rFonts w:asciiTheme="minorHAnsi" w:hAnsiTheme="minorHAnsi"/>
          <w:spacing w:val="-2"/>
        </w:rPr>
        <w:t>is</w:t>
      </w:r>
      <w:r>
        <w:rPr>
          <w:rFonts w:asciiTheme="minorHAnsi" w:hAnsiTheme="minorHAnsi"/>
          <w:spacing w:val="17"/>
        </w:rPr>
        <w:t xml:space="preserve"> </w:t>
      </w:r>
      <w:r>
        <w:rPr>
          <w:rFonts w:asciiTheme="minorHAnsi" w:hAnsiTheme="minorHAnsi"/>
          <w:spacing w:val="-2"/>
        </w:rPr>
        <w:t>possible.</w:t>
      </w:r>
    </w:p>
    <w:p w14:paraId="06648523" w14:textId="77777777" w:rsidR="000F72C1" w:rsidRDefault="0020793E">
      <w:pPr>
        <w:pStyle w:val="BodyText"/>
        <w:spacing w:before="208" w:line="179" w:lineRule="auto"/>
        <w:ind w:left="40"/>
        <w:rPr>
          <w:rFonts w:asciiTheme="minorHAnsi" w:hAnsiTheme="minorHAnsi"/>
          <w:sz w:val="28"/>
          <w:szCs w:val="28"/>
        </w:rPr>
      </w:pPr>
      <w:r>
        <w:rPr>
          <w:rFonts w:asciiTheme="minorHAnsi" w:hAnsiTheme="minorHAnsi"/>
          <w:b/>
          <w:bCs/>
          <w:color w:val="00558C"/>
          <w:spacing w:val="-2"/>
          <w:sz w:val="28"/>
          <w:szCs w:val="28"/>
        </w:rPr>
        <w:t>23.         SALE</w:t>
      </w:r>
    </w:p>
    <w:p w14:paraId="06648524" w14:textId="77777777" w:rsidR="000F72C1" w:rsidRDefault="0020793E">
      <w:pPr>
        <w:pStyle w:val="BodyText"/>
        <w:spacing w:before="177" w:line="227" w:lineRule="auto"/>
        <w:ind w:left="32" w:right="770" w:firstLine="15"/>
        <w:jc w:val="both"/>
        <w:rPr>
          <w:rFonts w:asciiTheme="minorHAnsi" w:hAnsiTheme="minorHAnsi"/>
        </w:rPr>
      </w:pPr>
      <w:r>
        <w:rPr>
          <w:rFonts w:asciiTheme="minorHAnsi" w:hAnsiTheme="minorHAnsi"/>
          <w:spacing w:val="-1"/>
        </w:rPr>
        <w:t>If the question arises of selling the</w:t>
      </w:r>
      <w:r>
        <w:rPr>
          <w:rFonts w:asciiTheme="minorHAnsi" w:hAnsiTheme="minorHAnsi"/>
          <w:spacing w:val="16"/>
        </w:rPr>
        <w:t xml:space="preserve"> </w:t>
      </w:r>
      <w:r>
        <w:rPr>
          <w:rFonts w:asciiTheme="minorHAnsi" w:hAnsiTheme="minorHAnsi"/>
          <w:spacing w:val="-1"/>
        </w:rPr>
        <w:t>lease object, sale</w:t>
      </w:r>
      <w:r>
        <w:rPr>
          <w:rFonts w:asciiTheme="minorHAnsi" w:hAnsiTheme="minorHAnsi"/>
          <w:spacing w:val="7"/>
        </w:rPr>
        <w:t xml:space="preserve"> </w:t>
      </w:r>
      <w:r>
        <w:rPr>
          <w:rFonts w:asciiTheme="minorHAnsi" w:hAnsiTheme="minorHAnsi"/>
          <w:spacing w:val="-1"/>
        </w:rPr>
        <w:t>shall</w:t>
      </w:r>
      <w:r>
        <w:rPr>
          <w:rFonts w:asciiTheme="minorHAnsi" w:hAnsiTheme="minorHAnsi"/>
          <w:spacing w:val="1"/>
        </w:rPr>
        <w:t xml:space="preserve"> </w:t>
      </w:r>
      <w:r>
        <w:rPr>
          <w:rFonts w:asciiTheme="minorHAnsi" w:hAnsiTheme="minorHAnsi"/>
          <w:spacing w:val="-1"/>
        </w:rPr>
        <w:t>t</w:t>
      </w:r>
      <w:r>
        <w:rPr>
          <w:rFonts w:asciiTheme="minorHAnsi" w:hAnsiTheme="minorHAnsi"/>
          <w:spacing w:val="-2"/>
        </w:rPr>
        <w:t>ake</w:t>
      </w:r>
      <w:r>
        <w:rPr>
          <w:rFonts w:asciiTheme="minorHAnsi" w:hAnsiTheme="minorHAnsi"/>
          <w:spacing w:val="16"/>
        </w:rPr>
        <w:t xml:space="preserve"> </w:t>
      </w:r>
      <w:r>
        <w:rPr>
          <w:rFonts w:asciiTheme="minorHAnsi" w:hAnsiTheme="minorHAnsi"/>
          <w:spacing w:val="-2"/>
        </w:rPr>
        <w:t>place</w:t>
      </w:r>
      <w:r>
        <w:rPr>
          <w:rFonts w:asciiTheme="minorHAnsi" w:hAnsiTheme="minorHAnsi"/>
          <w:spacing w:val="13"/>
        </w:rPr>
        <w:t xml:space="preserve"> </w:t>
      </w:r>
      <w:r>
        <w:rPr>
          <w:rFonts w:asciiTheme="minorHAnsi" w:hAnsiTheme="minorHAnsi"/>
          <w:spacing w:val="-2"/>
        </w:rPr>
        <w:t>in</w:t>
      </w:r>
      <w:r>
        <w:rPr>
          <w:rFonts w:asciiTheme="minorHAnsi" w:hAnsiTheme="minorHAnsi"/>
          <w:spacing w:val="7"/>
        </w:rPr>
        <w:t xml:space="preserve"> </w:t>
      </w:r>
      <w:r>
        <w:rPr>
          <w:rFonts w:asciiTheme="minorHAnsi" w:hAnsiTheme="minorHAnsi"/>
          <w:spacing w:val="-2"/>
        </w:rPr>
        <w:t>accordance</w:t>
      </w:r>
      <w:r>
        <w:rPr>
          <w:rFonts w:asciiTheme="minorHAnsi" w:hAnsiTheme="minorHAnsi"/>
          <w:spacing w:val="2"/>
        </w:rPr>
        <w:t xml:space="preserve"> </w:t>
      </w:r>
      <w:r>
        <w:rPr>
          <w:rFonts w:asciiTheme="minorHAnsi" w:hAnsiTheme="minorHAnsi"/>
          <w:spacing w:val="-2"/>
        </w:rPr>
        <w:t>with</w:t>
      </w:r>
      <w:r>
        <w:rPr>
          <w:rFonts w:asciiTheme="minorHAnsi" w:hAnsiTheme="minorHAnsi"/>
          <w:spacing w:val="16"/>
          <w:w w:val="101"/>
        </w:rPr>
        <w:t xml:space="preserve"> </w:t>
      </w:r>
      <w:r>
        <w:rPr>
          <w:rFonts w:asciiTheme="minorHAnsi" w:hAnsiTheme="minorHAnsi"/>
          <w:spacing w:val="-2"/>
        </w:rPr>
        <w:t>Instructions</w:t>
      </w:r>
      <w:r>
        <w:rPr>
          <w:rFonts w:asciiTheme="minorHAnsi" w:hAnsiTheme="minorHAnsi"/>
          <w:spacing w:val="2"/>
        </w:rPr>
        <w:t xml:space="preserve"> </w:t>
      </w:r>
      <w:r>
        <w:rPr>
          <w:rFonts w:asciiTheme="minorHAnsi" w:hAnsiTheme="minorHAnsi"/>
          <w:spacing w:val="-2"/>
        </w:rPr>
        <w:t>for</w:t>
      </w:r>
      <w:r>
        <w:rPr>
          <w:rFonts w:asciiTheme="minorHAnsi" w:hAnsiTheme="minorHAnsi"/>
          <w:spacing w:val="16"/>
          <w:w w:val="101"/>
        </w:rPr>
        <w:t xml:space="preserve"> </w:t>
      </w:r>
      <w:r>
        <w:rPr>
          <w:rFonts w:asciiTheme="minorHAnsi" w:hAnsiTheme="minorHAnsi"/>
          <w:spacing w:val="-2"/>
        </w:rPr>
        <w:t>Disposal</w:t>
      </w:r>
      <w:r>
        <w:rPr>
          <w:rFonts w:asciiTheme="minorHAnsi" w:hAnsiTheme="minorHAnsi"/>
          <w:spacing w:val="7"/>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Real</w:t>
      </w:r>
      <w:r>
        <w:rPr>
          <w:rFonts w:asciiTheme="minorHAnsi" w:hAnsiTheme="minorHAnsi"/>
          <w:spacing w:val="22"/>
        </w:rPr>
        <w:t xml:space="preserve"> </w:t>
      </w:r>
      <w:r>
        <w:rPr>
          <w:rFonts w:asciiTheme="minorHAnsi" w:hAnsiTheme="minorHAnsi"/>
          <w:spacing w:val="-1"/>
        </w:rPr>
        <w:t>Property</w:t>
      </w:r>
      <w:r>
        <w:rPr>
          <w:rFonts w:asciiTheme="minorHAnsi" w:hAnsiTheme="minorHAnsi"/>
          <w:spacing w:val="20"/>
          <w:w w:val="101"/>
        </w:rPr>
        <w:t xml:space="preserve"> </w:t>
      </w:r>
      <w:r>
        <w:rPr>
          <w:rFonts w:asciiTheme="minorHAnsi" w:hAnsiTheme="minorHAnsi"/>
          <w:spacing w:val="-1"/>
        </w:rPr>
        <w:t>belonging to the</w:t>
      </w:r>
      <w:r>
        <w:rPr>
          <w:rFonts w:asciiTheme="minorHAnsi" w:hAnsiTheme="minorHAnsi"/>
          <w:spacing w:val="13"/>
          <w:w w:val="101"/>
        </w:rPr>
        <w:t xml:space="preserve"> </w:t>
      </w:r>
      <w:r>
        <w:rPr>
          <w:rFonts w:asciiTheme="minorHAnsi" w:hAnsiTheme="minorHAnsi"/>
          <w:spacing w:val="-1"/>
        </w:rPr>
        <w:t>State</w:t>
      </w:r>
      <w:r>
        <w:rPr>
          <w:rFonts w:asciiTheme="minorHAnsi" w:hAnsiTheme="minorHAnsi"/>
          <w:spacing w:val="16"/>
        </w:rPr>
        <w:t xml:space="preserve"> </w:t>
      </w:r>
      <w:r>
        <w:rPr>
          <w:rFonts w:asciiTheme="minorHAnsi" w:hAnsiTheme="minorHAnsi"/>
          <w:spacing w:val="-1"/>
        </w:rPr>
        <w:t>and for Transfer</w:t>
      </w:r>
      <w:r>
        <w:rPr>
          <w:rFonts w:asciiTheme="minorHAnsi" w:hAnsiTheme="minorHAnsi"/>
          <w:spacing w:val="12"/>
          <w:w w:val="101"/>
        </w:rPr>
        <w:t xml:space="preserve"> </w:t>
      </w:r>
      <w:r>
        <w:rPr>
          <w:rFonts w:asciiTheme="minorHAnsi" w:hAnsiTheme="minorHAnsi"/>
          <w:spacing w:val="-1"/>
        </w:rPr>
        <w:t>of</w:t>
      </w:r>
      <w:r>
        <w:rPr>
          <w:rFonts w:asciiTheme="minorHAnsi" w:hAnsiTheme="minorHAnsi"/>
          <w:spacing w:val="21"/>
          <w:w w:val="101"/>
        </w:rPr>
        <w:t xml:space="preserve"> </w:t>
      </w:r>
      <w:r>
        <w:rPr>
          <w:rFonts w:asciiTheme="minorHAnsi" w:hAnsiTheme="minorHAnsi"/>
          <w:spacing w:val="-1"/>
        </w:rPr>
        <w:t>Real</w:t>
      </w:r>
      <w:r>
        <w:rPr>
          <w:rFonts w:asciiTheme="minorHAnsi" w:hAnsiTheme="minorHAnsi"/>
          <w:spacing w:val="21"/>
          <w:w w:val="101"/>
        </w:rPr>
        <w:t xml:space="preserve"> </w:t>
      </w:r>
      <w:r>
        <w:rPr>
          <w:rFonts w:asciiTheme="minorHAnsi" w:hAnsiTheme="minorHAnsi"/>
          <w:spacing w:val="-1"/>
        </w:rPr>
        <w:t>Property</w:t>
      </w:r>
      <w:r>
        <w:rPr>
          <w:rFonts w:asciiTheme="minorHAnsi" w:hAnsiTheme="minorHAnsi"/>
          <w:spacing w:val="23"/>
        </w:rPr>
        <w:t xml:space="preserve"> </w:t>
      </w:r>
      <w:r>
        <w:rPr>
          <w:rFonts w:asciiTheme="minorHAnsi" w:hAnsiTheme="minorHAnsi"/>
          <w:spacing w:val="-1"/>
        </w:rPr>
        <w:t>between S</w:t>
      </w:r>
      <w:r>
        <w:rPr>
          <w:rFonts w:asciiTheme="minorHAnsi" w:hAnsiTheme="minorHAnsi"/>
          <w:spacing w:val="-2"/>
        </w:rPr>
        <w:t>tate</w:t>
      </w:r>
      <w:r>
        <w:rPr>
          <w:rFonts w:asciiTheme="minorHAnsi" w:hAnsiTheme="minorHAnsi"/>
          <w:spacing w:val="24"/>
          <w:w w:val="101"/>
        </w:rPr>
        <w:t xml:space="preserve"> </w:t>
      </w:r>
      <w:r>
        <w:rPr>
          <w:rFonts w:asciiTheme="minorHAnsi" w:hAnsiTheme="minorHAnsi"/>
          <w:spacing w:val="-2"/>
        </w:rPr>
        <w:t>Institutions</w:t>
      </w:r>
      <w:r>
        <w:rPr>
          <w:rFonts w:asciiTheme="minorHAnsi" w:hAnsiTheme="minorHAnsi"/>
          <w:spacing w:val="20"/>
        </w:rPr>
        <w:t xml:space="preserve"> </w:t>
      </w:r>
      <w:r>
        <w:rPr>
          <w:rFonts w:asciiTheme="minorHAnsi" w:hAnsiTheme="minorHAnsi"/>
          <w:spacing w:val="-2"/>
        </w:rPr>
        <w:t>(Instructions</w:t>
      </w:r>
      <w:r>
        <w:rPr>
          <w:rFonts w:asciiTheme="minorHAnsi" w:hAnsiTheme="minorHAnsi"/>
          <w:spacing w:val="9"/>
        </w:rPr>
        <w:t xml:space="preserve"> </w:t>
      </w:r>
      <w:r>
        <w:rPr>
          <w:rFonts w:asciiTheme="minorHAnsi" w:hAnsiTheme="minorHAnsi"/>
          <w:spacing w:val="-2"/>
        </w:rPr>
        <w:t>for</w:t>
      </w:r>
      <w:r>
        <w:rPr>
          <w:rFonts w:asciiTheme="minorHAnsi" w:hAnsiTheme="minorHAnsi"/>
        </w:rPr>
        <w:t xml:space="preserve"> </w:t>
      </w:r>
      <w:r>
        <w:rPr>
          <w:rFonts w:asciiTheme="minorHAnsi" w:hAnsiTheme="minorHAnsi"/>
          <w:spacing w:val="-1"/>
        </w:rPr>
        <w:t>Sale), and with</w:t>
      </w:r>
      <w:r>
        <w:rPr>
          <w:rFonts w:asciiTheme="minorHAnsi" w:hAnsiTheme="minorHAnsi"/>
          <w:spacing w:val="14"/>
        </w:rPr>
        <w:t xml:space="preserve"> </w:t>
      </w:r>
      <w:r>
        <w:rPr>
          <w:rFonts w:asciiTheme="minorHAnsi" w:hAnsiTheme="minorHAnsi"/>
          <w:spacing w:val="-1"/>
        </w:rPr>
        <w:t>premises set</w:t>
      </w:r>
      <w:r>
        <w:rPr>
          <w:rFonts w:asciiTheme="minorHAnsi" w:hAnsiTheme="minorHAnsi"/>
          <w:spacing w:val="15"/>
        </w:rPr>
        <w:t xml:space="preserve"> </w:t>
      </w:r>
      <w:r>
        <w:rPr>
          <w:rFonts w:asciiTheme="minorHAnsi" w:hAnsiTheme="minorHAnsi"/>
          <w:spacing w:val="-1"/>
        </w:rPr>
        <w:t>by the Government and the</w:t>
      </w:r>
      <w:r>
        <w:rPr>
          <w:rFonts w:asciiTheme="minorHAnsi" w:hAnsiTheme="minorHAnsi"/>
          <w:spacing w:val="6"/>
        </w:rPr>
        <w:t xml:space="preserve"> </w:t>
      </w:r>
      <w:r>
        <w:rPr>
          <w:rFonts w:asciiTheme="minorHAnsi" w:hAnsiTheme="minorHAnsi"/>
          <w:spacing w:val="-1"/>
        </w:rPr>
        <w:t>Storing</w:t>
      </w:r>
      <w:r>
        <w:rPr>
          <w:rFonts w:asciiTheme="minorHAnsi" w:hAnsiTheme="minorHAnsi"/>
          <w:spacing w:val="12"/>
        </w:rPr>
        <w:t xml:space="preserve"> </w:t>
      </w:r>
      <w:r>
        <w:rPr>
          <w:rFonts w:asciiTheme="minorHAnsi" w:hAnsiTheme="minorHAnsi"/>
          <w:spacing w:val="-1"/>
        </w:rPr>
        <w:t>(Norwegian</w:t>
      </w:r>
      <w:r>
        <w:rPr>
          <w:rFonts w:asciiTheme="minorHAnsi" w:hAnsiTheme="minorHAnsi"/>
          <w:spacing w:val="16"/>
        </w:rPr>
        <w:t xml:space="preserve"> </w:t>
      </w:r>
      <w:r>
        <w:rPr>
          <w:rFonts w:asciiTheme="minorHAnsi" w:hAnsiTheme="minorHAnsi"/>
          <w:spacing w:val="-1"/>
        </w:rPr>
        <w:t>Parliament). Thi</w:t>
      </w:r>
      <w:r>
        <w:rPr>
          <w:rFonts w:asciiTheme="minorHAnsi" w:hAnsiTheme="minorHAnsi"/>
          <w:spacing w:val="-2"/>
        </w:rPr>
        <w:t>s</w:t>
      </w:r>
      <w:r>
        <w:rPr>
          <w:rFonts w:asciiTheme="minorHAnsi" w:hAnsiTheme="minorHAnsi"/>
          <w:spacing w:val="8"/>
        </w:rPr>
        <w:t xml:space="preserve"> </w:t>
      </w:r>
      <w:r>
        <w:rPr>
          <w:rFonts w:asciiTheme="minorHAnsi" w:hAnsiTheme="minorHAnsi"/>
          <w:spacing w:val="-2"/>
        </w:rPr>
        <w:t>agreement</w:t>
      </w:r>
      <w:r>
        <w:rPr>
          <w:rFonts w:asciiTheme="minorHAnsi" w:hAnsiTheme="minorHAnsi"/>
          <w:spacing w:val="9"/>
        </w:rPr>
        <w:t xml:space="preserve"> </w:t>
      </w:r>
      <w:r>
        <w:rPr>
          <w:rFonts w:asciiTheme="minorHAnsi" w:hAnsiTheme="minorHAnsi"/>
          <w:spacing w:val="-2"/>
        </w:rPr>
        <w:t>does</w:t>
      </w:r>
      <w:r>
        <w:rPr>
          <w:rFonts w:asciiTheme="minorHAnsi" w:hAnsiTheme="minorHAnsi"/>
          <w:spacing w:val="15"/>
        </w:rPr>
        <w:t xml:space="preserve"> </w:t>
      </w:r>
      <w:r>
        <w:rPr>
          <w:rFonts w:asciiTheme="minorHAnsi" w:hAnsiTheme="minorHAnsi"/>
          <w:spacing w:val="-2"/>
        </w:rPr>
        <w:t>not</w:t>
      </w:r>
      <w:r>
        <w:rPr>
          <w:rFonts w:asciiTheme="minorHAnsi" w:hAnsiTheme="minorHAnsi"/>
        </w:rPr>
        <w:t xml:space="preserve"> </w:t>
      </w:r>
      <w:r>
        <w:rPr>
          <w:rFonts w:asciiTheme="minorHAnsi" w:hAnsiTheme="minorHAnsi"/>
          <w:spacing w:val="-1"/>
        </w:rPr>
        <w:t>therefore confer on the</w:t>
      </w:r>
      <w:r>
        <w:rPr>
          <w:rFonts w:asciiTheme="minorHAnsi" w:hAnsiTheme="minorHAnsi"/>
          <w:spacing w:val="17"/>
          <w:w w:val="101"/>
        </w:rPr>
        <w:t xml:space="preserve"> </w:t>
      </w:r>
      <w:r>
        <w:rPr>
          <w:rFonts w:asciiTheme="minorHAnsi" w:hAnsiTheme="minorHAnsi"/>
          <w:spacing w:val="-1"/>
        </w:rPr>
        <w:t>lessee a</w:t>
      </w:r>
      <w:r>
        <w:rPr>
          <w:rFonts w:asciiTheme="minorHAnsi" w:hAnsiTheme="minorHAnsi"/>
          <w:spacing w:val="15"/>
        </w:rPr>
        <w:t xml:space="preserve"> </w:t>
      </w:r>
      <w:r>
        <w:rPr>
          <w:rFonts w:asciiTheme="minorHAnsi" w:hAnsiTheme="minorHAnsi"/>
          <w:spacing w:val="-1"/>
        </w:rPr>
        <w:t>pre-emptive</w:t>
      </w:r>
      <w:r>
        <w:rPr>
          <w:rFonts w:asciiTheme="minorHAnsi" w:hAnsiTheme="minorHAnsi"/>
          <w:spacing w:val="17"/>
          <w:w w:val="101"/>
        </w:rPr>
        <w:t xml:space="preserve"> </w:t>
      </w:r>
      <w:r>
        <w:rPr>
          <w:rFonts w:asciiTheme="minorHAnsi" w:hAnsiTheme="minorHAnsi"/>
          <w:spacing w:val="-1"/>
        </w:rPr>
        <w:t>right</w:t>
      </w:r>
      <w:r>
        <w:rPr>
          <w:rFonts w:asciiTheme="minorHAnsi" w:hAnsiTheme="minorHAnsi"/>
          <w:spacing w:val="13"/>
        </w:rPr>
        <w:t xml:space="preserve"> </w:t>
      </w:r>
      <w:r>
        <w:rPr>
          <w:rFonts w:asciiTheme="minorHAnsi" w:hAnsiTheme="minorHAnsi"/>
          <w:spacing w:val="-1"/>
        </w:rPr>
        <w:t xml:space="preserve">in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event of the</w:t>
      </w:r>
      <w:r>
        <w:rPr>
          <w:rFonts w:asciiTheme="minorHAnsi" w:hAnsiTheme="minorHAnsi"/>
          <w:spacing w:val="10"/>
        </w:rPr>
        <w:t xml:space="preserve"> </w:t>
      </w:r>
      <w:r>
        <w:rPr>
          <w:rFonts w:asciiTheme="minorHAnsi" w:hAnsiTheme="minorHAnsi"/>
          <w:spacing w:val="-2"/>
        </w:rPr>
        <w:t>sale</w:t>
      </w:r>
      <w:r>
        <w:rPr>
          <w:rFonts w:asciiTheme="minorHAnsi" w:hAnsiTheme="minorHAnsi"/>
          <w:spacing w:val="8"/>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lease</w:t>
      </w:r>
      <w:r>
        <w:rPr>
          <w:rFonts w:asciiTheme="minorHAnsi" w:hAnsiTheme="minorHAnsi"/>
          <w:spacing w:val="8"/>
        </w:rPr>
        <w:t xml:space="preserve"> </w:t>
      </w:r>
      <w:r>
        <w:rPr>
          <w:rFonts w:asciiTheme="minorHAnsi" w:hAnsiTheme="minorHAnsi"/>
          <w:spacing w:val="-2"/>
        </w:rPr>
        <w:t>object.</w:t>
      </w:r>
    </w:p>
    <w:p w14:paraId="06648525" w14:textId="77777777" w:rsidR="000F72C1" w:rsidRDefault="0020793E">
      <w:pPr>
        <w:pStyle w:val="BodyText"/>
        <w:spacing w:before="208" w:line="179" w:lineRule="auto"/>
        <w:ind w:left="40"/>
        <w:rPr>
          <w:rFonts w:asciiTheme="minorHAnsi" w:hAnsiTheme="minorHAnsi"/>
          <w:sz w:val="28"/>
          <w:szCs w:val="28"/>
        </w:rPr>
      </w:pPr>
      <w:r>
        <w:rPr>
          <w:rFonts w:asciiTheme="minorHAnsi" w:hAnsiTheme="minorHAnsi"/>
          <w:b/>
          <w:bCs/>
          <w:color w:val="00558C"/>
          <w:spacing w:val="-2"/>
          <w:sz w:val="28"/>
          <w:szCs w:val="28"/>
        </w:rPr>
        <w:t>24.         MISCELLANEOUS</w:t>
      </w:r>
    </w:p>
    <w:p w14:paraId="06648526" w14:textId="77777777" w:rsidR="000F72C1" w:rsidRDefault="0020793E">
      <w:pPr>
        <w:pStyle w:val="BodyText"/>
        <w:spacing w:before="177"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 shall</w:t>
      </w:r>
      <w:r>
        <w:rPr>
          <w:rFonts w:asciiTheme="minorHAnsi" w:hAnsiTheme="minorHAnsi"/>
          <w:spacing w:val="17"/>
        </w:rPr>
        <w:t xml:space="preserve"> </w:t>
      </w:r>
      <w:r>
        <w:rPr>
          <w:rFonts w:asciiTheme="minorHAnsi" w:hAnsiTheme="minorHAnsi"/>
          <w:spacing w:val="-1"/>
        </w:rPr>
        <w:t>by</w:t>
      </w:r>
      <w:r>
        <w:rPr>
          <w:rFonts w:asciiTheme="minorHAnsi" w:hAnsiTheme="minorHAnsi"/>
          <w:spacing w:val="18"/>
        </w:rPr>
        <w:t xml:space="preserve"> </w:t>
      </w:r>
      <w:r>
        <w:rPr>
          <w:rFonts w:asciiTheme="minorHAnsi" w:hAnsiTheme="minorHAnsi"/>
          <w:spacing w:val="-1"/>
        </w:rPr>
        <w:t>1 April each year file a</w:t>
      </w:r>
      <w:r>
        <w:rPr>
          <w:rFonts w:asciiTheme="minorHAnsi" w:hAnsiTheme="minorHAnsi"/>
          <w:spacing w:val="14"/>
          <w:w w:val="101"/>
        </w:rPr>
        <w:t xml:space="preserve"> </w:t>
      </w:r>
      <w:r>
        <w:rPr>
          <w:rFonts w:asciiTheme="minorHAnsi" w:hAnsiTheme="minorHAnsi"/>
          <w:spacing w:val="-1"/>
        </w:rPr>
        <w:t>report</w:t>
      </w:r>
      <w:r>
        <w:rPr>
          <w:rFonts w:asciiTheme="minorHAnsi" w:hAnsiTheme="minorHAnsi"/>
          <w:spacing w:val="11"/>
        </w:rPr>
        <w:t xml:space="preserve"> </w:t>
      </w:r>
      <w:r>
        <w:rPr>
          <w:rFonts w:asciiTheme="minorHAnsi" w:hAnsiTheme="minorHAnsi"/>
          <w:spacing w:val="-1"/>
        </w:rPr>
        <w:t>ac</w:t>
      </w:r>
      <w:r>
        <w:rPr>
          <w:rFonts w:asciiTheme="minorHAnsi" w:hAnsiTheme="minorHAnsi"/>
          <w:spacing w:val="-2"/>
        </w:rPr>
        <w:t>counting</w:t>
      </w:r>
      <w:r>
        <w:rPr>
          <w:rFonts w:asciiTheme="minorHAnsi" w:hAnsiTheme="minorHAnsi"/>
          <w:spacing w:val="3"/>
        </w:rPr>
        <w:t xml:space="preserve"> </w:t>
      </w:r>
      <w:r>
        <w:rPr>
          <w:rFonts w:asciiTheme="minorHAnsi" w:hAnsiTheme="minorHAnsi"/>
          <w:spacing w:val="-2"/>
        </w:rPr>
        <w:t>for</w:t>
      </w:r>
      <w:r>
        <w:rPr>
          <w:rFonts w:asciiTheme="minorHAnsi" w:hAnsiTheme="minorHAnsi"/>
          <w:spacing w:val="17"/>
          <w:w w:val="101"/>
        </w:rPr>
        <w:t xml:space="preserve"> </w:t>
      </w:r>
      <w:r>
        <w:rPr>
          <w:rFonts w:asciiTheme="minorHAnsi" w:hAnsiTheme="minorHAnsi"/>
          <w:spacing w:val="-2"/>
        </w:rPr>
        <w:t>his</w:t>
      </w:r>
      <w:r>
        <w:rPr>
          <w:rFonts w:asciiTheme="minorHAnsi" w:hAnsiTheme="minorHAnsi"/>
          <w:spacing w:val="10"/>
        </w:rPr>
        <w:t xml:space="preserve"> </w:t>
      </w:r>
      <w:r>
        <w:rPr>
          <w:rFonts w:asciiTheme="minorHAnsi" w:hAnsiTheme="minorHAnsi"/>
          <w:spacing w:val="-2"/>
        </w:rPr>
        <w:t>activities</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7"/>
        </w:rPr>
        <w:t xml:space="preserve"> </w:t>
      </w:r>
      <w:r>
        <w:rPr>
          <w:rFonts w:asciiTheme="minorHAnsi" w:hAnsiTheme="minorHAnsi"/>
          <w:spacing w:val="-2"/>
        </w:rPr>
        <w:t>connection with</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8"/>
        </w:rPr>
        <w:t xml:space="preserve"> </w:t>
      </w:r>
      <w:r>
        <w:rPr>
          <w:rFonts w:asciiTheme="minorHAnsi" w:hAnsiTheme="minorHAnsi"/>
          <w:spacing w:val="-2"/>
        </w:rPr>
        <w:t>object.</w:t>
      </w:r>
    </w:p>
    <w:p w14:paraId="06648527" w14:textId="77777777" w:rsidR="000F72C1" w:rsidRDefault="0020793E">
      <w:pPr>
        <w:pStyle w:val="BodyText"/>
        <w:spacing w:before="177" w:line="223" w:lineRule="auto"/>
        <w:ind w:left="38" w:right="768" w:firstLine="8"/>
        <w:jc w:val="both"/>
        <w:rPr>
          <w:rFonts w:asciiTheme="minorHAnsi" w:hAnsiTheme="minorHAnsi"/>
        </w:rPr>
      </w:pPr>
      <w:r>
        <w:rPr>
          <w:rFonts w:asciiTheme="minorHAnsi" w:hAnsiTheme="minorHAnsi"/>
          <w:spacing w:val="-2"/>
        </w:rPr>
        <w:t>Either</w:t>
      </w:r>
      <w:r>
        <w:rPr>
          <w:rFonts w:asciiTheme="minorHAnsi" w:hAnsiTheme="minorHAnsi"/>
          <w:spacing w:val="27"/>
          <w:w w:val="101"/>
        </w:rPr>
        <w:t xml:space="preserve"> </w:t>
      </w:r>
      <w:r>
        <w:rPr>
          <w:rFonts w:asciiTheme="minorHAnsi" w:hAnsiTheme="minorHAnsi"/>
          <w:spacing w:val="-2"/>
        </w:rPr>
        <w:t>party</w:t>
      </w:r>
      <w:r>
        <w:rPr>
          <w:rFonts w:asciiTheme="minorHAnsi" w:hAnsiTheme="minorHAnsi"/>
          <w:spacing w:val="22"/>
          <w:w w:val="101"/>
        </w:rPr>
        <w:t xml:space="preserve"> </w:t>
      </w:r>
      <w:r>
        <w:rPr>
          <w:rFonts w:asciiTheme="minorHAnsi" w:hAnsiTheme="minorHAnsi"/>
          <w:spacing w:val="-2"/>
        </w:rPr>
        <w:t>may</w:t>
      </w:r>
      <w:r>
        <w:rPr>
          <w:rFonts w:asciiTheme="minorHAnsi" w:hAnsiTheme="minorHAnsi"/>
          <w:spacing w:val="25"/>
          <w:w w:val="101"/>
        </w:rPr>
        <w:t xml:space="preserve"> </w:t>
      </w:r>
      <w:r>
        <w:rPr>
          <w:rFonts w:asciiTheme="minorHAnsi" w:hAnsiTheme="minorHAnsi"/>
          <w:spacing w:val="-2"/>
        </w:rPr>
        <w:t>request</w:t>
      </w:r>
      <w:r>
        <w:rPr>
          <w:rFonts w:asciiTheme="minorHAnsi" w:hAnsiTheme="minorHAnsi"/>
          <w:spacing w:val="12"/>
        </w:rPr>
        <w:t xml:space="preserve"> </w:t>
      </w:r>
      <w:r>
        <w:rPr>
          <w:rFonts w:asciiTheme="minorHAnsi" w:hAnsiTheme="minorHAnsi"/>
          <w:spacing w:val="-2"/>
        </w:rPr>
        <w:t>that</w:t>
      </w:r>
      <w:r>
        <w:rPr>
          <w:rFonts w:asciiTheme="minorHAnsi" w:hAnsiTheme="minorHAnsi"/>
          <w:spacing w:val="11"/>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agreement</w:t>
      </w:r>
      <w:r>
        <w:rPr>
          <w:rFonts w:asciiTheme="minorHAnsi" w:hAnsiTheme="minorHAnsi"/>
          <w:spacing w:val="22"/>
          <w:w w:val="101"/>
        </w:rPr>
        <w:t xml:space="preserve"> </w:t>
      </w:r>
      <w:r>
        <w:rPr>
          <w:rFonts w:asciiTheme="minorHAnsi" w:hAnsiTheme="minorHAnsi"/>
          <w:spacing w:val="-2"/>
        </w:rPr>
        <w:t>be taken</w:t>
      </w:r>
      <w:r>
        <w:rPr>
          <w:rFonts w:asciiTheme="minorHAnsi" w:hAnsiTheme="minorHAnsi"/>
          <w:spacing w:val="23"/>
        </w:rPr>
        <w:t xml:space="preserve"> </w:t>
      </w:r>
      <w:r>
        <w:rPr>
          <w:rFonts w:asciiTheme="minorHAnsi" w:hAnsiTheme="minorHAnsi"/>
          <w:spacing w:val="-2"/>
        </w:rPr>
        <w:t>up</w:t>
      </w:r>
      <w:r>
        <w:rPr>
          <w:rFonts w:asciiTheme="minorHAnsi" w:hAnsiTheme="minorHAnsi"/>
          <w:spacing w:val="11"/>
        </w:rPr>
        <w:t xml:space="preserve"> </w:t>
      </w:r>
      <w:r>
        <w:rPr>
          <w:rFonts w:asciiTheme="minorHAnsi" w:hAnsiTheme="minorHAnsi"/>
          <w:spacing w:val="-2"/>
        </w:rPr>
        <w:t>for</w:t>
      </w:r>
      <w:r>
        <w:rPr>
          <w:rFonts w:asciiTheme="minorHAnsi" w:hAnsiTheme="minorHAnsi"/>
          <w:spacing w:val="24"/>
          <w:w w:val="101"/>
        </w:rPr>
        <w:t xml:space="preserve"> </w:t>
      </w:r>
      <w:r>
        <w:rPr>
          <w:rFonts w:asciiTheme="minorHAnsi" w:hAnsiTheme="minorHAnsi"/>
          <w:spacing w:val="-2"/>
        </w:rPr>
        <w:t>negotiation</w:t>
      </w:r>
      <w:r>
        <w:rPr>
          <w:rFonts w:asciiTheme="minorHAnsi" w:hAnsiTheme="minorHAnsi"/>
          <w:spacing w:val="21"/>
          <w:w w:val="101"/>
        </w:rPr>
        <w:t xml:space="preserve"> </w:t>
      </w:r>
      <w:r>
        <w:rPr>
          <w:rFonts w:asciiTheme="minorHAnsi" w:hAnsiTheme="minorHAnsi"/>
          <w:spacing w:val="-2"/>
        </w:rPr>
        <w:t>in the</w:t>
      </w:r>
      <w:r>
        <w:rPr>
          <w:rFonts w:asciiTheme="minorHAnsi" w:hAnsiTheme="minorHAnsi"/>
          <w:spacing w:val="16"/>
        </w:rPr>
        <w:t xml:space="preserve"> </w:t>
      </w:r>
      <w:r>
        <w:rPr>
          <w:rFonts w:asciiTheme="minorHAnsi" w:hAnsiTheme="minorHAnsi"/>
          <w:spacing w:val="-2"/>
        </w:rPr>
        <w:t>event</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changes</w:t>
      </w:r>
      <w:r>
        <w:rPr>
          <w:rFonts w:asciiTheme="minorHAnsi" w:hAnsiTheme="minorHAnsi"/>
          <w:spacing w:val="20"/>
        </w:rPr>
        <w:t xml:space="preserve"> </w:t>
      </w:r>
      <w:r>
        <w:rPr>
          <w:rFonts w:asciiTheme="minorHAnsi" w:hAnsiTheme="minorHAnsi"/>
          <w:spacing w:val="-2"/>
        </w:rPr>
        <w:t>in the</w:t>
      </w:r>
      <w:r>
        <w:rPr>
          <w:rFonts w:asciiTheme="minorHAnsi" w:hAnsiTheme="minorHAnsi"/>
          <w:spacing w:val="22"/>
          <w:w w:val="101"/>
        </w:rPr>
        <w:t xml:space="preserve"> </w:t>
      </w:r>
      <w:r>
        <w:rPr>
          <w:rFonts w:asciiTheme="minorHAnsi" w:hAnsiTheme="minorHAnsi"/>
          <w:spacing w:val="-2"/>
        </w:rPr>
        <w:t>premises</w:t>
      </w:r>
      <w:r>
        <w:rPr>
          <w:rFonts w:asciiTheme="minorHAnsi" w:hAnsiTheme="minorHAnsi"/>
        </w:rPr>
        <w:t xml:space="preserve"> </w:t>
      </w:r>
      <w:r>
        <w:rPr>
          <w:rFonts w:asciiTheme="minorHAnsi" w:hAnsiTheme="minorHAnsi"/>
          <w:spacing w:val="-1"/>
        </w:rPr>
        <w:t xml:space="preserve">underlying the agreement. Where funds are granted from government gaming revenues, the parties will </w:t>
      </w:r>
      <w:r>
        <w:rPr>
          <w:rFonts w:asciiTheme="minorHAnsi" w:hAnsiTheme="minorHAnsi"/>
          <w:spacing w:val="-2"/>
        </w:rPr>
        <w:t>review the</w:t>
      </w:r>
      <w:r>
        <w:rPr>
          <w:rFonts w:asciiTheme="minorHAnsi" w:hAnsiTheme="minorHAnsi"/>
        </w:rPr>
        <w:t xml:space="preserve"> </w:t>
      </w:r>
      <w:r>
        <w:rPr>
          <w:rFonts w:asciiTheme="minorHAnsi" w:hAnsiTheme="minorHAnsi"/>
          <w:spacing w:val="-1"/>
        </w:rPr>
        <w:t>agreement to ensure that sufficient account</w:t>
      </w:r>
      <w:r>
        <w:rPr>
          <w:rFonts w:asciiTheme="minorHAnsi" w:hAnsiTheme="minorHAnsi"/>
          <w:spacing w:val="15"/>
          <w:w w:val="101"/>
        </w:rPr>
        <w:t xml:space="preserve"> </w:t>
      </w:r>
      <w:r>
        <w:rPr>
          <w:rFonts w:asciiTheme="minorHAnsi" w:hAnsiTheme="minorHAnsi"/>
          <w:spacing w:val="-1"/>
        </w:rPr>
        <w:t>is taken</w:t>
      </w:r>
      <w:r>
        <w:rPr>
          <w:rFonts w:asciiTheme="minorHAnsi" w:hAnsiTheme="minorHAnsi"/>
          <w:spacing w:val="7"/>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new</w:t>
      </w:r>
      <w:r>
        <w:rPr>
          <w:rFonts w:asciiTheme="minorHAnsi" w:hAnsiTheme="minorHAnsi"/>
          <w:spacing w:val="17"/>
          <w:w w:val="101"/>
        </w:rPr>
        <w:t xml:space="preserve"> </w:t>
      </w:r>
      <w:r>
        <w:rPr>
          <w:rFonts w:asciiTheme="minorHAnsi" w:hAnsiTheme="minorHAnsi"/>
          <w:spacing w:val="-1"/>
        </w:rPr>
        <w:t>premises</w:t>
      </w:r>
      <w:r>
        <w:rPr>
          <w:rFonts w:asciiTheme="minorHAnsi" w:hAnsiTheme="minorHAnsi"/>
          <w:spacing w:val="-2"/>
        </w:rPr>
        <w:t>,</w:t>
      </w:r>
      <w:r>
        <w:rPr>
          <w:rFonts w:asciiTheme="minorHAnsi" w:hAnsiTheme="minorHAnsi"/>
          <w:spacing w:val="15"/>
        </w:rPr>
        <w:t xml:space="preserve"> </w:t>
      </w:r>
      <w:r>
        <w:rPr>
          <w:rFonts w:asciiTheme="minorHAnsi" w:hAnsiTheme="minorHAnsi"/>
          <w:spacing w:val="-2"/>
        </w:rPr>
        <w:t>if</w:t>
      </w:r>
      <w:r>
        <w:rPr>
          <w:rFonts w:asciiTheme="minorHAnsi" w:hAnsiTheme="minorHAnsi"/>
          <w:spacing w:val="6"/>
        </w:rPr>
        <w:t xml:space="preserve"> </w:t>
      </w:r>
      <w:r>
        <w:rPr>
          <w:rFonts w:asciiTheme="minorHAnsi" w:hAnsiTheme="minorHAnsi"/>
          <w:spacing w:val="-2"/>
        </w:rPr>
        <w:t>any, for</w:t>
      </w:r>
      <w:r>
        <w:rPr>
          <w:rFonts w:asciiTheme="minorHAnsi" w:hAnsiTheme="minorHAnsi"/>
          <w:spacing w:val="1"/>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lease.</w:t>
      </w:r>
    </w:p>
    <w:p w14:paraId="06648528" w14:textId="77777777" w:rsidR="000F72C1" w:rsidRDefault="0020793E">
      <w:pPr>
        <w:pStyle w:val="BodyText"/>
        <w:spacing w:before="208" w:line="179" w:lineRule="auto"/>
        <w:ind w:left="40"/>
        <w:rPr>
          <w:rFonts w:asciiTheme="minorHAnsi" w:hAnsiTheme="minorHAnsi"/>
          <w:sz w:val="28"/>
          <w:szCs w:val="28"/>
        </w:rPr>
      </w:pPr>
      <w:r>
        <w:rPr>
          <w:rFonts w:asciiTheme="minorHAnsi" w:hAnsiTheme="minorHAnsi"/>
          <w:b/>
          <w:bCs/>
          <w:color w:val="00558C"/>
          <w:spacing w:val="-2"/>
          <w:sz w:val="28"/>
          <w:szCs w:val="28"/>
        </w:rPr>
        <w:t>25.         LEGAL VENUE</w:t>
      </w:r>
    </w:p>
    <w:p w14:paraId="06648529" w14:textId="77777777" w:rsidR="000F72C1" w:rsidRDefault="0020793E">
      <w:pPr>
        <w:pStyle w:val="BodyText"/>
        <w:spacing w:before="179" w:line="188" w:lineRule="auto"/>
        <w:ind w:left="30"/>
        <w:rPr>
          <w:rFonts w:asciiTheme="minorHAnsi" w:hAnsiTheme="minorHAnsi"/>
        </w:rPr>
      </w:pPr>
      <w:r>
        <w:rPr>
          <w:rFonts w:asciiTheme="minorHAnsi" w:hAnsiTheme="minorHAnsi"/>
          <w:spacing w:val="-1"/>
        </w:rPr>
        <w:t>The</w:t>
      </w:r>
      <w:r>
        <w:rPr>
          <w:rFonts w:asciiTheme="minorHAnsi" w:hAnsiTheme="minorHAnsi"/>
          <w:spacing w:val="18"/>
          <w:w w:val="101"/>
        </w:rPr>
        <w:t xml:space="preserve"> </w:t>
      </w:r>
      <w:r>
        <w:rPr>
          <w:rFonts w:asciiTheme="minorHAnsi" w:hAnsiTheme="minorHAnsi"/>
          <w:spacing w:val="-1"/>
        </w:rPr>
        <w:t>legal venue for all disputes</w:t>
      </w:r>
      <w:r>
        <w:rPr>
          <w:rFonts w:asciiTheme="minorHAnsi" w:hAnsiTheme="minorHAnsi"/>
          <w:spacing w:val="17"/>
        </w:rPr>
        <w:t xml:space="preserve"> </w:t>
      </w:r>
      <w:r>
        <w:rPr>
          <w:rFonts w:asciiTheme="minorHAnsi" w:hAnsiTheme="minorHAnsi"/>
          <w:spacing w:val="-1"/>
        </w:rPr>
        <w:t>related to the tenancy 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4"/>
        </w:rPr>
        <w:t xml:space="preserve"> </w:t>
      </w:r>
      <w:r>
        <w:rPr>
          <w:rFonts w:asciiTheme="minorHAnsi" w:hAnsiTheme="minorHAnsi"/>
          <w:spacing w:val="-1"/>
        </w:rPr>
        <w:t>the judicial</w:t>
      </w:r>
      <w:r>
        <w:rPr>
          <w:rFonts w:asciiTheme="minorHAnsi" w:hAnsiTheme="minorHAnsi"/>
          <w:spacing w:val="11"/>
        </w:rPr>
        <w:t xml:space="preserve"> </w:t>
      </w:r>
      <w:r>
        <w:rPr>
          <w:rFonts w:asciiTheme="minorHAnsi" w:hAnsiTheme="minorHAnsi"/>
          <w:spacing w:val="-1"/>
        </w:rPr>
        <w:t>distric</w:t>
      </w:r>
      <w:r>
        <w:rPr>
          <w:rFonts w:asciiTheme="minorHAnsi" w:hAnsiTheme="minorHAnsi"/>
          <w:spacing w:val="-2"/>
        </w:rPr>
        <w:t>t</w:t>
      </w:r>
      <w:r>
        <w:rPr>
          <w:rFonts w:asciiTheme="minorHAnsi" w:hAnsiTheme="minorHAnsi"/>
          <w:spacing w:val="13"/>
          <w:w w:val="101"/>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which</w:t>
      </w:r>
      <w:r>
        <w:rPr>
          <w:rFonts w:asciiTheme="minorHAnsi" w:hAnsiTheme="minorHAnsi"/>
          <w:spacing w:val="4"/>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property</w:t>
      </w:r>
      <w:r>
        <w:rPr>
          <w:rFonts w:asciiTheme="minorHAnsi" w:hAnsiTheme="minorHAnsi"/>
          <w:spacing w:val="13"/>
          <w:w w:val="101"/>
        </w:rPr>
        <w:t xml:space="preserve"> </w:t>
      </w:r>
      <w:r>
        <w:rPr>
          <w:rFonts w:asciiTheme="minorHAnsi" w:hAnsiTheme="minorHAnsi"/>
          <w:spacing w:val="-2"/>
        </w:rPr>
        <w:t>is</w:t>
      </w:r>
      <w:r>
        <w:rPr>
          <w:rFonts w:asciiTheme="minorHAnsi" w:hAnsiTheme="minorHAnsi"/>
          <w:spacing w:val="17"/>
        </w:rPr>
        <w:t xml:space="preserve"> </w:t>
      </w:r>
      <w:r>
        <w:rPr>
          <w:rFonts w:asciiTheme="minorHAnsi" w:hAnsiTheme="minorHAnsi"/>
          <w:spacing w:val="-2"/>
        </w:rPr>
        <w:t>located.</w:t>
      </w:r>
    </w:p>
    <w:p w14:paraId="0664852A" w14:textId="77777777" w:rsidR="000F72C1" w:rsidRDefault="0020793E">
      <w:pPr>
        <w:pStyle w:val="BodyText"/>
        <w:spacing w:before="205" w:line="179" w:lineRule="auto"/>
        <w:ind w:left="40"/>
        <w:rPr>
          <w:rFonts w:asciiTheme="minorHAnsi" w:hAnsiTheme="minorHAnsi"/>
          <w:sz w:val="28"/>
          <w:szCs w:val="28"/>
        </w:rPr>
      </w:pPr>
      <w:r>
        <w:rPr>
          <w:rFonts w:asciiTheme="minorHAnsi" w:hAnsiTheme="minorHAnsi"/>
          <w:b/>
          <w:bCs/>
          <w:color w:val="00558C"/>
          <w:spacing w:val="-2"/>
          <w:sz w:val="28"/>
          <w:szCs w:val="28"/>
        </w:rPr>
        <w:t>26.</w:t>
      </w:r>
      <w:r>
        <w:rPr>
          <w:rFonts w:asciiTheme="minorHAnsi" w:hAnsiTheme="minorHAnsi"/>
          <w:b/>
          <w:bCs/>
          <w:color w:val="00558C"/>
          <w:spacing w:val="7"/>
          <w:sz w:val="28"/>
          <w:szCs w:val="28"/>
        </w:rPr>
        <w:t xml:space="preserve">        </w:t>
      </w:r>
      <w:r>
        <w:rPr>
          <w:rFonts w:asciiTheme="minorHAnsi" w:hAnsiTheme="minorHAnsi"/>
          <w:b/>
          <w:bCs/>
          <w:color w:val="00558C"/>
          <w:spacing w:val="-2"/>
          <w:sz w:val="28"/>
          <w:szCs w:val="28"/>
        </w:rPr>
        <w:t>SIGNATURE</w:t>
      </w:r>
    </w:p>
    <w:p w14:paraId="0664852B" w14:textId="77777777" w:rsidR="000F72C1" w:rsidRDefault="0020793E">
      <w:pPr>
        <w:pStyle w:val="BodyText"/>
        <w:spacing w:before="180" w:line="188" w:lineRule="auto"/>
        <w:ind w:left="30"/>
        <w:rPr>
          <w:rFonts w:asciiTheme="minorHAnsi" w:hAnsiTheme="minorHAnsi"/>
        </w:rPr>
      </w:pPr>
      <w:r>
        <w:rPr>
          <w:rFonts w:asciiTheme="minorHAnsi" w:hAnsiTheme="minorHAnsi"/>
          <w:spacing w:val="-1"/>
        </w:rPr>
        <w:t>This agreement</w:t>
      </w:r>
      <w:r>
        <w:rPr>
          <w:rFonts w:asciiTheme="minorHAnsi" w:hAnsiTheme="minorHAnsi"/>
          <w:spacing w:val="15"/>
          <w:w w:val="101"/>
        </w:rPr>
        <w:t xml:space="preserve"> </w:t>
      </w:r>
      <w:r>
        <w:rPr>
          <w:rFonts w:asciiTheme="minorHAnsi" w:hAnsiTheme="minorHAnsi"/>
          <w:spacing w:val="-1"/>
        </w:rPr>
        <w:t>is signed</w:t>
      </w:r>
      <w:r>
        <w:rPr>
          <w:rFonts w:asciiTheme="minorHAnsi" w:hAnsiTheme="minorHAnsi"/>
          <w:spacing w:val="12"/>
        </w:rPr>
        <w:t xml:space="preserve"> </w:t>
      </w:r>
      <w:r>
        <w:rPr>
          <w:rFonts w:asciiTheme="minorHAnsi" w:hAnsiTheme="minorHAnsi"/>
          <w:spacing w:val="-1"/>
        </w:rPr>
        <w:t>in</w:t>
      </w:r>
      <w:r>
        <w:rPr>
          <w:rFonts w:asciiTheme="minorHAnsi" w:hAnsiTheme="minorHAnsi"/>
          <w:spacing w:val="12"/>
        </w:rPr>
        <w:t xml:space="preserve"> </w:t>
      </w:r>
      <w:r>
        <w:rPr>
          <w:rFonts w:asciiTheme="minorHAnsi" w:hAnsiTheme="minorHAnsi"/>
          <w:spacing w:val="-1"/>
        </w:rPr>
        <w:t>2 – two – copies, one</w:t>
      </w:r>
      <w:r>
        <w:rPr>
          <w:rFonts w:asciiTheme="minorHAnsi" w:hAnsiTheme="minorHAnsi"/>
          <w:spacing w:val="5"/>
        </w:rPr>
        <w:t xml:space="preserve"> </w:t>
      </w:r>
      <w:r>
        <w:rPr>
          <w:rFonts w:asciiTheme="minorHAnsi" w:hAnsiTheme="minorHAnsi"/>
          <w:spacing w:val="-1"/>
        </w:rPr>
        <w:t>fo</w:t>
      </w:r>
      <w:r>
        <w:rPr>
          <w:rFonts w:asciiTheme="minorHAnsi" w:hAnsiTheme="minorHAnsi"/>
          <w:spacing w:val="-2"/>
        </w:rPr>
        <w:t>r</w:t>
      </w:r>
      <w:r>
        <w:rPr>
          <w:rFonts w:asciiTheme="minorHAnsi" w:hAnsiTheme="minorHAnsi"/>
          <w:spacing w:val="10"/>
        </w:rPr>
        <w:t xml:space="preserve"> </w:t>
      </w:r>
      <w:r>
        <w:rPr>
          <w:rFonts w:asciiTheme="minorHAnsi" w:hAnsiTheme="minorHAnsi"/>
          <w:spacing w:val="-2"/>
        </w:rPr>
        <w:t>each</w:t>
      </w:r>
      <w:r>
        <w:rPr>
          <w:rFonts w:asciiTheme="minorHAnsi" w:hAnsiTheme="minorHAnsi"/>
          <w:spacing w:val="17"/>
        </w:rPr>
        <w:t xml:space="preserve"> </w:t>
      </w:r>
      <w:r>
        <w:rPr>
          <w:rFonts w:asciiTheme="minorHAnsi" w:hAnsiTheme="minorHAnsi"/>
          <w:spacing w:val="-2"/>
        </w:rPr>
        <w:t>party.</w:t>
      </w:r>
    </w:p>
    <w:p w14:paraId="0664852C" w14:textId="77777777" w:rsidR="000F72C1" w:rsidRDefault="000F72C1">
      <w:pPr>
        <w:spacing w:line="121" w:lineRule="exact"/>
        <w:rPr>
          <w:rFonts w:asciiTheme="minorHAnsi" w:hAnsiTheme="minorHAnsi"/>
        </w:rPr>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0F72C1" w14:paraId="06648533" w14:textId="77777777">
        <w:trPr>
          <w:trHeight w:val="1283"/>
        </w:trPr>
        <w:tc>
          <w:tcPr>
            <w:tcW w:w="4264" w:type="dxa"/>
          </w:tcPr>
          <w:p w14:paraId="0664852D" w14:textId="77777777" w:rsidR="000F72C1" w:rsidRDefault="0020793E">
            <w:pPr>
              <w:pStyle w:val="TableText"/>
              <w:spacing w:before="120" w:line="193" w:lineRule="auto"/>
              <w:ind w:left="294"/>
              <w:rPr>
                <w:rFonts w:asciiTheme="minorHAnsi" w:hAnsiTheme="minorHAnsi"/>
              </w:rPr>
            </w:pPr>
            <w:r>
              <w:rPr>
                <w:rFonts w:asciiTheme="minorHAnsi" w:hAnsiTheme="minorHAnsi"/>
              </w:rPr>
              <w:t>For</w:t>
            </w:r>
            <w:r>
              <w:rPr>
                <w:rFonts w:asciiTheme="minorHAnsi" w:hAnsiTheme="minorHAnsi"/>
                <w:spacing w:val="12"/>
              </w:rPr>
              <w:t xml:space="preserve"> </w:t>
            </w:r>
            <w:r>
              <w:rPr>
                <w:rFonts w:asciiTheme="minorHAnsi" w:hAnsiTheme="minorHAnsi"/>
              </w:rPr>
              <w:t>the</w:t>
            </w:r>
            <w:r>
              <w:rPr>
                <w:rFonts w:asciiTheme="minorHAnsi" w:hAnsiTheme="minorHAnsi"/>
                <w:spacing w:val="16"/>
                <w:w w:val="101"/>
              </w:rPr>
              <w:t xml:space="preserve"> </w:t>
            </w:r>
            <w:r>
              <w:rPr>
                <w:rFonts w:asciiTheme="minorHAnsi" w:hAnsiTheme="minorHAnsi"/>
              </w:rPr>
              <w:t>lessor</w:t>
            </w:r>
            <w:r>
              <w:rPr>
                <w:rFonts w:asciiTheme="minorHAnsi" w:hAnsiTheme="minorHAnsi"/>
                <w:spacing w:val="12"/>
              </w:rPr>
              <w:t>:</w:t>
            </w:r>
          </w:p>
          <w:p w14:paraId="0664852E" w14:textId="77777777" w:rsidR="000F72C1" w:rsidRDefault="000F72C1">
            <w:pPr>
              <w:spacing w:line="352" w:lineRule="auto"/>
              <w:rPr>
                <w:rFonts w:asciiTheme="minorHAnsi" w:hAnsiTheme="minorHAnsi"/>
              </w:rPr>
            </w:pPr>
          </w:p>
          <w:p w14:paraId="0664852F" w14:textId="77777777" w:rsidR="000F72C1" w:rsidRDefault="0020793E">
            <w:pPr>
              <w:pStyle w:val="TableText"/>
              <w:spacing w:before="58" w:line="202" w:lineRule="auto"/>
              <w:ind w:left="294"/>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tc>
        <w:tc>
          <w:tcPr>
            <w:tcW w:w="4262" w:type="dxa"/>
          </w:tcPr>
          <w:p w14:paraId="06648530" w14:textId="77777777" w:rsidR="000F72C1" w:rsidRDefault="0020793E">
            <w:pPr>
              <w:pStyle w:val="TableText"/>
              <w:spacing w:before="120" w:line="193" w:lineRule="auto"/>
              <w:ind w:left="235"/>
              <w:rPr>
                <w:rFonts w:asciiTheme="minorHAnsi" w:hAnsiTheme="minorHAnsi"/>
              </w:rPr>
            </w:pPr>
            <w:r>
              <w:rPr>
                <w:rFonts w:asciiTheme="minorHAnsi" w:hAnsiTheme="minorHAnsi"/>
              </w:rPr>
              <w:t>For</w:t>
            </w:r>
            <w:r>
              <w:rPr>
                <w:rFonts w:asciiTheme="minorHAnsi" w:hAnsiTheme="minorHAnsi"/>
                <w:spacing w:val="11"/>
              </w:rPr>
              <w:t xml:space="preserve"> </w:t>
            </w:r>
            <w:r>
              <w:rPr>
                <w:rFonts w:asciiTheme="minorHAnsi" w:hAnsiTheme="minorHAnsi"/>
              </w:rPr>
              <w:t>the</w:t>
            </w:r>
            <w:r>
              <w:rPr>
                <w:rFonts w:asciiTheme="minorHAnsi" w:hAnsiTheme="minorHAnsi"/>
                <w:spacing w:val="17"/>
              </w:rPr>
              <w:t xml:space="preserve"> </w:t>
            </w:r>
            <w:r>
              <w:rPr>
                <w:rFonts w:asciiTheme="minorHAnsi" w:hAnsiTheme="minorHAnsi"/>
              </w:rPr>
              <w:t>lessee</w:t>
            </w:r>
            <w:r>
              <w:rPr>
                <w:rFonts w:asciiTheme="minorHAnsi" w:hAnsiTheme="minorHAnsi"/>
                <w:spacing w:val="11"/>
              </w:rPr>
              <w:t>:</w:t>
            </w:r>
          </w:p>
          <w:p w14:paraId="06648531" w14:textId="77777777" w:rsidR="000F72C1" w:rsidRDefault="000F72C1">
            <w:pPr>
              <w:spacing w:line="352" w:lineRule="auto"/>
              <w:rPr>
                <w:rFonts w:asciiTheme="minorHAnsi" w:hAnsiTheme="minorHAnsi"/>
              </w:rPr>
            </w:pPr>
          </w:p>
          <w:p w14:paraId="06648532" w14:textId="77777777" w:rsidR="000F72C1" w:rsidRDefault="0020793E">
            <w:pPr>
              <w:pStyle w:val="TableText"/>
              <w:spacing w:before="58" w:line="202" w:lineRule="auto"/>
              <w:ind w:left="235"/>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tc>
      </w:tr>
      <w:tr w:rsidR="000F72C1" w14:paraId="06648538" w14:textId="77777777">
        <w:trPr>
          <w:trHeight w:val="677"/>
        </w:trPr>
        <w:tc>
          <w:tcPr>
            <w:tcW w:w="4264" w:type="dxa"/>
          </w:tcPr>
          <w:p w14:paraId="06648534" w14:textId="77777777" w:rsidR="000F72C1" w:rsidRDefault="0020793E">
            <w:pPr>
              <w:pStyle w:val="TableText"/>
              <w:spacing w:before="116" w:line="197" w:lineRule="auto"/>
              <w:ind w:left="235"/>
              <w:rPr>
                <w:rFonts w:asciiTheme="minorHAnsi" w:hAnsiTheme="minorHAnsi"/>
              </w:rPr>
            </w:pPr>
            <w:r>
              <w:rPr>
                <w:rFonts w:asciiTheme="minorHAnsi" w:hAnsiTheme="minorHAnsi"/>
                <w:spacing w:val="3"/>
              </w:rPr>
              <w:t>(</w:t>
            </w:r>
            <w:r>
              <w:rPr>
                <w:rFonts w:asciiTheme="minorHAnsi" w:hAnsiTheme="minorHAnsi"/>
              </w:rPr>
              <w:t>NN</w:t>
            </w:r>
            <w:r>
              <w:rPr>
                <w:rFonts w:asciiTheme="minorHAnsi" w:hAnsiTheme="minorHAnsi"/>
                <w:spacing w:val="3"/>
              </w:rPr>
              <w:t>)</w:t>
            </w:r>
          </w:p>
          <w:p w14:paraId="06648535" w14:textId="77777777" w:rsidR="000F72C1" w:rsidRDefault="0020793E">
            <w:pPr>
              <w:pStyle w:val="TableText"/>
              <w:spacing w:before="114" w:line="197" w:lineRule="auto"/>
              <w:ind w:left="235"/>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c>
          <w:tcPr>
            <w:tcW w:w="4262" w:type="dxa"/>
          </w:tcPr>
          <w:p w14:paraId="06648536" w14:textId="77777777" w:rsidR="000F72C1" w:rsidRDefault="0020793E">
            <w:pPr>
              <w:pStyle w:val="TableText"/>
              <w:spacing w:before="116" w:line="197" w:lineRule="auto"/>
              <w:ind w:left="232"/>
              <w:rPr>
                <w:rFonts w:asciiTheme="minorHAnsi" w:hAnsiTheme="minorHAnsi"/>
              </w:rPr>
            </w:pPr>
            <w:r>
              <w:rPr>
                <w:rFonts w:asciiTheme="minorHAnsi" w:hAnsiTheme="minorHAnsi"/>
                <w:spacing w:val="3"/>
              </w:rPr>
              <w:t>(</w:t>
            </w:r>
            <w:r>
              <w:rPr>
                <w:rFonts w:asciiTheme="minorHAnsi" w:hAnsiTheme="minorHAnsi"/>
              </w:rPr>
              <w:t>NN</w:t>
            </w:r>
            <w:r>
              <w:rPr>
                <w:rFonts w:asciiTheme="minorHAnsi" w:hAnsiTheme="minorHAnsi"/>
                <w:spacing w:val="3"/>
              </w:rPr>
              <w:t>)</w:t>
            </w:r>
          </w:p>
          <w:p w14:paraId="06648537" w14:textId="77777777" w:rsidR="000F72C1" w:rsidRDefault="0020793E">
            <w:pPr>
              <w:pStyle w:val="TableText"/>
              <w:spacing w:before="114" w:line="197" w:lineRule="auto"/>
              <w:ind w:left="232"/>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r>
    </w:tbl>
    <w:p w14:paraId="06648539" w14:textId="77777777" w:rsidR="000F72C1" w:rsidRDefault="000F72C1">
      <w:pPr>
        <w:rPr>
          <w:rFonts w:asciiTheme="minorHAnsi" w:hAnsiTheme="minorHAnsi"/>
        </w:rPr>
      </w:pPr>
    </w:p>
    <w:p w14:paraId="0664853A" w14:textId="77777777" w:rsidR="000F72C1" w:rsidRDefault="000F72C1">
      <w:pPr>
        <w:rPr>
          <w:rFonts w:asciiTheme="minorHAnsi" w:hAnsiTheme="minorHAnsi"/>
        </w:rPr>
        <w:sectPr w:rsidR="000F72C1">
          <w:footerReference w:type="default" r:id="rId91"/>
          <w:pgSz w:w="11907" w:h="16839"/>
          <w:pgMar w:top="1139" w:right="21" w:bottom="1495" w:left="878" w:header="6" w:footer="850" w:gutter="0"/>
          <w:cols w:space="720"/>
        </w:sectPr>
      </w:pPr>
    </w:p>
    <w:p w14:paraId="0664853B" w14:textId="77777777" w:rsidR="000F72C1" w:rsidRDefault="000F72C1">
      <w:pPr>
        <w:spacing w:line="22" w:lineRule="auto"/>
        <w:rPr>
          <w:rFonts w:asciiTheme="minorHAnsi" w:hAnsiTheme="minorHAnsi"/>
          <w:sz w:val="2"/>
        </w:rPr>
      </w:pPr>
    </w:p>
    <w:p w14:paraId="0664853C" w14:textId="77777777" w:rsidR="000F72C1" w:rsidRDefault="000F72C1">
      <w:pPr>
        <w:spacing w:line="22" w:lineRule="auto"/>
        <w:rPr>
          <w:rFonts w:asciiTheme="minorHAnsi" w:hAnsiTheme="minorHAnsi"/>
          <w:sz w:val="2"/>
          <w:szCs w:val="2"/>
        </w:rPr>
        <w:sectPr w:rsidR="000F72C1">
          <w:footerReference w:type="default" r:id="rId92"/>
          <w:pgSz w:w="11907" w:h="16839"/>
          <w:pgMar w:top="1139" w:right="21" w:bottom="1495" w:left="878" w:header="6" w:footer="850" w:gutter="0"/>
          <w:cols w:space="720" w:equalWidth="0">
            <w:col w:w="11007"/>
          </w:cols>
        </w:sectPr>
      </w:pPr>
    </w:p>
    <w:p w14:paraId="0664853D" w14:textId="77777777" w:rsidR="000F72C1" w:rsidRDefault="0020793E">
      <w:pPr>
        <w:pStyle w:val="BodyText"/>
        <w:spacing w:before="38" w:line="178" w:lineRule="auto"/>
        <w:ind w:left="31"/>
        <w:rPr>
          <w:rFonts w:asciiTheme="minorHAnsi" w:hAnsiTheme="minorHAnsi"/>
          <w:sz w:val="28"/>
          <w:szCs w:val="28"/>
        </w:rPr>
      </w:pPr>
      <w:r>
        <w:rPr>
          <w:rFonts w:asciiTheme="minorHAnsi" w:hAnsiTheme="minorHAnsi"/>
          <w:b/>
          <w:bCs/>
          <w:color w:val="00558C"/>
          <w:spacing w:val="-1"/>
          <w:sz w:val="28"/>
          <w:szCs w:val="28"/>
        </w:rPr>
        <w:t>ANNEX</w:t>
      </w:r>
      <w:r>
        <w:rPr>
          <w:rFonts w:asciiTheme="minorHAnsi" w:hAnsiTheme="minorHAnsi"/>
          <w:b/>
          <w:bCs/>
          <w:color w:val="00558C"/>
          <w:spacing w:val="21"/>
          <w:sz w:val="28"/>
          <w:szCs w:val="28"/>
        </w:rPr>
        <w:t xml:space="preserve"> </w:t>
      </w:r>
      <w:r>
        <w:rPr>
          <w:rFonts w:asciiTheme="minorHAnsi" w:hAnsiTheme="minorHAnsi"/>
          <w:b/>
          <w:bCs/>
          <w:color w:val="00558C"/>
          <w:spacing w:val="-1"/>
          <w:sz w:val="28"/>
          <w:szCs w:val="28"/>
        </w:rPr>
        <w:t>B</w:t>
      </w:r>
    </w:p>
    <w:p w14:paraId="0664853E"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53F" w14:textId="77777777" w:rsidR="000F72C1" w:rsidRDefault="0020793E">
      <w:pPr>
        <w:pStyle w:val="BodyText"/>
        <w:spacing w:before="35" w:line="393" w:lineRule="exact"/>
        <w:rPr>
          <w:rFonts w:asciiTheme="minorHAnsi" w:hAnsiTheme="minorHAnsi"/>
          <w:sz w:val="28"/>
          <w:szCs w:val="28"/>
        </w:rPr>
      </w:pPr>
      <w:r>
        <w:rPr>
          <w:rFonts w:asciiTheme="minorHAnsi" w:hAnsiTheme="minorHAnsi"/>
          <w:b/>
          <w:bCs/>
          <w:color w:val="00558C"/>
          <w:spacing w:val="-1"/>
          <w:position w:val="13"/>
          <w:sz w:val="28"/>
          <w:szCs w:val="28"/>
        </w:rPr>
        <w:t>AGREEMENT CONCERNING THE</w:t>
      </w:r>
      <w:r>
        <w:rPr>
          <w:rFonts w:asciiTheme="minorHAnsi" w:hAnsiTheme="minorHAnsi"/>
          <w:b/>
          <w:bCs/>
          <w:color w:val="00558C"/>
          <w:spacing w:val="22"/>
          <w:position w:val="13"/>
          <w:sz w:val="28"/>
          <w:szCs w:val="28"/>
        </w:rPr>
        <w:t xml:space="preserve"> </w:t>
      </w:r>
      <w:r>
        <w:rPr>
          <w:rFonts w:asciiTheme="minorHAnsi" w:hAnsiTheme="minorHAnsi"/>
          <w:b/>
          <w:bCs/>
          <w:color w:val="00558C"/>
          <w:spacing w:val="-1"/>
          <w:position w:val="13"/>
          <w:sz w:val="28"/>
          <w:szCs w:val="28"/>
        </w:rPr>
        <w:t>RIGHT TO</w:t>
      </w:r>
      <w:r>
        <w:rPr>
          <w:rFonts w:asciiTheme="minorHAnsi" w:hAnsiTheme="minorHAnsi"/>
          <w:b/>
          <w:bCs/>
          <w:color w:val="00558C"/>
          <w:spacing w:val="18"/>
          <w:position w:val="13"/>
          <w:sz w:val="28"/>
          <w:szCs w:val="28"/>
        </w:rPr>
        <w:t xml:space="preserve"> </w:t>
      </w:r>
      <w:r>
        <w:rPr>
          <w:rFonts w:asciiTheme="minorHAnsi" w:hAnsiTheme="minorHAnsi"/>
          <w:b/>
          <w:bCs/>
          <w:color w:val="00558C"/>
          <w:spacing w:val="-1"/>
          <w:position w:val="13"/>
          <w:sz w:val="28"/>
          <w:szCs w:val="28"/>
        </w:rPr>
        <w:t>EXHIBIT A</w:t>
      </w:r>
      <w:r>
        <w:rPr>
          <w:rFonts w:asciiTheme="minorHAnsi" w:hAnsiTheme="minorHAnsi"/>
          <w:b/>
          <w:bCs/>
          <w:color w:val="00558C"/>
          <w:spacing w:val="19"/>
          <w:position w:val="13"/>
          <w:sz w:val="28"/>
          <w:szCs w:val="28"/>
        </w:rPr>
        <w:t xml:space="preserve"> </w:t>
      </w:r>
      <w:r>
        <w:rPr>
          <w:rFonts w:asciiTheme="minorHAnsi" w:hAnsiTheme="minorHAnsi"/>
          <w:b/>
          <w:bCs/>
          <w:color w:val="00558C"/>
          <w:spacing w:val="-1"/>
          <w:position w:val="13"/>
          <w:sz w:val="28"/>
          <w:szCs w:val="28"/>
        </w:rPr>
        <w:t>LIGHTHOUSE -</w:t>
      </w:r>
    </w:p>
    <w:p w14:paraId="06648540" w14:textId="77777777" w:rsidR="000F72C1" w:rsidRDefault="0020793E">
      <w:pPr>
        <w:pStyle w:val="BodyText"/>
        <w:spacing w:line="183" w:lineRule="exact"/>
        <w:ind w:left="5"/>
        <w:rPr>
          <w:rFonts w:asciiTheme="minorHAnsi" w:hAnsiTheme="minorHAnsi"/>
          <w:sz w:val="28"/>
          <w:szCs w:val="28"/>
        </w:rPr>
      </w:pPr>
      <w:r>
        <w:rPr>
          <w:rFonts w:asciiTheme="minorHAnsi" w:hAnsiTheme="minorHAnsi"/>
          <w:b/>
          <w:bCs/>
          <w:color w:val="00558C"/>
          <w:spacing w:val="-2"/>
          <w:position w:val="-3"/>
          <w:sz w:val="28"/>
          <w:szCs w:val="28"/>
        </w:rPr>
        <w:t>SWEDEN</w:t>
      </w:r>
    </w:p>
    <w:p w14:paraId="06648541" w14:textId="77777777" w:rsidR="000F72C1" w:rsidRDefault="000F72C1">
      <w:pPr>
        <w:spacing w:line="183" w:lineRule="exact"/>
        <w:rPr>
          <w:rFonts w:asciiTheme="minorHAnsi" w:hAnsiTheme="minorHAnsi"/>
          <w:sz w:val="28"/>
          <w:szCs w:val="28"/>
        </w:rPr>
        <w:sectPr w:rsidR="000F72C1">
          <w:type w:val="continuous"/>
          <w:pgSz w:w="11907" w:h="16839"/>
          <w:pgMar w:top="1139" w:right="21" w:bottom="1495" w:left="878" w:header="6" w:footer="850" w:gutter="0"/>
          <w:cols w:num="2" w:space="720" w:equalWidth="0">
            <w:col w:w="1351" w:space="100"/>
            <w:col w:w="9557"/>
          </w:cols>
        </w:sectPr>
      </w:pPr>
    </w:p>
    <w:p w14:paraId="06648542" w14:textId="77777777" w:rsidR="000F72C1" w:rsidRDefault="000F72C1">
      <w:pPr>
        <w:spacing w:line="285" w:lineRule="auto"/>
        <w:rPr>
          <w:rFonts w:asciiTheme="minorHAnsi" w:hAnsiTheme="minorHAnsi"/>
        </w:rPr>
      </w:pPr>
    </w:p>
    <w:p w14:paraId="06648543" w14:textId="77777777" w:rsidR="000F72C1" w:rsidRDefault="000F72C1">
      <w:pPr>
        <w:spacing w:line="285" w:lineRule="auto"/>
        <w:rPr>
          <w:rFonts w:asciiTheme="minorHAnsi" w:hAnsiTheme="minorHAnsi"/>
        </w:rPr>
      </w:pPr>
    </w:p>
    <w:p w14:paraId="06648544" w14:textId="77777777" w:rsidR="000F72C1" w:rsidRDefault="000F72C1">
      <w:pPr>
        <w:spacing w:line="286" w:lineRule="auto"/>
        <w:rPr>
          <w:rFonts w:asciiTheme="minorHAnsi" w:hAnsiTheme="minorHAnsi"/>
        </w:rPr>
      </w:pPr>
    </w:p>
    <w:p w14:paraId="06648545" w14:textId="77777777" w:rsidR="000F72C1" w:rsidRDefault="0020793E">
      <w:pPr>
        <w:pStyle w:val="BodyText"/>
        <w:spacing w:before="68" w:line="187" w:lineRule="auto"/>
        <w:ind w:left="7734"/>
        <w:rPr>
          <w:rFonts w:asciiTheme="minorHAnsi" w:hAnsiTheme="minorHAnsi"/>
        </w:rPr>
      </w:pPr>
      <w:r>
        <w:rPr>
          <w:rFonts w:asciiTheme="minorHAnsi" w:hAnsiTheme="minorHAnsi"/>
          <w:spacing w:val="-2"/>
        </w:rPr>
        <w:t>Diary</w:t>
      </w:r>
      <w:r>
        <w:rPr>
          <w:rFonts w:asciiTheme="minorHAnsi" w:hAnsiTheme="minorHAnsi"/>
          <w:spacing w:val="33"/>
        </w:rPr>
        <w:t xml:space="preserve"> </w:t>
      </w:r>
      <w:r>
        <w:rPr>
          <w:rFonts w:asciiTheme="minorHAnsi" w:hAnsiTheme="minorHAnsi"/>
          <w:spacing w:val="-2"/>
        </w:rPr>
        <w:t>number: xxxx-xx-xxxxx</w:t>
      </w:r>
    </w:p>
    <w:p w14:paraId="06648546" w14:textId="77777777" w:rsidR="000F72C1" w:rsidRDefault="000F72C1">
      <w:pPr>
        <w:spacing w:line="296" w:lineRule="auto"/>
        <w:rPr>
          <w:rFonts w:asciiTheme="minorHAnsi" w:hAnsiTheme="minorHAnsi"/>
        </w:rPr>
      </w:pPr>
    </w:p>
    <w:p w14:paraId="06648547" w14:textId="77777777" w:rsidR="000F72C1" w:rsidRDefault="000F72C1">
      <w:pPr>
        <w:spacing w:line="297" w:lineRule="auto"/>
        <w:rPr>
          <w:rFonts w:asciiTheme="minorHAnsi" w:hAnsiTheme="minorHAnsi"/>
        </w:rPr>
      </w:pPr>
    </w:p>
    <w:p w14:paraId="06648548" w14:textId="77777777" w:rsidR="000F72C1" w:rsidRDefault="000F72C1">
      <w:pPr>
        <w:spacing w:line="297" w:lineRule="auto"/>
        <w:rPr>
          <w:rFonts w:asciiTheme="minorHAnsi" w:hAnsiTheme="minorHAnsi"/>
        </w:rPr>
      </w:pPr>
    </w:p>
    <w:p w14:paraId="06648549" w14:textId="77777777" w:rsidR="000F72C1" w:rsidRDefault="0020793E">
      <w:pPr>
        <w:pStyle w:val="BodyText"/>
        <w:spacing w:before="68" w:line="179" w:lineRule="auto"/>
        <w:ind w:left="4561"/>
        <w:rPr>
          <w:rFonts w:asciiTheme="minorHAnsi" w:hAnsiTheme="minorHAnsi"/>
        </w:rPr>
      </w:pPr>
      <w:r>
        <w:rPr>
          <w:rFonts w:asciiTheme="minorHAnsi" w:hAnsiTheme="minorHAnsi"/>
          <w:spacing w:val="-1"/>
        </w:rPr>
        <w:t>AGREEMENT</w:t>
      </w:r>
    </w:p>
    <w:p w14:paraId="0664854A" w14:textId="77777777" w:rsidR="000F72C1" w:rsidRDefault="0020793E">
      <w:pPr>
        <w:pStyle w:val="BodyText"/>
        <w:spacing w:before="179" w:line="187" w:lineRule="auto"/>
        <w:ind w:left="3216"/>
        <w:rPr>
          <w:rFonts w:asciiTheme="minorHAnsi" w:hAnsiTheme="minorHAnsi"/>
        </w:rPr>
      </w:pPr>
      <w:r>
        <w:rPr>
          <w:rFonts w:asciiTheme="minorHAnsi" w:hAnsiTheme="minorHAnsi"/>
          <w:spacing w:val="-1"/>
        </w:rPr>
        <w:t>concerning the</w:t>
      </w:r>
      <w:r>
        <w:rPr>
          <w:rFonts w:asciiTheme="minorHAnsi" w:hAnsiTheme="minorHAnsi"/>
          <w:spacing w:val="17"/>
          <w:w w:val="101"/>
        </w:rPr>
        <w:t xml:space="preserve"> </w:t>
      </w:r>
      <w:r>
        <w:rPr>
          <w:rFonts w:asciiTheme="minorHAnsi" w:hAnsiTheme="minorHAnsi"/>
          <w:spacing w:val="-1"/>
        </w:rPr>
        <w:t>right to exhibit a</w:t>
      </w:r>
      <w:r>
        <w:rPr>
          <w:rFonts w:asciiTheme="minorHAnsi" w:hAnsiTheme="minorHAnsi"/>
          <w:spacing w:val="16"/>
          <w:w w:val="101"/>
        </w:rPr>
        <w:t xml:space="preserve"> </w:t>
      </w:r>
      <w:r>
        <w:rPr>
          <w:rFonts w:asciiTheme="minorHAnsi" w:hAnsiTheme="minorHAnsi"/>
          <w:spacing w:val="-1"/>
        </w:rPr>
        <w:t>lighthouse</w:t>
      </w:r>
    </w:p>
    <w:p w14:paraId="0664854B" w14:textId="77777777" w:rsidR="000F72C1" w:rsidRDefault="000F72C1">
      <w:pPr>
        <w:spacing w:line="247" w:lineRule="auto"/>
        <w:rPr>
          <w:rFonts w:asciiTheme="minorHAnsi" w:hAnsiTheme="minorHAnsi"/>
        </w:rPr>
      </w:pPr>
    </w:p>
    <w:p w14:paraId="0664854C" w14:textId="77777777" w:rsidR="000F72C1" w:rsidRDefault="000F72C1">
      <w:pPr>
        <w:spacing w:line="248" w:lineRule="auto"/>
        <w:rPr>
          <w:rFonts w:asciiTheme="minorHAnsi" w:hAnsiTheme="minorHAnsi"/>
        </w:rPr>
      </w:pPr>
    </w:p>
    <w:p w14:paraId="0664854D" w14:textId="77777777" w:rsidR="000F72C1" w:rsidRDefault="0020793E">
      <w:pPr>
        <w:pStyle w:val="BodyText"/>
        <w:spacing w:before="68" w:line="189" w:lineRule="auto"/>
        <w:ind w:left="47"/>
        <w:rPr>
          <w:rFonts w:asciiTheme="minorHAnsi" w:hAnsiTheme="minorHAnsi"/>
        </w:rPr>
      </w:pPr>
      <w:r>
        <w:rPr>
          <w:rFonts w:asciiTheme="minorHAnsi" w:hAnsiTheme="minorHAnsi"/>
        </w:rPr>
        <w:t>Lessor           The Government through the</w:t>
      </w:r>
      <w:r>
        <w:rPr>
          <w:rFonts w:asciiTheme="minorHAnsi" w:hAnsiTheme="minorHAnsi"/>
          <w:spacing w:val="9"/>
        </w:rPr>
        <w:t xml:space="preserve"> </w:t>
      </w:r>
      <w:r>
        <w:rPr>
          <w:rFonts w:asciiTheme="minorHAnsi" w:hAnsiTheme="minorHAnsi"/>
        </w:rPr>
        <w:t>Sw</w:t>
      </w:r>
      <w:r>
        <w:rPr>
          <w:rFonts w:asciiTheme="minorHAnsi" w:hAnsiTheme="minorHAnsi"/>
          <w:spacing w:val="-1"/>
        </w:rPr>
        <w:t>edish</w:t>
      </w:r>
      <w:r>
        <w:rPr>
          <w:rFonts w:asciiTheme="minorHAnsi" w:hAnsiTheme="minorHAnsi"/>
          <w:spacing w:val="16"/>
        </w:rPr>
        <w:t xml:space="preserve"> </w:t>
      </w:r>
      <w:r>
        <w:rPr>
          <w:rFonts w:asciiTheme="minorHAnsi" w:hAnsiTheme="minorHAnsi"/>
          <w:spacing w:val="-1"/>
        </w:rPr>
        <w:t>Maritime Administration</w:t>
      </w:r>
      <w:r>
        <w:rPr>
          <w:rFonts w:asciiTheme="minorHAnsi" w:hAnsiTheme="minorHAnsi"/>
          <w:spacing w:val="12"/>
        </w:rPr>
        <w:t xml:space="preserve"> </w:t>
      </w:r>
      <w:r>
        <w:rPr>
          <w:rFonts w:asciiTheme="minorHAnsi" w:hAnsiTheme="minorHAnsi"/>
          <w:spacing w:val="-1"/>
        </w:rPr>
        <w:t>(SMA),</w:t>
      </w:r>
    </w:p>
    <w:p w14:paraId="0664854E" w14:textId="77777777" w:rsidR="000F72C1" w:rsidRDefault="0020793E">
      <w:pPr>
        <w:pStyle w:val="BodyText"/>
        <w:spacing w:before="188" w:line="179" w:lineRule="auto"/>
        <w:ind w:left="1174"/>
        <w:rPr>
          <w:rFonts w:asciiTheme="minorHAnsi" w:hAnsiTheme="minorHAnsi"/>
        </w:rPr>
      </w:pPr>
      <w:r>
        <w:rPr>
          <w:rFonts w:asciiTheme="minorHAnsi" w:hAnsiTheme="minorHAnsi"/>
          <w:spacing w:val="-1"/>
        </w:rPr>
        <w:t>202100-0654</w:t>
      </w:r>
    </w:p>
    <w:p w14:paraId="0664854F" w14:textId="77777777" w:rsidR="000F72C1" w:rsidRDefault="0020793E">
      <w:pPr>
        <w:pStyle w:val="BodyText"/>
        <w:spacing w:before="179" w:line="187" w:lineRule="auto"/>
        <w:ind w:left="1169"/>
        <w:rPr>
          <w:rFonts w:asciiTheme="minorHAnsi" w:hAnsiTheme="minorHAnsi"/>
        </w:rPr>
      </w:pPr>
      <w:r>
        <w:rPr>
          <w:rFonts w:asciiTheme="minorHAnsi" w:hAnsiTheme="minorHAnsi"/>
          <w:spacing w:val="-3"/>
        </w:rPr>
        <w:t>SE-601</w:t>
      </w:r>
      <w:r>
        <w:rPr>
          <w:rFonts w:asciiTheme="minorHAnsi" w:hAnsiTheme="minorHAnsi"/>
          <w:spacing w:val="27"/>
        </w:rPr>
        <w:t xml:space="preserve"> </w:t>
      </w:r>
      <w:r>
        <w:rPr>
          <w:rFonts w:asciiTheme="minorHAnsi" w:hAnsiTheme="minorHAnsi"/>
          <w:spacing w:val="-3"/>
        </w:rPr>
        <w:t>78</w:t>
      </w:r>
      <w:r>
        <w:rPr>
          <w:rFonts w:asciiTheme="minorHAnsi" w:hAnsiTheme="minorHAnsi"/>
          <w:spacing w:val="20"/>
        </w:rPr>
        <w:t xml:space="preserve"> </w:t>
      </w:r>
      <w:r>
        <w:rPr>
          <w:rFonts w:asciiTheme="minorHAnsi" w:hAnsiTheme="minorHAnsi"/>
          <w:spacing w:val="-3"/>
        </w:rPr>
        <w:t>Norrköping</w:t>
      </w:r>
    </w:p>
    <w:p w14:paraId="06648550" w14:textId="77777777" w:rsidR="000F72C1" w:rsidRDefault="0020793E">
      <w:pPr>
        <w:pStyle w:val="BodyText"/>
        <w:spacing w:before="178" w:line="189" w:lineRule="auto"/>
        <w:ind w:left="1180"/>
        <w:rPr>
          <w:rFonts w:asciiTheme="minorHAnsi" w:hAnsiTheme="minorHAnsi"/>
        </w:rPr>
      </w:pPr>
      <w:r>
        <w:rPr>
          <w:rFonts w:asciiTheme="minorHAnsi" w:hAnsiTheme="minorHAnsi"/>
          <w:spacing w:val="-1"/>
        </w:rPr>
        <w:t>Phone: +46-(0)11-191000</w:t>
      </w:r>
    </w:p>
    <w:p w14:paraId="06648551" w14:textId="77777777" w:rsidR="000F72C1" w:rsidRDefault="000F72C1">
      <w:pPr>
        <w:spacing w:line="252" w:lineRule="auto"/>
        <w:rPr>
          <w:rFonts w:asciiTheme="minorHAnsi" w:hAnsiTheme="minorHAnsi"/>
        </w:rPr>
      </w:pPr>
    </w:p>
    <w:p w14:paraId="06648552" w14:textId="77777777" w:rsidR="000F72C1" w:rsidRDefault="000F72C1">
      <w:pPr>
        <w:spacing w:line="253" w:lineRule="auto"/>
        <w:rPr>
          <w:rFonts w:asciiTheme="minorHAnsi" w:hAnsiTheme="minorHAnsi"/>
        </w:rPr>
      </w:pPr>
    </w:p>
    <w:p w14:paraId="06648553" w14:textId="77777777" w:rsidR="000F72C1" w:rsidRDefault="0020793E">
      <w:pPr>
        <w:pStyle w:val="BodyText"/>
        <w:spacing w:before="67" w:line="178" w:lineRule="auto"/>
        <w:ind w:left="47"/>
        <w:rPr>
          <w:rFonts w:asciiTheme="minorHAnsi" w:hAnsiTheme="minorHAnsi"/>
        </w:rPr>
      </w:pPr>
      <w:r>
        <w:rPr>
          <w:rFonts w:asciiTheme="minorHAnsi" w:hAnsiTheme="minorHAnsi"/>
          <w:spacing w:val="-2"/>
        </w:rPr>
        <w:t>Lessee</w:t>
      </w:r>
      <w:r>
        <w:rPr>
          <w:rFonts w:asciiTheme="minorHAnsi" w:hAnsiTheme="minorHAnsi"/>
          <w:spacing w:val="12"/>
        </w:rPr>
        <w:t xml:space="preserve">  </w:t>
      </w:r>
      <w:r>
        <w:rPr>
          <w:rFonts w:asciiTheme="minorHAnsi" w:hAnsiTheme="minorHAnsi"/>
          <w:spacing w:val="-2"/>
        </w:rPr>
        <w:t>xxxxxxx</w:t>
      </w:r>
    </w:p>
    <w:p w14:paraId="06648554" w14:textId="77777777" w:rsidR="000F72C1" w:rsidRDefault="000F72C1">
      <w:pPr>
        <w:spacing w:line="248" w:lineRule="auto"/>
        <w:rPr>
          <w:rFonts w:asciiTheme="minorHAnsi" w:hAnsiTheme="minorHAnsi"/>
        </w:rPr>
      </w:pPr>
    </w:p>
    <w:p w14:paraId="06648555" w14:textId="77777777" w:rsidR="000F72C1" w:rsidRDefault="000F72C1">
      <w:pPr>
        <w:spacing w:line="249" w:lineRule="auto"/>
        <w:rPr>
          <w:rFonts w:asciiTheme="minorHAnsi" w:hAnsiTheme="minorHAnsi"/>
        </w:rPr>
      </w:pPr>
    </w:p>
    <w:p w14:paraId="06648556" w14:textId="77777777" w:rsidR="000F72C1" w:rsidRDefault="0020793E">
      <w:pPr>
        <w:pStyle w:val="BodyText"/>
        <w:spacing w:before="68" w:line="188" w:lineRule="auto"/>
        <w:ind w:left="3875"/>
        <w:rPr>
          <w:rFonts w:asciiTheme="minorHAnsi" w:hAnsiTheme="minorHAnsi"/>
        </w:rPr>
      </w:pPr>
      <w:r>
        <w:rPr>
          <w:rFonts w:asciiTheme="minorHAnsi" w:hAnsiTheme="minorHAnsi"/>
          <w:spacing w:val="-2"/>
        </w:rPr>
        <w:t>1</w:t>
      </w:r>
      <w:r>
        <w:rPr>
          <w:rFonts w:asciiTheme="minorHAnsi" w:hAnsiTheme="minorHAnsi"/>
          <w:spacing w:val="21"/>
        </w:rPr>
        <w:t xml:space="preserve"> </w:t>
      </w:r>
      <w:r>
        <w:rPr>
          <w:rFonts w:asciiTheme="minorHAnsi" w:hAnsiTheme="minorHAnsi"/>
          <w:spacing w:val="-2"/>
        </w:rPr>
        <w:t>§ Grant of</w:t>
      </w:r>
      <w:r>
        <w:rPr>
          <w:rFonts w:asciiTheme="minorHAnsi" w:hAnsiTheme="minorHAnsi"/>
          <w:spacing w:val="5"/>
        </w:rPr>
        <w:t xml:space="preserve"> </w:t>
      </w:r>
      <w:r>
        <w:rPr>
          <w:rFonts w:asciiTheme="minorHAnsi" w:hAnsiTheme="minorHAnsi"/>
          <w:spacing w:val="-2"/>
        </w:rPr>
        <w:t>Seasonal</w:t>
      </w:r>
      <w:r>
        <w:rPr>
          <w:rFonts w:asciiTheme="minorHAnsi" w:hAnsiTheme="minorHAnsi"/>
          <w:spacing w:val="5"/>
        </w:rPr>
        <w:t xml:space="preserve"> </w:t>
      </w:r>
      <w:r>
        <w:rPr>
          <w:rFonts w:asciiTheme="minorHAnsi" w:hAnsiTheme="minorHAnsi"/>
          <w:spacing w:val="-2"/>
        </w:rPr>
        <w:t>Access</w:t>
      </w:r>
    </w:p>
    <w:p w14:paraId="06648557" w14:textId="77777777" w:rsidR="000F72C1" w:rsidRDefault="0020793E">
      <w:pPr>
        <w:pStyle w:val="BodyText"/>
        <w:spacing w:before="179" w:line="388" w:lineRule="exact"/>
        <w:ind w:left="30"/>
        <w:rPr>
          <w:rFonts w:asciiTheme="minorHAnsi" w:hAnsiTheme="minorHAnsi"/>
        </w:rPr>
      </w:pPr>
      <w:r>
        <w:rPr>
          <w:rFonts w:asciiTheme="minorHAnsi" w:hAnsiTheme="minorHAnsi"/>
          <w:spacing w:val="-1"/>
          <w:position w:val="16"/>
        </w:rPr>
        <w:t>The SMA grants the</w:t>
      </w:r>
      <w:r>
        <w:rPr>
          <w:rFonts w:asciiTheme="minorHAnsi" w:hAnsiTheme="minorHAnsi"/>
          <w:spacing w:val="20"/>
          <w:position w:val="16"/>
        </w:rPr>
        <w:t xml:space="preserve"> </w:t>
      </w:r>
      <w:r>
        <w:rPr>
          <w:rFonts w:asciiTheme="minorHAnsi" w:hAnsiTheme="minorHAnsi"/>
          <w:spacing w:val="-1"/>
          <w:position w:val="16"/>
        </w:rPr>
        <w:t>Leaseholder the</w:t>
      </w:r>
      <w:r>
        <w:rPr>
          <w:rFonts w:asciiTheme="minorHAnsi" w:hAnsiTheme="minorHAnsi"/>
          <w:spacing w:val="17"/>
          <w:w w:val="101"/>
          <w:position w:val="16"/>
        </w:rPr>
        <w:t xml:space="preserve"> </w:t>
      </w:r>
      <w:r>
        <w:rPr>
          <w:rFonts w:asciiTheme="minorHAnsi" w:hAnsiTheme="minorHAnsi"/>
          <w:spacing w:val="-1"/>
          <w:position w:val="16"/>
        </w:rPr>
        <w:t>right to exhibit the</w:t>
      </w:r>
      <w:r>
        <w:rPr>
          <w:rFonts w:asciiTheme="minorHAnsi" w:hAnsiTheme="minorHAnsi"/>
          <w:spacing w:val="17"/>
          <w:w w:val="101"/>
          <w:position w:val="16"/>
        </w:rPr>
        <w:t xml:space="preserve"> </w:t>
      </w:r>
      <w:r>
        <w:rPr>
          <w:rFonts w:asciiTheme="minorHAnsi" w:hAnsiTheme="minorHAnsi"/>
          <w:spacing w:val="-1"/>
          <w:position w:val="16"/>
        </w:rPr>
        <w:t>lighthouse xxxxxxx</w:t>
      </w:r>
      <w:r>
        <w:rPr>
          <w:rFonts w:asciiTheme="minorHAnsi" w:hAnsiTheme="minorHAnsi"/>
          <w:spacing w:val="4"/>
          <w:position w:val="16"/>
        </w:rPr>
        <w:t xml:space="preserve"> </w:t>
      </w:r>
      <w:r>
        <w:rPr>
          <w:rFonts w:asciiTheme="minorHAnsi" w:hAnsiTheme="minorHAnsi"/>
          <w:spacing w:val="-1"/>
          <w:position w:val="16"/>
        </w:rPr>
        <w:t>to</w:t>
      </w:r>
      <w:r>
        <w:rPr>
          <w:rFonts w:asciiTheme="minorHAnsi" w:hAnsiTheme="minorHAnsi"/>
          <w:spacing w:val="3"/>
          <w:position w:val="16"/>
        </w:rPr>
        <w:t xml:space="preserve"> </w:t>
      </w:r>
      <w:r>
        <w:rPr>
          <w:rFonts w:asciiTheme="minorHAnsi" w:hAnsiTheme="minorHAnsi"/>
          <w:spacing w:val="-1"/>
          <w:position w:val="16"/>
        </w:rPr>
        <w:t>the</w:t>
      </w:r>
      <w:r>
        <w:rPr>
          <w:rFonts w:asciiTheme="minorHAnsi" w:hAnsiTheme="minorHAnsi"/>
          <w:spacing w:val="16"/>
          <w:position w:val="16"/>
        </w:rPr>
        <w:t xml:space="preserve"> </w:t>
      </w:r>
      <w:r>
        <w:rPr>
          <w:rFonts w:asciiTheme="minorHAnsi" w:hAnsiTheme="minorHAnsi"/>
          <w:spacing w:val="-1"/>
          <w:position w:val="16"/>
        </w:rPr>
        <w:t>public</w:t>
      </w:r>
      <w:r>
        <w:rPr>
          <w:rFonts w:asciiTheme="minorHAnsi" w:hAnsiTheme="minorHAnsi"/>
          <w:spacing w:val="10"/>
          <w:position w:val="16"/>
        </w:rPr>
        <w:t xml:space="preserve"> </w:t>
      </w:r>
      <w:r>
        <w:rPr>
          <w:rFonts w:asciiTheme="minorHAnsi" w:hAnsiTheme="minorHAnsi"/>
          <w:spacing w:val="-1"/>
          <w:position w:val="16"/>
        </w:rPr>
        <w:t>an</w:t>
      </w:r>
      <w:r>
        <w:rPr>
          <w:rFonts w:asciiTheme="minorHAnsi" w:hAnsiTheme="minorHAnsi"/>
          <w:spacing w:val="-2"/>
          <w:position w:val="16"/>
        </w:rPr>
        <w:t>d</w:t>
      </w:r>
      <w:r>
        <w:rPr>
          <w:rFonts w:asciiTheme="minorHAnsi" w:hAnsiTheme="minorHAnsi"/>
          <w:spacing w:val="4"/>
          <w:position w:val="16"/>
        </w:rPr>
        <w:t xml:space="preserve"> </w:t>
      </w:r>
      <w:r>
        <w:rPr>
          <w:rFonts w:asciiTheme="minorHAnsi" w:hAnsiTheme="minorHAnsi"/>
          <w:spacing w:val="-2"/>
          <w:position w:val="16"/>
        </w:rPr>
        <w:t>to</w:t>
      </w:r>
      <w:r>
        <w:rPr>
          <w:rFonts w:asciiTheme="minorHAnsi" w:hAnsiTheme="minorHAnsi"/>
          <w:spacing w:val="11"/>
          <w:position w:val="16"/>
        </w:rPr>
        <w:t xml:space="preserve"> </w:t>
      </w:r>
      <w:r>
        <w:rPr>
          <w:rFonts w:asciiTheme="minorHAnsi" w:hAnsiTheme="minorHAnsi"/>
          <w:spacing w:val="-2"/>
          <w:position w:val="16"/>
        </w:rPr>
        <w:t>collect</w:t>
      </w:r>
      <w:r>
        <w:rPr>
          <w:rFonts w:asciiTheme="minorHAnsi" w:hAnsiTheme="minorHAnsi"/>
          <w:spacing w:val="11"/>
          <w:position w:val="16"/>
        </w:rPr>
        <w:t xml:space="preserve"> </w:t>
      </w:r>
      <w:r>
        <w:rPr>
          <w:rFonts w:asciiTheme="minorHAnsi" w:hAnsiTheme="minorHAnsi"/>
          <w:spacing w:val="-2"/>
          <w:position w:val="16"/>
        </w:rPr>
        <w:t>a</w:t>
      </w:r>
      <w:r>
        <w:rPr>
          <w:rFonts w:asciiTheme="minorHAnsi" w:hAnsiTheme="minorHAnsi"/>
          <w:spacing w:val="2"/>
          <w:position w:val="16"/>
        </w:rPr>
        <w:t xml:space="preserve"> </w:t>
      </w:r>
      <w:r>
        <w:rPr>
          <w:rFonts w:asciiTheme="minorHAnsi" w:hAnsiTheme="minorHAnsi"/>
          <w:spacing w:val="-2"/>
          <w:position w:val="16"/>
        </w:rPr>
        <w:t>fee.</w:t>
      </w:r>
    </w:p>
    <w:p w14:paraId="06648558" w14:textId="77777777" w:rsidR="000F72C1" w:rsidRDefault="0020793E">
      <w:pPr>
        <w:pStyle w:val="BodyText"/>
        <w:spacing w:before="1" w:line="187" w:lineRule="auto"/>
        <w:ind w:left="30"/>
        <w:rPr>
          <w:rFonts w:asciiTheme="minorHAnsi" w:hAnsiTheme="minorHAnsi"/>
        </w:rPr>
      </w:pPr>
      <w:r>
        <w:rPr>
          <w:rFonts w:asciiTheme="minorHAnsi" w:hAnsiTheme="minorHAnsi"/>
          <w:spacing w:val="-1"/>
        </w:rPr>
        <w:t>This Grant of an Agreement does</w:t>
      </w:r>
      <w:r>
        <w:rPr>
          <w:rFonts w:asciiTheme="minorHAnsi" w:hAnsiTheme="minorHAnsi"/>
          <w:spacing w:val="17"/>
        </w:rPr>
        <w:t xml:space="preserve"> </w:t>
      </w:r>
      <w:r>
        <w:rPr>
          <w:rFonts w:asciiTheme="minorHAnsi" w:hAnsiTheme="minorHAnsi"/>
          <w:spacing w:val="-1"/>
        </w:rPr>
        <w:t>not</w:t>
      </w:r>
      <w:r>
        <w:rPr>
          <w:rFonts w:asciiTheme="minorHAnsi" w:hAnsiTheme="minorHAnsi"/>
          <w:spacing w:val="17"/>
          <w:w w:val="101"/>
        </w:rPr>
        <w:t xml:space="preserve"> </w:t>
      </w:r>
      <w:r>
        <w:rPr>
          <w:rFonts w:asciiTheme="minorHAnsi" w:hAnsiTheme="minorHAnsi"/>
          <w:spacing w:val="-1"/>
        </w:rPr>
        <w:t>prevent</w:t>
      </w:r>
      <w:r>
        <w:rPr>
          <w:rFonts w:asciiTheme="minorHAnsi" w:hAnsiTheme="minorHAnsi"/>
          <w:spacing w:val="2"/>
        </w:rPr>
        <w:t xml:space="preserve"> </w:t>
      </w:r>
      <w:r>
        <w:rPr>
          <w:rFonts w:asciiTheme="minorHAnsi" w:hAnsiTheme="minorHAnsi"/>
          <w:spacing w:val="-1"/>
        </w:rPr>
        <w:t>the</w:t>
      </w:r>
      <w:r>
        <w:rPr>
          <w:rFonts w:asciiTheme="minorHAnsi" w:hAnsiTheme="minorHAnsi"/>
          <w:spacing w:val="9"/>
        </w:rPr>
        <w:t xml:space="preserve"> </w:t>
      </w:r>
      <w:r>
        <w:rPr>
          <w:rFonts w:asciiTheme="minorHAnsi" w:hAnsiTheme="minorHAnsi"/>
          <w:spacing w:val="-1"/>
        </w:rPr>
        <w:t>SMA</w:t>
      </w:r>
      <w:r>
        <w:rPr>
          <w:rFonts w:asciiTheme="minorHAnsi" w:hAnsiTheme="minorHAnsi"/>
          <w:spacing w:val="4"/>
        </w:rPr>
        <w:t xml:space="preserve"> </w:t>
      </w:r>
      <w:r>
        <w:rPr>
          <w:rFonts w:asciiTheme="minorHAnsi" w:hAnsiTheme="minorHAnsi"/>
          <w:spacing w:val="-1"/>
        </w:rPr>
        <w:t>from</w:t>
      </w:r>
      <w:r>
        <w:rPr>
          <w:rFonts w:asciiTheme="minorHAnsi" w:hAnsiTheme="minorHAnsi"/>
          <w:spacing w:val="17"/>
          <w:w w:val="101"/>
        </w:rPr>
        <w:t xml:space="preserve"> </w:t>
      </w:r>
      <w:r>
        <w:rPr>
          <w:rFonts w:asciiTheme="minorHAnsi" w:hAnsiTheme="minorHAnsi"/>
          <w:spacing w:val="-1"/>
        </w:rPr>
        <w:t>u</w:t>
      </w:r>
      <w:r>
        <w:rPr>
          <w:rFonts w:asciiTheme="minorHAnsi" w:hAnsiTheme="minorHAnsi"/>
          <w:spacing w:val="-2"/>
        </w:rPr>
        <w:t>sing</w:t>
      </w:r>
      <w:r>
        <w:rPr>
          <w:rFonts w:asciiTheme="minorHAnsi" w:hAnsiTheme="minorHAnsi"/>
          <w:spacing w:val="3"/>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lighthouse.</w:t>
      </w:r>
    </w:p>
    <w:p w14:paraId="06648559" w14:textId="77777777" w:rsidR="000F72C1" w:rsidRDefault="000F72C1">
      <w:pPr>
        <w:spacing w:line="248" w:lineRule="auto"/>
        <w:rPr>
          <w:rFonts w:asciiTheme="minorHAnsi" w:hAnsiTheme="minorHAnsi"/>
        </w:rPr>
      </w:pPr>
    </w:p>
    <w:p w14:paraId="0664855A" w14:textId="77777777" w:rsidR="000F72C1" w:rsidRDefault="000F72C1">
      <w:pPr>
        <w:spacing w:line="249" w:lineRule="auto"/>
        <w:rPr>
          <w:rFonts w:asciiTheme="minorHAnsi" w:hAnsiTheme="minorHAnsi"/>
        </w:rPr>
      </w:pPr>
    </w:p>
    <w:p w14:paraId="0664855B" w14:textId="77777777" w:rsidR="000F72C1" w:rsidRDefault="0020793E">
      <w:pPr>
        <w:pStyle w:val="BodyText"/>
        <w:spacing w:before="68" w:line="389" w:lineRule="exact"/>
        <w:ind w:left="4049"/>
        <w:rPr>
          <w:rFonts w:asciiTheme="minorHAnsi" w:hAnsiTheme="minorHAnsi"/>
        </w:rPr>
      </w:pPr>
      <w:r>
        <w:rPr>
          <w:rFonts w:asciiTheme="minorHAnsi" w:hAnsiTheme="minorHAnsi"/>
          <w:spacing w:val="-2"/>
          <w:position w:val="16"/>
        </w:rPr>
        <w:t>2</w:t>
      </w:r>
      <w:r>
        <w:rPr>
          <w:rFonts w:asciiTheme="minorHAnsi" w:hAnsiTheme="minorHAnsi"/>
          <w:spacing w:val="14"/>
          <w:position w:val="16"/>
        </w:rPr>
        <w:t xml:space="preserve"> </w:t>
      </w:r>
      <w:r>
        <w:rPr>
          <w:rFonts w:asciiTheme="minorHAnsi" w:hAnsiTheme="minorHAnsi"/>
          <w:spacing w:val="-2"/>
          <w:position w:val="16"/>
        </w:rPr>
        <w:t>§</w:t>
      </w:r>
      <w:r>
        <w:rPr>
          <w:rFonts w:asciiTheme="minorHAnsi" w:hAnsiTheme="minorHAnsi"/>
          <w:spacing w:val="17"/>
          <w:position w:val="16"/>
        </w:rPr>
        <w:t xml:space="preserve"> </w:t>
      </w:r>
      <w:r>
        <w:rPr>
          <w:rFonts w:asciiTheme="minorHAnsi" w:hAnsiTheme="minorHAnsi"/>
          <w:spacing w:val="-2"/>
          <w:position w:val="16"/>
        </w:rPr>
        <w:t>Period of Agreement</w:t>
      </w:r>
    </w:p>
    <w:p w14:paraId="0664855C" w14:textId="77777777" w:rsidR="000F72C1" w:rsidRDefault="0020793E">
      <w:pPr>
        <w:pStyle w:val="BodyText"/>
        <w:spacing w:line="187" w:lineRule="auto"/>
        <w:ind w:left="30"/>
        <w:rPr>
          <w:rFonts w:asciiTheme="minorHAnsi" w:hAnsiTheme="minorHAnsi"/>
        </w:rPr>
      </w:pPr>
      <w:r>
        <w:rPr>
          <w:rFonts w:asciiTheme="minorHAnsi" w:hAnsiTheme="minorHAnsi"/>
          <w:spacing w:val="-1"/>
        </w:rPr>
        <w:t>The Agreement</w:t>
      </w:r>
      <w:r>
        <w:rPr>
          <w:rFonts w:asciiTheme="minorHAnsi" w:hAnsiTheme="minorHAnsi"/>
          <w:spacing w:val="31"/>
          <w:w w:val="101"/>
        </w:rPr>
        <w:t xml:space="preserve"> </w:t>
      </w:r>
      <w:r>
        <w:rPr>
          <w:rFonts w:asciiTheme="minorHAnsi" w:hAnsiTheme="minorHAnsi"/>
          <w:spacing w:val="-1"/>
        </w:rPr>
        <w:t>is valid for one year from</w:t>
      </w:r>
      <w:r>
        <w:rPr>
          <w:rFonts w:asciiTheme="minorHAnsi" w:hAnsiTheme="minorHAnsi"/>
          <w:spacing w:val="18"/>
        </w:rPr>
        <w:t xml:space="preserve"> </w:t>
      </w:r>
      <w:r>
        <w:rPr>
          <w:rFonts w:asciiTheme="minorHAnsi" w:hAnsiTheme="minorHAnsi"/>
          <w:spacing w:val="-1"/>
        </w:rPr>
        <w:t>1st April.</w:t>
      </w:r>
    </w:p>
    <w:p w14:paraId="0664855D" w14:textId="77777777" w:rsidR="000F72C1" w:rsidRDefault="000F72C1">
      <w:pPr>
        <w:spacing w:line="248" w:lineRule="auto"/>
        <w:rPr>
          <w:rFonts w:asciiTheme="minorHAnsi" w:hAnsiTheme="minorHAnsi"/>
        </w:rPr>
      </w:pPr>
    </w:p>
    <w:p w14:paraId="0664855E" w14:textId="77777777" w:rsidR="000F72C1" w:rsidRDefault="000F72C1">
      <w:pPr>
        <w:spacing w:line="249" w:lineRule="auto"/>
        <w:rPr>
          <w:rFonts w:asciiTheme="minorHAnsi" w:hAnsiTheme="minorHAnsi"/>
        </w:rPr>
      </w:pPr>
    </w:p>
    <w:p w14:paraId="0664855F" w14:textId="77777777" w:rsidR="000F72C1" w:rsidRDefault="0020793E">
      <w:pPr>
        <w:pStyle w:val="BodyText"/>
        <w:spacing w:before="68" w:line="188" w:lineRule="auto"/>
        <w:ind w:left="4000"/>
        <w:rPr>
          <w:rFonts w:asciiTheme="minorHAnsi" w:hAnsiTheme="minorHAnsi"/>
        </w:rPr>
      </w:pPr>
      <w:r>
        <w:rPr>
          <w:rFonts w:asciiTheme="minorHAnsi" w:hAnsiTheme="minorHAnsi"/>
          <w:spacing w:val="-2"/>
        </w:rPr>
        <w:t>3</w:t>
      </w:r>
      <w:r>
        <w:rPr>
          <w:rFonts w:asciiTheme="minorHAnsi" w:hAnsiTheme="minorHAnsi"/>
          <w:spacing w:val="17"/>
          <w:w w:val="101"/>
        </w:rPr>
        <w:t xml:space="preserve"> </w:t>
      </w:r>
      <w:r>
        <w:rPr>
          <w:rFonts w:asciiTheme="minorHAnsi" w:hAnsiTheme="minorHAnsi"/>
          <w:spacing w:val="-2"/>
        </w:rPr>
        <w:t>§</w:t>
      </w:r>
      <w:r>
        <w:rPr>
          <w:rFonts w:asciiTheme="minorHAnsi" w:hAnsiTheme="minorHAnsi"/>
          <w:spacing w:val="19"/>
          <w:w w:val="101"/>
        </w:rPr>
        <w:t xml:space="preserve"> </w:t>
      </w:r>
      <w:r>
        <w:rPr>
          <w:rFonts w:asciiTheme="minorHAnsi" w:hAnsiTheme="minorHAnsi"/>
          <w:spacing w:val="-2"/>
        </w:rPr>
        <w:t>Notice of Termination</w:t>
      </w:r>
    </w:p>
    <w:p w14:paraId="06648560" w14:textId="77777777" w:rsidR="000F72C1" w:rsidRDefault="0020793E">
      <w:pPr>
        <w:pStyle w:val="BodyText"/>
        <w:spacing w:before="176" w:line="214" w:lineRule="auto"/>
        <w:ind w:left="39" w:right="769" w:firstLine="7"/>
        <w:rPr>
          <w:rFonts w:asciiTheme="minorHAnsi" w:hAnsiTheme="minorHAnsi"/>
        </w:rPr>
      </w:pPr>
      <w:r>
        <w:rPr>
          <w:rFonts w:asciiTheme="minorHAnsi" w:hAnsiTheme="minorHAnsi"/>
          <w:spacing w:val="-1"/>
        </w:rPr>
        <w:t>Notice</w:t>
      </w:r>
      <w:r>
        <w:rPr>
          <w:rFonts w:asciiTheme="minorHAnsi" w:hAnsiTheme="minorHAnsi"/>
          <w:spacing w:val="14"/>
        </w:rPr>
        <w:t xml:space="preserve"> </w:t>
      </w:r>
      <w:r>
        <w:rPr>
          <w:rFonts w:asciiTheme="minorHAnsi" w:hAnsiTheme="minorHAnsi"/>
          <w:spacing w:val="-1"/>
        </w:rPr>
        <w:t>of termination</w:t>
      </w:r>
      <w:r>
        <w:rPr>
          <w:rFonts w:asciiTheme="minorHAnsi" w:hAnsiTheme="minorHAnsi"/>
          <w:spacing w:val="12"/>
        </w:rPr>
        <w:t xml:space="preserve"> </w:t>
      </w:r>
      <w:r>
        <w:rPr>
          <w:rFonts w:asciiTheme="minorHAnsi" w:hAnsiTheme="minorHAnsi"/>
          <w:spacing w:val="-1"/>
        </w:rPr>
        <w:t>of the Agreement</w:t>
      </w:r>
      <w:r>
        <w:rPr>
          <w:rFonts w:asciiTheme="minorHAnsi" w:hAnsiTheme="minorHAnsi"/>
          <w:spacing w:val="14"/>
          <w:w w:val="101"/>
        </w:rPr>
        <w:t xml:space="preserve"> </w:t>
      </w:r>
      <w:r>
        <w:rPr>
          <w:rFonts w:asciiTheme="minorHAnsi" w:hAnsiTheme="minorHAnsi"/>
          <w:spacing w:val="-1"/>
        </w:rPr>
        <w:t>shall</w:t>
      </w:r>
      <w:r>
        <w:rPr>
          <w:rFonts w:asciiTheme="minorHAnsi" w:hAnsiTheme="minorHAnsi"/>
          <w:spacing w:val="22"/>
        </w:rPr>
        <w:t xml:space="preserve"> </w:t>
      </w:r>
      <w:r>
        <w:rPr>
          <w:rFonts w:asciiTheme="minorHAnsi" w:hAnsiTheme="minorHAnsi"/>
          <w:spacing w:val="-1"/>
        </w:rPr>
        <w:t>be</w:t>
      </w:r>
      <w:r>
        <w:rPr>
          <w:rFonts w:asciiTheme="minorHAnsi" w:hAnsiTheme="minorHAnsi"/>
          <w:spacing w:val="11"/>
        </w:rPr>
        <w:t xml:space="preserve"> </w:t>
      </w:r>
      <w:r>
        <w:rPr>
          <w:rFonts w:asciiTheme="minorHAnsi" w:hAnsiTheme="minorHAnsi"/>
          <w:spacing w:val="-1"/>
        </w:rPr>
        <w:t>given</w:t>
      </w:r>
      <w:r>
        <w:rPr>
          <w:rFonts w:asciiTheme="minorHAnsi" w:hAnsiTheme="minorHAnsi"/>
          <w:spacing w:val="22"/>
        </w:rPr>
        <w:t xml:space="preserve"> </w:t>
      </w:r>
      <w:r>
        <w:rPr>
          <w:rFonts w:asciiTheme="minorHAnsi" w:hAnsiTheme="minorHAnsi"/>
          <w:spacing w:val="-1"/>
        </w:rPr>
        <w:t>not</w:t>
      </w:r>
      <w:r>
        <w:rPr>
          <w:rFonts w:asciiTheme="minorHAnsi" w:hAnsiTheme="minorHAnsi"/>
          <w:spacing w:val="22"/>
          <w:w w:val="101"/>
        </w:rPr>
        <w:t xml:space="preserve"> </w:t>
      </w:r>
      <w:r>
        <w:rPr>
          <w:rFonts w:asciiTheme="minorHAnsi" w:hAnsiTheme="minorHAnsi"/>
          <w:spacing w:val="-1"/>
        </w:rPr>
        <w:t>later than</w:t>
      </w:r>
      <w:r>
        <w:rPr>
          <w:rFonts w:asciiTheme="minorHAnsi" w:hAnsiTheme="minorHAnsi"/>
          <w:spacing w:val="12"/>
          <w:w w:val="101"/>
        </w:rPr>
        <w:t xml:space="preserve"> </w:t>
      </w:r>
      <w:r>
        <w:rPr>
          <w:rFonts w:asciiTheme="minorHAnsi" w:hAnsiTheme="minorHAnsi"/>
          <w:spacing w:val="-1"/>
        </w:rPr>
        <w:t>September</w:t>
      </w:r>
      <w:r>
        <w:rPr>
          <w:rFonts w:asciiTheme="minorHAnsi" w:hAnsiTheme="minorHAnsi"/>
          <w:spacing w:val="14"/>
        </w:rPr>
        <w:t xml:space="preserve"> </w:t>
      </w:r>
      <w:r>
        <w:rPr>
          <w:rFonts w:asciiTheme="minorHAnsi" w:hAnsiTheme="minorHAnsi"/>
          <w:spacing w:val="-1"/>
        </w:rPr>
        <w:t>30th the y</w:t>
      </w:r>
      <w:r>
        <w:rPr>
          <w:rFonts w:asciiTheme="minorHAnsi" w:hAnsiTheme="minorHAnsi"/>
          <w:spacing w:val="-2"/>
        </w:rPr>
        <w:t>ear</w:t>
      </w:r>
      <w:r>
        <w:rPr>
          <w:rFonts w:asciiTheme="minorHAnsi" w:hAnsiTheme="minorHAnsi"/>
          <w:spacing w:val="19"/>
        </w:rPr>
        <w:t xml:space="preserve"> </w:t>
      </w:r>
      <w:r>
        <w:rPr>
          <w:rFonts w:asciiTheme="minorHAnsi" w:hAnsiTheme="minorHAnsi"/>
          <w:spacing w:val="-2"/>
        </w:rPr>
        <w:t>prior</w:t>
      </w:r>
      <w:r>
        <w:rPr>
          <w:rFonts w:asciiTheme="minorHAnsi" w:hAnsiTheme="minorHAnsi"/>
          <w:spacing w:val="6"/>
        </w:rPr>
        <w:t xml:space="preserve"> </w:t>
      </w:r>
      <w:r>
        <w:rPr>
          <w:rFonts w:asciiTheme="minorHAnsi" w:hAnsiTheme="minorHAnsi"/>
          <w:spacing w:val="-2"/>
        </w:rPr>
        <w:t>to</w:t>
      </w:r>
      <w:r>
        <w:rPr>
          <w:rFonts w:asciiTheme="minorHAnsi" w:hAnsiTheme="minorHAnsi"/>
          <w:spacing w:val="10"/>
        </w:rPr>
        <w:t xml:space="preserve">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expiry.</w:t>
      </w:r>
      <w:r>
        <w:rPr>
          <w:rFonts w:asciiTheme="minorHAnsi" w:hAnsiTheme="minorHAnsi"/>
        </w:rPr>
        <w:t xml:space="preserve"> </w:t>
      </w:r>
      <w:r>
        <w:rPr>
          <w:rFonts w:asciiTheme="minorHAnsi" w:hAnsiTheme="minorHAnsi"/>
          <w:spacing w:val="-1"/>
        </w:rPr>
        <w:t>Otherwise the Agreement</w:t>
      </w:r>
      <w:r>
        <w:rPr>
          <w:rFonts w:asciiTheme="minorHAnsi" w:hAnsiTheme="minorHAnsi"/>
          <w:spacing w:val="15"/>
          <w:w w:val="101"/>
        </w:rPr>
        <w:t xml:space="preserve"> </w:t>
      </w:r>
      <w:r>
        <w:rPr>
          <w:rFonts w:asciiTheme="minorHAnsi" w:hAnsiTheme="minorHAnsi"/>
          <w:spacing w:val="-1"/>
        </w:rPr>
        <w:t>is</w:t>
      </w:r>
      <w:r>
        <w:rPr>
          <w:rFonts w:asciiTheme="minorHAnsi" w:hAnsiTheme="minorHAnsi"/>
          <w:spacing w:val="17"/>
          <w:w w:val="101"/>
        </w:rPr>
        <w:t xml:space="preserve"> </w:t>
      </w:r>
      <w:r>
        <w:rPr>
          <w:rFonts w:asciiTheme="minorHAnsi" w:hAnsiTheme="minorHAnsi"/>
          <w:spacing w:val="-1"/>
        </w:rPr>
        <w:t>prolonged</w:t>
      </w:r>
      <w:r>
        <w:rPr>
          <w:rFonts w:asciiTheme="minorHAnsi" w:hAnsiTheme="minorHAnsi"/>
          <w:spacing w:val="16"/>
        </w:rPr>
        <w:t xml:space="preserve"> </w:t>
      </w:r>
      <w:r>
        <w:rPr>
          <w:rFonts w:asciiTheme="minorHAnsi" w:hAnsiTheme="minorHAnsi"/>
          <w:spacing w:val="-1"/>
        </w:rPr>
        <w:t>by one year at</w:t>
      </w:r>
      <w:r>
        <w:rPr>
          <w:rFonts w:asciiTheme="minorHAnsi" w:hAnsiTheme="minorHAnsi"/>
          <w:spacing w:val="-2"/>
        </w:rPr>
        <w:t xml:space="preserve"> a</w:t>
      </w:r>
      <w:r>
        <w:rPr>
          <w:rFonts w:asciiTheme="minorHAnsi" w:hAnsiTheme="minorHAnsi"/>
          <w:spacing w:val="4"/>
        </w:rPr>
        <w:t xml:space="preserve"> </w:t>
      </w:r>
      <w:r>
        <w:rPr>
          <w:rFonts w:asciiTheme="minorHAnsi" w:hAnsiTheme="minorHAnsi"/>
          <w:spacing w:val="-2"/>
        </w:rPr>
        <w:t>time.</w:t>
      </w:r>
    </w:p>
    <w:p w14:paraId="06648561" w14:textId="77777777" w:rsidR="000F72C1" w:rsidRDefault="0020793E">
      <w:pPr>
        <w:pStyle w:val="BodyText"/>
        <w:spacing w:before="177" w:line="223" w:lineRule="auto"/>
        <w:ind w:left="32" w:right="767" w:firstLine="15"/>
        <w:jc w:val="both"/>
        <w:rPr>
          <w:rFonts w:asciiTheme="minorHAnsi" w:hAnsiTheme="minorHAnsi"/>
        </w:rPr>
      </w:pPr>
      <w:r>
        <w:rPr>
          <w:rFonts w:asciiTheme="minorHAnsi" w:hAnsiTheme="minorHAnsi"/>
          <w:spacing w:val="-1"/>
        </w:rPr>
        <w:t>Each of the</w:t>
      </w:r>
      <w:r>
        <w:rPr>
          <w:rFonts w:asciiTheme="minorHAnsi" w:hAnsiTheme="minorHAnsi"/>
          <w:spacing w:val="15"/>
        </w:rPr>
        <w:t xml:space="preserve"> </w:t>
      </w:r>
      <w:r>
        <w:rPr>
          <w:rFonts w:asciiTheme="minorHAnsi" w:hAnsiTheme="minorHAnsi"/>
          <w:spacing w:val="-1"/>
        </w:rPr>
        <w:t>parties,</w:t>
      </w:r>
      <w:r>
        <w:rPr>
          <w:rFonts w:asciiTheme="minorHAnsi" w:hAnsiTheme="minorHAnsi"/>
          <w:spacing w:val="15"/>
        </w:rPr>
        <w:t xml:space="preserve"> </w:t>
      </w:r>
      <w:r>
        <w:rPr>
          <w:rFonts w:asciiTheme="minorHAnsi" w:hAnsiTheme="minorHAnsi"/>
          <w:spacing w:val="-1"/>
        </w:rPr>
        <w:t>however,</w:t>
      </w:r>
      <w:r>
        <w:rPr>
          <w:rFonts w:asciiTheme="minorHAnsi" w:hAnsiTheme="minorHAnsi"/>
          <w:spacing w:val="14"/>
          <w:w w:val="101"/>
        </w:rPr>
        <w:t xml:space="preserve"> </w:t>
      </w:r>
      <w:r>
        <w:rPr>
          <w:rFonts w:asciiTheme="minorHAnsi" w:hAnsiTheme="minorHAnsi"/>
          <w:spacing w:val="-1"/>
        </w:rPr>
        <w:t>has the</w:t>
      </w:r>
      <w:r>
        <w:rPr>
          <w:rFonts w:asciiTheme="minorHAnsi" w:hAnsiTheme="minorHAnsi"/>
          <w:spacing w:val="13"/>
        </w:rPr>
        <w:t xml:space="preserve"> </w:t>
      </w:r>
      <w:r>
        <w:rPr>
          <w:rFonts w:asciiTheme="minorHAnsi" w:hAnsiTheme="minorHAnsi"/>
          <w:spacing w:val="-1"/>
        </w:rPr>
        <w:t>right to waive the Agreement</w:t>
      </w:r>
      <w:r>
        <w:rPr>
          <w:rFonts w:asciiTheme="minorHAnsi" w:hAnsiTheme="minorHAnsi"/>
          <w:spacing w:val="12"/>
          <w:w w:val="101"/>
        </w:rPr>
        <w:t xml:space="preserve"> </w:t>
      </w:r>
      <w:r>
        <w:rPr>
          <w:rFonts w:asciiTheme="minorHAnsi" w:hAnsiTheme="minorHAnsi"/>
          <w:spacing w:val="-1"/>
        </w:rPr>
        <w:t>prematurely</w:t>
      </w:r>
      <w:r>
        <w:rPr>
          <w:rFonts w:asciiTheme="minorHAnsi" w:hAnsiTheme="minorHAnsi"/>
          <w:spacing w:val="-2"/>
        </w:rPr>
        <w:t xml:space="preserve"> with</w:t>
      </w:r>
      <w:r>
        <w:rPr>
          <w:rFonts w:asciiTheme="minorHAnsi" w:hAnsiTheme="minorHAnsi"/>
          <w:spacing w:val="12"/>
        </w:rPr>
        <w:t xml:space="preserve"> </w:t>
      </w:r>
      <w:r>
        <w:rPr>
          <w:rFonts w:asciiTheme="minorHAnsi" w:hAnsiTheme="minorHAnsi"/>
          <w:spacing w:val="-2"/>
        </w:rPr>
        <w:t>immediate effect, should the</w:t>
      </w:r>
      <w:r>
        <w:rPr>
          <w:rFonts w:asciiTheme="minorHAnsi" w:hAnsiTheme="minorHAnsi"/>
        </w:rPr>
        <w:t xml:space="preserve"> </w:t>
      </w:r>
      <w:r>
        <w:rPr>
          <w:rFonts w:asciiTheme="minorHAnsi" w:hAnsiTheme="minorHAnsi"/>
          <w:spacing w:val="-1"/>
        </w:rPr>
        <w:t>other</w:t>
      </w:r>
      <w:r>
        <w:rPr>
          <w:rFonts w:asciiTheme="minorHAnsi" w:hAnsiTheme="minorHAnsi"/>
          <w:spacing w:val="20"/>
        </w:rPr>
        <w:t xml:space="preserve"> </w:t>
      </w:r>
      <w:r>
        <w:rPr>
          <w:rFonts w:asciiTheme="minorHAnsi" w:hAnsiTheme="minorHAnsi"/>
          <w:spacing w:val="-1"/>
        </w:rPr>
        <w:t>party offend</w:t>
      </w:r>
      <w:r>
        <w:rPr>
          <w:rFonts w:asciiTheme="minorHAnsi" w:hAnsiTheme="minorHAnsi"/>
          <w:spacing w:val="12"/>
        </w:rPr>
        <w:t xml:space="preserve"> </w:t>
      </w:r>
      <w:r>
        <w:rPr>
          <w:rFonts w:asciiTheme="minorHAnsi" w:hAnsiTheme="minorHAnsi"/>
          <w:spacing w:val="-1"/>
        </w:rPr>
        <w:t>against a</w:t>
      </w:r>
      <w:r>
        <w:rPr>
          <w:rFonts w:asciiTheme="minorHAnsi" w:hAnsiTheme="minorHAnsi"/>
          <w:spacing w:val="12"/>
          <w:w w:val="101"/>
        </w:rPr>
        <w:t xml:space="preserve"> </w:t>
      </w:r>
      <w:r>
        <w:rPr>
          <w:rFonts w:asciiTheme="minorHAnsi" w:hAnsiTheme="minorHAnsi"/>
          <w:spacing w:val="-1"/>
        </w:rPr>
        <w:t>contractual</w:t>
      </w:r>
      <w:r>
        <w:rPr>
          <w:rFonts w:asciiTheme="minorHAnsi" w:hAnsiTheme="minorHAnsi"/>
          <w:spacing w:val="12"/>
          <w:w w:val="101"/>
        </w:rPr>
        <w:t xml:space="preserve"> </w:t>
      </w:r>
      <w:r>
        <w:rPr>
          <w:rFonts w:asciiTheme="minorHAnsi" w:hAnsiTheme="minorHAnsi"/>
          <w:spacing w:val="-1"/>
        </w:rPr>
        <w:t>commitment of substantial</w:t>
      </w:r>
      <w:r>
        <w:rPr>
          <w:rFonts w:asciiTheme="minorHAnsi" w:hAnsiTheme="minorHAnsi"/>
          <w:spacing w:val="15"/>
        </w:rPr>
        <w:t xml:space="preserve"> </w:t>
      </w:r>
      <w:r>
        <w:rPr>
          <w:rFonts w:asciiTheme="minorHAnsi" w:hAnsiTheme="minorHAnsi"/>
          <w:spacing w:val="-1"/>
        </w:rPr>
        <w:t>im</w:t>
      </w:r>
      <w:r>
        <w:rPr>
          <w:rFonts w:asciiTheme="minorHAnsi" w:hAnsiTheme="minorHAnsi"/>
          <w:spacing w:val="-2"/>
        </w:rPr>
        <w:t>portance</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responsible</w:t>
      </w:r>
      <w:r>
        <w:rPr>
          <w:rFonts w:asciiTheme="minorHAnsi" w:hAnsiTheme="minorHAnsi"/>
          <w:spacing w:val="20"/>
          <w:w w:val="101"/>
        </w:rPr>
        <w:t xml:space="preserve"> </w:t>
      </w:r>
      <w:r>
        <w:rPr>
          <w:rFonts w:asciiTheme="minorHAnsi" w:hAnsiTheme="minorHAnsi"/>
          <w:spacing w:val="-2"/>
        </w:rPr>
        <w:t>party</w:t>
      </w:r>
      <w:r>
        <w:rPr>
          <w:rFonts w:asciiTheme="minorHAnsi" w:hAnsiTheme="minorHAnsi"/>
          <w:spacing w:val="20"/>
        </w:rPr>
        <w:t xml:space="preserve"> </w:t>
      </w:r>
      <w:r>
        <w:rPr>
          <w:rFonts w:asciiTheme="minorHAnsi" w:hAnsiTheme="minorHAnsi"/>
          <w:spacing w:val="-2"/>
        </w:rPr>
        <w:t>has</w:t>
      </w:r>
      <w:r>
        <w:rPr>
          <w:rFonts w:asciiTheme="minorHAnsi" w:hAnsiTheme="minorHAnsi"/>
          <w:spacing w:val="20"/>
        </w:rPr>
        <w:t xml:space="preserve"> </w:t>
      </w:r>
      <w:r>
        <w:rPr>
          <w:rFonts w:asciiTheme="minorHAnsi" w:hAnsiTheme="minorHAnsi"/>
          <w:spacing w:val="-2"/>
        </w:rPr>
        <w:t>not</w:t>
      </w:r>
      <w:r>
        <w:rPr>
          <w:rFonts w:asciiTheme="minorHAnsi" w:hAnsiTheme="minorHAnsi"/>
        </w:rPr>
        <w:t xml:space="preserve"> </w:t>
      </w:r>
      <w:r>
        <w:rPr>
          <w:rFonts w:asciiTheme="minorHAnsi" w:hAnsiTheme="minorHAnsi"/>
          <w:spacing w:val="-1"/>
        </w:rPr>
        <w:t>taken corrective action</w:t>
      </w:r>
      <w:r>
        <w:rPr>
          <w:rFonts w:asciiTheme="minorHAnsi" w:hAnsiTheme="minorHAnsi"/>
          <w:spacing w:val="12"/>
        </w:rPr>
        <w:t xml:space="preserve"> </w:t>
      </w:r>
      <w:r>
        <w:rPr>
          <w:rFonts w:asciiTheme="minorHAnsi" w:hAnsiTheme="minorHAnsi"/>
          <w:spacing w:val="-1"/>
        </w:rPr>
        <w:t>in a</w:t>
      </w:r>
      <w:r>
        <w:rPr>
          <w:rFonts w:asciiTheme="minorHAnsi" w:hAnsiTheme="minorHAnsi"/>
          <w:spacing w:val="12"/>
          <w:w w:val="101"/>
        </w:rPr>
        <w:t xml:space="preserve"> </w:t>
      </w:r>
      <w:r>
        <w:rPr>
          <w:rFonts w:asciiTheme="minorHAnsi" w:hAnsiTheme="minorHAnsi"/>
          <w:spacing w:val="-1"/>
        </w:rPr>
        <w:t>period of three weeks’ time after</w:t>
      </w:r>
      <w:r>
        <w:rPr>
          <w:rFonts w:asciiTheme="minorHAnsi" w:hAnsiTheme="minorHAnsi"/>
          <w:spacing w:val="7"/>
        </w:rPr>
        <w:t xml:space="preserve"> </w:t>
      </w:r>
      <w:r>
        <w:rPr>
          <w:rFonts w:asciiTheme="minorHAnsi" w:hAnsiTheme="minorHAnsi"/>
          <w:spacing w:val="-1"/>
        </w:rPr>
        <w:t>attention</w:t>
      </w:r>
      <w:r>
        <w:rPr>
          <w:rFonts w:asciiTheme="minorHAnsi" w:hAnsiTheme="minorHAnsi"/>
          <w:spacing w:val="12"/>
          <w:w w:val="101"/>
        </w:rPr>
        <w:t xml:space="preserve"> </w:t>
      </w:r>
      <w:r>
        <w:rPr>
          <w:rFonts w:asciiTheme="minorHAnsi" w:hAnsiTheme="minorHAnsi"/>
          <w:spacing w:val="-1"/>
        </w:rPr>
        <w:t>in writing</w:t>
      </w:r>
      <w:r>
        <w:rPr>
          <w:rFonts w:asciiTheme="minorHAnsi" w:hAnsiTheme="minorHAnsi"/>
          <w:spacing w:val="14"/>
        </w:rPr>
        <w:t xml:space="preserve"> </w:t>
      </w:r>
      <w:r>
        <w:rPr>
          <w:rFonts w:asciiTheme="minorHAnsi" w:hAnsiTheme="minorHAnsi"/>
          <w:spacing w:val="-1"/>
        </w:rPr>
        <w:t>has</w:t>
      </w:r>
      <w:r>
        <w:rPr>
          <w:rFonts w:asciiTheme="minorHAnsi" w:hAnsiTheme="minorHAnsi"/>
          <w:spacing w:val="14"/>
          <w:w w:val="101"/>
        </w:rPr>
        <w:t xml:space="preserve"> </w:t>
      </w:r>
      <w:r>
        <w:rPr>
          <w:rFonts w:asciiTheme="minorHAnsi" w:hAnsiTheme="minorHAnsi"/>
          <w:spacing w:val="-1"/>
        </w:rPr>
        <w:t>been</w:t>
      </w:r>
      <w:r>
        <w:rPr>
          <w:rFonts w:asciiTheme="minorHAnsi" w:hAnsiTheme="minorHAnsi"/>
          <w:spacing w:val="7"/>
        </w:rPr>
        <w:t xml:space="preserve"> </w:t>
      </w:r>
      <w:r>
        <w:rPr>
          <w:rFonts w:asciiTheme="minorHAnsi" w:hAnsiTheme="minorHAnsi"/>
          <w:spacing w:val="-1"/>
        </w:rPr>
        <w:t>ca</w:t>
      </w:r>
      <w:r>
        <w:rPr>
          <w:rFonts w:asciiTheme="minorHAnsi" w:hAnsiTheme="minorHAnsi"/>
          <w:spacing w:val="-2"/>
        </w:rPr>
        <w:t>lled</w:t>
      </w:r>
      <w:r>
        <w:rPr>
          <w:rFonts w:asciiTheme="minorHAnsi" w:hAnsiTheme="minorHAnsi"/>
          <w:spacing w:val="1"/>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deficiency.</w:t>
      </w:r>
    </w:p>
    <w:p w14:paraId="06648562" w14:textId="77777777" w:rsidR="000F72C1" w:rsidRDefault="0020793E">
      <w:pPr>
        <w:pStyle w:val="BodyText"/>
        <w:spacing w:before="178" w:line="223" w:lineRule="auto"/>
        <w:ind w:left="32" w:right="768" w:firstLine="15"/>
        <w:jc w:val="both"/>
        <w:rPr>
          <w:rFonts w:asciiTheme="minorHAnsi" w:hAnsiTheme="minorHAnsi"/>
        </w:rPr>
      </w:pPr>
      <w:r>
        <w:rPr>
          <w:rFonts w:asciiTheme="minorHAnsi" w:hAnsiTheme="minorHAnsi"/>
          <w:spacing w:val="-1"/>
        </w:rPr>
        <w:t>Notice  of</w:t>
      </w:r>
      <w:r>
        <w:rPr>
          <w:rFonts w:asciiTheme="minorHAnsi" w:hAnsiTheme="minorHAnsi"/>
          <w:spacing w:val="40"/>
          <w:w w:val="101"/>
        </w:rPr>
        <w:t xml:space="preserve"> </w:t>
      </w:r>
      <w:r>
        <w:rPr>
          <w:rFonts w:asciiTheme="minorHAnsi" w:hAnsiTheme="minorHAnsi"/>
          <w:spacing w:val="-1"/>
        </w:rPr>
        <w:t xml:space="preserve">termination  shall  be  in </w:t>
      </w:r>
      <w:r>
        <w:rPr>
          <w:rFonts w:asciiTheme="minorHAnsi" w:hAnsiTheme="minorHAnsi"/>
          <w:spacing w:val="-2"/>
        </w:rPr>
        <w:t xml:space="preserve"> writing.  Notice  of  termination  may  be  given</w:t>
      </w:r>
      <w:r>
        <w:rPr>
          <w:rFonts w:asciiTheme="minorHAnsi" w:hAnsiTheme="minorHAnsi"/>
          <w:spacing w:val="3"/>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registered</w:t>
      </w:r>
      <w:r>
        <w:rPr>
          <w:rFonts w:asciiTheme="minorHAnsi" w:hAnsiTheme="minorHAnsi"/>
          <w:spacing w:val="3"/>
        </w:rPr>
        <w:t xml:space="preserve">  </w:t>
      </w:r>
      <w:r>
        <w:rPr>
          <w:rFonts w:asciiTheme="minorHAnsi" w:hAnsiTheme="minorHAnsi"/>
          <w:spacing w:val="-2"/>
        </w:rPr>
        <w:t>letter.</w:t>
      </w:r>
      <w:r>
        <w:rPr>
          <w:rFonts w:asciiTheme="minorHAnsi" w:hAnsiTheme="minorHAnsi"/>
          <w:spacing w:val="4"/>
        </w:rPr>
        <w:t xml:space="preserve">  </w:t>
      </w:r>
      <w:r>
        <w:rPr>
          <w:rFonts w:asciiTheme="minorHAnsi" w:hAnsiTheme="minorHAnsi"/>
          <w:spacing w:val="-2"/>
        </w:rPr>
        <w:t>Notice  of</w:t>
      </w:r>
      <w:r>
        <w:rPr>
          <w:rFonts w:asciiTheme="minorHAnsi" w:hAnsiTheme="minorHAnsi"/>
          <w:spacing w:val="1"/>
        </w:rPr>
        <w:t xml:space="preserve"> </w:t>
      </w:r>
      <w:r>
        <w:rPr>
          <w:rFonts w:asciiTheme="minorHAnsi" w:hAnsiTheme="minorHAnsi"/>
          <w:spacing w:val="-1"/>
        </w:rPr>
        <w:t>termination</w:t>
      </w:r>
      <w:r>
        <w:rPr>
          <w:rFonts w:asciiTheme="minorHAnsi" w:hAnsiTheme="minorHAnsi"/>
          <w:spacing w:val="12"/>
          <w:w w:val="101"/>
        </w:rPr>
        <w:t xml:space="preserve"> </w:t>
      </w:r>
      <w:r>
        <w:rPr>
          <w:rFonts w:asciiTheme="minorHAnsi" w:hAnsiTheme="minorHAnsi"/>
          <w:spacing w:val="-1"/>
        </w:rPr>
        <w:t>is considered to</w:t>
      </w:r>
      <w:r>
        <w:rPr>
          <w:rFonts w:asciiTheme="minorHAnsi" w:hAnsiTheme="minorHAnsi"/>
          <w:spacing w:val="16"/>
        </w:rPr>
        <w:t xml:space="preserve"> </w:t>
      </w:r>
      <w:r>
        <w:rPr>
          <w:rFonts w:asciiTheme="minorHAnsi" w:hAnsiTheme="minorHAnsi"/>
          <w:spacing w:val="-1"/>
        </w:rPr>
        <w:t>have</w:t>
      </w:r>
      <w:r>
        <w:rPr>
          <w:rFonts w:asciiTheme="minorHAnsi" w:hAnsiTheme="minorHAnsi"/>
          <w:spacing w:val="15"/>
        </w:rPr>
        <w:t xml:space="preserve"> </w:t>
      </w:r>
      <w:r>
        <w:rPr>
          <w:rFonts w:asciiTheme="minorHAnsi" w:hAnsiTheme="minorHAnsi"/>
          <w:spacing w:val="-1"/>
        </w:rPr>
        <w:t>been</w:t>
      </w:r>
      <w:r>
        <w:rPr>
          <w:rFonts w:asciiTheme="minorHAnsi" w:hAnsiTheme="minorHAnsi"/>
          <w:spacing w:val="12"/>
        </w:rPr>
        <w:t xml:space="preserve"> </w:t>
      </w:r>
      <w:r>
        <w:rPr>
          <w:rFonts w:asciiTheme="minorHAnsi" w:hAnsiTheme="minorHAnsi"/>
          <w:spacing w:val="-1"/>
        </w:rPr>
        <w:t>issued when</w:t>
      </w:r>
      <w:r>
        <w:rPr>
          <w:rFonts w:asciiTheme="minorHAnsi" w:hAnsiTheme="minorHAnsi"/>
          <w:spacing w:val="12"/>
        </w:rPr>
        <w:t xml:space="preserve"> </w:t>
      </w:r>
      <w:r>
        <w:rPr>
          <w:rFonts w:asciiTheme="minorHAnsi" w:hAnsiTheme="minorHAnsi"/>
          <w:spacing w:val="-1"/>
        </w:rPr>
        <w:t xml:space="preserve">it is given </w:t>
      </w:r>
      <w:r>
        <w:rPr>
          <w:rFonts w:asciiTheme="minorHAnsi" w:hAnsiTheme="minorHAnsi"/>
          <w:spacing w:val="-2"/>
        </w:rPr>
        <w:t>for forwarding</w:t>
      </w:r>
      <w:r>
        <w:rPr>
          <w:rFonts w:asciiTheme="minorHAnsi" w:hAnsiTheme="minorHAnsi"/>
          <w:spacing w:val="13"/>
          <w:w w:val="101"/>
        </w:rPr>
        <w:t xml:space="preserve"> </w:t>
      </w:r>
      <w:r>
        <w:rPr>
          <w:rFonts w:asciiTheme="minorHAnsi" w:hAnsiTheme="minorHAnsi"/>
          <w:spacing w:val="-2"/>
        </w:rPr>
        <w:t>by</w:t>
      </w:r>
      <w:r>
        <w:rPr>
          <w:rFonts w:asciiTheme="minorHAnsi" w:hAnsiTheme="minorHAnsi"/>
          <w:spacing w:val="13"/>
          <w:w w:val="101"/>
        </w:rPr>
        <w:t xml:space="preserve"> </w:t>
      </w:r>
      <w:r>
        <w:rPr>
          <w:rFonts w:asciiTheme="minorHAnsi" w:hAnsiTheme="minorHAnsi"/>
          <w:spacing w:val="-2"/>
        </w:rPr>
        <w:t>post to the above</w:t>
      </w:r>
      <w:r>
        <w:rPr>
          <w:rFonts w:asciiTheme="minorHAnsi" w:hAnsiTheme="minorHAnsi"/>
          <w:spacing w:val="8"/>
        </w:rPr>
        <w:t xml:space="preserve"> </w:t>
      </w:r>
      <w:r>
        <w:rPr>
          <w:rFonts w:asciiTheme="minorHAnsi" w:hAnsiTheme="minorHAnsi"/>
          <w:spacing w:val="-2"/>
        </w:rPr>
        <w:t>address. Should</w:t>
      </w:r>
      <w:r>
        <w:rPr>
          <w:rFonts w:asciiTheme="minorHAnsi" w:hAnsiTheme="minorHAnsi"/>
        </w:rPr>
        <w:t xml:space="preserve"> </w:t>
      </w:r>
      <w:r>
        <w:rPr>
          <w:rFonts w:asciiTheme="minorHAnsi" w:hAnsiTheme="minorHAnsi"/>
          <w:spacing w:val="-2"/>
        </w:rPr>
        <w:t>a</w:t>
      </w:r>
      <w:r>
        <w:rPr>
          <w:rFonts w:asciiTheme="minorHAnsi" w:hAnsiTheme="minorHAnsi"/>
          <w:spacing w:val="17"/>
          <w:w w:val="101"/>
        </w:rPr>
        <w:t xml:space="preserve"> </w:t>
      </w:r>
      <w:r>
        <w:rPr>
          <w:rFonts w:asciiTheme="minorHAnsi" w:hAnsiTheme="minorHAnsi"/>
          <w:spacing w:val="-2"/>
        </w:rPr>
        <w:t>party</w:t>
      </w:r>
      <w:r>
        <w:rPr>
          <w:rFonts w:asciiTheme="minorHAnsi" w:hAnsiTheme="minorHAnsi"/>
          <w:spacing w:val="18"/>
        </w:rPr>
        <w:t xml:space="preserve"> </w:t>
      </w:r>
      <w:r>
        <w:rPr>
          <w:rFonts w:asciiTheme="minorHAnsi" w:hAnsiTheme="minorHAnsi"/>
          <w:spacing w:val="-2"/>
        </w:rPr>
        <w:t>have</w:t>
      </w:r>
      <w:r>
        <w:rPr>
          <w:rFonts w:asciiTheme="minorHAnsi" w:hAnsiTheme="minorHAnsi"/>
          <w:spacing w:val="15"/>
        </w:rPr>
        <w:t xml:space="preserve"> </w:t>
      </w:r>
      <w:r>
        <w:rPr>
          <w:rFonts w:asciiTheme="minorHAnsi" w:hAnsiTheme="minorHAnsi"/>
          <w:spacing w:val="-2"/>
        </w:rPr>
        <w:t>provided a</w:t>
      </w:r>
      <w:r>
        <w:rPr>
          <w:rFonts w:asciiTheme="minorHAnsi" w:hAnsiTheme="minorHAnsi"/>
          <w:spacing w:val="17"/>
          <w:w w:val="101"/>
        </w:rPr>
        <w:t xml:space="preserve"> </w:t>
      </w:r>
      <w:r>
        <w:rPr>
          <w:rFonts w:asciiTheme="minorHAnsi" w:hAnsiTheme="minorHAnsi"/>
          <w:spacing w:val="-2"/>
        </w:rPr>
        <w:t>new</w:t>
      </w:r>
      <w:r>
        <w:rPr>
          <w:rFonts w:asciiTheme="minorHAnsi" w:hAnsiTheme="minorHAnsi"/>
          <w:spacing w:val="11"/>
        </w:rPr>
        <w:t xml:space="preserve"> </w:t>
      </w:r>
      <w:r>
        <w:rPr>
          <w:rFonts w:asciiTheme="minorHAnsi" w:hAnsiTheme="minorHAnsi"/>
          <w:spacing w:val="-2"/>
        </w:rPr>
        <w:t>address, then the</w:t>
      </w:r>
      <w:r>
        <w:rPr>
          <w:rFonts w:asciiTheme="minorHAnsi" w:hAnsiTheme="minorHAnsi"/>
          <w:spacing w:val="17"/>
          <w:w w:val="101"/>
        </w:rPr>
        <w:t xml:space="preserve"> </w:t>
      </w:r>
      <w:r>
        <w:rPr>
          <w:rFonts w:asciiTheme="minorHAnsi" w:hAnsiTheme="minorHAnsi"/>
          <w:spacing w:val="-2"/>
        </w:rPr>
        <w:t>new</w:t>
      </w:r>
      <w:r>
        <w:rPr>
          <w:rFonts w:asciiTheme="minorHAnsi" w:hAnsiTheme="minorHAnsi"/>
          <w:spacing w:val="11"/>
        </w:rPr>
        <w:t xml:space="preserve"> </w:t>
      </w:r>
      <w:r>
        <w:rPr>
          <w:rFonts w:asciiTheme="minorHAnsi" w:hAnsiTheme="minorHAnsi"/>
          <w:spacing w:val="-2"/>
        </w:rPr>
        <w:t>a</w:t>
      </w:r>
      <w:r>
        <w:rPr>
          <w:rFonts w:asciiTheme="minorHAnsi" w:hAnsiTheme="minorHAnsi"/>
          <w:spacing w:val="-3"/>
        </w:rPr>
        <w:t>ddress shall</w:t>
      </w:r>
      <w:r>
        <w:rPr>
          <w:rFonts w:asciiTheme="minorHAnsi" w:hAnsiTheme="minorHAnsi"/>
          <w:spacing w:val="17"/>
        </w:rPr>
        <w:t xml:space="preserve"> </w:t>
      </w:r>
      <w:r>
        <w:rPr>
          <w:rFonts w:asciiTheme="minorHAnsi" w:hAnsiTheme="minorHAnsi"/>
          <w:spacing w:val="-3"/>
        </w:rPr>
        <w:t>be</w:t>
      </w:r>
      <w:r>
        <w:rPr>
          <w:rFonts w:asciiTheme="minorHAnsi" w:hAnsiTheme="minorHAnsi"/>
          <w:spacing w:val="17"/>
        </w:rPr>
        <w:t xml:space="preserve"> </w:t>
      </w:r>
      <w:r>
        <w:rPr>
          <w:rFonts w:asciiTheme="minorHAnsi" w:hAnsiTheme="minorHAnsi"/>
          <w:spacing w:val="-3"/>
        </w:rPr>
        <w:t>used.</w:t>
      </w:r>
    </w:p>
    <w:p w14:paraId="06648563" w14:textId="77777777" w:rsidR="000F72C1" w:rsidRDefault="000F72C1">
      <w:pPr>
        <w:spacing w:line="251" w:lineRule="auto"/>
        <w:rPr>
          <w:rFonts w:asciiTheme="minorHAnsi" w:hAnsiTheme="minorHAnsi"/>
        </w:rPr>
      </w:pPr>
    </w:p>
    <w:p w14:paraId="06648564" w14:textId="77777777" w:rsidR="000F72C1" w:rsidRDefault="000F72C1">
      <w:pPr>
        <w:spacing w:line="252" w:lineRule="auto"/>
        <w:rPr>
          <w:rFonts w:asciiTheme="minorHAnsi" w:hAnsiTheme="minorHAnsi"/>
        </w:rPr>
      </w:pPr>
    </w:p>
    <w:p w14:paraId="06648565" w14:textId="77777777" w:rsidR="000F72C1" w:rsidRDefault="0020793E">
      <w:pPr>
        <w:pStyle w:val="BodyText"/>
        <w:spacing w:before="68" w:line="182" w:lineRule="auto"/>
        <w:ind w:left="4814"/>
        <w:rPr>
          <w:rFonts w:asciiTheme="minorHAnsi" w:hAnsiTheme="minorHAnsi"/>
        </w:rPr>
      </w:pPr>
      <w:r>
        <w:rPr>
          <w:rFonts w:asciiTheme="minorHAnsi" w:hAnsiTheme="minorHAnsi"/>
          <w:spacing w:val="-8"/>
        </w:rPr>
        <w:t>4</w:t>
      </w:r>
      <w:r>
        <w:rPr>
          <w:rFonts w:asciiTheme="minorHAnsi" w:hAnsiTheme="minorHAnsi"/>
          <w:spacing w:val="17"/>
        </w:rPr>
        <w:t xml:space="preserve"> </w:t>
      </w:r>
      <w:r>
        <w:rPr>
          <w:rFonts w:asciiTheme="minorHAnsi" w:hAnsiTheme="minorHAnsi"/>
          <w:spacing w:val="-8"/>
        </w:rPr>
        <w:t>§</w:t>
      </w:r>
      <w:r>
        <w:rPr>
          <w:rFonts w:asciiTheme="minorHAnsi" w:hAnsiTheme="minorHAnsi"/>
          <w:spacing w:val="19"/>
          <w:w w:val="101"/>
        </w:rPr>
        <w:t xml:space="preserve"> </w:t>
      </w:r>
      <w:r>
        <w:rPr>
          <w:rFonts w:asciiTheme="minorHAnsi" w:hAnsiTheme="minorHAnsi"/>
          <w:spacing w:val="-8"/>
        </w:rPr>
        <w:t>Fee</w:t>
      </w:r>
    </w:p>
    <w:p w14:paraId="06648566" w14:textId="77777777" w:rsidR="000F72C1" w:rsidRDefault="0020793E">
      <w:pPr>
        <w:pStyle w:val="BodyText"/>
        <w:spacing w:before="176" w:line="217" w:lineRule="auto"/>
        <w:ind w:left="39" w:right="769" w:hanging="9"/>
        <w:jc w:val="both"/>
        <w:rPr>
          <w:rFonts w:asciiTheme="minorHAnsi" w:hAnsiTheme="minorHAnsi"/>
        </w:rPr>
      </w:pPr>
      <w:r>
        <w:rPr>
          <w:rFonts w:asciiTheme="minorHAnsi" w:hAnsiTheme="minorHAnsi"/>
          <w:spacing w:val="-1"/>
        </w:rPr>
        <w:t>The fee for this right to exhibit the lighthouse</w:t>
      </w:r>
      <w:r>
        <w:rPr>
          <w:rFonts w:asciiTheme="minorHAnsi" w:hAnsiTheme="minorHAnsi"/>
          <w:spacing w:val="-2"/>
        </w:rPr>
        <w:t xml:space="preserve"> amounts</w:t>
      </w:r>
      <w:r>
        <w:rPr>
          <w:rFonts w:asciiTheme="minorHAnsi" w:hAnsiTheme="minorHAnsi"/>
          <w:spacing w:val="-10"/>
        </w:rPr>
        <w:t xml:space="preserve"> </w:t>
      </w:r>
      <w:r>
        <w:rPr>
          <w:rFonts w:asciiTheme="minorHAnsi" w:hAnsiTheme="minorHAnsi"/>
          <w:spacing w:val="-2"/>
        </w:rPr>
        <w:t>to Swedish Kronor xxxxxxx thousand per year April 1</w:t>
      </w:r>
      <w:r>
        <w:rPr>
          <w:rFonts w:asciiTheme="minorHAnsi" w:hAnsiTheme="minorHAnsi"/>
          <w:spacing w:val="-12"/>
        </w:rPr>
        <w:t xml:space="preserve"> </w:t>
      </w:r>
      <w:r>
        <w:rPr>
          <w:rFonts w:asciiTheme="minorHAnsi" w:hAnsiTheme="minorHAnsi"/>
          <w:spacing w:val="-2"/>
        </w:rPr>
        <w:t>– March</w:t>
      </w:r>
      <w:r>
        <w:rPr>
          <w:rFonts w:asciiTheme="minorHAnsi" w:hAnsiTheme="minorHAnsi"/>
        </w:rPr>
        <w:t xml:space="preserve"> </w:t>
      </w:r>
      <w:r>
        <w:rPr>
          <w:rFonts w:asciiTheme="minorHAnsi" w:hAnsiTheme="minorHAnsi"/>
          <w:spacing w:val="-2"/>
        </w:rPr>
        <w:t>31. The fee</w:t>
      </w:r>
      <w:r>
        <w:rPr>
          <w:rFonts w:asciiTheme="minorHAnsi" w:hAnsiTheme="minorHAnsi"/>
          <w:spacing w:val="12"/>
          <w:w w:val="101"/>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paid</w:t>
      </w:r>
      <w:r>
        <w:rPr>
          <w:rFonts w:asciiTheme="minorHAnsi" w:hAnsiTheme="minorHAnsi"/>
          <w:spacing w:val="19"/>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advance to</w:t>
      </w:r>
      <w:r>
        <w:rPr>
          <w:rFonts w:asciiTheme="minorHAnsi" w:hAnsiTheme="minorHAnsi"/>
          <w:spacing w:val="14"/>
          <w:w w:val="101"/>
        </w:rPr>
        <w:t xml:space="preserve"> </w:t>
      </w:r>
      <w:r>
        <w:rPr>
          <w:rFonts w:asciiTheme="minorHAnsi" w:hAnsiTheme="minorHAnsi"/>
          <w:spacing w:val="-2"/>
        </w:rPr>
        <w:t>SMA</w:t>
      </w:r>
      <w:r>
        <w:rPr>
          <w:rFonts w:asciiTheme="minorHAnsi" w:hAnsiTheme="minorHAnsi"/>
          <w:spacing w:val="15"/>
        </w:rPr>
        <w:t xml:space="preserve"> </w:t>
      </w:r>
      <w:r>
        <w:rPr>
          <w:rFonts w:asciiTheme="minorHAnsi" w:hAnsiTheme="minorHAnsi"/>
          <w:spacing w:val="-2"/>
        </w:rPr>
        <w:t>as</w:t>
      </w:r>
      <w:r>
        <w:rPr>
          <w:rFonts w:asciiTheme="minorHAnsi" w:hAnsiTheme="minorHAnsi"/>
          <w:spacing w:val="19"/>
          <w:w w:val="101"/>
        </w:rPr>
        <w:t xml:space="preserve"> </w:t>
      </w:r>
      <w:r>
        <w:rPr>
          <w:rFonts w:asciiTheme="minorHAnsi" w:hAnsiTheme="minorHAnsi"/>
          <w:spacing w:val="-2"/>
        </w:rPr>
        <w:t>per</w:t>
      </w:r>
      <w:r>
        <w:rPr>
          <w:rFonts w:asciiTheme="minorHAnsi" w:hAnsiTheme="minorHAnsi"/>
          <w:spacing w:val="19"/>
          <w:w w:val="101"/>
        </w:rPr>
        <w:t xml:space="preserve"> </w:t>
      </w:r>
      <w:r>
        <w:rPr>
          <w:rFonts w:asciiTheme="minorHAnsi" w:hAnsiTheme="minorHAnsi"/>
          <w:spacing w:val="-2"/>
        </w:rPr>
        <w:t>invoice</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19"/>
        </w:rPr>
        <w:t xml:space="preserve"> </w:t>
      </w:r>
      <w:r>
        <w:rPr>
          <w:rFonts w:asciiTheme="minorHAnsi" w:hAnsiTheme="minorHAnsi"/>
          <w:spacing w:val="-2"/>
        </w:rPr>
        <w:t>is</w:t>
      </w:r>
      <w:r>
        <w:rPr>
          <w:rFonts w:asciiTheme="minorHAnsi" w:hAnsiTheme="minorHAnsi"/>
          <w:spacing w:val="16"/>
        </w:rPr>
        <w:t xml:space="preserve"> </w:t>
      </w:r>
      <w:r>
        <w:rPr>
          <w:rFonts w:asciiTheme="minorHAnsi" w:hAnsiTheme="minorHAnsi"/>
          <w:spacing w:val="-2"/>
        </w:rPr>
        <w:t>divided</w:t>
      </w:r>
      <w:r>
        <w:rPr>
          <w:rFonts w:asciiTheme="minorHAnsi" w:hAnsiTheme="minorHAnsi"/>
          <w:spacing w:val="19"/>
        </w:rPr>
        <w:t xml:space="preserve"> </w:t>
      </w:r>
      <w:r>
        <w:rPr>
          <w:rFonts w:asciiTheme="minorHAnsi" w:hAnsiTheme="minorHAnsi"/>
          <w:spacing w:val="-2"/>
        </w:rPr>
        <w:t>in two</w:t>
      </w:r>
      <w:r>
        <w:rPr>
          <w:rFonts w:asciiTheme="minorHAnsi" w:hAnsiTheme="minorHAnsi"/>
          <w:spacing w:val="23"/>
          <w:w w:val="101"/>
        </w:rPr>
        <w:t xml:space="preserve"> </w:t>
      </w:r>
      <w:r>
        <w:rPr>
          <w:rFonts w:asciiTheme="minorHAnsi" w:hAnsiTheme="minorHAnsi"/>
          <w:spacing w:val="-2"/>
        </w:rPr>
        <w:t>payments</w:t>
      </w:r>
      <w:r>
        <w:rPr>
          <w:rFonts w:asciiTheme="minorHAnsi" w:hAnsiTheme="minorHAnsi"/>
          <w:spacing w:val="22"/>
        </w:rPr>
        <w:t xml:space="preserve"> </w:t>
      </w:r>
      <w:r>
        <w:rPr>
          <w:rFonts w:asciiTheme="minorHAnsi" w:hAnsiTheme="minorHAnsi"/>
          <w:spacing w:val="-2"/>
        </w:rPr>
        <w:t>per yea</w:t>
      </w:r>
      <w:r>
        <w:rPr>
          <w:rFonts w:asciiTheme="minorHAnsi" w:hAnsiTheme="minorHAnsi"/>
          <w:spacing w:val="-3"/>
        </w:rPr>
        <w:t>r.</w:t>
      </w:r>
      <w:r>
        <w:rPr>
          <w:rFonts w:asciiTheme="minorHAnsi" w:hAnsiTheme="minorHAnsi"/>
          <w:spacing w:val="22"/>
        </w:rPr>
        <w:t xml:space="preserve"> </w:t>
      </w:r>
      <w:r>
        <w:rPr>
          <w:rFonts w:asciiTheme="minorHAnsi" w:hAnsiTheme="minorHAnsi"/>
          <w:spacing w:val="-3"/>
        </w:rPr>
        <w:t>Part-payment</w:t>
      </w:r>
      <w:r>
        <w:rPr>
          <w:rFonts w:asciiTheme="minorHAnsi" w:hAnsiTheme="minorHAnsi"/>
        </w:rPr>
        <w:t xml:space="preserve"> </w:t>
      </w:r>
      <w:r>
        <w:rPr>
          <w:rFonts w:asciiTheme="minorHAnsi" w:hAnsiTheme="minorHAnsi"/>
          <w:spacing w:val="-2"/>
        </w:rPr>
        <w:t>No.</w:t>
      </w:r>
      <w:r>
        <w:rPr>
          <w:rFonts w:asciiTheme="minorHAnsi" w:hAnsiTheme="minorHAnsi"/>
          <w:spacing w:val="19"/>
          <w:w w:val="101"/>
        </w:rPr>
        <w:t xml:space="preserve"> </w:t>
      </w:r>
      <w:r>
        <w:rPr>
          <w:rFonts w:asciiTheme="minorHAnsi" w:hAnsiTheme="minorHAnsi"/>
          <w:spacing w:val="-2"/>
        </w:rPr>
        <w:t>1 shall</w:t>
      </w:r>
      <w:r>
        <w:rPr>
          <w:rFonts w:asciiTheme="minorHAnsi" w:hAnsiTheme="minorHAnsi"/>
          <w:spacing w:val="17"/>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paid</w:t>
      </w:r>
      <w:r>
        <w:rPr>
          <w:rFonts w:asciiTheme="minorHAnsi" w:hAnsiTheme="minorHAnsi"/>
          <w:spacing w:val="16"/>
          <w:w w:val="101"/>
        </w:rPr>
        <w:t xml:space="preserve"> </w:t>
      </w:r>
      <w:r>
        <w:rPr>
          <w:rFonts w:asciiTheme="minorHAnsi" w:hAnsiTheme="minorHAnsi"/>
          <w:spacing w:val="-2"/>
        </w:rPr>
        <w:t>not</w:t>
      </w:r>
      <w:r>
        <w:rPr>
          <w:rFonts w:asciiTheme="minorHAnsi" w:hAnsiTheme="minorHAnsi"/>
          <w:spacing w:val="18"/>
        </w:rPr>
        <w:t xml:space="preserve"> </w:t>
      </w:r>
      <w:r>
        <w:rPr>
          <w:rFonts w:asciiTheme="minorHAnsi" w:hAnsiTheme="minorHAnsi"/>
          <w:spacing w:val="-2"/>
        </w:rPr>
        <w:t>later than July</w:t>
      </w:r>
      <w:r>
        <w:rPr>
          <w:rFonts w:asciiTheme="minorHAnsi" w:hAnsiTheme="minorHAnsi"/>
          <w:spacing w:val="12"/>
        </w:rPr>
        <w:t xml:space="preserve"> </w:t>
      </w:r>
      <w:r>
        <w:rPr>
          <w:rFonts w:asciiTheme="minorHAnsi" w:hAnsiTheme="minorHAnsi"/>
          <w:spacing w:val="-2"/>
        </w:rPr>
        <w:t>31</w:t>
      </w:r>
      <w:r>
        <w:rPr>
          <w:rFonts w:asciiTheme="minorHAnsi" w:hAnsiTheme="minorHAnsi"/>
          <w:spacing w:val="11"/>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part-pay</w:t>
      </w:r>
      <w:r>
        <w:rPr>
          <w:rFonts w:asciiTheme="minorHAnsi" w:hAnsiTheme="minorHAnsi"/>
          <w:spacing w:val="-3"/>
        </w:rPr>
        <w:t>ment</w:t>
      </w:r>
      <w:r>
        <w:rPr>
          <w:rFonts w:asciiTheme="minorHAnsi" w:hAnsiTheme="minorHAnsi"/>
          <w:spacing w:val="19"/>
          <w:w w:val="101"/>
        </w:rPr>
        <w:t xml:space="preserve"> </w:t>
      </w:r>
      <w:r>
        <w:rPr>
          <w:rFonts w:asciiTheme="minorHAnsi" w:hAnsiTheme="minorHAnsi"/>
          <w:spacing w:val="-3"/>
        </w:rPr>
        <w:t>No.</w:t>
      </w:r>
      <w:r>
        <w:rPr>
          <w:rFonts w:asciiTheme="minorHAnsi" w:hAnsiTheme="minorHAnsi"/>
          <w:spacing w:val="12"/>
          <w:w w:val="101"/>
        </w:rPr>
        <w:t xml:space="preserve"> </w:t>
      </w:r>
      <w:r>
        <w:rPr>
          <w:rFonts w:asciiTheme="minorHAnsi" w:hAnsiTheme="minorHAnsi"/>
          <w:spacing w:val="-3"/>
        </w:rPr>
        <w:t>2</w:t>
      </w:r>
      <w:r>
        <w:rPr>
          <w:rFonts w:asciiTheme="minorHAnsi" w:hAnsiTheme="minorHAnsi"/>
          <w:spacing w:val="18"/>
        </w:rPr>
        <w:t xml:space="preserve"> </w:t>
      </w:r>
      <w:r>
        <w:rPr>
          <w:rFonts w:asciiTheme="minorHAnsi" w:hAnsiTheme="minorHAnsi"/>
          <w:spacing w:val="-3"/>
        </w:rPr>
        <w:t>not</w:t>
      </w:r>
      <w:r>
        <w:rPr>
          <w:rFonts w:asciiTheme="minorHAnsi" w:hAnsiTheme="minorHAnsi"/>
          <w:spacing w:val="18"/>
        </w:rPr>
        <w:t xml:space="preserve"> </w:t>
      </w:r>
      <w:r>
        <w:rPr>
          <w:rFonts w:asciiTheme="minorHAnsi" w:hAnsiTheme="minorHAnsi"/>
          <w:spacing w:val="-3"/>
        </w:rPr>
        <w:t>later than September</w:t>
      </w:r>
      <w:r>
        <w:rPr>
          <w:rFonts w:asciiTheme="minorHAnsi" w:hAnsiTheme="minorHAnsi"/>
          <w:spacing w:val="11"/>
        </w:rPr>
        <w:t xml:space="preserve"> </w:t>
      </w:r>
      <w:r>
        <w:rPr>
          <w:rFonts w:asciiTheme="minorHAnsi" w:hAnsiTheme="minorHAnsi"/>
          <w:spacing w:val="-3"/>
        </w:rPr>
        <w:t>30. VAT</w:t>
      </w:r>
      <w:r>
        <w:rPr>
          <w:rFonts w:asciiTheme="minorHAnsi" w:hAnsiTheme="minorHAnsi"/>
          <w:spacing w:val="18"/>
        </w:rPr>
        <w:t xml:space="preserve"> </w:t>
      </w:r>
      <w:r>
        <w:rPr>
          <w:rFonts w:asciiTheme="minorHAnsi" w:hAnsiTheme="minorHAnsi"/>
          <w:spacing w:val="-3"/>
        </w:rPr>
        <w:t>rate</w:t>
      </w:r>
      <w:r>
        <w:rPr>
          <w:rFonts w:asciiTheme="minorHAnsi" w:hAnsiTheme="minorHAnsi"/>
          <w:spacing w:val="11"/>
        </w:rPr>
        <w:t xml:space="preserve"> </w:t>
      </w:r>
      <w:r>
        <w:rPr>
          <w:rFonts w:asciiTheme="minorHAnsi" w:hAnsiTheme="minorHAnsi"/>
          <w:spacing w:val="-3"/>
        </w:rPr>
        <w:t>as</w:t>
      </w:r>
      <w:r>
        <w:rPr>
          <w:rFonts w:asciiTheme="minorHAnsi" w:hAnsiTheme="minorHAnsi"/>
          <w:spacing w:val="17"/>
        </w:rPr>
        <w:t xml:space="preserve"> </w:t>
      </w:r>
      <w:r>
        <w:rPr>
          <w:rFonts w:asciiTheme="minorHAnsi" w:hAnsiTheme="minorHAnsi"/>
          <w:spacing w:val="-3"/>
        </w:rPr>
        <w:t>per the</w:t>
      </w:r>
    </w:p>
    <w:p w14:paraId="06648567" w14:textId="77777777" w:rsidR="000F72C1" w:rsidRDefault="000F72C1">
      <w:pPr>
        <w:spacing w:line="217" w:lineRule="auto"/>
        <w:rPr>
          <w:del w:id="1799" w:author="Jiang" w:date="2024-07-10T20:43:00Z"/>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568" w14:textId="77777777" w:rsidR="000F72C1" w:rsidRDefault="0020793E">
      <w:pPr>
        <w:pStyle w:val="BodyText"/>
        <w:spacing w:before="8" w:line="214" w:lineRule="auto"/>
        <w:ind w:left="37" w:right="771" w:firstLine="1"/>
        <w:rPr>
          <w:rFonts w:asciiTheme="minorHAnsi" w:hAnsiTheme="minorHAnsi"/>
        </w:rPr>
      </w:pPr>
      <w:r>
        <w:rPr>
          <w:rFonts w:asciiTheme="minorHAnsi" w:hAnsiTheme="minorHAnsi"/>
          <w:spacing w:val="-2"/>
        </w:rPr>
        <w:t>date</w:t>
      </w:r>
      <w:r>
        <w:rPr>
          <w:rFonts w:asciiTheme="minorHAnsi" w:hAnsiTheme="minorHAnsi"/>
          <w:spacing w:val="42"/>
          <w:w w:val="101"/>
        </w:rPr>
        <w:t xml:space="preserve"> </w:t>
      </w:r>
      <w:r>
        <w:rPr>
          <w:rFonts w:asciiTheme="minorHAnsi" w:hAnsiTheme="minorHAnsi"/>
          <w:spacing w:val="-2"/>
        </w:rPr>
        <w:t>of  payment</w:t>
      </w:r>
      <w:r>
        <w:rPr>
          <w:rFonts w:asciiTheme="minorHAnsi" w:hAnsiTheme="minorHAnsi"/>
          <w:spacing w:val="36"/>
        </w:rPr>
        <w:t xml:space="preserve"> </w:t>
      </w:r>
      <w:r>
        <w:rPr>
          <w:rFonts w:asciiTheme="minorHAnsi" w:hAnsiTheme="minorHAnsi"/>
          <w:spacing w:val="-2"/>
        </w:rPr>
        <w:t>to  be</w:t>
      </w:r>
      <w:r>
        <w:rPr>
          <w:rFonts w:asciiTheme="minorHAnsi" w:hAnsiTheme="minorHAnsi"/>
          <w:spacing w:val="42"/>
        </w:rPr>
        <w:t xml:space="preserve"> </w:t>
      </w:r>
      <w:r>
        <w:rPr>
          <w:rFonts w:asciiTheme="minorHAnsi" w:hAnsiTheme="minorHAnsi"/>
          <w:spacing w:val="-2"/>
        </w:rPr>
        <w:t>added.  For  overdue  payment,  interest</w:t>
      </w:r>
      <w:r>
        <w:rPr>
          <w:rFonts w:asciiTheme="minorHAnsi" w:hAnsiTheme="minorHAnsi"/>
          <w:spacing w:val="42"/>
        </w:rPr>
        <w:t xml:space="preserve"> </w:t>
      </w:r>
      <w:r>
        <w:rPr>
          <w:rFonts w:asciiTheme="minorHAnsi" w:hAnsiTheme="minorHAnsi"/>
          <w:spacing w:val="-2"/>
        </w:rPr>
        <w:t>according</w:t>
      </w:r>
      <w:r>
        <w:rPr>
          <w:rFonts w:asciiTheme="minorHAnsi" w:hAnsiTheme="minorHAnsi"/>
          <w:spacing w:val="37"/>
        </w:rPr>
        <w:t xml:space="preserve"> </w:t>
      </w:r>
      <w:r>
        <w:rPr>
          <w:rFonts w:asciiTheme="minorHAnsi" w:hAnsiTheme="minorHAnsi"/>
          <w:spacing w:val="-2"/>
        </w:rPr>
        <w:t>to  law  and  administratio</w:t>
      </w:r>
      <w:r>
        <w:rPr>
          <w:rFonts w:asciiTheme="minorHAnsi" w:hAnsiTheme="minorHAnsi"/>
          <w:spacing w:val="-3"/>
        </w:rPr>
        <w:t>n</w:t>
      </w:r>
      <w:r>
        <w:rPr>
          <w:rFonts w:asciiTheme="minorHAnsi" w:hAnsiTheme="minorHAnsi"/>
          <w:spacing w:val="41"/>
        </w:rPr>
        <w:t xml:space="preserve"> </w:t>
      </w:r>
      <w:r>
        <w:rPr>
          <w:rFonts w:asciiTheme="minorHAnsi" w:hAnsiTheme="minorHAnsi"/>
          <w:spacing w:val="-3"/>
        </w:rPr>
        <w:t>costs</w:t>
      </w:r>
      <w:r>
        <w:rPr>
          <w:rFonts w:asciiTheme="minorHAnsi" w:hAnsiTheme="minorHAnsi"/>
          <w:spacing w:val="44"/>
        </w:rPr>
        <w:t xml:space="preserve"> </w:t>
      </w:r>
      <w:r>
        <w:rPr>
          <w:rFonts w:asciiTheme="minorHAnsi" w:hAnsiTheme="minorHAnsi"/>
          <w:spacing w:val="-3"/>
        </w:rPr>
        <w:t>as  is</w:t>
      </w:r>
      <w:r>
        <w:rPr>
          <w:rFonts w:asciiTheme="minorHAnsi" w:hAnsiTheme="minorHAnsi"/>
        </w:rPr>
        <w:t xml:space="preserve"> </w:t>
      </w:r>
      <w:r>
        <w:rPr>
          <w:rFonts w:asciiTheme="minorHAnsi" w:hAnsiTheme="minorHAnsi"/>
          <w:spacing w:val="-1"/>
        </w:rPr>
        <w:t>stipulated for collection, will</w:t>
      </w:r>
      <w:r>
        <w:rPr>
          <w:rFonts w:asciiTheme="minorHAnsi" w:hAnsiTheme="minorHAnsi"/>
          <w:spacing w:val="34"/>
          <w:w w:val="101"/>
        </w:rPr>
        <w:t xml:space="preserve"> </w:t>
      </w:r>
      <w:r>
        <w:rPr>
          <w:rFonts w:asciiTheme="minorHAnsi" w:hAnsiTheme="minorHAnsi"/>
          <w:spacing w:val="-1"/>
        </w:rPr>
        <w:t>be charged.</w:t>
      </w:r>
    </w:p>
    <w:p w14:paraId="06648569" w14:textId="77777777" w:rsidR="000F72C1" w:rsidRDefault="000F72C1">
      <w:pPr>
        <w:spacing w:line="249" w:lineRule="auto"/>
        <w:rPr>
          <w:rFonts w:asciiTheme="minorHAnsi" w:hAnsiTheme="minorHAnsi"/>
        </w:rPr>
      </w:pPr>
    </w:p>
    <w:p w14:paraId="0664856A" w14:textId="77777777" w:rsidR="000F72C1" w:rsidRDefault="000F72C1">
      <w:pPr>
        <w:spacing w:line="249" w:lineRule="auto"/>
        <w:rPr>
          <w:rFonts w:asciiTheme="minorHAnsi" w:hAnsiTheme="minorHAnsi"/>
        </w:rPr>
      </w:pPr>
    </w:p>
    <w:p w14:paraId="0664856B" w14:textId="77777777" w:rsidR="000F72C1" w:rsidRDefault="0020793E">
      <w:pPr>
        <w:pStyle w:val="BodyText"/>
        <w:spacing w:before="67" w:line="187" w:lineRule="auto"/>
        <w:ind w:left="4232"/>
        <w:rPr>
          <w:rFonts w:asciiTheme="minorHAnsi" w:hAnsiTheme="minorHAnsi"/>
        </w:rPr>
      </w:pPr>
      <w:r>
        <w:rPr>
          <w:rFonts w:asciiTheme="minorHAnsi" w:hAnsiTheme="minorHAnsi"/>
          <w:spacing w:val="-3"/>
        </w:rPr>
        <w:t>5</w:t>
      </w:r>
      <w:r>
        <w:rPr>
          <w:rFonts w:asciiTheme="minorHAnsi" w:hAnsiTheme="minorHAnsi"/>
          <w:spacing w:val="26"/>
          <w:w w:val="101"/>
        </w:rPr>
        <w:t xml:space="preserve"> </w:t>
      </w:r>
      <w:r>
        <w:rPr>
          <w:rFonts w:asciiTheme="minorHAnsi" w:hAnsiTheme="minorHAnsi"/>
          <w:spacing w:val="-3"/>
        </w:rPr>
        <w:t>§ Authority</w:t>
      </w:r>
      <w:r>
        <w:rPr>
          <w:rFonts w:asciiTheme="minorHAnsi" w:hAnsiTheme="minorHAnsi"/>
          <w:spacing w:val="18"/>
        </w:rPr>
        <w:t xml:space="preserve"> </w:t>
      </w:r>
      <w:r>
        <w:rPr>
          <w:rFonts w:asciiTheme="minorHAnsi" w:hAnsiTheme="minorHAnsi"/>
          <w:spacing w:val="-3"/>
        </w:rPr>
        <w:t>Permit</w:t>
      </w:r>
    </w:p>
    <w:p w14:paraId="0664856C" w14:textId="77777777" w:rsidR="000F72C1" w:rsidRDefault="0020793E">
      <w:pPr>
        <w:pStyle w:val="BodyText"/>
        <w:spacing w:before="178" w:line="214" w:lineRule="auto"/>
        <w:ind w:left="45" w:right="771" w:hanging="15"/>
        <w:rPr>
          <w:rFonts w:asciiTheme="minorHAnsi" w:hAnsiTheme="minorHAnsi"/>
        </w:rPr>
      </w:pPr>
      <w:r>
        <w:rPr>
          <w:rFonts w:asciiTheme="minorHAnsi" w:hAnsiTheme="minorHAnsi"/>
          <w:spacing w:val="-2"/>
        </w:rPr>
        <w:t>The</w:t>
      </w:r>
      <w:r>
        <w:rPr>
          <w:rFonts w:asciiTheme="minorHAnsi" w:hAnsiTheme="minorHAnsi"/>
          <w:spacing w:val="52"/>
        </w:rPr>
        <w:t xml:space="preserve"> </w:t>
      </w:r>
      <w:r>
        <w:rPr>
          <w:rFonts w:asciiTheme="minorHAnsi" w:hAnsiTheme="minorHAnsi"/>
          <w:spacing w:val="-2"/>
        </w:rPr>
        <w:t>Leaseholder</w:t>
      </w:r>
      <w:r>
        <w:rPr>
          <w:rFonts w:asciiTheme="minorHAnsi" w:hAnsiTheme="minorHAnsi"/>
          <w:spacing w:val="36"/>
        </w:rPr>
        <w:t xml:space="preserve"> </w:t>
      </w:r>
      <w:r>
        <w:rPr>
          <w:rFonts w:asciiTheme="minorHAnsi" w:hAnsiTheme="minorHAnsi"/>
          <w:spacing w:val="-2"/>
        </w:rPr>
        <w:t>is</w:t>
      </w:r>
      <w:r>
        <w:rPr>
          <w:rFonts w:asciiTheme="minorHAnsi" w:hAnsiTheme="minorHAnsi"/>
          <w:spacing w:val="32"/>
        </w:rPr>
        <w:t xml:space="preserve"> </w:t>
      </w:r>
      <w:r>
        <w:rPr>
          <w:rFonts w:asciiTheme="minorHAnsi" w:hAnsiTheme="minorHAnsi"/>
          <w:spacing w:val="-2"/>
        </w:rPr>
        <w:t>obliged</w:t>
      </w:r>
      <w:r>
        <w:rPr>
          <w:rFonts w:asciiTheme="minorHAnsi" w:hAnsiTheme="minorHAnsi"/>
          <w:spacing w:val="23"/>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provide</w:t>
      </w:r>
      <w:r>
        <w:rPr>
          <w:rFonts w:asciiTheme="minorHAnsi" w:hAnsiTheme="minorHAnsi"/>
          <w:spacing w:val="26"/>
        </w:rPr>
        <w:t xml:space="preserve"> </w:t>
      </w: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permits</w:t>
      </w:r>
      <w:r>
        <w:rPr>
          <w:rFonts w:asciiTheme="minorHAnsi" w:hAnsiTheme="minorHAnsi"/>
          <w:spacing w:val="38"/>
          <w:w w:val="101"/>
        </w:rPr>
        <w:t xml:space="preserve"> </w:t>
      </w:r>
      <w:r>
        <w:rPr>
          <w:rFonts w:asciiTheme="minorHAnsi" w:hAnsiTheme="minorHAnsi"/>
          <w:spacing w:val="-2"/>
        </w:rPr>
        <w:t>needed</w:t>
      </w:r>
      <w:r>
        <w:rPr>
          <w:rFonts w:asciiTheme="minorHAnsi" w:hAnsiTheme="minorHAnsi"/>
          <w:spacing w:val="25"/>
          <w:w w:val="101"/>
        </w:rPr>
        <w:t xml:space="preserve"> </w:t>
      </w:r>
      <w:r>
        <w:rPr>
          <w:rFonts w:asciiTheme="minorHAnsi" w:hAnsiTheme="minorHAnsi"/>
          <w:spacing w:val="-2"/>
        </w:rPr>
        <w:t>for</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activities</w:t>
      </w:r>
      <w:r>
        <w:rPr>
          <w:rFonts w:asciiTheme="minorHAnsi" w:hAnsiTheme="minorHAnsi"/>
          <w:spacing w:val="36"/>
          <w:w w:val="101"/>
        </w:rPr>
        <w:t xml:space="preserve"> </w:t>
      </w:r>
      <w:r>
        <w:rPr>
          <w:rFonts w:asciiTheme="minorHAnsi" w:hAnsiTheme="minorHAnsi"/>
          <w:spacing w:val="-2"/>
        </w:rPr>
        <w:t>in</w:t>
      </w:r>
      <w:r>
        <w:rPr>
          <w:rFonts w:asciiTheme="minorHAnsi" w:hAnsiTheme="minorHAnsi"/>
          <w:spacing w:val="25"/>
        </w:rPr>
        <w:t xml:space="preserve"> </w:t>
      </w: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area</w:t>
      </w:r>
      <w:r>
        <w:rPr>
          <w:rFonts w:asciiTheme="minorHAnsi" w:hAnsiTheme="minorHAnsi"/>
          <w:spacing w:val="32"/>
        </w:rPr>
        <w:t xml:space="preserve"> </w:t>
      </w:r>
      <w:r>
        <w:rPr>
          <w:rFonts w:asciiTheme="minorHAnsi" w:hAnsiTheme="minorHAnsi"/>
          <w:spacing w:val="-2"/>
        </w:rPr>
        <w:t>and</w:t>
      </w:r>
      <w:r>
        <w:rPr>
          <w:rFonts w:asciiTheme="minorHAnsi" w:hAnsiTheme="minorHAnsi"/>
          <w:spacing w:val="25"/>
          <w:w w:val="101"/>
        </w:rPr>
        <w:t xml:space="preserve"> </w:t>
      </w:r>
      <w:r>
        <w:rPr>
          <w:rFonts w:asciiTheme="minorHAnsi" w:hAnsiTheme="minorHAnsi"/>
          <w:spacing w:val="-2"/>
        </w:rPr>
        <w:t>to</w:t>
      </w:r>
      <w:r>
        <w:rPr>
          <w:rFonts w:asciiTheme="minorHAnsi" w:hAnsiTheme="minorHAnsi"/>
          <w:spacing w:val="30"/>
          <w:w w:val="101"/>
        </w:rPr>
        <w:t xml:space="preserve"> </w:t>
      </w:r>
      <w:r>
        <w:rPr>
          <w:rFonts w:asciiTheme="minorHAnsi" w:hAnsiTheme="minorHAnsi"/>
          <w:spacing w:val="-2"/>
        </w:rPr>
        <w:t>comply</w:t>
      </w:r>
      <w:r>
        <w:rPr>
          <w:rFonts w:asciiTheme="minorHAnsi" w:hAnsiTheme="minorHAnsi"/>
          <w:spacing w:val="26"/>
          <w:w w:val="101"/>
        </w:rPr>
        <w:t xml:space="preserve"> </w:t>
      </w:r>
      <w:r>
        <w:rPr>
          <w:rFonts w:asciiTheme="minorHAnsi" w:hAnsiTheme="minorHAnsi"/>
          <w:spacing w:val="-2"/>
        </w:rPr>
        <w:t>with</w:t>
      </w:r>
      <w:r>
        <w:rPr>
          <w:rFonts w:asciiTheme="minorHAnsi" w:hAnsiTheme="minorHAnsi"/>
          <w:spacing w:val="25"/>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regulations stipulat</w:t>
      </w:r>
      <w:r>
        <w:rPr>
          <w:rFonts w:asciiTheme="minorHAnsi" w:hAnsiTheme="minorHAnsi"/>
          <w:spacing w:val="-2"/>
        </w:rPr>
        <w:t>ed</w:t>
      </w:r>
      <w:r>
        <w:rPr>
          <w:rFonts w:asciiTheme="minorHAnsi" w:hAnsiTheme="minorHAnsi"/>
          <w:spacing w:val="17"/>
        </w:rPr>
        <w:t xml:space="preserve"> </w:t>
      </w:r>
      <w:r>
        <w:rPr>
          <w:rFonts w:asciiTheme="minorHAnsi" w:hAnsiTheme="minorHAnsi"/>
          <w:spacing w:val="-2"/>
        </w:rPr>
        <w:t>by Authority or</w:t>
      </w:r>
      <w:r>
        <w:rPr>
          <w:rFonts w:asciiTheme="minorHAnsi" w:hAnsiTheme="minorHAnsi"/>
          <w:spacing w:val="14"/>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law.</w:t>
      </w:r>
    </w:p>
    <w:p w14:paraId="0664856D" w14:textId="77777777" w:rsidR="000F72C1" w:rsidRDefault="000F72C1">
      <w:pPr>
        <w:spacing w:line="244" w:lineRule="auto"/>
        <w:rPr>
          <w:rFonts w:asciiTheme="minorHAnsi" w:hAnsiTheme="minorHAnsi"/>
        </w:rPr>
      </w:pPr>
    </w:p>
    <w:p w14:paraId="0664856E" w14:textId="77777777" w:rsidR="000F72C1" w:rsidRDefault="000F72C1">
      <w:pPr>
        <w:spacing w:line="244" w:lineRule="auto"/>
        <w:rPr>
          <w:rFonts w:asciiTheme="minorHAnsi" w:hAnsiTheme="minorHAnsi"/>
        </w:rPr>
      </w:pPr>
    </w:p>
    <w:p w14:paraId="0664856F" w14:textId="77777777" w:rsidR="000F72C1" w:rsidRDefault="0020793E">
      <w:pPr>
        <w:pStyle w:val="BodyText"/>
        <w:spacing w:before="67" w:line="194" w:lineRule="auto"/>
        <w:ind w:left="3500"/>
        <w:rPr>
          <w:rFonts w:asciiTheme="minorHAnsi" w:hAnsiTheme="minorHAnsi"/>
        </w:rPr>
      </w:pPr>
      <w:r>
        <w:rPr>
          <w:rFonts w:asciiTheme="minorHAnsi" w:hAnsiTheme="minorHAnsi"/>
          <w:spacing w:val="-1"/>
        </w:rPr>
        <w:t>6</w:t>
      </w:r>
      <w:r>
        <w:rPr>
          <w:rFonts w:asciiTheme="minorHAnsi" w:hAnsiTheme="minorHAnsi"/>
          <w:spacing w:val="22"/>
          <w:w w:val="101"/>
        </w:rPr>
        <w:t xml:space="preserve"> </w:t>
      </w:r>
      <w:r>
        <w:rPr>
          <w:rFonts w:asciiTheme="minorHAnsi" w:hAnsiTheme="minorHAnsi"/>
          <w:spacing w:val="-1"/>
        </w:rPr>
        <w:t>§ Conveyance/Grant of Agreement</w:t>
      </w:r>
    </w:p>
    <w:p w14:paraId="06648570" w14:textId="77777777" w:rsidR="000F72C1" w:rsidRDefault="0020793E">
      <w:pPr>
        <w:pStyle w:val="BodyText"/>
        <w:spacing w:before="178" w:line="214" w:lineRule="auto"/>
        <w:ind w:left="38" w:right="775" w:hanging="8"/>
        <w:rPr>
          <w:rFonts w:asciiTheme="minorHAnsi" w:hAnsiTheme="minorHAnsi"/>
        </w:rPr>
      </w:pPr>
      <w:r>
        <w:rPr>
          <w:rFonts w:asciiTheme="minorHAnsi" w:hAnsiTheme="minorHAnsi"/>
          <w:spacing w:val="-2"/>
        </w:rPr>
        <w:t>The</w:t>
      </w:r>
      <w:r>
        <w:rPr>
          <w:rFonts w:asciiTheme="minorHAnsi" w:hAnsiTheme="minorHAnsi"/>
          <w:spacing w:val="54"/>
          <w:w w:val="101"/>
        </w:rPr>
        <w:t xml:space="preserve"> </w:t>
      </w:r>
      <w:r>
        <w:rPr>
          <w:rFonts w:asciiTheme="minorHAnsi" w:hAnsiTheme="minorHAnsi"/>
          <w:spacing w:val="-2"/>
        </w:rPr>
        <w:t>Leaseholder</w:t>
      </w:r>
      <w:r>
        <w:rPr>
          <w:rFonts w:asciiTheme="minorHAnsi" w:hAnsiTheme="minorHAnsi"/>
          <w:spacing w:val="31"/>
        </w:rPr>
        <w:t xml:space="preserve"> </w:t>
      </w:r>
      <w:r>
        <w:rPr>
          <w:rFonts w:asciiTheme="minorHAnsi" w:hAnsiTheme="minorHAnsi"/>
          <w:spacing w:val="-2"/>
        </w:rPr>
        <w:t>may</w:t>
      </w:r>
      <w:r>
        <w:rPr>
          <w:rFonts w:asciiTheme="minorHAnsi" w:hAnsiTheme="minorHAnsi"/>
          <w:spacing w:val="35"/>
        </w:rPr>
        <w:t xml:space="preserve"> </w:t>
      </w:r>
      <w:r>
        <w:rPr>
          <w:rFonts w:asciiTheme="minorHAnsi" w:hAnsiTheme="minorHAnsi"/>
          <w:spacing w:val="-2"/>
        </w:rPr>
        <w:t>not</w:t>
      </w:r>
      <w:r>
        <w:rPr>
          <w:rFonts w:asciiTheme="minorHAnsi" w:hAnsiTheme="minorHAnsi"/>
          <w:spacing w:val="25"/>
        </w:rPr>
        <w:t xml:space="preserve"> </w:t>
      </w:r>
      <w:r>
        <w:rPr>
          <w:rFonts w:asciiTheme="minorHAnsi" w:hAnsiTheme="minorHAnsi"/>
          <w:spacing w:val="-2"/>
        </w:rPr>
        <w:t>convey,</w:t>
      </w:r>
      <w:r>
        <w:rPr>
          <w:rFonts w:asciiTheme="minorHAnsi" w:hAnsiTheme="minorHAnsi"/>
          <w:spacing w:val="21"/>
        </w:rPr>
        <w:t xml:space="preserve"> </w:t>
      </w:r>
      <w:r>
        <w:rPr>
          <w:rFonts w:asciiTheme="minorHAnsi" w:hAnsiTheme="minorHAnsi"/>
          <w:spacing w:val="-2"/>
        </w:rPr>
        <w:t>grant</w:t>
      </w:r>
      <w:r>
        <w:rPr>
          <w:rFonts w:asciiTheme="minorHAnsi" w:hAnsiTheme="minorHAnsi"/>
          <w:spacing w:val="21"/>
        </w:rPr>
        <w:t xml:space="preserve"> </w:t>
      </w:r>
      <w:r>
        <w:rPr>
          <w:rFonts w:asciiTheme="minorHAnsi" w:hAnsiTheme="minorHAnsi"/>
          <w:spacing w:val="-2"/>
        </w:rPr>
        <w:t>the</w:t>
      </w:r>
      <w:r>
        <w:rPr>
          <w:rFonts w:asciiTheme="minorHAnsi" w:hAnsiTheme="minorHAnsi"/>
          <w:spacing w:val="25"/>
          <w:w w:val="101"/>
        </w:rPr>
        <w:t xml:space="preserve"> </w:t>
      </w:r>
      <w:r>
        <w:rPr>
          <w:rFonts w:asciiTheme="minorHAnsi" w:hAnsiTheme="minorHAnsi"/>
          <w:spacing w:val="-2"/>
        </w:rPr>
        <w:t>agreement</w:t>
      </w:r>
      <w:r>
        <w:rPr>
          <w:rFonts w:asciiTheme="minorHAnsi" w:hAnsiTheme="minorHAnsi"/>
          <w:spacing w:val="27"/>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otherwise</w:t>
      </w:r>
      <w:r>
        <w:rPr>
          <w:rFonts w:asciiTheme="minorHAnsi" w:hAnsiTheme="minorHAnsi"/>
          <w:spacing w:val="19"/>
        </w:rPr>
        <w:t xml:space="preserve"> </w:t>
      </w:r>
      <w:r>
        <w:rPr>
          <w:rFonts w:asciiTheme="minorHAnsi" w:hAnsiTheme="minorHAnsi"/>
          <w:spacing w:val="-2"/>
        </w:rPr>
        <w:t>transfer</w:t>
      </w:r>
      <w:r>
        <w:rPr>
          <w:rFonts w:asciiTheme="minorHAnsi" w:hAnsiTheme="minorHAnsi"/>
          <w:spacing w:val="20"/>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right</w:t>
      </w:r>
      <w:r>
        <w:rPr>
          <w:rFonts w:asciiTheme="minorHAnsi" w:hAnsiTheme="minorHAnsi"/>
          <w:spacing w:val="28"/>
        </w:rPr>
        <w:t xml:space="preserve"> </w:t>
      </w:r>
      <w:r>
        <w:rPr>
          <w:rFonts w:asciiTheme="minorHAnsi" w:hAnsiTheme="minorHAnsi"/>
          <w:spacing w:val="-2"/>
        </w:rPr>
        <w:t>as</w:t>
      </w:r>
      <w:r>
        <w:rPr>
          <w:rFonts w:asciiTheme="minorHAnsi" w:hAnsiTheme="minorHAnsi"/>
          <w:spacing w:val="34"/>
        </w:rPr>
        <w:t xml:space="preserve"> </w:t>
      </w:r>
      <w:r>
        <w:rPr>
          <w:rFonts w:asciiTheme="minorHAnsi" w:hAnsiTheme="minorHAnsi"/>
          <w:spacing w:val="-2"/>
        </w:rPr>
        <w:t>per</w:t>
      </w:r>
      <w:r>
        <w:rPr>
          <w:rFonts w:asciiTheme="minorHAnsi" w:hAnsiTheme="minorHAnsi"/>
          <w:spacing w:val="20"/>
          <w:w w:val="101"/>
        </w:rPr>
        <w:t xml:space="preserve"> </w:t>
      </w:r>
      <w:r>
        <w:rPr>
          <w:rFonts w:asciiTheme="minorHAnsi" w:hAnsiTheme="minorHAnsi"/>
          <w:spacing w:val="-2"/>
        </w:rPr>
        <w:t>this</w:t>
      </w:r>
      <w:r>
        <w:rPr>
          <w:rFonts w:asciiTheme="minorHAnsi" w:hAnsiTheme="minorHAnsi"/>
          <w:spacing w:val="21"/>
        </w:rPr>
        <w:t xml:space="preserve"> </w:t>
      </w:r>
      <w:r>
        <w:rPr>
          <w:rFonts w:asciiTheme="minorHAnsi" w:hAnsiTheme="minorHAnsi"/>
          <w:spacing w:val="-2"/>
        </w:rPr>
        <w:t>Agreement</w:t>
      </w:r>
      <w:r>
        <w:rPr>
          <w:rFonts w:asciiTheme="minorHAnsi" w:hAnsiTheme="minorHAnsi"/>
          <w:spacing w:val="21"/>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another</w:t>
      </w:r>
      <w:r>
        <w:rPr>
          <w:rFonts w:asciiTheme="minorHAnsi" w:hAnsiTheme="minorHAnsi"/>
          <w:spacing w:val="25"/>
          <w:w w:val="101"/>
        </w:rPr>
        <w:t xml:space="preserve"> </w:t>
      </w:r>
      <w:r>
        <w:rPr>
          <w:rFonts w:asciiTheme="minorHAnsi" w:hAnsiTheme="minorHAnsi"/>
          <w:spacing w:val="-1"/>
        </w:rPr>
        <w:t>party without the consent of the</w:t>
      </w:r>
      <w:r>
        <w:rPr>
          <w:rFonts w:asciiTheme="minorHAnsi" w:hAnsiTheme="minorHAnsi"/>
          <w:spacing w:val="8"/>
        </w:rPr>
        <w:t xml:space="preserve"> </w:t>
      </w:r>
      <w:r>
        <w:rPr>
          <w:rFonts w:asciiTheme="minorHAnsi" w:hAnsiTheme="minorHAnsi"/>
          <w:spacing w:val="-1"/>
        </w:rPr>
        <w:t>SMA.</w:t>
      </w:r>
    </w:p>
    <w:p w14:paraId="06648571" w14:textId="77777777" w:rsidR="000F72C1" w:rsidRDefault="000F72C1">
      <w:pPr>
        <w:spacing w:line="248" w:lineRule="auto"/>
        <w:rPr>
          <w:rFonts w:asciiTheme="minorHAnsi" w:hAnsiTheme="minorHAnsi"/>
        </w:rPr>
      </w:pPr>
    </w:p>
    <w:p w14:paraId="06648572" w14:textId="77777777" w:rsidR="000F72C1" w:rsidRDefault="000F72C1">
      <w:pPr>
        <w:spacing w:line="248" w:lineRule="auto"/>
        <w:rPr>
          <w:rFonts w:asciiTheme="minorHAnsi" w:hAnsiTheme="minorHAnsi"/>
        </w:rPr>
      </w:pPr>
    </w:p>
    <w:p w14:paraId="06648573" w14:textId="77777777" w:rsidR="000F72C1" w:rsidRDefault="0020793E">
      <w:pPr>
        <w:pStyle w:val="BodyText"/>
        <w:spacing w:before="68" w:line="188" w:lineRule="auto"/>
        <w:ind w:left="3135"/>
        <w:rPr>
          <w:rFonts w:asciiTheme="minorHAnsi" w:hAnsiTheme="minorHAnsi"/>
        </w:rPr>
      </w:pPr>
      <w:r>
        <w:rPr>
          <w:rFonts w:asciiTheme="minorHAnsi" w:hAnsiTheme="minorHAnsi"/>
          <w:spacing w:val="-1"/>
        </w:rPr>
        <w:t>7</w:t>
      </w:r>
      <w:r>
        <w:rPr>
          <w:rFonts w:asciiTheme="minorHAnsi" w:hAnsiTheme="minorHAnsi"/>
          <w:spacing w:val="14"/>
        </w:rPr>
        <w:t xml:space="preserve"> </w:t>
      </w:r>
      <w:r>
        <w:rPr>
          <w:rFonts w:asciiTheme="minorHAnsi" w:hAnsiTheme="minorHAnsi"/>
          <w:spacing w:val="-1"/>
        </w:rPr>
        <w:t>§ State and</w:t>
      </w:r>
      <w:r>
        <w:rPr>
          <w:rFonts w:asciiTheme="minorHAnsi" w:hAnsiTheme="minorHAnsi"/>
          <w:spacing w:val="18"/>
          <w:w w:val="101"/>
        </w:rPr>
        <w:t xml:space="preserve"> </w:t>
      </w:r>
      <w:r>
        <w:rPr>
          <w:rFonts w:asciiTheme="minorHAnsi" w:hAnsiTheme="minorHAnsi"/>
          <w:spacing w:val="-1"/>
        </w:rPr>
        <w:t>Mainten</w:t>
      </w:r>
      <w:r>
        <w:rPr>
          <w:rFonts w:asciiTheme="minorHAnsi" w:hAnsiTheme="minorHAnsi"/>
          <w:spacing w:val="-2"/>
        </w:rPr>
        <w:t>ance of the</w:t>
      </w:r>
      <w:r>
        <w:rPr>
          <w:rFonts w:asciiTheme="minorHAnsi" w:hAnsiTheme="minorHAnsi"/>
          <w:spacing w:val="17"/>
          <w:w w:val="101"/>
        </w:rPr>
        <w:t xml:space="preserve"> </w:t>
      </w:r>
      <w:r>
        <w:rPr>
          <w:rFonts w:asciiTheme="minorHAnsi" w:hAnsiTheme="minorHAnsi"/>
          <w:spacing w:val="-2"/>
        </w:rPr>
        <w:t>Lighthouse</w:t>
      </w:r>
    </w:p>
    <w:p w14:paraId="06648574" w14:textId="77777777" w:rsidR="000F72C1" w:rsidRDefault="0020793E">
      <w:pPr>
        <w:pStyle w:val="BodyText"/>
        <w:spacing w:before="102" w:line="248" w:lineRule="auto"/>
        <w:ind w:left="42" w:right="770" w:hanging="12"/>
        <w:rPr>
          <w:rFonts w:asciiTheme="minorHAnsi" w:hAnsiTheme="minorHAnsi"/>
        </w:rPr>
      </w:pP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lighthouse</w:t>
      </w:r>
      <w:r>
        <w:rPr>
          <w:rFonts w:asciiTheme="minorHAnsi" w:hAnsiTheme="minorHAnsi"/>
          <w:spacing w:val="20"/>
          <w:w w:val="101"/>
        </w:rPr>
        <w:t xml:space="preserve"> </w:t>
      </w:r>
      <w:r>
        <w:rPr>
          <w:rFonts w:asciiTheme="minorHAnsi" w:hAnsiTheme="minorHAnsi"/>
          <w:spacing w:val="-2"/>
        </w:rPr>
        <w:t>is</w:t>
      </w:r>
      <w:r>
        <w:rPr>
          <w:rFonts w:asciiTheme="minorHAnsi" w:hAnsiTheme="minorHAnsi"/>
          <w:spacing w:val="22"/>
        </w:rPr>
        <w:t xml:space="preserve"> </w:t>
      </w:r>
      <w:r>
        <w:rPr>
          <w:rFonts w:asciiTheme="minorHAnsi" w:hAnsiTheme="minorHAnsi"/>
          <w:spacing w:val="-2"/>
        </w:rPr>
        <w:t>let</w:t>
      </w:r>
      <w:r>
        <w:rPr>
          <w:rFonts w:asciiTheme="minorHAnsi" w:hAnsiTheme="minorHAnsi"/>
          <w:spacing w:val="20"/>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its</w:t>
      </w:r>
      <w:r>
        <w:rPr>
          <w:rFonts w:asciiTheme="minorHAnsi" w:hAnsiTheme="minorHAnsi"/>
          <w:spacing w:val="13"/>
        </w:rPr>
        <w:t xml:space="preserve"> </w:t>
      </w:r>
      <w:r>
        <w:rPr>
          <w:rFonts w:asciiTheme="minorHAnsi" w:hAnsiTheme="minorHAnsi"/>
          <w:spacing w:val="-2"/>
        </w:rPr>
        <w:t>existing</w:t>
      </w:r>
      <w:r>
        <w:rPr>
          <w:rFonts w:asciiTheme="minorHAnsi" w:hAnsiTheme="minorHAnsi"/>
          <w:spacing w:val="14"/>
        </w:rPr>
        <w:t xml:space="preserve"> </w:t>
      </w:r>
      <w:r>
        <w:rPr>
          <w:rFonts w:asciiTheme="minorHAnsi" w:hAnsiTheme="minorHAnsi"/>
          <w:spacing w:val="-2"/>
        </w:rPr>
        <w:t>condition.</w:t>
      </w:r>
      <w:r>
        <w:rPr>
          <w:rFonts w:asciiTheme="minorHAnsi" w:hAnsiTheme="minorHAnsi"/>
          <w:spacing w:val="24"/>
        </w:rPr>
        <w:t xml:space="preserve"> </w:t>
      </w:r>
      <w:r>
        <w:rPr>
          <w:rFonts w:asciiTheme="minorHAnsi" w:hAnsiTheme="minorHAnsi"/>
          <w:spacing w:val="-2"/>
        </w:rPr>
        <w:t>It</w:t>
      </w:r>
      <w:r>
        <w:rPr>
          <w:rFonts w:asciiTheme="minorHAnsi" w:hAnsiTheme="minorHAnsi"/>
          <w:spacing w:val="20"/>
        </w:rPr>
        <w:t xml:space="preserve"> </w:t>
      </w:r>
      <w:r>
        <w:rPr>
          <w:rFonts w:asciiTheme="minorHAnsi" w:hAnsiTheme="minorHAnsi"/>
          <w:spacing w:val="-2"/>
        </w:rPr>
        <w:t>is the</w:t>
      </w:r>
      <w:r>
        <w:rPr>
          <w:rFonts w:asciiTheme="minorHAnsi" w:hAnsiTheme="minorHAnsi"/>
          <w:spacing w:val="16"/>
          <w:w w:val="101"/>
        </w:rPr>
        <w:t xml:space="preserve"> </w:t>
      </w:r>
      <w:r>
        <w:rPr>
          <w:rFonts w:asciiTheme="minorHAnsi" w:hAnsiTheme="minorHAnsi"/>
          <w:spacing w:val="-2"/>
        </w:rPr>
        <w:t>duty</w:t>
      </w:r>
      <w:r>
        <w:rPr>
          <w:rFonts w:asciiTheme="minorHAnsi" w:hAnsiTheme="minorHAnsi"/>
          <w:spacing w:val="16"/>
        </w:rPr>
        <w:t xml:space="preserve"> </w:t>
      </w:r>
      <w:r>
        <w:rPr>
          <w:rFonts w:asciiTheme="minorHAnsi" w:hAnsiTheme="minorHAnsi"/>
          <w:spacing w:val="-2"/>
        </w:rPr>
        <w:t>of the</w:t>
      </w:r>
      <w:r>
        <w:rPr>
          <w:rFonts w:asciiTheme="minorHAnsi" w:hAnsiTheme="minorHAnsi"/>
          <w:spacing w:val="22"/>
        </w:rPr>
        <w:t xml:space="preserve"> </w:t>
      </w:r>
      <w:r>
        <w:rPr>
          <w:rFonts w:asciiTheme="minorHAnsi" w:hAnsiTheme="minorHAnsi"/>
          <w:spacing w:val="-2"/>
        </w:rPr>
        <w:t>Leaseholder to</w:t>
      </w:r>
      <w:r>
        <w:rPr>
          <w:rFonts w:asciiTheme="minorHAnsi" w:hAnsiTheme="minorHAnsi"/>
          <w:spacing w:val="23"/>
        </w:rPr>
        <w:t xml:space="preserve"> </w:t>
      </w:r>
      <w:r>
        <w:rPr>
          <w:rFonts w:asciiTheme="minorHAnsi" w:hAnsiTheme="minorHAnsi"/>
          <w:spacing w:val="-2"/>
        </w:rPr>
        <w:t>keep</w:t>
      </w:r>
      <w:r>
        <w:rPr>
          <w:rFonts w:asciiTheme="minorHAnsi" w:hAnsiTheme="minorHAnsi"/>
          <w:spacing w:val="21"/>
          <w:w w:val="101"/>
        </w:rPr>
        <w:t xml:space="preserve"> </w:t>
      </w:r>
      <w:r>
        <w:rPr>
          <w:rFonts w:asciiTheme="minorHAnsi" w:hAnsiTheme="minorHAnsi"/>
          <w:spacing w:val="-2"/>
        </w:rPr>
        <w:t>his/her</w:t>
      </w:r>
      <w:r>
        <w:rPr>
          <w:rFonts w:asciiTheme="minorHAnsi" w:hAnsiTheme="minorHAnsi"/>
          <w:spacing w:val="15"/>
        </w:rPr>
        <w:t xml:space="preserve"> </w:t>
      </w:r>
      <w:r>
        <w:rPr>
          <w:rFonts w:asciiTheme="minorHAnsi" w:hAnsiTheme="minorHAnsi"/>
          <w:spacing w:val="-2"/>
        </w:rPr>
        <w:t>activitie</w:t>
      </w:r>
      <w:r>
        <w:rPr>
          <w:rFonts w:asciiTheme="minorHAnsi" w:hAnsiTheme="minorHAnsi"/>
          <w:spacing w:val="-3"/>
        </w:rPr>
        <w:t>s</w:t>
      </w:r>
      <w:r>
        <w:rPr>
          <w:rFonts w:asciiTheme="minorHAnsi" w:hAnsiTheme="minorHAnsi"/>
          <w:spacing w:val="20"/>
        </w:rPr>
        <w:t xml:space="preserve"> </w:t>
      </w:r>
      <w:r>
        <w:rPr>
          <w:rFonts w:asciiTheme="minorHAnsi" w:hAnsiTheme="minorHAnsi"/>
          <w:spacing w:val="-3"/>
        </w:rPr>
        <w:t>in the</w:t>
      </w:r>
      <w:r>
        <w:rPr>
          <w:rFonts w:asciiTheme="minorHAnsi" w:hAnsiTheme="minorHAnsi"/>
          <w:spacing w:val="13"/>
          <w:w w:val="101"/>
        </w:rPr>
        <w:t xml:space="preserve"> </w:t>
      </w:r>
      <w:r>
        <w:rPr>
          <w:rFonts w:asciiTheme="minorHAnsi" w:hAnsiTheme="minorHAnsi"/>
          <w:spacing w:val="-3"/>
        </w:rPr>
        <w:t>area</w:t>
      </w:r>
      <w:r>
        <w:rPr>
          <w:rFonts w:asciiTheme="minorHAnsi" w:hAnsiTheme="minorHAnsi"/>
        </w:rPr>
        <w:t xml:space="preserve"> </w:t>
      </w:r>
      <w:r>
        <w:rPr>
          <w:rFonts w:asciiTheme="minorHAnsi" w:hAnsiTheme="minorHAnsi"/>
          <w:spacing w:val="-2"/>
        </w:rPr>
        <w:t>in good order. The</w:t>
      </w:r>
      <w:r>
        <w:rPr>
          <w:rFonts w:asciiTheme="minorHAnsi" w:hAnsiTheme="minorHAnsi"/>
          <w:spacing w:val="25"/>
        </w:rPr>
        <w:t xml:space="preserve"> </w:t>
      </w:r>
      <w:r>
        <w:rPr>
          <w:rFonts w:asciiTheme="minorHAnsi" w:hAnsiTheme="minorHAnsi"/>
          <w:spacing w:val="-2"/>
        </w:rPr>
        <w:t>Leaseholder</w:t>
      </w:r>
      <w:r>
        <w:rPr>
          <w:rFonts w:asciiTheme="minorHAnsi" w:hAnsiTheme="minorHAnsi"/>
          <w:spacing w:val="17"/>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not</w:t>
      </w:r>
      <w:r>
        <w:rPr>
          <w:rFonts w:asciiTheme="minorHAnsi" w:hAnsiTheme="minorHAnsi"/>
          <w:spacing w:val="17"/>
        </w:rPr>
        <w:t xml:space="preserve"> </w:t>
      </w:r>
      <w:r>
        <w:rPr>
          <w:rFonts w:asciiTheme="minorHAnsi" w:hAnsiTheme="minorHAnsi"/>
          <w:spacing w:val="-2"/>
        </w:rPr>
        <w:t>use the area so that</w:t>
      </w:r>
      <w:r>
        <w:rPr>
          <w:rFonts w:asciiTheme="minorHAnsi" w:hAnsiTheme="minorHAnsi"/>
          <w:spacing w:val="2"/>
        </w:rPr>
        <w:t xml:space="preserve"> </w:t>
      </w:r>
      <w:r>
        <w:rPr>
          <w:rFonts w:asciiTheme="minorHAnsi" w:hAnsiTheme="minorHAnsi"/>
          <w:spacing w:val="-2"/>
        </w:rPr>
        <w:t>the</w:t>
      </w:r>
      <w:r>
        <w:rPr>
          <w:rFonts w:asciiTheme="minorHAnsi" w:hAnsiTheme="minorHAnsi"/>
          <w:spacing w:val="8"/>
        </w:rPr>
        <w:t xml:space="preserve"> </w:t>
      </w:r>
      <w:r>
        <w:rPr>
          <w:rFonts w:asciiTheme="minorHAnsi" w:hAnsiTheme="minorHAnsi"/>
          <w:spacing w:val="-2"/>
        </w:rPr>
        <w:t>environment</w:t>
      </w:r>
      <w:r>
        <w:rPr>
          <w:rFonts w:asciiTheme="minorHAnsi" w:hAnsiTheme="minorHAnsi"/>
          <w:spacing w:val="16"/>
        </w:rPr>
        <w:t xml:space="preserve"> </w:t>
      </w:r>
      <w:r>
        <w:rPr>
          <w:rFonts w:asciiTheme="minorHAnsi" w:hAnsiTheme="minorHAnsi"/>
          <w:spacing w:val="-2"/>
        </w:rPr>
        <w:t>is</w:t>
      </w:r>
      <w:r>
        <w:rPr>
          <w:rFonts w:asciiTheme="minorHAnsi" w:hAnsiTheme="minorHAnsi"/>
          <w:spacing w:val="15"/>
        </w:rPr>
        <w:t xml:space="preserve"> </w:t>
      </w:r>
      <w:r>
        <w:rPr>
          <w:rFonts w:asciiTheme="minorHAnsi" w:hAnsiTheme="minorHAnsi"/>
          <w:spacing w:val="-2"/>
        </w:rPr>
        <w:t>put</w:t>
      </w:r>
      <w:r>
        <w:rPr>
          <w:rFonts w:asciiTheme="minorHAnsi" w:hAnsiTheme="minorHAnsi"/>
          <w:spacing w:val="11"/>
        </w:rPr>
        <w:t xml:space="preserve"> </w:t>
      </w:r>
      <w:r>
        <w:rPr>
          <w:rFonts w:asciiTheme="minorHAnsi" w:hAnsiTheme="minorHAnsi"/>
          <w:spacing w:val="-2"/>
        </w:rPr>
        <w:t>at</w:t>
      </w:r>
      <w:r>
        <w:rPr>
          <w:rFonts w:asciiTheme="minorHAnsi" w:hAnsiTheme="minorHAnsi"/>
          <w:spacing w:val="17"/>
          <w:w w:val="101"/>
        </w:rPr>
        <w:t xml:space="preserve"> </w:t>
      </w:r>
      <w:r>
        <w:rPr>
          <w:rFonts w:asciiTheme="minorHAnsi" w:hAnsiTheme="minorHAnsi"/>
          <w:spacing w:val="-2"/>
        </w:rPr>
        <w:t>risk.</w:t>
      </w:r>
    </w:p>
    <w:p w14:paraId="06648575" w14:textId="77777777" w:rsidR="000F72C1" w:rsidRDefault="0020793E">
      <w:pPr>
        <w:pStyle w:val="BodyText"/>
        <w:spacing w:before="179" w:line="188" w:lineRule="auto"/>
        <w:ind w:left="29"/>
        <w:rPr>
          <w:rFonts w:asciiTheme="minorHAnsi" w:hAnsiTheme="minorHAnsi"/>
        </w:rPr>
      </w:pPr>
      <w:r>
        <w:rPr>
          <w:rFonts w:asciiTheme="minorHAnsi" w:hAnsiTheme="minorHAnsi"/>
          <w:spacing w:val="-1"/>
        </w:rPr>
        <w:t>The SMA shall aim</w:t>
      </w:r>
      <w:r>
        <w:rPr>
          <w:rFonts w:asciiTheme="minorHAnsi" w:hAnsiTheme="minorHAnsi"/>
          <w:spacing w:val="12"/>
        </w:rPr>
        <w:t xml:space="preserve"> </w:t>
      </w:r>
      <w:r>
        <w:rPr>
          <w:rFonts w:asciiTheme="minorHAnsi" w:hAnsiTheme="minorHAnsi"/>
          <w:spacing w:val="-1"/>
        </w:rPr>
        <w:t>at</w:t>
      </w:r>
      <w:r>
        <w:rPr>
          <w:rFonts w:asciiTheme="minorHAnsi" w:hAnsiTheme="minorHAnsi"/>
          <w:spacing w:val="15"/>
        </w:rPr>
        <w:t xml:space="preserve"> </w:t>
      </w:r>
      <w:r>
        <w:rPr>
          <w:rFonts w:asciiTheme="minorHAnsi" w:hAnsiTheme="minorHAnsi"/>
          <w:spacing w:val="-1"/>
        </w:rPr>
        <w:t>planning</w:t>
      </w:r>
      <w:r>
        <w:rPr>
          <w:rFonts w:asciiTheme="minorHAnsi" w:hAnsiTheme="minorHAnsi"/>
          <w:spacing w:val="16"/>
          <w:w w:val="101"/>
        </w:rPr>
        <w:t xml:space="preserve"> </w:t>
      </w:r>
      <w:r>
        <w:rPr>
          <w:rFonts w:asciiTheme="minorHAnsi" w:hAnsiTheme="minorHAnsi"/>
          <w:spacing w:val="-1"/>
        </w:rPr>
        <w:t>maintenance and</w:t>
      </w:r>
      <w:r>
        <w:rPr>
          <w:rFonts w:asciiTheme="minorHAnsi" w:hAnsiTheme="minorHAnsi"/>
          <w:spacing w:val="16"/>
          <w:w w:val="101"/>
        </w:rPr>
        <w:t xml:space="preserve"> </w:t>
      </w:r>
      <w:r>
        <w:rPr>
          <w:rFonts w:asciiTheme="minorHAnsi" w:hAnsiTheme="minorHAnsi"/>
          <w:spacing w:val="-1"/>
        </w:rPr>
        <w:t>restoration work</w:t>
      </w:r>
      <w:r>
        <w:rPr>
          <w:rFonts w:asciiTheme="minorHAnsi" w:hAnsiTheme="minorHAnsi"/>
          <w:spacing w:val="8"/>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2"/>
        </w:rPr>
        <w:t>lighthouse</w:t>
      </w:r>
      <w:r>
        <w:rPr>
          <w:rFonts w:asciiTheme="minorHAnsi" w:hAnsiTheme="minorHAnsi"/>
          <w:spacing w:val="4"/>
        </w:rPr>
        <w:t xml:space="preserve"> </w:t>
      </w:r>
      <w:r>
        <w:rPr>
          <w:rFonts w:asciiTheme="minorHAnsi" w:hAnsiTheme="minorHAnsi"/>
          <w:spacing w:val="-2"/>
        </w:rPr>
        <w:t>to</w:t>
      </w:r>
      <w:r>
        <w:rPr>
          <w:rFonts w:asciiTheme="minorHAnsi" w:hAnsiTheme="minorHAnsi"/>
          <w:spacing w:val="6"/>
        </w:rPr>
        <w:t xml:space="preserve"> </w:t>
      </w:r>
      <w:r>
        <w:rPr>
          <w:rFonts w:asciiTheme="minorHAnsi" w:hAnsiTheme="minorHAnsi"/>
          <w:spacing w:val="-2"/>
        </w:rPr>
        <w:t>take</w:t>
      </w:r>
      <w:r>
        <w:rPr>
          <w:rFonts w:asciiTheme="minorHAnsi" w:hAnsiTheme="minorHAnsi"/>
          <w:spacing w:val="17"/>
          <w:w w:val="101"/>
        </w:rPr>
        <w:t xml:space="preserve"> </w:t>
      </w:r>
      <w:r>
        <w:rPr>
          <w:rFonts w:asciiTheme="minorHAnsi" w:hAnsiTheme="minorHAnsi"/>
          <w:spacing w:val="-2"/>
        </w:rPr>
        <w:t>place</w:t>
      </w:r>
      <w:r>
        <w:rPr>
          <w:rFonts w:asciiTheme="minorHAnsi" w:hAnsiTheme="minorHAnsi"/>
          <w:spacing w:val="8"/>
        </w:rPr>
        <w:t xml:space="preserve"> </w:t>
      </w:r>
      <w:r>
        <w:rPr>
          <w:rFonts w:asciiTheme="minorHAnsi" w:hAnsiTheme="minorHAnsi"/>
          <w:spacing w:val="-2"/>
        </w:rPr>
        <w:t>off</w:t>
      </w:r>
      <w:r>
        <w:rPr>
          <w:rFonts w:asciiTheme="minorHAnsi" w:hAnsiTheme="minorHAnsi"/>
          <w:spacing w:val="7"/>
        </w:rPr>
        <w:t xml:space="preserve"> </w:t>
      </w:r>
      <w:r>
        <w:rPr>
          <w:rFonts w:asciiTheme="minorHAnsi" w:hAnsiTheme="minorHAnsi"/>
          <w:spacing w:val="-2"/>
        </w:rPr>
        <w:t>season.</w:t>
      </w:r>
    </w:p>
    <w:p w14:paraId="06648576" w14:textId="77777777" w:rsidR="000F72C1" w:rsidRDefault="0020793E">
      <w:pPr>
        <w:pStyle w:val="BodyText"/>
        <w:spacing w:before="178" w:line="214" w:lineRule="auto"/>
        <w:ind w:left="38" w:right="771" w:hanging="8"/>
        <w:rPr>
          <w:rFonts w:asciiTheme="minorHAnsi" w:hAnsiTheme="minorHAnsi"/>
        </w:rPr>
      </w:pPr>
      <w:r>
        <w:rPr>
          <w:rFonts w:asciiTheme="minorHAnsi" w:hAnsiTheme="minorHAnsi"/>
          <w:spacing w:val="-1"/>
        </w:rPr>
        <w:t>The SMA shall inform the Leaseholder well in advance about future work th</w:t>
      </w:r>
      <w:r>
        <w:rPr>
          <w:rFonts w:asciiTheme="minorHAnsi" w:hAnsiTheme="minorHAnsi"/>
          <w:spacing w:val="-2"/>
        </w:rPr>
        <w:t>at may influence the exhibition activities</w:t>
      </w:r>
      <w:r>
        <w:rPr>
          <w:rFonts w:asciiTheme="minorHAnsi" w:hAnsiTheme="minorHAnsi"/>
        </w:rPr>
        <w:t xml:space="preserve"> </w:t>
      </w:r>
      <w:r>
        <w:rPr>
          <w:rFonts w:asciiTheme="minorHAnsi" w:hAnsiTheme="minorHAnsi"/>
          <w:spacing w:val="-1"/>
        </w:rPr>
        <w:t>and the</w:t>
      </w:r>
      <w:r>
        <w:rPr>
          <w:rFonts w:asciiTheme="minorHAnsi" w:hAnsiTheme="minorHAnsi"/>
          <w:spacing w:val="19"/>
          <w:w w:val="101"/>
        </w:rPr>
        <w:t xml:space="preserve"> </w:t>
      </w:r>
      <w:r>
        <w:rPr>
          <w:rFonts w:asciiTheme="minorHAnsi" w:hAnsiTheme="minorHAnsi"/>
          <w:spacing w:val="-1"/>
        </w:rPr>
        <w:t>Leaseholder</w:t>
      </w:r>
      <w:r>
        <w:rPr>
          <w:rFonts w:asciiTheme="minorHAnsi" w:hAnsiTheme="minorHAnsi"/>
          <w:spacing w:val="15"/>
        </w:rPr>
        <w:t xml:space="preserve"> </w:t>
      </w:r>
      <w:r>
        <w:rPr>
          <w:rFonts w:asciiTheme="minorHAnsi" w:hAnsiTheme="minorHAnsi"/>
          <w:spacing w:val="-1"/>
        </w:rPr>
        <w:t>is on such occasions entitled to</w:t>
      </w:r>
      <w:r>
        <w:rPr>
          <w:rFonts w:asciiTheme="minorHAnsi" w:hAnsiTheme="minorHAnsi"/>
          <w:spacing w:val="11"/>
        </w:rPr>
        <w:t xml:space="preserve"> </w:t>
      </w:r>
      <w:r>
        <w:rPr>
          <w:rFonts w:asciiTheme="minorHAnsi" w:hAnsiTheme="minorHAnsi"/>
          <w:spacing w:val="-1"/>
        </w:rPr>
        <w:t>a</w:t>
      </w:r>
      <w:r>
        <w:rPr>
          <w:rFonts w:asciiTheme="minorHAnsi" w:hAnsiTheme="minorHAnsi"/>
          <w:spacing w:val="15"/>
          <w:w w:val="101"/>
        </w:rPr>
        <w:t xml:space="preserve"> </w:t>
      </w:r>
      <w:r>
        <w:rPr>
          <w:rFonts w:asciiTheme="minorHAnsi" w:hAnsiTheme="minorHAnsi"/>
          <w:spacing w:val="-1"/>
        </w:rPr>
        <w:t>reasonable</w:t>
      </w:r>
      <w:r>
        <w:rPr>
          <w:rFonts w:asciiTheme="minorHAnsi" w:hAnsiTheme="minorHAnsi"/>
          <w:spacing w:val="15"/>
        </w:rPr>
        <w:t xml:space="preserve"> </w:t>
      </w:r>
      <w:r>
        <w:rPr>
          <w:rFonts w:asciiTheme="minorHAnsi" w:hAnsiTheme="minorHAnsi"/>
          <w:spacing w:val="-1"/>
        </w:rPr>
        <w:t>red</w:t>
      </w:r>
      <w:r>
        <w:rPr>
          <w:rFonts w:asciiTheme="minorHAnsi" w:hAnsiTheme="minorHAnsi"/>
          <w:spacing w:val="-2"/>
        </w:rPr>
        <w:t>uction</w:t>
      </w:r>
      <w:r>
        <w:rPr>
          <w:rFonts w:asciiTheme="minorHAnsi" w:hAnsiTheme="minorHAnsi"/>
          <w:spacing w:val="7"/>
        </w:rPr>
        <w:t xml:space="preserve"> </w:t>
      </w:r>
      <w:r>
        <w:rPr>
          <w:rFonts w:asciiTheme="minorHAnsi" w:hAnsiTheme="minorHAnsi"/>
          <w:spacing w:val="-2"/>
        </w:rPr>
        <w:t>of the</w:t>
      </w:r>
      <w:r>
        <w:rPr>
          <w:rFonts w:asciiTheme="minorHAnsi" w:hAnsiTheme="minorHAnsi"/>
          <w:spacing w:val="5"/>
        </w:rPr>
        <w:t xml:space="preserve"> </w:t>
      </w:r>
      <w:r>
        <w:rPr>
          <w:rFonts w:asciiTheme="minorHAnsi" w:hAnsiTheme="minorHAnsi"/>
          <w:spacing w:val="-2"/>
        </w:rPr>
        <w:t>fee.</w:t>
      </w:r>
    </w:p>
    <w:p w14:paraId="06648577" w14:textId="77777777" w:rsidR="000F72C1" w:rsidRDefault="000F72C1">
      <w:pPr>
        <w:spacing w:line="247" w:lineRule="auto"/>
        <w:rPr>
          <w:rFonts w:asciiTheme="minorHAnsi" w:hAnsiTheme="minorHAnsi"/>
        </w:rPr>
      </w:pPr>
    </w:p>
    <w:p w14:paraId="06648578" w14:textId="77777777" w:rsidR="000F72C1" w:rsidRDefault="000F72C1">
      <w:pPr>
        <w:spacing w:line="247" w:lineRule="auto"/>
        <w:rPr>
          <w:rFonts w:asciiTheme="minorHAnsi" w:hAnsiTheme="minorHAnsi"/>
        </w:rPr>
      </w:pPr>
    </w:p>
    <w:p w14:paraId="06648579" w14:textId="77777777" w:rsidR="000F72C1" w:rsidRDefault="0020793E">
      <w:pPr>
        <w:pStyle w:val="BodyText"/>
        <w:spacing w:before="68" w:line="188" w:lineRule="auto"/>
        <w:ind w:left="3023"/>
        <w:rPr>
          <w:rFonts w:asciiTheme="minorHAnsi" w:hAnsiTheme="minorHAnsi"/>
        </w:rPr>
      </w:pPr>
      <w:r>
        <w:rPr>
          <w:rFonts w:asciiTheme="minorHAnsi" w:hAnsiTheme="minorHAnsi"/>
          <w:spacing w:val="-2"/>
        </w:rPr>
        <w:t>8</w:t>
      </w:r>
      <w:r>
        <w:rPr>
          <w:rFonts w:asciiTheme="minorHAnsi" w:hAnsiTheme="minorHAnsi"/>
          <w:spacing w:val="14"/>
          <w:w w:val="101"/>
        </w:rPr>
        <w:t xml:space="preserve"> </w:t>
      </w:r>
      <w:r>
        <w:rPr>
          <w:rFonts w:asciiTheme="minorHAnsi" w:hAnsiTheme="minorHAnsi"/>
          <w:spacing w:val="-2"/>
        </w:rPr>
        <w:t>§</w:t>
      </w:r>
      <w:r>
        <w:rPr>
          <w:rFonts w:asciiTheme="minorHAnsi" w:hAnsiTheme="minorHAnsi"/>
          <w:spacing w:val="17"/>
          <w:w w:val="101"/>
        </w:rPr>
        <w:t xml:space="preserve"> </w:t>
      </w:r>
      <w:r>
        <w:rPr>
          <w:rFonts w:asciiTheme="minorHAnsi" w:hAnsiTheme="minorHAnsi"/>
          <w:spacing w:val="-2"/>
        </w:rPr>
        <w:t>Expiry of the</w:t>
      </w:r>
      <w:r>
        <w:rPr>
          <w:rFonts w:asciiTheme="minorHAnsi" w:hAnsiTheme="minorHAnsi"/>
          <w:spacing w:val="17"/>
        </w:rPr>
        <w:t xml:space="preserve"> </w:t>
      </w:r>
      <w:r>
        <w:rPr>
          <w:rFonts w:asciiTheme="minorHAnsi" w:hAnsiTheme="minorHAnsi"/>
          <w:spacing w:val="-2"/>
        </w:rPr>
        <w:t>Right to</w:t>
      </w:r>
      <w:r>
        <w:rPr>
          <w:rFonts w:asciiTheme="minorHAnsi" w:hAnsiTheme="minorHAnsi"/>
          <w:spacing w:val="20"/>
          <w:w w:val="101"/>
        </w:rPr>
        <w:t xml:space="preserve"> </w:t>
      </w:r>
      <w:r>
        <w:rPr>
          <w:rFonts w:asciiTheme="minorHAnsi" w:hAnsiTheme="minorHAnsi"/>
          <w:spacing w:val="-2"/>
        </w:rPr>
        <w:t>Exhibit the</w:t>
      </w:r>
      <w:r>
        <w:rPr>
          <w:rFonts w:asciiTheme="minorHAnsi" w:hAnsiTheme="minorHAnsi"/>
          <w:spacing w:val="19"/>
          <w:w w:val="101"/>
        </w:rPr>
        <w:t xml:space="preserve"> </w:t>
      </w:r>
      <w:r>
        <w:rPr>
          <w:rFonts w:asciiTheme="minorHAnsi" w:hAnsiTheme="minorHAnsi"/>
          <w:spacing w:val="-3"/>
        </w:rPr>
        <w:t>Lighthouse</w:t>
      </w:r>
    </w:p>
    <w:p w14:paraId="0664857A" w14:textId="77777777" w:rsidR="000F72C1" w:rsidRDefault="0020793E">
      <w:pPr>
        <w:pStyle w:val="BodyText"/>
        <w:spacing w:before="179" w:line="214" w:lineRule="auto"/>
        <w:ind w:left="44" w:right="771" w:hanging="12"/>
        <w:rPr>
          <w:rFonts w:asciiTheme="minorHAnsi" w:hAnsiTheme="minorHAnsi"/>
        </w:rPr>
      </w:pPr>
      <w:r>
        <w:rPr>
          <w:rFonts w:asciiTheme="minorHAnsi" w:hAnsiTheme="minorHAnsi"/>
          <w:spacing w:val="-1"/>
        </w:rPr>
        <w:t>At the expiry of the Agreement the Leaseholder shall, as far as possible, restore the ar</w:t>
      </w:r>
      <w:r>
        <w:rPr>
          <w:rFonts w:asciiTheme="minorHAnsi" w:hAnsiTheme="minorHAnsi"/>
          <w:spacing w:val="-2"/>
        </w:rPr>
        <w:t>ea to</w:t>
      </w:r>
      <w:r>
        <w:rPr>
          <w:rFonts w:asciiTheme="minorHAnsi" w:hAnsiTheme="minorHAnsi"/>
          <w:spacing w:val="9"/>
        </w:rPr>
        <w:t xml:space="preserve"> </w:t>
      </w:r>
      <w:r>
        <w:rPr>
          <w:rFonts w:asciiTheme="minorHAnsi" w:hAnsiTheme="minorHAnsi"/>
          <w:spacing w:val="-2"/>
        </w:rPr>
        <w:t>its former condition and</w:t>
      </w:r>
      <w:r>
        <w:rPr>
          <w:rFonts w:asciiTheme="minorHAnsi" w:hAnsiTheme="minorHAnsi"/>
        </w:rPr>
        <w:t xml:space="preserve"> </w:t>
      </w:r>
      <w:r>
        <w:rPr>
          <w:rFonts w:asciiTheme="minorHAnsi" w:hAnsiTheme="minorHAnsi"/>
          <w:spacing w:val="-1"/>
        </w:rPr>
        <w:t>return</w:t>
      </w:r>
      <w:r>
        <w:rPr>
          <w:rFonts w:asciiTheme="minorHAnsi" w:hAnsiTheme="minorHAnsi"/>
          <w:spacing w:val="15"/>
        </w:rPr>
        <w:t xml:space="preserve"> </w:t>
      </w:r>
      <w:r>
        <w:rPr>
          <w:rFonts w:asciiTheme="minorHAnsi" w:hAnsiTheme="minorHAnsi"/>
          <w:spacing w:val="-1"/>
        </w:rPr>
        <w:t>it clean. The Agr</w:t>
      </w:r>
      <w:r>
        <w:rPr>
          <w:rFonts w:asciiTheme="minorHAnsi" w:hAnsiTheme="minorHAnsi"/>
          <w:spacing w:val="-2"/>
        </w:rPr>
        <w:t>eement</w:t>
      </w:r>
      <w:r>
        <w:rPr>
          <w:rFonts w:asciiTheme="minorHAnsi" w:hAnsiTheme="minorHAnsi"/>
          <w:spacing w:val="11"/>
        </w:rPr>
        <w:t xml:space="preserve"> </w:t>
      </w:r>
      <w:r>
        <w:rPr>
          <w:rFonts w:asciiTheme="minorHAnsi" w:hAnsiTheme="minorHAnsi"/>
          <w:spacing w:val="-2"/>
        </w:rPr>
        <w:t>does</w:t>
      </w:r>
      <w:r>
        <w:rPr>
          <w:rFonts w:asciiTheme="minorHAnsi" w:hAnsiTheme="minorHAnsi"/>
          <w:spacing w:val="17"/>
          <w:w w:val="101"/>
        </w:rPr>
        <w:t xml:space="preserve"> </w:t>
      </w:r>
      <w:r>
        <w:rPr>
          <w:rFonts w:asciiTheme="minorHAnsi" w:hAnsiTheme="minorHAnsi"/>
          <w:spacing w:val="-2"/>
        </w:rPr>
        <w:t>not</w:t>
      </w:r>
      <w:r>
        <w:rPr>
          <w:rFonts w:asciiTheme="minorHAnsi" w:hAnsiTheme="minorHAnsi"/>
          <w:spacing w:val="15"/>
          <w:w w:val="101"/>
        </w:rPr>
        <w:t xml:space="preserve"> </w:t>
      </w:r>
      <w:r>
        <w:rPr>
          <w:rFonts w:asciiTheme="minorHAnsi" w:hAnsiTheme="minorHAnsi"/>
          <w:spacing w:val="-2"/>
        </w:rPr>
        <w:t>include a</w:t>
      </w:r>
      <w:r>
        <w:rPr>
          <w:rFonts w:asciiTheme="minorHAnsi" w:hAnsiTheme="minorHAnsi"/>
          <w:spacing w:val="17"/>
        </w:rPr>
        <w:t xml:space="preserve"> </w:t>
      </w:r>
      <w:r>
        <w:rPr>
          <w:rFonts w:asciiTheme="minorHAnsi" w:hAnsiTheme="minorHAnsi"/>
          <w:spacing w:val="-2"/>
        </w:rPr>
        <w:t>right to</w:t>
      </w:r>
      <w:r>
        <w:rPr>
          <w:rFonts w:asciiTheme="minorHAnsi" w:hAnsiTheme="minorHAnsi"/>
          <w:spacing w:val="18"/>
          <w:w w:val="101"/>
        </w:rPr>
        <w:t xml:space="preserve"> </w:t>
      </w:r>
      <w:r>
        <w:rPr>
          <w:rFonts w:asciiTheme="minorHAnsi" w:hAnsiTheme="minorHAnsi"/>
          <w:spacing w:val="-2"/>
        </w:rPr>
        <w:t>prolongation.</w:t>
      </w:r>
    </w:p>
    <w:p w14:paraId="0664857B" w14:textId="77777777" w:rsidR="000F72C1" w:rsidRDefault="000F72C1">
      <w:pPr>
        <w:spacing w:line="249" w:lineRule="auto"/>
        <w:rPr>
          <w:rFonts w:asciiTheme="minorHAnsi" w:hAnsiTheme="minorHAnsi"/>
        </w:rPr>
      </w:pPr>
    </w:p>
    <w:p w14:paraId="0664857C" w14:textId="77777777" w:rsidR="000F72C1" w:rsidRDefault="000F72C1">
      <w:pPr>
        <w:spacing w:line="249" w:lineRule="auto"/>
        <w:rPr>
          <w:rFonts w:asciiTheme="minorHAnsi" w:hAnsiTheme="minorHAnsi"/>
        </w:rPr>
      </w:pPr>
    </w:p>
    <w:p w14:paraId="0664857D" w14:textId="77777777" w:rsidR="000F72C1" w:rsidRDefault="0020793E">
      <w:pPr>
        <w:pStyle w:val="BodyText"/>
        <w:spacing w:before="67" w:line="187" w:lineRule="auto"/>
        <w:ind w:left="4359"/>
        <w:rPr>
          <w:rFonts w:asciiTheme="minorHAnsi" w:hAnsiTheme="minorHAnsi"/>
        </w:rPr>
      </w:pPr>
      <w:r>
        <w:rPr>
          <w:rFonts w:asciiTheme="minorHAnsi" w:hAnsiTheme="minorHAnsi"/>
          <w:spacing w:val="-3"/>
        </w:rPr>
        <w:t>9</w:t>
      </w:r>
      <w:r>
        <w:rPr>
          <w:rFonts w:asciiTheme="minorHAnsi" w:hAnsiTheme="minorHAnsi"/>
          <w:spacing w:val="22"/>
          <w:w w:val="101"/>
        </w:rPr>
        <w:t xml:space="preserve"> </w:t>
      </w:r>
      <w:r>
        <w:rPr>
          <w:rFonts w:asciiTheme="minorHAnsi" w:hAnsiTheme="minorHAnsi"/>
          <w:spacing w:val="-3"/>
        </w:rPr>
        <w:t>§</w:t>
      </w:r>
      <w:r>
        <w:rPr>
          <w:rFonts w:asciiTheme="minorHAnsi" w:hAnsiTheme="minorHAnsi"/>
          <w:spacing w:val="17"/>
        </w:rPr>
        <w:t xml:space="preserve"> </w:t>
      </w:r>
      <w:r>
        <w:rPr>
          <w:rFonts w:asciiTheme="minorHAnsi" w:hAnsiTheme="minorHAnsi"/>
          <w:spacing w:val="-3"/>
        </w:rPr>
        <w:t>Responsibility</w:t>
      </w:r>
    </w:p>
    <w:p w14:paraId="0664857E" w14:textId="77777777" w:rsidR="000F72C1" w:rsidRDefault="0020793E">
      <w:pPr>
        <w:pStyle w:val="BodyText"/>
        <w:spacing w:before="179" w:line="214" w:lineRule="auto"/>
        <w:ind w:left="37" w:right="772" w:hanging="8"/>
        <w:rPr>
          <w:rFonts w:asciiTheme="minorHAnsi" w:hAnsiTheme="minorHAnsi"/>
        </w:rPr>
      </w:pPr>
      <w:r>
        <w:rPr>
          <w:rFonts w:asciiTheme="minorHAnsi" w:hAnsiTheme="minorHAnsi"/>
          <w:spacing w:val="-1"/>
        </w:rPr>
        <w:t>The</w:t>
      </w:r>
      <w:r>
        <w:rPr>
          <w:rFonts w:asciiTheme="minorHAnsi" w:hAnsiTheme="minorHAnsi"/>
          <w:spacing w:val="32"/>
          <w:w w:val="101"/>
        </w:rPr>
        <w:t xml:space="preserve"> </w:t>
      </w:r>
      <w:r>
        <w:rPr>
          <w:rFonts w:asciiTheme="minorHAnsi" w:hAnsiTheme="minorHAnsi"/>
          <w:spacing w:val="-1"/>
        </w:rPr>
        <w:t>Leaseholder</w:t>
      </w:r>
      <w:r>
        <w:rPr>
          <w:rFonts w:asciiTheme="minorHAnsi" w:hAnsiTheme="minorHAnsi"/>
          <w:spacing w:val="27"/>
        </w:rPr>
        <w:t xml:space="preserve"> </w:t>
      </w:r>
      <w:r>
        <w:rPr>
          <w:rFonts w:asciiTheme="minorHAnsi" w:hAnsiTheme="minorHAnsi"/>
          <w:spacing w:val="-1"/>
        </w:rPr>
        <w:t>is</w:t>
      </w:r>
      <w:r>
        <w:rPr>
          <w:rFonts w:asciiTheme="minorHAnsi" w:hAnsiTheme="minorHAnsi"/>
          <w:spacing w:val="22"/>
          <w:w w:val="101"/>
        </w:rPr>
        <w:t xml:space="preserve"> </w:t>
      </w:r>
      <w:r>
        <w:rPr>
          <w:rFonts w:asciiTheme="minorHAnsi" w:hAnsiTheme="minorHAnsi"/>
          <w:spacing w:val="-1"/>
        </w:rPr>
        <w:t>at</w:t>
      </w:r>
      <w:r>
        <w:rPr>
          <w:rFonts w:asciiTheme="minorHAnsi" w:hAnsiTheme="minorHAnsi"/>
          <w:spacing w:val="20"/>
          <w:w w:val="101"/>
        </w:rPr>
        <w:t xml:space="preserve"> </w:t>
      </w:r>
      <w:r>
        <w:rPr>
          <w:rFonts w:asciiTheme="minorHAnsi" w:hAnsiTheme="minorHAnsi"/>
          <w:spacing w:val="-1"/>
        </w:rPr>
        <w:t>all</w:t>
      </w:r>
      <w:r>
        <w:rPr>
          <w:rFonts w:asciiTheme="minorHAnsi" w:hAnsiTheme="minorHAnsi"/>
          <w:spacing w:val="16"/>
          <w:w w:val="101"/>
        </w:rPr>
        <w:t xml:space="preserve"> </w:t>
      </w:r>
      <w:r>
        <w:rPr>
          <w:rFonts w:asciiTheme="minorHAnsi" w:hAnsiTheme="minorHAnsi"/>
          <w:spacing w:val="-1"/>
        </w:rPr>
        <w:t>times</w:t>
      </w:r>
      <w:r>
        <w:rPr>
          <w:rFonts w:asciiTheme="minorHAnsi" w:hAnsiTheme="minorHAnsi"/>
          <w:spacing w:val="29"/>
        </w:rPr>
        <w:t xml:space="preserve"> </w:t>
      </w:r>
      <w:r>
        <w:rPr>
          <w:rFonts w:asciiTheme="minorHAnsi" w:hAnsiTheme="minorHAnsi"/>
          <w:spacing w:val="-1"/>
        </w:rPr>
        <w:t>respon</w:t>
      </w:r>
      <w:r>
        <w:rPr>
          <w:rFonts w:asciiTheme="minorHAnsi" w:hAnsiTheme="minorHAnsi"/>
          <w:spacing w:val="-2"/>
        </w:rPr>
        <w:t>sible</w:t>
      </w:r>
      <w:r>
        <w:rPr>
          <w:rFonts w:asciiTheme="minorHAnsi" w:hAnsiTheme="minorHAnsi"/>
          <w:spacing w:val="17"/>
          <w:w w:val="101"/>
        </w:rPr>
        <w:t xml:space="preserve"> </w:t>
      </w:r>
      <w:r>
        <w:rPr>
          <w:rFonts w:asciiTheme="minorHAnsi" w:hAnsiTheme="minorHAnsi"/>
          <w:spacing w:val="-2"/>
        </w:rPr>
        <w:t>for</w:t>
      </w:r>
      <w:r>
        <w:rPr>
          <w:rFonts w:asciiTheme="minorHAnsi" w:hAnsiTheme="minorHAnsi"/>
          <w:spacing w:val="23"/>
        </w:rPr>
        <w:t xml:space="preserve"> </w:t>
      </w:r>
      <w:r>
        <w:rPr>
          <w:rFonts w:asciiTheme="minorHAnsi" w:hAnsiTheme="minorHAnsi"/>
          <w:spacing w:val="-2"/>
        </w:rPr>
        <w:t>damage</w:t>
      </w:r>
      <w:r>
        <w:rPr>
          <w:rFonts w:asciiTheme="minorHAnsi" w:hAnsiTheme="minorHAnsi"/>
          <w:spacing w:val="23"/>
        </w:rPr>
        <w:t xml:space="preserve"> </w:t>
      </w:r>
      <w:r>
        <w:rPr>
          <w:rFonts w:asciiTheme="minorHAnsi" w:hAnsiTheme="minorHAnsi"/>
          <w:spacing w:val="-2"/>
        </w:rPr>
        <w:t>arising</w:t>
      </w:r>
      <w:r>
        <w:rPr>
          <w:rFonts w:asciiTheme="minorHAnsi" w:hAnsiTheme="minorHAnsi"/>
          <w:spacing w:val="16"/>
        </w:rPr>
        <w:t xml:space="preserve"> </w:t>
      </w:r>
      <w:r>
        <w:rPr>
          <w:rFonts w:asciiTheme="minorHAnsi" w:hAnsiTheme="minorHAnsi"/>
          <w:spacing w:val="-2"/>
        </w:rPr>
        <w:t>from</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exhibition</w:t>
      </w:r>
      <w:r>
        <w:rPr>
          <w:rFonts w:asciiTheme="minorHAnsi" w:hAnsiTheme="minorHAnsi"/>
          <w:spacing w:val="22"/>
        </w:rPr>
        <w:t xml:space="preserve"> </w:t>
      </w:r>
      <w:r>
        <w:rPr>
          <w:rFonts w:asciiTheme="minorHAnsi" w:hAnsiTheme="minorHAnsi"/>
          <w:spacing w:val="-2"/>
        </w:rPr>
        <w:t>activities</w:t>
      </w:r>
      <w:r>
        <w:rPr>
          <w:rFonts w:asciiTheme="minorHAnsi" w:hAnsiTheme="minorHAnsi"/>
          <w:spacing w:val="25"/>
        </w:rPr>
        <w:t xml:space="preserve"> </w:t>
      </w:r>
      <w:r>
        <w:rPr>
          <w:rFonts w:asciiTheme="minorHAnsi" w:hAnsiTheme="minorHAnsi"/>
          <w:spacing w:val="-2"/>
        </w:rPr>
        <w:t>in</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area.</w:t>
      </w:r>
      <w:r>
        <w:rPr>
          <w:rFonts w:asciiTheme="minorHAnsi" w:hAnsiTheme="minorHAnsi"/>
          <w:spacing w:val="13"/>
          <w:w w:val="102"/>
        </w:rPr>
        <w:t xml:space="preserve"> </w:t>
      </w:r>
      <w:r>
        <w:rPr>
          <w:rFonts w:asciiTheme="minorHAnsi" w:hAnsiTheme="minorHAnsi"/>
          <w:spacing w:val="-2"/>
        </w:rPr>
        <w:t>This</w:t>
      </w:r>
      <w:r>
        <w:rPr>
          <w:rFonts w:asciiTheme="minorHAnsi" w:hAnsiTheme="minorHAnsi"/>
          <w:spacing w:val="22"/>
          <w:w w:val="101"/>
        </w:rPr>
        <w:t xml:space="preserve"> </w:t>
      </w:r>
      <w:r>
        <w:rPr>
          <w:rFonts w:asciiTheme="minorHAnsi" w:hAnsiTheme="minorHAnsi"/>
          <w:spacing w:val="-2"/>
        </w:rPr>
        <w:t>also</w:t>
      </w:r>
      <w:r>
        <w:rPr>
          <w:rFonts w:asciiTheme="minorHAnsi" w:hAnsiTheme="minorHAnsi"/>
        </w:rPr>
        <w:t xml:space="preserve"> applies after expiry of</w:t>
      </w:r>
      <w:r>
        <w:rPr>
          <w:rFonts w:asciiTheme="minorHAnsi" w:hAnsiTheme="minorHAnsi"/>
          <w:spacing w:val="2"/>
        </w:rPr>
        <w:t xml:space="preserve"> </w:t>
      </w:r>
      <w:r>
        <w:rPr>
          <w:rFonts w:asciiTheme="minorHAnsi" w:hAnsiTheme="minorHAnsi"/>
        </w:rPr>
        <w:t>th</w:t>
      </w:r>
      <w:r>
        <w:rPr>
          <w:rFonts w:asciiTheme="minorHAnsi" w:hAnsiTheme="minorHAnsi"/>
          <w:spacing w:val="-1"/>
        </w:rPr>
        <w:t>e Agreement.</w:t>
      </w:r>
    </w:p>
    <w:p w14:paraId="0664857F" w14:textId="77777777" w:rsidR="000F72C1" w:rsidRDefault="0020793E">
      <w:pPr>
        <w:pStyle w:val="BodyText"/>
        <w:spacing w:before="178" w:line="214" w:lineRule="auto"/>
        <w:ind w:left="45" w:right="772" w:hanging="15"/>
        <w:rPr>
          <w:rFonts w:asciiTheme="minorHAnsi" w:hAnsiTheme="minorHAnsi"/>
        </w:rPr>
      </w:pP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Leaseholder shall</w:t>
      </w:r>
      <w:r>
        <w:rPr>
          <w:rFonts w:asciiTheme="minorHAnsi" w:hAnsiTheme="minorHAnsi"/>
          <w:spacing w:val="19"/>
          <w:w w:val="101"/>
        </w:rPr>
        <w:t xml:space="preserve"> </w:t>
      </w:r>
      <w:r>
        <w:rPr>
          <w:rFonts w:asciiTheme="minorHAnsi" w:hAnsiTheme="minorHAnsi"/>
          <w:spacing w:val="-1"/>
        </w:rPr>
        <w:t>reimburse the SMA for</w:t>
      </w:r>
      <w:r>
        <w:rPr>
          <w:rFonts w:asciiTheme="minorHAnsi" w:hAnsiTheme="minorHAnsi"/>
          <w:spacing w:val="13"/>
        </w:rPr>
        <w:t xml:space="preserve"> </w:t>
      </w:r>
      <w:r>
        <w:rPr>
          <w:rFonts w:asciiTheme="minorHAnsi" w:hAnsiTheme="minorHAnsi"/>
          <w:spacing w:val="-1"/>
        </w:rPr>
        <w:t>dama</w:t>
      </w:r>
      <w:r>
        <w:rPr>
          <w:rFonts w:asciiTheme="minorHAnsi" w:hAnsiTheme="minorHAnsi"/>
          <w:spacing w:val="-2"/>
        </w:rPr>
        <w:t>ges,</w:t>
      </w:r>
      <w:r>
        <w:rPr>
          <w:rFonts w:asciiTheme="minorHAnsi" w:hAnsiTheme="minorHAnsi"/>
          <w:spacing w:val="17"/>
          <w:w w:val="101"/>
        </w:rPr>
        <w:t xml:space="preserve"> </w:t>
      </w:r>
      <w:r>
        <w:rPr>
          <w:rFonts w:asciiTheme="minorHAnsi" w:hAnsiTheme="minorHAnsi"/>
          <w:spacing w:val="-2"/>
        </w:rPr>
        <w:t>if any,</w:t>
      </w:r>
      <w:r>
        <w:rPr>
          <w:rFonts w:asciiTheme="minorHAnsi" w:hAnsiTheme="minorHAnsi"/>
          <w:spacing w:val="4"/>
        </w:rPr>
        <w:t xml:space="preserve"> </w:t>
      </w:r>
      <w:r>
        <w:rPr>
          <w:rFonts w:asciiTheme="minorHAnsi" w:hAnsiTheme="minorHAnsi"/>
          <w:spacing w:val="-2"/>
        </w:rPr>
        <w:t>that</w:t>
      </w:r>
      <w:r>
        <w:rPr>
          <w:rFonts w:asciiTheme="minorHAnsi" w:hAnsiTheme="minorHAnsi"/>
          <w:spacing w:val="4"/>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SMA</w:t>
      </w:r>
      <w:r>
        <w:rPr>
          <w:rFonts w:asciiTheme="minorHAnsi" w:hAnsiTheme="minorHAnsi"/>
          <w:spacing w:val="14"/>
          <w:w w:val="101"/>
        </w:rPr>
        <w:t xml:space="preserve"> </w:t>
      </w:r>
      <w:r>
        <w:rPr>
          <w:rFonts w:asciiTheme="minorHAnsi" w:hAnsiTheme="minorHAnsi"/>
          <w:spacing w:val="-2"/>
        </w:rPr>
        <w:t>is</w:t>
      </w:r>
      <w:r>
        <w:rPr>
          <w:rFonts w:asciiTheme="minorHAnsi" w:hAnsiTheme="minorHAnsi"/>
          <w:spacing w:val="10"/>
        </w:rPr>
        <w:t xml:space="preserve"> </w:t>
      </w:r>
      <w:r>
        <w:rPr>
          <w:rFonts w:asciiTheme="minorHAnsi" w:hAnsiTheme="minorHAnsi"/>
          <w:spacing w:val="-2"/>
        </w:rPr>
        <w:t>obliged</w:t>
      </w:r>
      <w:r>
        <w:rPr>
          <w:rFonts w:asciiTheme="minorHAnsi" w:hAnsiTheme="minorHAnsi"/>
          <w:spacing w:val="6"/>
        </w:rPr>
        <w:t xml:space="preserve"> </w:t>
      </w:r>
      <w:r>
        <w:rPr>
          <w:rFonts w:asciiTheme="minorHAnsi" w:hAnsiTheme="minorHAnsi"/>
          <w:spacing w:val="-2"/>
        </w:rPr>
        <w:t>to</w:t>
      </w:r>
      <w:r>
        <w:rPr>
          <w:rFonts w:asciiTheme="minorHAnsi" w:hAnsiTheme="minorHAnsi"/>
          <w:spacing w:val="21"/>
          <w:w w:val="101"/>
        </w:rPr>
        <w:t xml:space="preserve"> </w:t>
      </w:r>
      <w:r>
        <w:rPr>
          <w:rFonts w:asciiTheme="minorHAnsi" w:hAnsiTheme="minorHAnsi"/>
          <w:spacing w:val="-2"/>
        </w:rPr>
        <w:t>pay</w:t>
      </w:r>
      <w:r>
        <w:rPr>
          <w:rFonts w:asciiTheme="minorHAnsi" w:hAnsiTheme="minorHAnsi"/>
          <w:spacing w:val="7"/>
        </w:rPr>
        <w:t xml:space="preserve"> </w:t>
      </w:r>
      <w:r>
        <w:rPr>
          <w:rFonts w:asciiTheme="minorHAnsi" w:hAnsiTheme="minorHAnsi"/>
          <w:spacing w:val="-2"/>
        </w:rPr>
        <w:t>to</w:t>
      </w:r>
      <w:r>
        <w:rPr>
          <w:rFonts w:asciiTheme="minorHAnsi" w:hAnsiTheme="minorHAnsi"/>
          <w:spacing w:val="5"/>
        </w:rPr>
        <w:t xml:space="preserve"> </w:t>
      </w:r>
      <w:r>
        <w:rPr>
          <w:rFonts w:asciiTheme="minorHAnsi" w:hAnsiTheme="minorHAnsi"/>
          <w:spacing w:val="-2"/>
        </w:rPr>
        <w:t>third</w:t>
      </w:r>
      <w:r>
        <w:rPr>
          <w:rFonts w:asciiTheme="minorHAnsi" w:hAnsiTheme="minorHAnsi"/>
          <w:spacing w:val="19"/>
          <w:w w:val="101"/>
        </w:rPr>
        <w:t xml:space="preserve"> </w:t>
      </w:r>
      <w:r>
        <w:rPr>
          <w:rFonts w:asciiTheme="minorHAnsi" w:hAnsiTheme="minorHAnsi"/>
          <w:spacing w:val="-2"/>
        </w:rPr>
        <w:t>party</w:t>
      </w:r>
      <w:r>
        <w:rPr>
          <w:rFonts w:asciiTheme="minorHAnsi" w:hAnsiTheme="minorHAnsi"/>
          <w:spacing w:val="12"/>
        </w:rPr>
        <w:t xml:space="preserve"> </w:t>
      </w:r>
      <w:r>
        <w:rPr>
          <w:rFonts w:asciiTheme="minorHAnsi" w:hAnsiTheme="minorHAnsi"/>
          <w:spacing w:val="-2"/>
        </w:rPr>
        <w:t>caused</w:t>
      </w:r>
      <w:r>
        <w:rPr>
          <w:rFonts w:asciiTheme="minorHAnsi" w:hAnsiTheme="minorHAnsi"/>
        </w:rPr>
        <w:t xml:space="preserve"> </w:t>
      </w:r>
      <w:r>
        <w:rPr>
          <w:rFonts w:asciiTheme="minorHAnsi" w:hAnsiTheme="minorHAnsi"/>
          <w:spacing w:val="-1"/>
        </w:rPr>
        <w:t>by the</w:t>
      </w:r>
      <w:r>
        <w:rPr>
          <w:rFonts w:asciiTheme="minorHAnsi" w:hAnsiTheme="minorHAnsi"/>
          <w:spacing w:val="18"/>
        </w:rPr>
        <w:t xml:space="preserve"> </w:t>
      </w:r>
      <w:r>
        <w:rPr>
          <w:rFonts w:asciiTheme="minorHAnsi" w:hAnsiTheme="minorHAnsi"/>
          <w:spacing w:val="-1"/>
        </w:rPr>
        <w:t>Leaseholder’s activities</w:t>
      </w:r>
      <w:r>
        <w:rPr>
          <w:rFonts w:asciiTheme="minorHAnsi" w:hAnsiTheme="minorHAnsi"/>
          <w:spacing w:val="15"/>
        </w:rPr>
        <w:t xml:space="preserve"> </w:t>
      </w:r>
      <w:r>
        <w:rPr>
          <w:rFonts w:asciiTheme="minorHAnsi" w:hAnsiTheme="minorHAnsi"/>
          <w:spacing w:val="-1"/>
        </w:rPr>
        <w:t>in th</w:t>
      </w:r>
      <w:r>
        <w:rPr>
          <w:rFonts w:asciiTheme="minorHAnsi" w:hAnsiTheme="minorHAnsi"/>
          <w:spacing w:val="-2"/>
        </w:rPr>
        <w:t>e area.</w:t>
      </w:r>
    </w:p>
    <w:p w14:paraId="06648580" w14:textId="77777777" w:rsidR="000F72C1" w:rsidRDefault="000F72C1">
      <w:pPr>
        <w:spacing w:line="250" w:lineRule="auto"/>
        <w:rPr>
          <w:rFonts w:asciiTheme="minorHAnsi" w:hAnsiTheme="minorHAnsi"/>
        </w:rPr>
      </w:pPr>
    </w:p>
    <w:p w14:paraId="06648581" w14:textId="77777777" w:rsidR="000F72C1" w:rsidRDefault="000F72C1">
      <w:pPr>
        <w:spacing w:line="251" w:lineRule="auto"/>
        <w:rPr>
          <w:rFonts w:asciiTheme="minorHAnsi" w:hAnsiTheme="minorHAnsi"/>
        </w:rPr>
      </w:pPr>
    </w:p>
    <w:p w14:paraId="06648582" w14:textId="77777777" w:rsidR="000F72C1" w:rsidRDefault="0020793E">
      <w:pPr>
        <w:pStyle w:val="BodyText"/>
        <w:spacing w:before="68" w:line="182" w:lineRule="auto"/>
        <w:ind w:left="4496"/>
        <w:rPr>
          <w:rFonts w:asciiTheme="minorHAnsi" w:hAnsiTheme="minorHAnsi"/>
        </w:rPr>
      </w:pPr>
      <w:r>
        <w:rPr>
          <w:rFonts w:asciiTheme="minorHAnsi" w:hAnsiTheme="minorHAnsi"/>
          <w:spacing w:val="-4"/>
        </w:rPr>
        <w:t>10</w:t>
      </w:r>
      <w:r>
        <w:rPr>
          <w:rFonts w:asciiTheme="minorHAnsi" w:hAnsiTheme="minorHAnsi"/>
          <w:spacing w:val="11"/>
        </w:rPr>
        <w:t xml:space="preserve"> </w:t>
      </w:r>
      <w:r>
        <w:rPr>
          <w:rFonts w:asciiTheme="minorHAnsi" w:hAnsiTheme="minorHAnsi"/>
          <w:spacing w:val="-4"/>
        </w:rPr>
        <w:t>§</w:t>
      </w:r>
      <w:r>
        <w:rPr>
          <w:rFonts w:asciiTheme="minorHAnsi" w:hAnsiTheme="minorHAnsi"/>
          <w:spacing w:val="19"/>
          <w:w w:val="101"/>
        </w:rPr>
        <w:t xml:space="preserve"> </w:t>
      </w:r>
      <w:r>
        <w:rPr>
          <w:rFonts w:asciiTheme="minorHAnsi" w:hAnsiTheme="minorHAnsi"/>
          <w:spacing w:val="-4"/>
        </w:rPr>
        <w:t>Insurance</w:t>
      </w:r>
    </w:p>
    <w:p w14:paraId="06648583" w14:textId="77777777" w:rsidR="000F72C1" w:rsidRDefault="0020793E">
      <w:pPr>
        <w:pStyle w:val="BodyText"/>
        <w:spacing w:before="103" w:line="245" w:lineRule="auto"/>
        <w:ind w:left="31" w:right="768" w:hanging="1"/>
        <w:jc w:val="both"/>
        <w:rPr>
          <w:rFonts w:asciiTheme="minorHAnsi" w:hAnsiTheme="minorHAnsi"/>
        </w:rPr>
      </w:pPr>
      <w:r>
        <w:rPr>
          <w:rFonts w:asciiTheme="minorHAnsi" w:hAnsiTheme="minorHAnsi"/>
          <w:spacing w:val="-1"/>
        </w:rPr>
        <w:t>The</w:t>
      </w:r>
      <w:r>
        <w:rPr>
          <w:rFonts w:asciiTheme="minorHAnsi" w:hAnsiTheme="minorHAnsi"/>
          <w:spacing w:val="15"/>
          <w:w w:val="101"/>
        </w:rPr>
        <w:t xml:space="preserve"> </w:t>
      </w:r>
      <w:r>
        <w:rPr>
          <w:rFonts w:asciiTheme="minorHAnsi" w:hAnsiTheme="minorHAnsi"/>
          <w:spacing w:val="-1"/>
        </w:rPr>
        <w:t>Leaseholder is obliged to take out a third</w:t>
      </w:r>
      <w:r>
        <w:rPr>
          <w:rFonts w:asciiTheme="minorHAnsi" w:hAnsiTheme="minorHAnsi"/>
          <w:spacing w:val="12"/>
        </w:rPr>
        <w:t xml:space="preserve"> </w:t>
      </w:r>
      <w:r>
        <w:rPr>
          <w:rFonts w:asciiTheme="minorHAnsi" w:hAnsiTheme="minorHAnsi"/>
          <w:spacing w:val="-1"/>
        </w:rPr>
        <w:t>party insurance for</w:t>
      </w:r>
      <w:r>
        <w:rPr>
          <w:rFonts w:asciiTheme="minorHAnsi" w:hAnsiTheme="minorHAnsi"/>
          <w:spacing w:val="12"/>
        </w:rPr>
        <w:t xml:space="preserve"> </w:t>
      </w:r>
      <w:r>
        <w:rPr>
          <w:rFonts w:asciiTheme="minorHAnsi" w:hAnsiTheme="minorHAnsi"/>
          <w:spacing w:val="-1"/>
        </w:rPr>
        <w:t>his/her</w:t>
      </w:r>
      <w:r>
        <w:rPr>
          <w:rFonts w:asciiTheme="minorHAnsi" w:hAnsiTheme="minorHAnsi"/>
          <w:spacing w:val="5"/>
        </w:rPr>
        <w:t xml:space="preserve"> </w:t>
      </w:r>
      <w:r>
        <w:rPr>
          <w:rFonts w:asciiTheme="minorHAnsi" w:hAnsiTheme="minorHAnsi"/>
          <w:spacing w:val="-1"/>
        </w:rPr>
        <w:t>activi</w:t>
      </w:r>
      <w:r>
        <w:rPr>
          <w:rFonts w:asciiTheme="minorHAnsi" w:hAnsiTheme="minorHAnsi"/>
          <w:spacing w:val="-2"/>
        </w:rPr>
        <w:t>ties and to</w:t>
      </w:r>
      <w:r>
        <w:rPr>
          <w:rFonts w:asciiTheme="minorHAnsi" w:hAnsiTheme="minorHAnsi"/>
          <w:spacing w:val="14"/>
        </w:rPr>
        <w:t xml:space="preserve"> </w:t>
      </w:r>
      <w:r>
        <w:rPr>
          <w:rFonts w:asciiTheme="minorHAnsi" w:hAnsiTheme="minorHAnsi"/>
          <w:spacing w:val="-2"/>
        </w:rPr>
        <w:t>provide</w:t>
      </w:r>
      <w:r>
        <w:rPr>
          <w:rFonts w:asciiTheme="minorHAnsi" w:hAnsiTheme="minorHAnsi"/>
        </w:rPr>
        <w:t xml:space="preserve"> </w:t>
      </w:r>
      <w:r>
        <w:rPr>
          <w:rFonts w:asciiTheme="minorHAnsi" w:hAnsiTheme="minorHAnsi"/>
          <w:spacing w:val="-2"/>
        </w:rPr>
        <w:t>the</w:t>
      </w:r>
      <w:r>
        <w:rPr>
          <w:rFonts w:asciiTheme="minorHAnsi" w:hAnsiTheme="minorHAnsi"/>
          <w:spacing w:val="4"/>
        </w:rPr>
        <w:t xml:space="preserve"> </w:t>
      </w:r>
      <w:r>
        <w:rPr>
          <w:rFonts w:asciiTheme="minorHAnsi" w:hAnsiTheme="minorHAnsi"/>
          <w:spacing w:val="-2"/>
        </w:rPr>
        <w:t>SMA with the</w:t>
      </w:r>
      <w:r>
        <w:rPr>
          <w:rFonts w:asciiTheme="minorHAnsi" w:hAnsiTheme="minorHAnsi"/>
        </w:rPr>
        <w:t xml:space="preserve"> </w:t>
      </w:r>
      <w:r>
        <w:rPr>
          <w:rFonts w:asciiTheme="minorHAnsi" w:hAnsiTheme="minorHAnsi"/>
          <w:spacing w:val="-1"/>
        </w:rPr>
        <w:t>terms</w:t>
      </w:r>
      <w:r>
        <w:rPr>
          <w:rFonts w:asciiTheme="minorHAnsi" w:hAnsiTheme="minorHAnsi"/>
          <w:spacing w:val="15"/>
          <w:w w:val="101"/>
        </w:rPr>
        <w:t xml:space="preserve"> </w:t>
      </w:r>
      <w:r>
        <w:rPr>
          <w:rFonts w:asciiTheme="minorHAnsi" w:hAnsiTheme="minorHAnsi"/>
          <w:spacing w:val="-1"/>
        </w:rPr>
        <w:t>of</w:t>
      </w:r>
      <w:r>
        <w:rPr>
          <w:rFonts w:asciiTheme="minorHAnsi" w:hAnsiTheme="minorHAnsi"/>
          <w:spacing w:val="19"/>
          <w:w w:val="102"/>
        </w:rPr>
        <w:t xml:space="preserve"> </w:t>
      </w:r>
      <w:r>
        <w:rPr>
          <w:rFonts w:asciiTheme="minorHAnsi" w:hAnsiTheme="minorHAnsi"/>
          <w:spacing w:val="-1"/>
        </w:rPr>
        <w:t>insurance</w:t>
      </w:r>
      <w:r>
        <w:rPr>
          <w:rFonts w:asciiTheme="minorHAnsi" w:hAnsiTheme="minorHAnsi"/>
          <w:spacing w:val="18"/>
        </w:rPr>
        <w:t xml:space="preserve"> </w:t>
      </w:r>
      <w:r>
        <w:rPr>
          <w:rFonts w:asciiTheme="minorHAnsi" w:hAnsiTheme="minorHAnsi"/>
          <w:spacing w:val="-1"/>
        </w:rPr>
        <w:t>and</w:t>
      </w:r>
      <w:r>
        <w:rPr>
          <w:rFonts w:asciiTheme="minorHAnsi" w:hAnsiTheme="minorHAnsi"/>
          <w:spacing w:val="14"/>
          <w:w w:val="101"/>
        </w:rPr>
        <w:t xml:space="preserve"> </w:t>
      </w:r>
      <w:r>
        <w:rPr>
          <w:rFonts w:asciiTheme="minorHAnsi" w:hAnsiTheme="minorHAnsi"/>
          <w:spacing w:val="-1"/>
        </w:rPr>
        <w:t>a</w:t>
      </w:r>
      <w:r>
        <w:rPr>
          <w:rFonts w:asciiTheme="minorHAnsi" w:hAnsiTheme="minorHAnsi"/>
          <w:spacing w:val="24"/>
          <w:w w:val="101"/>
        </w:rPr>
        <w:t xml:space="preserve"> </w:t>
      </w:r>
      <w:r>
        <w:rPr>
          <w:rFonts w:asciiTheme="minorHAnsi" w:hAnsiTheme="minorHAnsi"/>
          <w:spacing w:val="-1"/>
        </w:rPr>
        <w:t>receipt</w:t>
      </w:r>
      <w:r>
        <w:rPr>
          <w:rFonts w:asciiTheme="minorHAnsi" w:hAnsiTheme="minorHAnsi"/>
          <w:spacing w:val="14"/>
          <w:w w:val="101"/>
        </w:rPr>
        <w:t xml:space="preserve"> </w:t>
      </w:r>
      <w:r>
        <w:rPr>
          <w:rFonts w:asciiTheme="minorHAnsi" w:hAnsiTheme="minorHAnsi"/>
          <w:spacing w:val="-1"/>
        </w:rPr>
        <w:t>showing that the</w:t>
      </w:r>
      <w:r>
        <w:rPr>
          <w:rFonts w:asciiTheme="minorHAnsi" w:hAnsiTheme="minorHAnsi"/>
          <w:spacing w:val="20"/>
          <w:w w:val="101"/>
        </w:rPr>
        <w:t xml:space="preserve"> </w:t>
      </w:r>
      <w:r>
        <w:rPr>
          <w:rFonts w:asciiTheme="minorHAnsi" w:hAnsiTheme="minorHAnsi"/>
          <w:spacing w:val="-1"/>
        </w:rPr>
        <w:t>insurance</w:t>
      </w:r>
      <w:r>
        <w:rPr>
          <w:rFonts w:asciiTheme="minorHAnsi" w:hAnsiTheme="minorHAnsi"/>
          <w:spacing w:val="22"/>
          <w:w w:val="101"/>
        </w:rPr>
        <w:t xml:space="preserve"> </w:t>
      </w:r>
      <w:r>
        <w:rPr>
          <w:rFonts w:asciiTheme="minorHAnsi" w:hAnsiTheme="minorHAnsi"/>
          <w:spacing w:val="-1"/>
        </w:rPr>
        <w:t>is</w:t>
      </w:r>
      <w:r>
        <w:rPr>
          <w:rFonts w:asciiTheme="minorHAnsi" w:hAnsiTheme="minorHAnsi"/>
          <w:spacing w:val="22"/>
          <w:w w:val="101"/>
        </w:rPr>
        <w:t xml:space="preserve"> </w:t>
      </w:r>
      <w:r>
        <w:rPr>
          <w:rFonts w:asciiTheme="minorHAnsi" w:hAnsiTheme="minorHAnsi"/>
          <w:spacing w:val="-1"/>
        </w:rPr>
        <w:t>paid for</w:t>
      </w:r>
      <w:r>
        <w:rPr>
          <w:rFonts w:asciiTheme="minorHAnsi" w:hAnsiTheme="minorHAnsi"/>
          <w:spacing w:val="-2"/>
        </w:rPr>
        <w:t>. The</w:t>
      </w:r>
      <w:r>
        <w:rPr>
          <w:rFonts w:asciiTheme="minorHAnsi" w:hAnsiTheme="minorHAnsi"/>
          <w:spacing w:val="24"/>
          <w:w w:val="101"/>
        </w:rPr>
        <w:t xml:space="preserve"> </w:t>
      </w:r>
      <w:r>
        <w:rPr>
          <w:rFonts w:asciiTheme="minorHAnsi" w:hAnsiTheme="minorHAnsi"/>
          <w:spacing w:val="-2"/>
        </w:rPr>
        <w:t>Leaseholder</w:t>
      </w:r>
      <w:r>
        <w:rPr>
          <w:rFonts w:asciiTheme="minorHAnsi" w:hAnsiTheme="minorHAnsi"/>
          <w:spacing w:val="14"/>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annually</w:t>
      </w:r>
      <w:r>
        <w:rPr>
          <w:rFonts w:asciiTheme="minorHAnsi" w:hAnsiTheme="minorHAnsi"/>
          <w:spacing w:val="15"/>
        </w:rPr>
        <w:t xml:space="preserve"> </w:t>
      </w:r>
      <w:r>
        <w:rPr>
          <w:rFonts w:asciiTheme="minorHAnsi" w:hAnsiTheme="minorHAnsi"/>
          <w:spacing w:val="-2"/>
        </w:rPr>
        <w:t>show</w:t>
      </w:r>
      <w:r>
        <w:rPr>
          <w:rFonts w:asciiTheme="minorHAnsi" w:hAnsiTheme="minorHAnsi"/>
          <w:spacing w:val="12"/>
        </w:rPr>
        <w:t xml:space="preserve"> </w:t>
      </w:r>
      <w:r>
        <w:rPr>
          <w:rFonts w:asciiTheme="minorHAnsi" w:hAnsiTheme="minorHAnsi"/>
          <w:spacing w:val="-2"/>
        </w:rPr>
        <w:t>that</w:t>
      </w:r>
      <w:r>
        <w:rPr>
          <w:rFonts w:asciiTheme="minorHAnsi" w:hAnsiTheme="minorHAnsi"/>
        </w:rPr>
        <w:t xml:space="preserve"> </w:t>
      </w:r>
      <w:r>
        <w:rPr>
          <w:rFonts w:asciiTheme="minorHAnsi" w:hAnsiTheme="minorHAnsi"/>
          <w:spacing w:val="-3"/>
        </w:rPr>
        <w:t>the</w:t>
      </w:r>
      <w:r>
        <w:rPr>
          <w:rFonts w:asciiTheme="minorHAnsi" w:hAnsiTheme="minorHAnsi"/>
          <w:spacing w:val="32"/>
        </w:rPr>
        <w:t xml:space="preserve"> </w:t>
      </w:r>
      <w:r>
        <w:rPr>
          <w:rFonts w:asciiTheme="minorHAnsi" w:hAnsiTheme="minorHAnsi"/>
          <w:spacing w:val="-3"/>
        </w:rPr>
        <w:t>insurance</w:t>
      </w:r>
      <w:r>
        <w:rPr>
          <w:rFonts w:asciiTheme="minorHAnsi" w:hAnsiTheme="minorHAnsi"/>
          <w:spacing w:val="15"/>
          <w:w w:val="101"/>
        </w:rPr>
        <w:t xml:space="preserve"> </w:t>
      </w:r>
      <w:r>
        <w:rPr>
          <w:rFonts w:asciiTheme="minorHAnsi" w:hAnsiTheme="minorHAnsi"/>
          <w:spacing w:val="-3"/>
        </w:rPr>
        <w:t>is</w:t>
      </w:r>
      <w:r>
        <w:rPr>
          <w:rFonts w:asciiTheme="minorHAnsi" w:hAnsiTheme="minorHAnsi"/>
          <w:spacing w:val="17"/>
        </w:rPr>
        <w:t xml:space="preserve"> </w:t>
      </w:r>
      <w:r>
        <w:rPr>
          <w:rFonts w:asciiTheme="minorHAnsi" w:hAnsiTheme="minorHAnsi"/>
          <w:spacing w:val="-3"/>
        </w:rPr>
        <w:t>renewed.</w:t>
      </w:r>
    </w:p>
    <w:p w14:paraId="06648584" w14:textId="77777777" w:rsidR="000F72C1" w:rsidRDefault="0020793E">
      <w:pPr>
        <w:pStyle w:val="BodyText"/>
        <w:spacing w:before="179" w:line="188" w:lineRule="auto"/>
        <w:ind w:left="4108"/>
        <w:rPr>
          <w:rFonts w:asciiTheme="minorHAnsi" w:hAnsiTheme="minorHAnsi"/>
        </w:rPr>
      </w:pPr>
      <w:r>
        <w:rPr>
          <w:rFonts w:asciiTheme="minorHAnsi" w:hAnsiTheme="minorHAnsi"/>
          <w:spacing w:val="-3"/>
        </w:rPr>
        <w:t>11</w:t>
      </w:r>
      <w:r>
        <w:rPr>
          <w:rFonts w:asciiTheme="minorHAnsi" w:hAnsiTheme="minorHAnsi"/>
          <w:spacing w:val="27"/>
        </w:rPr>
        <w:t xml:space="preserve"> </w:t>
      </w:r>
      <w:r>
        <w:rPr>
          <w:rFonts w:asciiTheme="minorHAnsi" w:hAnsiTheme="minorHAnsi"/>
          <w:spacing w:val="-3"/>
        </w:rPr>
        <w:t>§ Safety</w:t>
      </w:r>
      <w:r>
        <w:rPr>
          <w:rFonts w:asciiTheme="minorHAnsi" w:hAnsiTheme="minorHAnsi"/>
          <w:spacing w:val="17"/>
          <w:w w:val="101"/>
        </w:rPr>
        <w:t xml:space="preserve"> </w:t>
      </w:r>
      <w:r>
        <w:rPr>
          <w:rFonts w:asciiTheme="minorHAnsi" w:hAnsiTheme="minorHAnsi"/>
          <w:spacing w:val="-3"/>
        </w:rPr>
        <w:t>Regulations</w:t>
      </w:r>
    </w:p>
    <w:p w14:paraId="06648585" w14:textId="77777777" w:rsidR="000F72C1" w:rsidRDefault="0020793E">
      <w:pPr>
        <w:pStyle w:val="BodyText"/>
        <w:spacing w:before="179" w:line="214" w:lineRule="auto"/>
        <w:ind w:left="38" w:right="770" w:hanging="8"/>
        <w:rPr>
          <w:rFonts w:asciiTheme="minorHAnsi" w:hAnsiTheme="minorHAnsi"/>
        </w:rPr>
      </w:pPr>
      <w:r>
        <w:rPr>
          <w:rFonts w:asciiTheme="minorHAnsi" w:hAnsiTheme="minorHAnsi"/>
          <w:spacing w:val="-1"/>
        </w:rPr>
        <w:t>The</w:t>
      </w:r>
      <w:r>
        <w:rPr>
          <w:rFonts w:asciiTheme="minorHAnsi" w:hAnsiTheme="minorHAnsi"/>
          <w:spacing w:val="25"/>
        </w:rPr>
        <w:t xml:space="preserve"> </w:t>
      </w:r>
      <w:r>
        <w:rPr>
          <w:rFonts w:asciiTheme="minorHAnsi" w:hAnsiTheme="minorHAnsi"/>
          <w:spacing w:val="-1"/>
        </w:rPr>
        <w:t>Leaseholder</w:t>
      </w:r>
      <w:r>
        <w:rPr>
          <w:rFonts w:asciiTheme="minorHAnsi" w:hAnsiTheme="minorHAnsi"/>
          <w:spacing w:val="14"/>
          <w:w w:val="101"/>
        </w:rPr>
        <w:t xml:space="preserve"> </w:t>
      </w:r>
      <w:r>
        <w:rPr>
          <w:rFonts w:asciiTheme="minorHAnsi" w:hAnsiTheme="minorHAnsi"/>
          <w:spacing w:val="-1"/>
        </w:rPr>
        <w:t>shall</w:t>
      </w:r>
      <w:r>
        <w:rPr>
          <w:rFonts w:asciiTheme="minorHAnsi" w:hAnsiTheme="minorHAnsi"/>
          <w:spacing w:val="15"/>
        </w:rPr>
        <w:t xml:space="preserve"> </w:t>
      </w:r>
      <w:r>
        <w:rPr>
          <w:rFonts w:asciiTheme="minorHAnsi" w:hAnsiTheme="minorHAnsi"/>
          <w:spacing w:val="-1"/>
        </w:rPr>
        <w:t>ensure</w:t>
      </w:r>
      <w:r>
        <w:rPr>
          <w:rFonts w:asciiTheme="minorHAnsi" w:hAnsiTheme="minorHAnsi"/>
          <w:spacing w:val="12"/>
        </w:rPr>
        <w:t xml:space="preserve"> </w:t>
      </w:r>
      <w:r>
        <w:rPr>
          <w:rFonts w:asciiTheme="minorHAnsi" w:hAnsiTheme="minorHAnsi"/>
          <w:spacing w:val="-1"/>
        </w:rPr>
        <w:t>that visitors</w:t>
      </w:r>
      <w:r>
        <w:rPr>
          <w:rFonts w:asciiTheme="minorHAnsi" w:hAnsiTheme="minorHAnsi"/>
          <w:spacing w:val="16"/>
        </w:rPr>
        <w:t xml:space="preserve"> </w:t>
      </w:r>
      <w:r>
        <w:rPr>
          <w:rFonts w:asciiTheme="minorHAnsi" w:hAnsiTheme="minorHAnsi"/>
          <w:spacing w:val="-1"/>
        </w:rPr>
        <w:t>do</w:t>
      </w:r>
      <w:r>
        <w:rPr>
          <w:rFonts w:asciiTheme="minorHAnsi" w:hAnsiTheme="minorHAnsi"/>
          <w:spacing w:val="23"/>
        </w:rPr>
        <w:t xml:space="preserve"> </w:t>
      </w:r>
      <w:r>
        <w:rPr>
          <w:rFonts w:asciiTheme="minorHAnsi" w:hAnsiTheme="minorHAnsi"/>
          <w:spacing w:val="-1"/>
        </w:rPr>
        <w:t>not</w:t>
      </w:r>
      <w:r>
        <w:rPr>
          <w:rFonts w:asciiTheme="minorHAnsi" w:hAnsiTheme="minorHAnsi"/>
          <w:spacing w:val="16"/>
        </w:rPr>
        <w:t xml:space="preserve"> </w:t>
      </w:r>
      <w:r>
        <w:rPr>
          <w:rFonts w:asciiTheme="minorHAnsi" w:hAnsiTheme="minorHAnsi"/>
          <w:spacing w:val="-1"/>
        </w:rPr>
        <w:t>cause</w:t>
      </w:r>
      <w:r>
        <w:rPr>
          <w:rFonts w:asciiTheme="minorHAnsi" w:hAnsiTheme="minorHAnsi"/>
          <w:spacing w:val="18"/>
        </w:rPr>
        <w:t xml:space="preserve"> </w:t>
      </w:r>
      <w:r>
        <w:rPr>
          <w:rFonts w:asciiTheme="minorHAnsi" w:hAnsiTheme="minorHAnsi"/>
          <w:spacing w:val="-1"/>
        </w:rPr>
        <w:t>any</w:t>
      </w:r>
      <w:r>
        <w:rPr>
          <w:rFonts w:asciiTheme="minorHAnsi" w:hAnsiTheme="minorHAnsi"/>
          <w:spacing w:val="19"/>
        </w:rPr>
        <w:t xml:space="preserve"> </w:t>
      </w:r>
      <w:r>
        <w:rPr>
          <w:rFonts w:asciiTheme="minorHAnsi" w:hAnsiTheme="minorHAnsi"/>
          <w:spacing w:val="-2"/>
        </w:rPr>
        <w:t>damage to the</w:t>
      </w:r>
      <w:r>
        <w:rPr>
          <w:rFonts w:asciiTheme="minorHAnsi" w:hAnsiTheme="minorHAnsi"/>
          <w:spacing w:val="22"/>
          <w:w w:val="101"/>
        </w:rPr>
        <w:t xml:space="preserve"> </w:t>
      </w:r>
      <w:r>
        <w:rPr>
          <w:rFonts w:asciiTheme="minorHAnsi" w:hAnsiTheme="minorHAnsi"/>
          <w:spacing w:val="-2"/>
        </w:rPr>
        <w:t>lighthouse</w:t>
      </w:r>
      <w:r>
        <w:rPr>
          <w:rFonts w:asciiTheme="minorHAnsi" w:hAnsiTheme="minorHAnsi"/>
          <w:spacing w:val="15"/>
          <w:w w:val="101"/>
        </w:rPr>
        <w:t xml:space="preserve"> </w:t>
      </w:r>
      <w:r>
        <w:rPr>
          <w:rFonts w:asciiTheme="minorHAnsi" w:hAnsiTheme="minorHAnsi"/>
          <w:spacing w:val="-2"/>
        </w:rPr>
        <w:t>or</w:t>
      </w:r>
      <w:r>
        <w:rPr>
          <w:rFonts w:asciiTheme="minorHAnsi" w:hAnsiTheme="minorHAnsi"/>
          <w:spacing w:val="20"/>
        </w:rPr>
        <w:t xml:space="preserve"> </w:t>
      </w:r>
      <w:r>
        <w:rPr>
          <w:rFonts w:asciiTheme="minorHAnsi" w:hAnsiTheme="minorHAnsi"/>
          <w:spacing w:val="-2"/>
        </w:rPr>
        <w:t>its</w:t>
      </w:r>
      <w:r>
        <w:rPr>
          <w:rFonts w:asciiTheme="minorHAnsi" w:hAnsiTheme="minorHAnsi"/>
          <w:spacing w:val="15"/>
          <w:w w:val="101"/>
        </w:rPr>
        <w:t xml:space="preserve"> </w:t>
      </w:r>
      <w:r>
        <w:rPr>
          <w:rFonts w:asciiTheme="minorHAnsi" w:hAnsiTheme="minorHAnsi"/>
          <w:spacing w:val="-2"/>
        </w:rPr>
        <w:t>equipment, that</w:t>
      </w:r>
      <w:r>
        <w:rPr>
          <w:rFonts w:asciiTheme="minorHAnsi" w:hAnsiTheme="minorHAnsi"/>
          <w:spacing w:val="24"/>
          <w:w w:val="101"/>
        </w:rPr>
        <w:t xml:space="preserve"> </w:t>
      </w:r>
      <w:r>
        <w:rPr>
          <w:rFonts w:asciiTheme="minorHAnsi" w:hAnsiTheme="minorHAnsi"/>
          <w:spacing w:val="-2"/>
        </w:rPr>
        <w:t>rules</w:t>
      </w:r>
      <w:r>
        <w:rPr>
          <w:rFonts w:asciiTheme="minorHAnsi" w:hAnsiTheme="minorHAnsi"/>
        </w:rPr>
        <w:t xml:space="preserve"> </w:t>
      </w:r>
      <w:r>
        <w:rPr>
          <w:rFonts w:asciiTheme="minorHAnsi" w:hAnsiTheme="minorHAnsi"/>
          <w:spacing w:val="-1"/>
        </w:rPr>
        <w:t>of conduct are adhered to and</w:t>
      </w:r>
      <w:r>
        <w:rPr>
          <w:rFonts w:asciiTheme="minorHAnsi" w:hAnsiTheme="minorHAnsi"/>
          <w:spacing w:val="10"/>
        </w:rPr>
        <w:t xml:space="preserve"> </w:t>
      </w:r>
      <w:r>
        <w:rPr>
          <w:rFonts w:asciiTheme="minorHAnsi" w:hAnsiTheme="minorHAnsi"/>
          <w:spacing w:val="-1"/>
        </w:rPr>
        <w:t>check</w:t>
      </w:r>
      <w:r>
        <w:rPr>
          <w:rFonts w:asciiTheme="minorHAnsi" w:hAnsiTheme="minorHAnsi"/>
          <w:spacing w:val="2"/>
        </w:rPr>
        <w:t xml:space="preserve"> </w:t>
      </w:r>
      <w:r>
        <w:rPr>
          <w:rFonts w:asciiTheme="minorHAnsi" w:hAnsiTheme="minorHAnsi"/>
          <w:spacing w:val="-1"/>
        </w:rPr>
        <w:t>that</w:t>
      </w:r>
      <w:r>
        <w:rPr>
          <w:rFonts w:asciiTheme="minorHAnsi" w:hAnsiTheme="minorHAnsi"/>
          <w:spacing w:val="11"/>
        </w:rPr>
        <w:t xml:space="preserve"> </w:t>
      </w:r>
      <w:r>
        <w:rPr>
          <w:rFonts w:asciiTheme="minorHAnsi" w:hAnsiTheme="minorHAnsi"/>
          <w:spacing w:val="-1"/>
        </w:rPr>
        <w:t>existing</w:t>
      </w:r>
      <w:r>
        <w:rPr>
          <w:rFonts w:asciiTheme="minorHAnsi" w:hAnsiTheme="minorHAnsi"/>
          <w:spacing w:val="16"/>
          <w:w w:val="101"/>
        </w:rPr>
        <w:t xml:space="preserve"> </w:t>
      </w:r>
      <w:r>
        <w:rPr>
          <w:rFonts w:asciiTheme="minorHAnsi" w:hAnsiTheme="minorHAnsi"/>
          <w:spacing w:val="-1"/>
        </w:rPr>
        <w:t>protections</w:t>
      </w:r>
      <w:r>
        <w:rPr>
          <w:rFonts w:asciiTheme="minorHAnsi" w:hAnsiTheme="minorHAnsi"/>
          <w:spacing w:val="8"/>
        </w:rPr>
        <w:t xml:space="preserve"> </w:t>
      </w:r>
      <w:r>
        <w:rPr>
          <w:rFonts w:asciiTheme="minorHAnsi" w:hAnsiTheme="minorHAnsi"/>
          <w:spacing w:val="-1"/>
        </w:rPr>
        <w:t>of</w:t>
      </w:r>
      <w:r>
        <w:rPr>
          <w:rFonts w:asciiTheme="minorHAnsi" w:hAnsiTheme="minorHAnsi"/>
          <w:spacing w:val="8"/>
        </w:rPr>
        <w:t xml:space="preserve"> </w:t>
      </w:r>
      <w:r>
        <w:rPr>
          <w:rFonts w:asciiTheme="minorHAnsi" w:hAnsiTheme="minorHAnsi"/>
          <w:spacing w:val="-1"/>
        </w:rPr>
        <w:t>app</w:t>
      </w:r>
      <w:r>
        <w:rPr>
          <w:rFonts w:asciiTheme="minorHAnsi" w:hAnsiTheme="minorHAnsi"/>
          <w:spacing w:val="-2"/>
        </w:rPr>
        <w:t>aratus</w:t>
      </w:r>
      <w:r>
        <w:rPr>
          <w:rFonts w:asciiTheme="minorHAnsi" w:hAnsiTheme="minorHAnsi"/>
          <w:spacing w:val="13"/>
        </w:rPr>
        <w:t xml:space="preserve"> </w:t>
      </w:r>
      <w:r>
        <w:rPr>
          <w:rFonts w:asciiTheme="minorHAnsi" w:hAnsiTheme="minorHAnsi"/>
          <w:spacing w:val="-2"/>
        </w:rPr>
        <w:t>in</w:t>
      </w:r>
      <w:r>
        <w:rPr>
          <w:rFonts w:asciiTheme="minorHAnsi" w:hAnsiTheme="minorHAnsi"/>
          <w:spacing w:val="9"/>
        </w:rPr>
        <w:t xml:space="preserve"> </w:t>
      </w:r>
      <w:r>
        <w:rPr>
          <w:rFonts w:asciiTheme="minorHAnsi" w:hAnsiTheme="minorHAnsi"/>
          <w:spacing w:val="-2"/>
        </w:rPr>
        <w:t>equipment</w:t>
      </w:r>
      <w:r>
        <w:rPr>
          <w:rFonts w:asciiTheme="minorHAnsi" w:hAnsiTheme="minorHAnsi"/>
          <w:spacing w:val="11"/>
        </w:rPr>
        <w:t xml:space="preserve"> </w:t>
      </w:r>
      <w:r>
        <w:rPr>
          <w:rFonts w:asciiTheme="minorHAnsi" w:hAnsiTheme="minorHAnsi"/>
          <w:spacing w:val="-2"/>
        </w:rPr>
        <w:t>areas</w:t>
      </w:r>
      <w:r>
        <w:rPr>
          <w:rFonts w:asciiTheme="minorHAnsi" w:hAnsiTheme="minorHAnsi"/>
          <w:spacing w:val="11"/>
        </w:rPr>
        <w:t xml:space="preserve"> </w:t>
      </w:r>
      <w:r>
        <w:rPr>
          <w:rFonts w:asciiTheme="minorHAnsi" w:hAnsiTheme="minorHAnsi"/>
          <w:spacing w:val="-2"/>
        </w:rPr>
        <w:t>are</w:t>
      </w:r>
      <w:r>
        <w:rPr>
          <w:rFonts w:asciiTheme="minorHAnsi" w:hAnsiTheme="minorHAnsi"/>
          <w:spacing w:val="15"/>
          <w:w w:val="101"/>
        </w:rPr>
        <w:t xml:space="preserve"> </w:t>
      </w:r>
      <w:r>
        <w:rPr>
          <w:rFonts w:asciiTheme="minorHAnsi" w:hAnsiTheme="minorHAnsi"/>
          <w:spacing w:val="-2"/>
        </w:rPr>
        <w:t>intact.</w:t>
      </w:r>
    </w:p>
    <w:p w14:paraId="06648586" w14:textId="77777777" w:rsidR="000F72C1" w:rsidRDefault="0020793E">
      <w:pPr>
        <w:pStyle w:val="BodyText"/>
        <w:spacing w:before="175" w:line="223" w:lineRule="auto"/>
        <w:ind w:left="38" w:right="768" w:hanging="8"/>
        <w:jc w:val="both"/>
        <w:rPr>
          <w:rFonts w:asciiTheme="minorHAnsi" w:hAnsiTheme="minorHAnsi"/>
        </w:rPr>
      </w:pPr>
      <w:r>
        <w:rPr>
          <w:rFonts w:asciiTheme="minorHAnsi" w:hAnsiTheme="minorHAnsi"/>
          <w:spacing w:val="-1"/>
        </w:rPr>
        <w:t>The</w:t>
      </w:r>
      <w:r>
        <w:rPr>
          <w:rFonts w:asciiTheme="minorHAnsi" w:hAnsiTheme="minorHAnsi"/>
          <w:spacing w:val="45"/>
        </w:rPr>
        <w:t xml:space="preserve"> </w:t>
      </w:r>
      <w:r>
        <w:rPr>
          <w:rFonts w:asciiTheme="minorHAnsi" w:hAnsiTheme="minorHAnsi"/>
          <w:spacing w:val="-1"/>
        </w:rPr>
        <w:t>SMA  is  responsible  for</w:t>
      </w:r>
      <w:r>
        <w:rPr>
          <w:rFonts w:asciiTheme="minorHAnsi" w:hAnsiTheme="minorHAnsi"/>
          <w:spacing w:val="39"/>
          <w:w w:val="101"/>
        </w:rPr>
        <w:t xml:space="preserve"> </w:t>
      </w:r>
      <w:r>
        <w:rPr>
          <w:rFonts w:asciiTheme="minorHAnsi" w:hAnsiTheme="minorHAnsi"/>
          <w:spacing w:val="-1"/>
        </w:rPr>
        <w:t>the  installation  of</w:t>
      </w:r>
      <w:r>
        <w:rPr>
          <w:rFonts w:asciiTheme="minorHAnsi" w:hAnsiTheme="minorHAnsi"/>
          <w:spacing w:val="38"/>
          <w:w w:val="101"/>
        </w:rPr>
        <w:t xml:space="preserve"> </w:t>
      </w:r>
      <w:r>
        <w:rPr>
          <w:rFonts w:asciiTheme="minorHAnsi" w:hAnsiTheme="minorHAnsi"/>
          <w:spacing w:val="-1"/>
        </w:rPr>
        <w:t>fire  pr</w:t>
      </w:r>
      <w:r>
        <w:rPr>
          <w:rFonts w:asciiTheme="minorHAnsi" w:hAnsiTheme="minorHAnsi"/>
          <w:spacing w:val="-2"/>
        </w:rPr>
        <w:t>otection  such  as</w:t>
      </w:r>
      <w:r>
        <w:rPr>
          <w:rFonts w:asciiTheme="minorHAnsi" w:hAnsiTheme="minorHAnsi"/>
          <w:spacing w:val="40"/>
          <w:w w:val="101"/>
        </w:rPr>
        <w:t xml:space="preserve"> </w:t>
      </w:r>
      <w:r>
        <w:rPr>
          <w:rFonts w:asciiTheme="minorHAnsi" w:hAnsiTheme="minorHAnsi"/>
          <w:spacing w:val="-2"/>
        </w:rPr>
        <w:t>fire  extinguishers,</w:t>
      </w:r>
      <w:r>
        <w:rPr>
          <w:rFonts w:asciiTheme="minorHAnsi" w:hAnsiTheme="minorHAnsi"/>
          <w:spacing w:val="45"/>
          <w:w w:val="101"/>
        </w:rPr>
        <w:t xml:space="preserve"> </w:t>
      </w:r>
      <w:r>
        <w:rPr>
          <w:rFonts w:asciiTheme="minorHAnsi" w:hAnsiTheme="minorHAnsi"/>
          <w:spacing w:val="-2"/>
        </w:rPr>
        <w:t>smoke</w:t>
      </w:r>
      <w:r>
        <w:rPr>
          <w:rFonts w:asciiTheme="minorHAnsi" w:hAnsiTheme="minorHAnsi"/>
          <w:spacing w:val="47"/>
          <w:w w:val="101"/>
        </w:rPr>
        <w:t xml:space="preserve"> </w:t>
      </w:r>
      <w:r>
        <w:rPr>
          <w:rFonts w:asciiTheme="minorHAnsi" w:hAnsiTheme="minorHAnsi"/>
          <w:spacing w:val="-2"/>
        </w:rPr>
        <w:t>detectors</w:t>
      </w:r>
      <w:r>
        <w:rPr>
          <w:rFonts w:asciiTheme="minorHAnsi" w:hAnsiTheme="minorHAnsi"/>
          <w:spacing w:val="46"/>
          <w:w w:val="101"/>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automatic</w:t>
      </w:r>
      <w:r>
        <w:rPr>
          <w:rFonts w:asciiTheme="minorHAnsi" w:hAnsiTheme="minorHAnsi"/>
          <w:spacing w:val="32"/>
        </w:rPr>
        <w:t xml:space="preserve"> </w:t>
      </w:r>
      <w:r>
        <w:rPr>
          <w:rFonts w:asciiTheme="minorHAnsi" w:hAnsiTheme="minorHAnsi"/>
          <w:spacing w:val="-1"/>
        </w:rPr>
        <w:t>fire</w:t>
      </w:r>
      <w:r>
        <w:rPr>
          <w:rFonts w:asciiTheme="minorHAnsi" w:hAnsiTheme="minorHAnsi"/>
          <w:spacing w:val="37"/>
          <w:w w:val="101"/>
        </w:rPr>
        <w:t xml:space="preserve"> </w:t>
      </w:r>
      <w:r>
        <w:rPr>
          <w:rFonts w:asciiTheme="minorHAnsi" w:hAnsiTheme="minorHAnsi"/>
          <w:spacing w:val="-1"/>
        </w:rPr>
        <w:t>alarms</w:t>
      </w:r>
      <w:r>
        <w:rPr>
          <w:rFonts w:asciiTheme="minorHAnsi" w:hAnsiTheme="minorHAnsi"/>
          <w:spacing w:val="30"/>
          <w:w w:val="101"/>
        </w:rPr>
        <w:t xml:space="preserve"> </w:t>
      </w:r>
      <w:r>
        <w:rPr>
          <w:rFonts w:asciiTheme="minorHAnsi" w:hAnsiTheme="minorHAnsi"/>
          <w:spacing w:val="-1"/>
        </w:rPr>
        <w:t>to</w:t>
      </w:r>
      <w:r>
        <w:rPr>
          <w:rFonts w:asciiTheme="minorHAnsi" w:hAnsiTheme="minorHAnsi"/>
          <w:spacing w:val="32"/>
        </w:rPr>
        <w:t xml:space="preserve"> </w:t>
      </w:r>
      <w:r>
        <w:rPr>
          <w:rFonts w:asciiTheme="minorHAnsi" w:hAnsiTheme="minorHAnsi"/>
          <w:spacing w:val="-1"/>
        </w:rPr>
        <w:t>the</w:t>
      </w:r>
      <w:r>
        <w:rPr>
          <w:rFonts w:asciiTheme="minorHAnsi" w:hAnsiTheme="minorHAnsi"/>
          <w:spacing w:val="46"/>
          <w:w w:val="101"/>
        </w:rPr>
        <w:t xml:space="preserve"> </w:t>
      </w:r>
      <w:r>
        <w:rPr>
          <w:rFonts w:asciiTheme="minorHAnsi" w:hAnsiTheme="minorHAnsi"/>
          <w:spacing w:val="-1"/>
        </w:rPr>
        <w:t>requisite</w:t>
      </w:r>
      <w:r>
        <w:rPr>
          <w:rFonts w:asciiTheme="minorHAnsi" w:hAnsiTheme="minorHAnsi"/>
          <w:spacing w:val="37"/>
          <w:w w:val="101"/>
        </w:rPr>
        <w:t xml:space="preserve"> </w:t>
      </w:r>
      <w:r>
        <w:rPr>
          <w:rFonts w:asciiTheme="minorHAnsi" w:hAnsiTheme="minorHAnsi"/>
          <w:spacing w:val="-1"/>
        </w:rPr>
        <w:t>extent.</w:t>
      </w:r>
      <w:r>
        <w:rPr>
          <w:rFonts w:asciiTheme="minorHAnsi" w:hAnsiTheme="minorHAnsi"/>
          <w:spacing w:val="28"/>
          <w:w w:val="101"/>
        </w:rPr>
        <w:t xml:space="preserve"> </w:t>
      </w:r>
      <w:r>
        <w:rPr>
          <w:rFonts w:asciiTheme="minorHAnsi" w:hAnsiTheme="minorHAnsi"/>
          <w:spacing w:val="-2"/>
        </w:rPr>
        <w:t>The</w:t>
      </w:r>
      <w:r>
        <w:rPr>
          <w:rFonts w:asciiTheme="minorHAnsi" w:hAnsiTheme="minorHAnsi"/>
          <w:spacing w:val="46"/>
        </w:rPr>
        <w:t xml:space="preserve"> </w:t>
      </w:r>
      <w:r>
        <w:rPr>
          <w:rFonts w:asciiTheme="minorHAnsi" w:hAnsiTheme="minorHAnsi"/>
          <w:spacing w:val="-2"/>
        </w:rPr>
        <w:t>Leaseholder</w:t>
      </w:r>
      <w:r>
        <w:rPr>
          <w:rFonts w:asciiTheme="minorHAnsi" w:hAnsiTheme="minorHAnsi"/>
          <w:spacing w:val="43"/>
          <w:w w:val="101"/>
        </w:rPr>
        <w:t xml:space="preserve"> </w:t>
      </w:r>
      <w:r>
        <w:rPr>
          <w:rFonts w:asciiTheme="minorHAnsi" w:hAnsiTheme="minorHAnsi"/>
          <w:spacing w:val="-2"/>
        </w:rPr>
        <w:t>is</w:t>
      </w:r>
      <w:r>
        <w:rPr>
          <w:rFonts w:asciiTheme="minorHAnsi" w:hAnsiTheme="minorHAnsi"/>
          <w:spacing w:val="46"/>
          <w:w w:val="101"/>
        </w:rPr>
        <w:t xml:space="preserve"> </w:t>
      </w:r>
      <w:r>
        <w:rPr>
          <w:rFonts w:asciiTheme="minorHAnsi" w:hAnsiTheme="minorHAnsi"/>
          <w:spacing w:val="-2"/>
        </w:rPr>
        <w:t>responsible</w:t>
      </w:r>
      <w:r>
        <w:rPr>
          <w:rFonts w:asciiTheme="minorHAnsi" w:hAnsiTheme="minorHAnsi"/>
          <w:spacing w:val="31"/>
          <w:w w:val="101"/>
        </w:rPr>
        <w:t xml:space="preserve"> </w:t>
      </w:r>
      <w:r>
        <w:rPr>
          <w:rFonts w:asciiTheme="minorHAnsi" w:hAnsiTheme="minorHAnsi"/>
          <w:spacing w:val="-2"/>
        </w:rPr>
        <w:t>for</w:t>
      </w:r>
      <w:r>
        <w:rPr>
          <w:rFonts w:asciiTheme="minorHAnsi" w:hAnsiTheme="minorHAnsi"/>
          <w:spacing w:val="35"/>
          <w:w w:val="101"/>
        </w:rPr>
        <w:t xml:space="preserve"> </w:t>
      </w:r>
      <w:r>
        <w:rPr>
          <w:rFonts w:asciiTheme="minorHAnsi" w:hAnsiTheme="minorHAnsi"/>
          <w:spacing w:val="-2"/>
        </w:rPr>
        <w:t>survey</w:t>
      </w:r>
      <w:r>
        <w:rPr>
          <w:rFonts w:asciiTheme="minorHAnsi" w:hAnsiTheme="minorHAnsi"/>
          <w:spacing w:val="38"/>
        </w:rPr>
        <w:t xml:space="preserve"> </w:t>
      </w:r>
      <w:r>
        <w:rPr>
          <w:rFonts w:asciiTheme="minorHAnsi" w:hAnsiTheme="minorHAnsi"/>
          <w:spacing w:val="-2"/>
        </w:rPr>
        <w:t>and</w:t>
      </w:r>
      <w:r>
        <w:rPr>
          <w:rFonts w:asciiTheme="minorHAnsi" w:hAnsiTheme="minorHAnsi"/>
          <w:spacing w:val="29"/>
          <w:w w:val="101"/>
        </w:rPr>
        <w:t xml:space="preserve"> </w:t>
      </w:r>
      <w:r>
        <w:rPr>
          <w:rFonts w:asciiTheme="minorHAnsi" w:hAnsiTheme="minorHAnsi"/>
          <w:spacing w:val="-2"/>
        </w:rPr>
        <w:t>testing</w:t>
      </w:r>
      <w:r>
        <w:rPr>
          <w:rFonts w:asciiTheme="minorHAnsi" w:hAnsiTheme="minorHAnsi"/>
          <w:spacing w:val="36"/>
          <w:w w:val="101"/>
        </w:rPr>
        <w:t xml:space="preserve"> </w:t>
      </w:r>
      <w:r>
        <w:rPr>
          <w:rFonts w:asciiTheme="minorHAnsi" w:hAnsiTheme="minorHAnsi"/>
          <w:spacing w:val="-2"/>
        </w:rPr>
        <w:t>of</w:t>
      </w:r>
      <w:r>
        <w:rPr>
          <w:rFonts w:asciiTheme="minorHAnsi" w:hAnsiTheme="minorHAnsi"/>
          <w:spacing w:val="28"/>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fire</w:t>
      </w:r>
      <w:r>
        <w:rPr>
          <w:rFonts w:asciiTheme="minorHAnsi" w:hAnsiTheme="minorHAnsi"/>
        </w:rPr>
        <w:t xml:space="preserve"> </w:t>
      </w:r>
      <w:r>
        <w:rPr>
          <w:rFonts w:asciiTheme="minorHAnsi" w:hAnsiTheme="minorHAnsi"/>
          <w:spacing w:val="-1"/>
        </w:rPr>
        <w:t>protection equipment.</w:t>
      </w:r>
    </w:p>
    <w:p w14:paraId="06648587" w14:textId="77777777" w:rsidR="000F72C1" w:rsidRDefault="000F72C1">
      <w:pPr>
        <w:spacing w:line="223" w:lineRule="auto"/>
        <w:rPr>
          <w:rFonts w:asciiTheme="minorHAnsi" w:hAnsiTheme="minorHAnsi"/>
        </w:rPr>
        <w:sectPr w:rsidR="000F72C1">
          <w:footerReference w:type="default" r:id="rId93"/>
          <w:pgSz w:w="11907" w:h="16839"/>
          <w:pgMar w:top="1139" w:right="21" w:bottom="1495" w:left="878" w:header="6" w:footer="850" w:gutter="0"/>
          <w:cols w:space="720"/>
        </w:sectPr>
      </w:pPr>
    </w:p>
    <w:p w14:paraId="06648588" w14:textId="77777777" w:rsidR="000F72C1" w:rsidRDefault="0020793E">
      <w:pPr>
        <w:pStyle w:val="BodyText"/>
        <w:spacing w:before="7" w:line="223" w:lineRule="auto"/>
        <w:ind w:left="38" w:right="769" w:firstLine="8"/>
        <w:jc w:val="both"/>
        <w:rPr>
          <w:rFonts w:asciiTheme="minorHAnsi" w:hAnsiTheme="minorHAnsi"/>
        </w:rPr>
      </w:pPr>
      <w:r>
        <w:rPr>
          <w:rFonts w:asciiTheme="minorHAnsi" w:hAnsiTheme="minorHAnsi"/>
          <w:spacing w:val="-1"/>
        </w:rPr>
        <w:t>Before each season the</w:t>
      </w:r>
      <w:r>
        <w:rPr>
          <w:rFonts w:asciiTheme="minorHAnsi" w:hAnsiTheme="minorHAnsi"/>
          <w:spacing w:val="14"/>
          <w:w w:val="101"/>
        </w:rPr>
        <w:t xml:space="preserve"> </w:t>
      </w:r>
      <w:r>
        <w:rPr>
          <w:rFonts w:asciiTheme="minorHAnsi" w:hAnsiTheme="minorHAnsi"/>
          <w:spacing w:val="-1"/>
        </w:rPr>
        <w:t>Leaseholder shall check and take</w:t>
      </w:r>
      <w:r>
        <w:rPr>
          <w:rFonts w:asciiTheme="minorHAnsi" w:hAnsiTheme="minorHAnsi"/>
          <w:spacing w:val="8"/>
        </w:rPr>
        <w:t xml:space="preserve"> </w:t>
      </w:r>
      <w:r>
        <w:rPr>
          <w:rFonts w:asciiTheme="minorHAnsi" w:hAnsiTheme="minorHAnsi"/>
          <w:spacing w:val="-1"/>
        </w:rPr>
        <w:t>appropriate</w:t>
      </w:r>
      <w:r>
        <w:rPr>
          <w:rFonts w:asciiTheme="minorHAnsi" w:hAnsiTheme="minorHAnsi"/>
          <w:spacing w:val="9"/>
        </w:rPr>
        <w:t xml:space="preserve"> </w:t>
      </w:r>
      <w:r>
        <w:rPr>
          <w:rFonts w:asciiTheme="minorHAnsi" w:hAnsiTheme="minorHAnsi"/>
          <w:spacing w:val="-1"/>
        </w:rPr>
        <w:t>actions to</w:t>
      </w:r>
      <w:r>
        <w:rPr>
          <w:rFonts w:asciiTheme="minorHAnsi" w:hAnsiTheme="minorHAnsi"/>
          <w:spacing w:val="9"/>
        </w:rPr>
        <w:t xml:space="preserve"> </w:t>
      </w:r>
      <w:r>
        <w:rPr>
          <w:rFonts w:asciiTheme="minorHAnsi" w:hAnsiTheme="minorHAnsi"/>
          <w:spacing w:val="-1"/>
        </w:rPr>
        <w:t>comply with</w:t>
      </w:r>
      <w:r>
        <w:rPr>
          <w:rFonts w:asciiTheme="minorHAnsi" w:hAnsiTheme="minorHAnsi"/>
          <w:spacing w:val="1"/>
        </w:rPr>
        <w:t xml:space="preserve"> </w:t>
      </w:r>
      <w:r>
        <w:rPr>
          <w:rFonts w:asciiTheme="minorHAnsi" w:hAnsiTheme="minorHAnsi"/>
          <w:spacing w:val="-1"/>
        </w:rPr>
        <w:t>the</w:t>
      </w:r>
      <w:r>
        <w:rPr>
          <w:rFonts w:asciiTheme="minorHAnsi" w:hAnsiTheme="minorHAnsi"/>
          <w:spacing w:val="15"/>
          <w:w w:val="101"/>
        </w:rPr>
        <w:t xml:space="preserve"> </w:t>
      </w:r>
      <w:r>
        <w:rPr>
          <w:rFonts w:asciiTheme="minorHAnsi" w:hAnsiTheme="minorHAnsi"/>
          <w:spacing w:val="-1"/>
        </w:rPr>
        <w:t>regulation</w:t>
      </w:r>
      <w:r>
        <w:rPr>
          <w:rFonts w:asciiTheme="minorHAnsi" w:hAnsiTheme="minorHAnsi"/>
          <w:spacing w:val="-2"/>
        </w:rPr>
        <w:t>s</w:t>
      </w:r>
      <w:r>
        <w:rPr>
          <w:rFonts w:asciiTheme="minorHAnsi" w:hAnsiTheme="minorHAnsi"/>
          <w:spacing w:val="5"/>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attached</w:t>
      </w:r>
      <w:r>
        <w:rPr>
          <w:rFonts w:asciiTheme="minorHAnsi" w:hAnsiTheme="minorHAnsi"/>
          <w:spacing w:val="28"/>
          <w:w w:val="101"/>
        </w:rPr>
        <w:t xml:space="preserve"> </w:t>
      </w:r>
      <w:r>
        <w:rPr>
          <w:rFonts w:asciiTheme="minorHAnsi" w:hAnsiTheme="minorHAnsi"/>
          <w:spacing w:val="-2"/>
        </w:rPr>
        <w:t>checklist,</w:t>
      </w:r>
      <w:r>
        <w:rPr>
          <w:rFonts w:asciiTheme="minorHAnsi" w:hAnsiTheme="minorHAnsi"/>
          <w:spacing w:val="24"/>
        </w:rPr>
        <w:t xml:space="preserve"> </w:t>
      </w:r>
      <w:r>
        <w:rPr>
          <w:rFonts w:asciiTheme="minorHAnsi" w:hAnsiTheme="minorHAnsi"/>
          <w:spacing w:val="-2"/>
        </w:rPr>
        <w:t>Encl.</w:t>
      </w:r>
      <w:r>
        <w:rPr>
          <w:rFonts w:asciiTheme="minorHAnsi" w:hAnsiTheme="minorHAnsi"/>
          <w:spacing w:val="26"/>
        </w:rPr>
        <w:t xml:space="preserve"> </w:t>
      </w:r>
      <w:r>
        <w:rPr>
          <w:rFonts w:asciiTheme="minorHAnsi" w:hAnsiTheme="minorHAnsi"/>
          <w:spacing w:val="-2"/>
        </w:rPr>
        <w:t>1. A</w:t>
      </w:r>
      <w:r>
        <w:rPr>
          <w:rFonts w:asciiTheme="minorHAnsi" w:hAnsiTheme="minorHAnsi"/>
          <w:spacing w:val="17"/>
        </w:rPr>
        <w:t xml:space="preserve"> </w:t>
      </w:r>
      <w:r>
        <w:rPr>
          <w:rFonts w:asciiTheme="minorHAnsi" w:hAnsiTheme="minorHAnsi"/>
          <w:spacing w:val="-2"/>
        </w:rPr>
        <w:t>copy</w:t>
      </w:r>
      <w:r>
        <w:rPr>
          <w:rFonts w:asciiTheme="minorHAnsi" w:hAnsiTheme="minorHAnsi"/>
          <w:spacing w:val="16"/>
        </w:rPr>
        <w:t xml:space="preserve"> </w:t>
      </w:r>
      <w:r>
        <w:rPr>
          <w:rFonts w:asciiTheme="minorHAnsi" w:hAnsiTheme="minorHAnsi"/>
          <w:spacing w:val="-2"/>
        </w:rPr>
        <w:t>of</w:t>
      </w:r>
      <w:r>
        <w:rPr>
          <w:rFonts w:asciiTheme="minorHAnsi" w:hAnsiTheme="minorHAnsi"/>
          <w:spacing w:val="15"/>
          <w:w w:val="101"/>
        </w:rPr>
        <w:t xml:space="preserve"> </w:t>
      </w:r>
      <w:r>
        <w:rPr>
          <w:rFonts w:asciiTheme="minorHAnsi" w:hAnsiTheme="minorHAnsi"/>
          <w:spacing w:val="-2"/>
        </w:rPr>
        <w:t>a filled</w:t>
      </w:r>
      <w:r>
        <w:rPr>
          <w:rFonts w:asciiTheme="minorHAnsi" w:hAnsiTheme="minorHAnsi"/>
          <w:spacing w:val="14"/>
          <w:w w:val="101"/>
        </w:rPr>
        <w:t xml:space="preserve"> </w:t>
      </w:r>
      <w:r>
        <w:rPr>
          <w:rFonts w:asciiTheme="minorHAnsi" w:hAnsiTheme="minorHAnsi"/>
          <w:spacing w:val="-2"/>
        </w:rPr>
        <w:t>out</w:t>
      </w:r>
      <w:r>
        <w:rPr>
          <w:rFonts w:asciiTheme="minorHAnsi" w:hAnsiTheme="minorHAnsi"/>
          <w:spacing w:val="15"/>
          <w:w w:val="101"/>
        </w:rPr>
        <w:t xml:space="preserve"> </w:t>
      </w:r>
      <w:r>
        <w:rPr>
          <w:rFonts w:asciiTheme="minorHAnsi" w:hAnsiTheme="minorHAnsi"/>
          <w:spacing w:val="-2"/>
        </w:rPr>
        <w:t>checklist</w:t>
      </w:r>
      <w:r>
        <w:rPr>
          <w:rFonts w:asciiTheme="minorHAnsi" w:hAnsiTheme="minorHAnsi"/>
          <w:spacing w:val="17"/>
          <w:w w:val="101"/>
        </w:rPr>
        <w:t xml:space="preserve"> </w:t>
      </w:r>
      <w:r>
        <w:rPr>
          <w:rFonts w:asciiTheme="minorHAnsi" w:hAnsiTheme="minorHAnsi"/>
          <w:spacing w:val="-2"/>
        </w:rPr>
        <w:t>shall</w:t>
      </w:r>
      <w:r>
        <w:rPr>
          <w:rFonts w:asciiTheme="minorHAnsi" w:hAnsiTheme="minorHAnsi"/>
          <w:spacing w:val="24"/>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handed</w:t>
      </w:r>
      <w:r>
        <w:rPr>
          <w:rFonts w:asciiTheme="minorHAnsi" w:hAnsiTheme="minorHAnsi"/>
          <w:spacing w:val="14"/>
          <w:w w:val="101"/>
        </w:rPr>
        <w:t xml:space="preserve"> </w:t>
      </w:r>
      <w:r>
        <w:rPr>
          <w:rFonts w:asciiTheme="minorHAnsi" w:hAnsiTheme="minorHAnsi"/>
          <w:spacing w:val="-2"/>
        </w:rPr>
        <w:t>over</w:t>
      </w:r>
      <w:r>
        <w:rPr>
          <w:rFonts w:asciiTheme="minorHAnsi" w:hAnsiTheme="minorHAnsi"/>
          <w:spacing w:val="11"/>
        </w:rPr>
        <w:t xml:space="preserve"> </w:t>
      </w:r>
      <w:r>
        <w:rPr>
          <w:rFonts w:asciiTheme="minorHAnsi" w:hAnsiTheme="minorHAnsi"/>
          <w:spacing w:val="-2"/>
        </w:rPr>
        <w:t>to the</w:t>
      </w:r>
      <w:r>
        <w:rPr>
          <w:rFonts w:asciiTheme="minorHAnsi" w:hAnsiTheme="minorHAnsi"/>
          <w:spacing w:val="16"/>
          <w:w w:val="101"/>
        </w:rPr>
        <w:t xml:space="preserve"> </w:t>
      </w:r>
      <w:r>
        <w:rPr>
          <w:rFonts w:asciiTheme="minorHAnsi" w:hAnsiTheme="minorHAnsi"/>
          <w:spacing w:val="-2"/>
        </w:rPr>
        <w:t>SMA</w:t>
      </w:r>
      <w:r>
        <w:rPr>
          <w:rFonts w:asciiTheme="minorHAnsi" w:hAnsiTheme="minorHAnsi"/>
          <w:spacing w:val="24"/>
        </w:rPr>
        <w:t xml:space="preserve"> </w:t>
      </w:r>
      <w:r>
        <w:rPr>
          <w:rFonts w:asciiTheme="minorHAnsi" w:hAnsiTheme="minorHAnsi"/>
          <w:spacing w:val="-2"/>
        </w:rPr>
        <w:t>not</w:t>
      </w:r>
      <w:r>
        <w:rPr>
          <w:rFonts w:asciiTheme="minorHAnsi" w:hAnsiTheme="minorHAnsi"/>
          <w:spacing w:val="24"/>
          <w:w w:val="101"/>
        </w:rPr>
        <w:t xml:space="preserve"> </w:t>
      </w:r>
      <w:r>
        <w:rPr>
          <w:rFonts w:asciiTheme="minorHAnsi" w:hAnsiTheme="minorHAnsi"/>
          <w:spacing w:val="-2"/>
        </w:rPr>
        <w:t>later than</w:t>
      </w:r>
      <w:r>
        <w:rPr>
          <w:rFonts w:asciiTheme="minorHAnsi" w:hAnsiTheme="minorHAnsi"/>
          <w:spacing w:val="11"/>
        </w:rPr>
        <w:t xml:space="preserve"> </w:t>
      </w:r>
      <w:r>
        <w:rPr>
          <w:rFonts w:asciiTheme="minorHAnsi" w:hAnsiTheme="minorHAnsi"/>
          <w:spacing w:val="-2"/>
        </w:rPr>
        <w:t>April</w:t>
      </w:r>
      <w:r>
        <w:rPr>
          <w:rFonts w:asciiTheme="minorHAnsi" w:hAnsiTheme="minorHAnsi"/>
          <w:spacing w:val="19"/>
        </w:rPr>
        <w:t xml:space="preserve"> </w:t>
      </w:r>
      <w:r>
        <w:rPr>
          <w:rFonts w:asciiTheme="minorHAnsi" w:hAnsiTheme="minorHAnsi"/>
          <w:spacing w:val="-2"/>
        </w:rPr>
        <w:t>30</w:t>
      </w:r>
      <w:r>
        <w:rPr>
          <w:rFonts w:asciiTheme="minorHAnsi" w:hAnsiTheme="minorHAnsi"/>
        </w:rPr>
        <w:t xml:space="preserve"> </w:t>
      </w:r>
      <w:r>
        <w:rPr>
          <w:rFonts w:asciiTheme="minorHAnsi" w:hAnsiTheme="minorHAnsi"/>
          <w:spacing w:val="-1"/>
        </w:rPr>
        <w:t>every year.</w:t>
      </w:r>
    </w:p>
    <w:p w14:paraId="06648589" w14:textId="77777777" w:rsidR="000F72C1" w:rsidRDefault="000F72C1">
      <w:pPr>
        <w:spacing w:line="249" w:lineRule="auto"/>
        <w:rPr>
          <w:rFonts w:asciiTheme="minorHAnsi" w:hAnsiTheme="minorHAnsi"/>
        </w:rPr>
      </w:pPr>
    </w:p>
    <w:p w14:paraId="0664858A" w14:textId="77777777" w:rsidR="000F72C1" w:rsidRDefault="000F72C1">
      <w:pPr>
        <w:spacing w:line="249" w:lineRule="auto"/>
        <w:rPr>
          <w:rFonts w:asciiTheme="minorHAnsi" w:hAnsiTheme="minorHAnsi"/>
        </w:rPr>
      </w:pPr>
    </w:p>
    <w:p w14:paraId="0664858B" w14:textId="77777777" w:rsidR="000F72C1" w:rsidRDefault="0020793E">
      <w:pPr>
        <w:pStyle w:val="BodyText"/>
        <w:spacing w:before="67" w:line="187" w:lineRule="auto"/>
        <w:ind w:left="4118"/>
        <w:rPr>
          <w:rFonts w:asciiTheme="minorHAnsi" w:hAnsiTheme="minorHAnsi"/>
        </w:rPr>
      </w:pPr>
      <w:r>
        <w:rPr>
          <w:rFonts w:asciiTheme="minorHAnsi" w:hAnsiTheme="minorHAnsi"/>
          <w:spacing w:val="-2"/>
        </w:rPr>
        <w:t>12</w:t>
      </w:r>
      <w:r>
        <w:rPr>
          <w:rFonts w:asciiTheme="minorHAnsi" w:hAnsiTheme="minorHAnsi"/>
          <w:spacing w:val="16"/>
        </w:rPr>
        <w:t xml:space="preserve"> </w:t>
      </w:r>
      <w:r>
        <w:rPr>
          <w:rFonts w:asciiTheme="minorHAnsi" w:hAnsiTheme="minorHAnsi"/>
          <w:spacing w:val="-2"/>
        </w:rPr>
        <w:t>§ Special</w:t>
      </w:r>
      <w:r>
        <w:rPr>
          <w:rFonts w:asciiTheme="minorHAnsi" w:hAnsiTheme="minorHAnsi"/>
          <w:spacing w:val="8"/>
        </w:rPr>
        <w:t xml:space="preserve"> </w:t>
      </w:r>
      <w:r>
        <w:rPr>
          <w:rFonts w:asciiTheme="minorHAnsi" w:hAnsiTheme="minorHAnsi"/>
          <w:spacing w:val="-2"/>
        </w:rPr>
        <w:t>Conditions</w:t>
      </w:r>
    </w:p>
    <w:p w14:paraId="0664858C" w14:textId="77777777" w:rsidR="000F72C1" w:rsidRDefault="0020793E">
      <w:pPr>
        <w:pStyle w:val="BodyText"/>
        <w:spacing w:before="178" w:line="188" w:lineRule="auto"/>
        <w:ind w:left="30"/>
        <w:rPr>
          <w:rFonts w:asciiTheme="minorHAnsi" w:hAnsiTheme="minorHAnsi"/>
        </w:rPr>
      </w:pP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number of</w:t>
      </w:r>
      <w:r>
        <w:rPr>
          <w:rFonts w:asciiTheme="minorHAnsi" w:hAnsiTheme="minorHAnsi"/>
          <w:spacing w:val="12"/>
          <w:w w:val="101"/>
        </w:rPr>
        <w:t xml:space="preserve"> </w:t>
      </w:r>
      <w:r>
        <w:rPr>
          <w:rFonts w:asciiTheme="minorHAnsi" w:hAnsiTheme="minorHAnsi"/>
          <w:spacing w:val="-2"/>
        </w:rPr>
        <w:t>persons on the</w:t>
      </w:r>
      <w:r>
        <w:rPr>
          <w:rFonts w:asciiTheme="minorHAnsi" w:hAnsiTheme="minorHAnsi"/>
          <w:spacing w:val="17"/>
          <w:w w:val="101"/>
        </w:rPr>
        <w:t xml:space="preserve"> </w:t>
      </w:r>
      <w:r>
        <w:rPr>
          <w:rFonts w:asciiTheme="minorHAnsi" w:hAnsiTheme="minorHAnsi"/>
          <w:spacing w:val="-2"/>
        </w:rPr>
        <w:t>balcony</w:t>
      </w:r>
      <w:r>
        <w:rPr>
          <w:rFonts w:asciiTheme="minorHAnsi" w:hAnsiTheme="minorHAnsi"/>
          <w:spacing w:val="15"/>
          <w:w w:val="101"/>
        </w:rPr>
        <w:t xml:space="preserve"> </w:t>
      </w:r>
      <w:r>
        <w:rPr>
          <w:rFonts w:asciiTheme="minorHAnsi" w:hAnsiTheme="minorHAnsi"/>
          <w:spacing w:val="-2"/>
        </w:rPr>
        <w:t>may, as a</w:t>
      </w:r>
      <w:r>
        <w:rPr>
          <w:rFonts w:asciiTheme="minorHAnsi" w:hAnsiTheme="minorHAnsi"/>
          <w:spacing w:val="17"/>
        </w:rPr>
        <w:t xml:space="preserve"> </w:t>
      </w:r>
      <w:r>
        <w:rPr>
          <w:rFonts w:asciiTheme="minorHAnsi" w:hAnsiTheme="minorHAnsi"/>
          <w:spacing w:val="-2"/>
        </w:rPr>
        <w:t>rule,</w:t>
      </w:r>
      <w:r>
        <w:rPr>
          <w:rFonts w:asciiTheme="minorHAnsi" w:hAnsiTheme="minorHAnsi"/>
          <w:spacing w:val="15"/>
        </w:rPr>
        <w:t xml:space="preserve"> </w:t>
      </w:r>
      <w:r>
        <w:rPr>
          <w:rFonts w:asciiTheme="minorHAnsi" w:hAnsiTheme="minorHAnsi"/>
          <w:spacing w:val="-2"/>
        </w:rPr>
        <w:t>not</w:t>
      </w:r>
      <w:r>
        <w:rPr>
          <w:rFonts w:asciiTheme="minorHAnsi" w:hAnsiTheme="minorHAnsi"/>
          <w:spacing w:val="11"/>
        </w:rPr>
        <w:t xml:space="preserve"> </w:t>
      </w:r>
      <w:r>
        <w:rPr>
          <w:rFonts w:asciiTheme="minorHAnsi" w:hAnsiTheme="minorHAnsi"/>
          <w:spacing w:val="-2"/>
        </w:rPr>
        <w:t>exc</w:t>
      </w:r>
      <w:r>
        <w:rPr>
          <w:rFonts w:asciiTheme="minorHAnsi" w:hAnsiTheme="minorHAnsi"/>
          <w:spacing w:val="-3"/>
        </w:rPr>
        <w:t>eed</w:t>
      </w:r>
      <w:r>
        <w:rPr>
          <w:rFonts w:asciiTheme="minorHAnsi" w:hAnsiTheme="minorHAnsi"/>
          <w:spacing w:val="18"/>
          <w:w w:val="101"/>
        </w:rPr>
        <w:t xml:space="preserve"> </w:t>
      </w:r>
      <w:r>
        <w:rPr>
          <w:rFonts w:asciiTheme="minorHAnsi" w:hAnsiTheme="minorHAnsi"/>
          <w:spacing w:val="-3"/>
        </w:rPr>
        <w:t>15.</w:t>
      </w:r>
    </w:p>
    <w:p w14:paraId="0664858D" w14:textId="77777777" w:rsidR="000F72C1" w:rsidRDefault="0020793E">
      <w:pPr>
        <w:pStyle w:val="BodyText"/>
        <w:spacing w:before="101" w:line="245" w:lineRule="auto"/>
        <w:ind w:left="38" w:right="770" w:hanging="8"/>
        <w:jc w:val="both"/>
        <w:rPr>
          <w:rFonts w:asciiTheme="minorHAnsi" w:hAnsiTheme="minorHAnsi"/>
        </w:rPr>
      </w:pPr>
      <w:r>
        <w:rPr>
          <w:rFonts w:asciiTheme="minorHAnsi" w:hAnsiTheme="minorHAnsi"/>
          <w:spacing w:val="-1"/>
        </w:rPr>
        <w:t>The</w:t>
      </w:r>
      <w:r>
        <w:rPr>
          <w:rFonts w:asciiTheme="minorHAnsi" w:hAnsiTheme="minorHAnsi"/>
          <w:spacing w:val="43"/>
          <w:w w:val="101"/>
        </w:rPr>
        <w:t xml:space="preserve"> </w:t>
      </w:r>
      <w:r>
        <w:rPr>
          <w:rFonts w:asciiTheme="minorHAnsi" w:hAnsiTheme="minorHAnsi"/>
          <w:spacing w:val="-1"/>
        </w:rPr>
        <w:t>Leaseholder</w:t>
      </w:r>
      <w:r>
        <w:rPr>
          <w:rFonts w:asciiTheme="minorHAnsi" w:hAnsiTheme="minorHAnsi"/>
          <w:spacing w:val="28"/>
        </w:rPr>
        <w:t xml:space="preserve"> </w:t>
      </w:r>
      <w:r>
        <w:rPr>
          <w:rFonts w:asciiTheme="minorHAnsi" w:hAnsiTheme="minorHAnsi"/>
          <w:spacing w:val="-1"/>
        </w:rPr>
        <w:t>takes</w:t>
      </w:r>
      <w:r>
        <w:rPr>
          <w:rFonts w:asciiTheme="minorHAnsi" w:hAnsiTheme="minorHAnsi"/>
          <w:spacing w:val="40"/>
          <w:w w:val="101"/>
        </w:rPr>
        <w:t xml:space="preserve"> </w:t>
      </w:r>
      <w:r>
        <w:rPr>
          <w:rFonts w:asciiTheme="minorHAnsi" w:hAnsiTheme="minorHAnsi"/>
          <w:spacing w:val="-1"/>
        </w:rPr>
        <w:t>upon</w:t>
      </w:r>
      <w:r>
        <w:rPr>
          <w:rFonts w:asciiTheme="minorHAnsi" w:hAnsiTheme="minorHAnsi"/>
          <w:spacing w:val="40"/>
          <w:w w:val="101"/>
        </w:rPr>
        <w:t xml:space="preserve"> </w:t>
      </w:r>
      <w:r>
        <w:rPr>
          <w:rFonts w:asciiTheme="minorHAnsi" w:hAnsiTheme="minorHAnsi"/>
          <w:spacing w:val="-1"/>
        </w:rPr>
        <w:t>hi</w:t>
      </w:r>
      <w:r>
        <w:rPr>
          <w:rFonts w:asciiTheme="minorHAnsi" w:hAnsiTheme="minorHAnsi"/>
          <w:spacing w:val="-2"/>
        </w:rPr>
        <w:t>mself/herself</w:t>
      </w:r>
      <w:r>
        <w:rPr>
          <w:rFonts w:asciiTheme="minorHAnsi" w:hAnsiTheme="minorHAnsi"/>
          <w:spacing w:val="19"/>
        </w:rPr>
        <w:t xml:space="preserve"> </w:t>
      </w:r>
      <w:r>
        <w:rPr>
          <w:rFonts w:asciiTheme="minorHAnsi" w:hAnsiTheme="minorHAnsi"/>
          <w:spacing w:val="-2"/>
        </w:rPr>
        <w:t>–</w:t>
      </w:r>
      <w:r>
        <w:rPr>
          <w:rFonts w:asciiTheme="minorHAnsi" w:hAnsiTheme="minorHAnsi"/>
          <w:spacing w:val="30"/>
          <w:w w:val="101"/>
        </w:rPr>
        <w:t xml:space="preserve"> </w:t>
      </w:r>
      <w:r>
        <w:rPr>
          <w:rFonts w:asciiTheme="minorHAnsi" w:hAnsiTheme="minorHAnsi"/>
          <w:spacing w:val="-2"/>
        </w:rPr>
        <w:t>without</w:t>
      </w:r>
      <w:r>
        <w:rPr>
          <w:rFonts w:asciiTheme="minorHAnsi" w:hAnsiTheme="minorHAnsi"/>
          <w:spacing w:val="35"/>
        </w:rPr>
        <w:t xml:space="preserve"> </w:t>
      </w:r>
      <w:r>
        <w:rPr>
          <w:rFonts w:asciiTheme="minorHAnsi" w:hAnsiTheme="minorHAnsi"/>
          <w:spacing w:val="-2"/>
        </w:rPr>
        <w:t>any</w:t>
      </w:r>
      <w:r>
        <w:rPr>
          <w:rFonts w:asciiTheme="minorHAnsi" w:hAnsiTheme="minorHAnsi"/>
          <w:spacing w:val="35"/>
          <w:w w:val="101"/>
        </w:rPr>
        <w:t xml:space="preserve"> </w:t>
      </w:r>
      <w:r>
        <w:rPr>
          <w:rFonts w:asciiTheme="minorHAnsi" w:hAnsiTheme="minorHAnsi"/>
          <w:spacing w:val="-2"/>
        </w:rPr>
        <w:t>expenses</w:t>
      </w:r>
      <w:r>
        <w:rPr>
          <w:rFonts w:asciiTheme="minorHAnsi" w:hAnsiTheme="minorHAnsi"/>
          <w:spacing w:val="32"/>
        </w:rPr>
        <w:t xml:space="preserve"> </w:t>
      </w:r>
      <w:r>
        <w:rPr>
          <w:rFonts w:asciiTheme="minorHAnsi" w:hAnsiTheme="minorHAnsi"/>
          <w:spacing w:val="-2"/>
        </w:rPr>
        <w:t>on</w:t>
      </w:r>
      <w:r>
        <w:rPr>
          <w:rFonts w:asciiTheme="minorHAnsi" w:hAnsiTheme="minorHAnsi"/>
          <w:spacing w:val="31"/>
          <w:w w:val="101"/>
        </w:rPr>
        <w:t xml:space="preserve"> </w:t>
      </w:r>
      <w:r>
        <w:rPr>
          <w:rFonts w:asciiTheme="minorHAnsi" w:hAnsiTheme="minorHAnsi"/>
          <w:spacing w:val="-2"/>
        </w:rPr>
        <w:t>SMA’s</w:t>
      </w:r>
      <w:r>
        <w:rPr>
          <w:rFonts w:asciiTheme="minorHAnsi" w:hAnsiTheme="minorHAnsi"/>
          <w:spacing w:val="39"/>
        </w:rPr>
        <w:t xml:space="preserve"> </w:t>
      </w:r>
      <w:r>
        <w:rPr>
          <w:rFonts w:asciiTheme="minorHAnsi" w:hAnsiTheme="minorHAnsi"/>
          <w:spacing w:val="-2"/>
        </w:rPr>
        <w:t>part</w:t>
      </w:r>
      <w:r>
        <w:rPr>
          <w:rFonts w:asciiTheme="minorHAnsi" w:hAnsiTheme="minorHAnsi"/>
          <w:spacing w:val="24"/>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to</w:t>
      </w:r>
      <w:r>
        <w:rPr>
          <w:rFonts w:asciiTheme="minorHAnsi" w:hAnsiTheme="minorHAnsi"/>
          <w:spacing w:val="42"/>
          <w:w w:val="101"/>
        </w:rPr>
        <w:t xml:space="preserve"> </w:t>
      </w:r>
      <w:r>
        <w:rPr>
          <w:rFonts w:asciiTheme="minorHAnsi" w:hAnsiTheme="minorHAnsi"/>
          <w:spacing w:val="-2"/>
        </w:rPr>
        <w:t>be</w:t>
      </w:r>
      <w:r>
        <w:rPr>
          <w:rFonts w:asciiTheme="minorHAnsi" w:hAnsiTheme="minorHAnsi"/>
          <w:spacing w:val="41"/>
          <w:w w:val="101"/>
        </w:rPr>
        <w:t xml:space="preserve"> </w:t>
      </w:r>
      <w:r>
        <w:rPr>
          <w:rFonts w:asciiTheme="minorHAnsi" w:hAnsiTheme="minorHAnsi"/>
          <w:spacing w:val="-2"/>
        </w:rPr>
        <w:t>responsible</w:t>
      </w:r>
      <w:r>
        <w:rPr>
          <w:rFonts w:asciiTheme="minorHAnsi" w:hAnsiTheme="minorHAnsi"/>
          <w:spacing w:val="29"/>
        </w:rPr>
        <w:t xml:space="preserve"> </w:t>
      </w:r>
      <w:r>
        <w:rPr>
          <w:rFonts w:asciiTheme="minorHAnsi" w:hAnsiTheme="minorHAnsi"/>
          <w:spacing w:val="-2"/>
        </w:rPr>
        <w:t>for</w:t>
      </w:r>
      <w:r>
        <w:rPr>
          <w:rFonts w:asciiTheme="minorHAnsi" w:hAnsiTheme="minorHAnsi"/>
          <w:spacing w:val="28"/>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cleaning of the</w:t>
      </w:r>
      <w:r>
        <w:rPr>
          <w:rFonts w:asciiTheme="minorHAnsi" w:hAnsiTheme="minorHAnsi"/>
          <w:spacing w:val="18"/>
        </w:rPr>
        <w:t xml:space="preserve"> </w:t>
      </w:r>
      <w:r>
        <w:rPr>
          <w:rFonts w:asciiTheme="minorHAnsi" w:hAnsiTheme="minorHAnsi"/>
          <w:spacing w:val="-1"/>
        </w:rPr>
        <w:t>lighthouse</w:t>
      </w:r>
      <w:r>
        <w:rPr>
          <w:rFonts w:asciiTheme="minorHAnsi" w:hAnsiTheme="minorHAnsi"/>
          <w:spacing w:val="15"/>
          <w:w w:val="101"/>
        </w:rPr>
        <w:t xml:space="preserve"> </w:t>
      </w:r>
      <w:r>
        <w:rPr>
          <w:rFonts w:asciiTheme="minorHAnsi" w:hAnsiTheme="minorHAnsi"/>
          <w:spacing w:val="-1"/>
        </w:rPr>
        <w:t>building</w:t>
      </w:r>
      <w:r>
        <w:rPr>
          <w:rFonts w:asciiTheme="minorHAnsi" w:hAnsiTheme="minorHAnsi"/>
          <w:spacing w:val="12"/>
        </w:rPr>
        <w:t xml:space="preserve"> </w:t>
      </w:r>
      <w:r>
        <w:rPr>
          <w:rFonts w:asciiTheme="minorHAnsi" w:hAnsiTheme="minorHAnsi"/>
          <w:spacing w:val="-1"/>
        </w:rPr>
        <w:t>and the ground</w:t>
      </w:r>
      <w:r>
        <w:rPr>
          <w:rFonts w:asciiTheme="minorHAnsi" w:hAnsiTheme="minorHAnsi"/>
          <w:spacing w:val="12"/>
        </w:rPr>
        <w:t xml:space="preserve"> </w:t>
      </w:r>
      <w:r>
        <w:rPr>
          <w:rFonts w:asciiTheme="minorHAnsi" w:hAnsiTheme="minorHAnsi"/>
          <w:spacing w:val="-1"/>
        </w:rPr>
        <w:t>area</w:t>
      </w:r>
      <w:r>
        <w:rPr>
          <w:rFonts w:asciiTheme="minorHAnsi" w:hAnsiTheme="minorHAnsi"/>
          <w:spacing w:val="17"/>
          <w:w w:val="101"/>
        </w:rPr>
        <w:t xml:space="preserve"> </w:t>
      </w:r>
      <w:r>
        <w:rPr>
          <w:rFonts w:asciiTheme="minorHAnsi" w:hAnsiTheme="minorHAnsi"/>
          <w:spacing w:val="-1"/>
        </w:rPr>
        <w:t>in cl</w:t>
      </w:r>
      <w:r>
        <w:rPr>
          <w:rFonts w:asciiTheme="minorHAnsi" w:hAnsiTheme="minorHAnsi"/>
          <w:spacing w:val="-2"/>
        </w:rPr>
        <w:t>ose</w:t>
      </w:r>
      <w:r>
        <w:rPr>
          <w:rFonts w:asciiTheme="minorHAnsi" w:hAnsiTheme="minorHAnsi"/>
          <w:spacing w:val="17"/>
          <w:w w:val="101"/>
        </w:rPr>
        <w:t xml:space="preserve"> </w:t>
      </w:r>
      <w:r>
        <w:rPr>
          <w:rFonts w:asciiTheme="minorHAnsi" w:hAnsiTheme="minorHAnsi"/>
          <w:spacing w:val="-2"/>
        </w:rPr>
        <w:t>proximity,</w:t>
      </w:r>
      <w:r>
        <w:rPr>
          <w:rFonts w:asciiTheme="minorHAnsi" w:hAnsiTheme="minorHAnsi"/>
          <w:spacing w:val="9"/>
        </w:rPr>
        <w:t xml:space="preserve"> </w:t>
      </w:r>
      <w:r>
        <w:rPr>
          <w:rFonts w:asciiTheme="minorHAnsi" w:hAnsiTheme="minorHAnsi"/>
          <w:spacing w:val="-2"/>
        </w:rPr>
        <w:t>should the</w:t>
      </w:r>
      <w:r>
        <w:rPr>
          <w:rFonts w:asciiTheme="minorHAnsi" w:hAnsiTheme="minorHAnsi"/>
          <w:spacing w:val="18"/>
        </w:rPr>
        <w:t xml:space="preserve"> </w:t>
      </w:r>
      <w:r>
        <w:rPr>
          <w:rFonts w:asciiTheme="minorHAnsi" w:hAnsiTheme="minorHAnsi"/>
          <w:spacing w:val="-2"/>
        </w:rPr>
        <w:t>need</w:t>
      </w:r>
      <w:r>
        <w:rPr>
          <w:rFonts w:asciiTheme="minorHAnsi" w:hAnsiTheme="minorHAnsi"/>
          <w:spacing w:val="4"/>
        </w:rPr>
        <w:t xml:space="preserve"> </w:t>
      </w:r>
      <w:r>
        <w:rPr>
          <w:rFonts w:asciiTheme="minorHAnsi" w:hAnsiTheme="minorHAnsi"/>
          <w:spacing w:val="-2"/>
        </w:rPr>
        <w:t>for</w:t>
      </w:r>
      <w:r>
        <w:rPr>
          <w:rFonts w:asciiTheme="minorHAnsi" w:hAnsiTheme="minorHAnsi"/>
          <w:spacing w:val="10"/>
        </w:rPr>
        <w:t xml:space="preserve"> </w:t>
      </w:r>
      <w:r>
        <w:rPr>
          <w:rFonts w:asciiTheme="minorHAnsi" w:hAnsiTheme="minorHAnsi"/>
          <w:spacing w:val="-2"/>
        </w:rPr>
        <w:t>cleaning</w:t>
      </w:r>
      <w:r>
        <w:rPr>
          <w:rFonts w:asciiTheme="minorHAnsi" w:hAnsiTheme="minorHAnsi"/>
          <w:spacing w:val="19"/>
        </w:rPr>
        <w:t xml:space="preserve"> </w:t>
      </w:r>
      <w:r>
        <w:rPr>
          <w:rFonts w:asciiTheme="minorHAnsi" w:hAnsiTheme="minorHAnsi"/>
          <w:spacing w:val="-2"/>
        </w:rPr>
        <w:t>be</w:t>
      </w:r>
      <w:r>
        <w:rPr>
          <w:rFonts w:asciiTheme="minorHAnsi" w:hAnsiTheme="minorHAnsi"/>
          <w:spacing w:val="10"/>
        </w:rPr>
        <w:t xml:space="preserve"> </w:t>
      </w:r>
      <w:r>
        <w:rPr>
          <w:rFonts w:asciiTheme="minorHAnsi" w:hAnsiTheme="minorHAnsi"/>
          <w:spacing w:val="-2"/>
        </w:rPr>
        <w:t>caused</w:t>
      </w:r>
      <w:r>
        <w:rPr>
          <w:rFonts w:asciiTheme="minorHAnsi" w:hAnsiTheme="minorHAnsi"/>
        </w:rPr>
        <w:t xml:space="preserve"> </w:t>
      </w:r>
      <w:r>
        <w:rPr>
          <w:rFonts w:asciiTheme="minorHAnsi" w:hAnsiTheme="minorHAnsi"/>
          <w:spacing w:val="-1"/>
        </w:rPr>
        <w:t>by the exhibition</w:t>
      </w:r>
      <w:r>
        <w:rPr>
          <w:rFonts w:asciiTheme="minorHAnsi" w:hAnsiTheme="minorHAnsi"/>
          <w:spacing w:val="19"/>
        </w:rPr>
        <w:t xml:space="preserve"> </w:t>
      </w:r>
      <w:r>
        <w:rPr>
          <w:rFonts w:asciiTheme="minorHAnsi" w:hAnsiTheme="minorHAnsi"/>
          <w:spacing w:val="-1"/>
        </w:rPr>
        <w:t>activities.</w:t>
      </w:r>
    </w:p>
    <w:p w14:paraId="0664858E" w14:textId="77777777" w:rsidR="000F72C1" w:rsidRDefault="000F72C1">
      <w:pPr>
        <w:spacing w:line="303" w:lineRule="auto"/>
        <w:rPr>
          <w:rFonts w:asciiTheme="minorHAnsi" w:hAnsiTheme="minorHAnsi"/>
        </w:rPr>
      </w:pPr>
    </w:p>
    <w:p w14:paraId="0664858F" w14:textId="77777777" w:rsidR="000F72C1" w:rsidRDefault="0020793E">
      <w:pPr>
        <w:spacing w:line="25" w:lineRule="exact"/>
        <w:ind w:firstLine="45"/>
        <w:rPr>
          <w:rFonts w:asciiTheme="minorHAnsi" w:hAnsiTheme="minorHAnsi"/>
        </w:rPr>
      </w:pPr>
      <w:r>
        <w:rPr>
          <w:rFonts w:asciiTheme="minorHAnsi" w:hAnsiTheme="minorHAnsi"/>
          <w:noProof/>
          <w:lang w:val="en-GB" w:eastAsia="en-GB"/>
        </w:rPr>
        <w:drawing>
          <wp:inline distT="0" distB="0" distL="0" distR="0" wp14:anchorId="06648B66" wp14:editId="06648B67">
            <wp:extent cx="6335395" cy="15240"/>
            <wp:effectExtent l="0" t="0" r="4445" b="0"/>
            <wp:docPr id="23" name="IM 22"/>
            <wp:cNvGraphicFramePr/>
            <a:graphic xmlns:a="http://schemas.openxmlformats.org/drawingml/2006/main">
              <a:graphicData uri="http://schemas.openxmlformats.org/drawingml/2006/picture">
                <pic:pic xmlns:pic="http://schemas.openxmlformats.org/drawingml/2006/picture">
                  <pic:nvPicPr>
                    <pic:cNvPr id="23" name="IM 22"/>
                    <pic:cNvPicPr/>
                  </pic:nvPicPr>
                  <pic:blipFill>
                    <a:blip r:embed="rId94"/>
                    <a:stretch>
                      <a:fillRect/>
                    </a:stretch>
                  </pic:blipFill>
                  <pic:spPr>
                    <a:xfrm>
                      <a:off x="0" y="0"/>
                      <a:ext cx="6335859" cy="15703"/>
                    </a:xfrm>
                    <a:prstGeom prst="rect">
                      <a:avLst/>
                    </a:prstGeom>
                  </pic:spPr>
                </pic:pic>
              </a:graphicData>
            </a:graphic>
          </wp:inline>
        </w:drawing>
      </w:r>
    </w:p>
    <w:p w14:paraId="06648590" w14:textId="77777777" w:rsidR="000F72C1" w:rsidRDefault="000F72C1">
      <w:pPr>
        <w:spacing w:line="277" w:lineRule="auto"/>
        <w:rPr>
          <w:rFonts w:asciiTheme="minorHAnsi" w:hAnsiTheme="minorHAnsi"/>
        </w:rPr>
      </w:pPr>
    </w:p>
    <w:p w14:paraId="06648591" w14:textId="77777777" w:rsidR="000F72C1" w:rsidRDefault="000F72C1">
      <w:pPr>
        <w:rPr>
          <w:rFonts w:asciiTheme="minorHAnsi" w:hAnsiTheme="minorHAnsi"/>
        </w:rPr>
      </w:pPr>
    </w:p>
    <w:p w14:paraId="06648592" w14:textId="77777777" w:rsidR="000F72C1" w:rsidRDefault="0020793E">
      <w:pPr>
        <w:pStyle w:val="BodyText"/>
        <w:spacing w:before="67" w:line="188" w:lineRule="auto"/>
        <w:ind w:left="30"/>
        <w:rPr>
          <w:rFonts w:asciiTheme="minorHAnsi" w:hAnsiTheme="minorHAnsi"/>
        </w:rPr>
      </w:pPr>
      <w:r>
        <w:rPr>
          <w:rFonts w:asciiTheme="minorHAnsi" w:hAnsiTheme="minorHAnsi"/>
          <w:spacing w:val="-1"/>
        </w:rPr>
        <w:t>This Agreement</w:t>
      </w:r>
      <w:r>
        <w:rPr>
          <w:rFonts w:asciiTheme="minorHAnsi" w:hAnsiTheme="minorHAnsi"/>
          <w:spacing w:val="15"/>
          <w:w w:val="101"/>
        </w:rPr>
        <w:t xml:space="preserve"> </w:t>
      </w:r>
      <w:r>
        <w:rPr>
          <w:rFonts w:asciiTheme="minorHAnsi" w:hAnsiTheme="minorHAnsi"/>
          <w:spacing w:val="-1"/>
        </w:rPr>
        <w:t>has</w:t>
      </w:r>
      <w:r>
        <w:rPr>
          <w:rFonts w:asciiTheme="minorHAnsi" w:hAnsiTheme="minorHAnsi"/>
          <w:spacing w:val="17"/>
        </w:rPr>
        <w:t xml:space="preserve"> </w:t>
      </w:r>
      <w:r>
        <w:rPr>
          <w:rFonts w:asciiTheme="minorHAnsi" w:hAnsiTheme="minorHAnsi"/>
          <w:spacing w:val="-1"/>
        </w:rPr>
        <w:t>been dr</w:t>
      </w:r>
      <w:r>
        <w:rPr>
          <w:rFonts w:asciiTheme="minorHAnsi" w:hAnsiTheme="minorHAnsi"/>
          <w:spacing w:val="-2"/>
        </w:rPr>
        <w:t>awn</w:t>
      </w:r>
      <w:r>
        <w:rPr>
          <w:rFonts w:asciiTheme="minorHAnsi" w:hAnsiTheme="minorHAnsi"/>
          <w:spacing w:val="16"/>
        </w:rPr>
        <w:t xml:space="preserve"> </w:t>
      </w:r>
      <w:r>
        <w:rPr>
          <w:rFonts w:asciiTheme="minorHAnsi" w:hAnsiTheme="minorHAnsi"/>
          <w:spacing w:val="-2"/>
        </w:rPr>
        <w:t>up</w:t>
      </w:r>
      <w:r>
        <w:rPr>
          <w:rFonts w:asciiTheme="minorHAnsi" w:hAnsiTheme="minorHAnsi"/>
          <w:spacing w:val="14"/>
          <w:w w:val="101"/>
        </w:rPr>
        <w:t xml:space="preserve"> </w:t>
      </w:r>
      <w:r>
        <w:rPr>
          <w:rFonts w:asciiTheme="minorHAnsi" w:hAnsiTheme="minorHAnsi"/>
          <w:spacing w:val="-2"/>
        </w:rPr>
        <w:t>in two</w:t>
      </w:r>
      <w:r>
        <w:rPr>
          <w:rFonts w:asciiTheme="minorHAnsi" w:hAnsiTheme="minorHAnsi"/>
          <w:spacing w:val="16"/>
        </w:rPr>
        <w:t xml:space="preserve"> </w:t>
      </w:r>
      <w:r>
        <w:rPr>
          <w:rFonts w:asciiTheme="minorHAnsi" w:hAnsiTheme="minorHAnsi"/>
          <w:spacing w:val="-2"/>
        </w:rPr>
        <w:t>identical copies, one</w:t>
      </w:r>
      <w:r>
        <w:rPr>
          <w:rFonts w:asciiTheme="minorHAnsi" w:hAnsiTheme="minorHAnsi"/>
          <w:spacing w:val="10"/>
        </w:rPr>
        <w:t xml:space="preserve"> </w:t>
      </w:r>
      <w:r>
        <w:rPr>
          <w:rFonts w:asciiTheme="minorHAnsi" w:hAnsiTheme="minorHAnsi"/>
          <w:spacing w:val="-2"/>
        </w:rPr>
        <w:t>copy</w:t>
      </w:r>
      <w:r>
        <w:rPr>
          <w:rFonts w:asciiTheme="minorHAnsi" w:hAnsiTheme="minorHAnsi"/>
          <w:spacing w:val="9"/>
        </w:rPr>
        <w:t xml:space="preserve"> </w:t>
      </w:r>
      <w:r>
        <w:rPr>
          <w:rFonts w:asciiTheme="minorHAnsi" w:hAnsiTheme="minorHAnsi"/>
          <w:spacing w:val="-2"/>
        </w:rPr>
        <w:t>of which</w:t>
      </w:r>
      <w:r>
        <w:rPr>
          <w:rFonts w:asciiTheme="minorHAnsi" w:hAnsiTheme="minorHAnsi"/>
          <w:spacing w:val="14"/>
          <w:w w:val="101"/>
        </w:rPr>
        <w:t xml:space="preserve"> </w:t>
      </w:r>
      <w:r>
        <w:rPr>
          <w:rFonts w:asciiTheme="minorHAnsi" w:hAnsiTheme="minorHAnsi"/>
          <w:spacing w:val="-2"/>
        </w:rPr>
        <w:t>is</w:t>
      </w:r>
      <w:r>
        <w:rPr>
          <w:rFonts w:asciiTheme="minorHAnsi" w:hAnsiTheme="minorHAnsi"/>
          <w:spacing w:val="6"/>
        </w:rPr>
        <w:t xml:space="preserve"> </w:t>
      </w:r>
      <w:r>
        <w:rPr>
          <w:rFonts w:asciiTheme="minorHAnsi" w:hAnsiTheme="minorHAnsi"/>
          <w:spacing w:val="-2"/>
        </w:rPr>
        <w:t>given</w:t>
      </w:r>
      <w:r>
        <w:rPr>
          <w:rFonts w:asciiTheme="minorHAnsi" w:hAnsiTheme="minorHAnsi"/>
          <w:spacing w:val="4"/>
        </w:rPr>
        <w:t xml:space="preserve"> </w:t>
      </w:r>
      <w:r>
        <w:rPr>
          <w:rFonts w:asciiTheme="minorHAnsi" w:hAnsiTheme="minorHAnsi"/>
          <w:spacing w:val="-2"/>
        </w:rPr>
        <w:t>to</w:t>
      </w:r>
      <w:r>
        <w:rPr>
          <w:rFonts w:asciiTheme="minorHAnsi" w:hAnsiTheme="minorHAnsi"/>
          <w:spacing w:val="9"/>
        </w:rPr>
        <w:t xml:space="preserve"> </w:t>
      </w:r>
      <w:r>
        <w:rPr>
          <w:rFonts w:asciiTheme="minorHAnsi" w:hAnsiTheme="minorHAnsi"/>
          <w:spacing w:val="-2"/>
        </w:rPr>
        <w:t>each</w:t>
      </w:r>
      <w:r>
        <w:rPr>
          <w:rFonts w:asciiTheme="minorHAnsi" w:hAnsiTheme="minorHAnsi"/>
          <w:spacing w:val="17"/>
        </w:rPr>
        <w:t xml:space="preserve"> </w:t>
      </w:r>
      <w:r>
        <w:rPr>
          <w:rFonts w:asciiTheme="minorHAnsi" w:hAnsiTheme="minorHAnsi"/>
          <w:spacing w:val="-2"/>
        </w:rPr>
        <w:t>party.</w:t>
      </w:r>
    </w:p>
    <w:p w14:paraId="06648593" w14:textId="77777777" w:rsidR="000F72C1" w:rsidRDefault="000F72C1">
      <w:pPr>
        <w:spacing w:line="249" w:lineRule="auto"/>
        <w:rPr>
          <w:rFonts w:asciiTheme="minorHAnsi" w:hAnsiTheme="minorHAnsi"/>
        </w:rPr>
      </w:pPr>
    </w:p>
    <w:p w14:paraId="06648594" w14:textId="77777777" w:rsidR="000F72C1" w:rsidRDefault="000F72C1">
      <w:pPr>
        <w:spacing w:line="249" w:lineRule="auto"/>
        <w:rPr>
          <w:rFonts w:asciiTheme="minorHAnsi" w:hAnsiTheme="minorHAnsi"/>
        </w:rPr>
      </w:pPr>
    </w:p>
    <w:p w14:paraId="06648595" w14:textId="77777777" w:rsidR="000F72C1" w:rsidRDefault="0020793E">
      <w:pPr>
        <w:pStyle w:val="BodyText"/>
        <w:spacing w:before="67" w:line="187" w:lineRule="auto"/>
        <w:ind w:left="47"/>
        <w:rPr>
          <w:rFonts w:asciiTheme="minorHAnsi" w:hAnsiTheme="minorHAnsi"/>
        </w:rPr>
      </w:pPr>
      <w:r>
        <w:rPr>
          <w:rFonts w:asciiTheme="minorHAnsi" w:hAnsiTheme="minorHAnsi"/>
          <w:spacing w:val="-1"/>
        </w:rPr>
        <w:t>Norrköping  -</w:t>
      </w:r>
      <w:r>
        <w:rPr>
          <w:rFonts w:asciiTheme="minorHAnsi" w:hAnsiTheme="minorHAnsi"/>
          <w:spacing w:val="-34"/>
        </w:rPr>
        <w:t xml:space="preserve"> </w:t>
      </w:r>
      <w:r>
        <w:rPr>
          <w:rFonts w:asciiTheme="minorHAnsi" w:hAnsiTheme="minorHAnsi"/>
          <w:spacing w:val="-1"/>
        </w:rPr>
        <w:t>……-</w:t>
      </w:r>
      <w:r>
        <w:rPr>
          <w:rFonts w:asciiTheme="minorHAnsi" w:hAnsiTheme="minorHAnsi"/>
          <w:spacing w:val="-37"/>
        </w:rPr>
        <w:t xml:space="preserve"> </w:t>
      </w:r>
      <w:r>
        <w:rPr>
          <w:rFonts w:asciiTheme="minorHAnsi" w:hAnsiTheme="minorHAnsi"/>
          <w:spacing w:val="-1"/>
        </w:rPr>
        <w:t xml:space="preserve">……                                                    </w:t>
      </w:r>
      <w:r>
        <w:rPr>
          <w:rFonts w:asciiTheme="minorHAnsi" w:hAnsiTheme="minorHAnsi"/>
          <w:spacing w:val="-2"/>
        </w:rPr>
        <w:t xml:space="preserve">                                                  xxxxxxx  -</w:t>
      </w:r>
      <w:r>
        <w:rPr>
          <w:rFonts w:asciiTheme="minorHAnsi" w:hAnsiTheme="minorHAnsi"/>
          <w:spacing w:val="-34"/>
        </w:rPr>
        <w:t xml:space="preserve"> </w:t>
      </w:r>
      <w:r>
        <w:rPr>
          <w:rFonts w:asciiTheme="minorHAnsi" w:hAnsiTheme="minorHAnsi"/>
          <w:spacing w:val="-2"/>
        </w:rPr>
        <w:t>……-</w:t>
      </w:r>
      <w:r>
        <w:rPr>
          <w:rFonts w:asciiTheme="minorHAnsi" w:hAnsiTheme="minorHAnsi"/>
          <w:spacing w:val="-36"/>
        </w:rPr>
        <w:t xml:space="preserve"> </w:t>
      </w:r>
      <w:r>
        <w:rPr>
          <w:rFonts w:asciiTheme="minorHAnsi" w:hAnsiTheme="minorHAnsi"/>
          <w:spacing w:val="-2"/>
        </w:rPr>
        <w:t>……</w:t>
      </w:r>
    </w:p>
    <w:p w14:paraId="06648596" w14:textId="77777777" w:rsidR="000F72C1" w:rsidRDefault="000F72C1">
      <w:pPr>
        <w:spacing w:line="249" w:lineRule="auto"/>
        <w:rPr>
          <w:rFonts w:asciiTheme="minorHAnsi" w:hAnsiTheme="minorHAnsi"/>
        </w:rPr>
      </w:pPr>
    </w:p>
    <w:p w14:paraId="06648597" w14:textId="77777777" w:rsidR="000F72C1" w:rsidRDefault="000F72C1">
      <w:pPr>
        <w:spacing w:line="249" w:lineRule="auto"/>
        <w:rPr>
          <w:rFonts w:asciiTheme="minorHAnsi" w:hAnsiTheme="minorHAnsi"/>
        </w:rPr>
      </w:pPr>
    </w:p>
    <w:p w14:paraId="06648598" w14:textId="77777777" w:rsidR="000F72C1" w:rsidRDefault="0020793E">
      <w:pPr>
        <w:pStyle w:val="BodyText"/>
        <w:spacing w:before="67" w:line="187" w:lineRule="auto"/>
        <w:ind w:left="35"/>
        <w:rPr>
          <w:rFonts w:asciiTheme="minorHAnsi" w:hAnsiTheme="minorHAnsi"/>
        </w:rPr>
      </w:pPr>
      <w:r>
        <w:rPr>
          <w:rFonts w:asciiTheme="minorHAnsi" w:hAnsiTheme="minorHAnsi"/>
        </w:rPr>
        <w:t>Swedish</w:t>
      </w:r>
      <w:r>
        <w:rPr>
          <w:rFonts w:asciiTheme="minorHAnsi" w:hAnsiTheme="minorHAnsi"/>
          <w:spacing w:val="19"/>
        </w:rPr>
        <w:t xml:space="preserve"> </w:t>
      </w:r>
      <w:r>
        <w:rPr>
          <w:rFonts w:asciiTheme="minorHAnsi" w:hAnsiTheme="minorHAnsi"/>
        </w:rPr>
        <w:t xml:space="preserve">Maritime Administration                                  </w:t>
      </w:r>
      <w:r>
        <w:rPr>
          <w:rFonts w:asciiTheme="minorHAnsi" w:hAnsiTheme="minorHAnsi"/>
          <w:spacing w:val="-1"/>
        </w:rPr>
        <w:t xml:space="preserve">                                           Lessee</w:t>
      </w:r>
    </w:p>
    <w:p w14:paraId="06648599" w14:textId="77777777" w:rsidR="000F72C1" w:rsidRDefault="000F72C1">
      <w:pPr>
        <w:spacing w:before="105"/>
        <w:rPr>
          <w:rFonts w:asciiTheme="minorHAnsi" w:hAnsiTheme="minorHAnsi"/>
        </w:rPr>
      </w:pPr>
    </w:p>
    <w:p w14:paraId="0664859A" w14:textId="77777777" w:rsidR="000F72C1" w:rsidRDefault="000F72C1">
      <w:pPr>
        <w:spacing w:before="105"/>
        <w:rPr>
          <w:rFonts w:asciiTheme="minorHAnsi" w:hAnsiTheme="minorHAnsi"/>
        </w:rPr>
      </w:pPr>
    </w:p>
    <w:p w14:paraId="0664859B" w14:textId="77777777" w:rsidR="000F72C1" w:rsidRDefault="000F72C1">
      <w:pPr>
        <w:rPr>
          <w:rFonts w:asciiTheme="minorHAnsi" w:hAnsiTheme="minorHAnsi"/>
        </w:rPr>
        <w:sectPr w:rsidR="000F72C1">
          <w:footerReference w:type="default" r:id="rId95"/>
          <w:pgSz w:w="11907" w:h="16839"/>
          <w:pgMar w:top="1139" w:right="21" w:bottom="1495" w:left="878" w:header="6" w:footer="850" w:gutter="0"/>
          <w:cols w:space="720" w:equalWidth="0">
            <w:col w:w="11007"/>
          </w:cols>
        </w:sectPr>
      </w:pPr>
    </w:p>
    <w:p w14:paraId="0664859C" w14:textId="77777777" w:rsidR="000F72C1" w:rsidRDefault="0020793E">
      <w:pPr>
        <w:spacing w:line="24" w:lineRule="exact"/>
        <w:ind w:firstLine="44"/>
        <w:rPr>
          <w:rFonts w:asciiTheme="minorHAnsi" w:hAnsiTheme="minorHAnsi"/>
        </w:rPr>
      </w:pPr>
      <w:r>
        <w:rPr>
          <w:rFonts w:asciiTheme="minorHAnsi" w:hAnsiTheme="minorHAnsi"/>
          <w:noProof/>
          <w:lang w:val="en-GB" w:eastAsia="en-GB"/>
        </w:rPr>
        <w:drawing>
          <wp:inline distT="0" distB="0" distL="0" distR="0" wp14:anchorId="06648B68" wp14:editId="06648B69">
            <wp:extent cx="2068195" cy="15240"/>
            <wp:effectExtent l="0" t="0" r="4445" b="0"/>
            <wp:docPr id="27" name="IM 24"/>
            <wp:cNvGraphicFramePr/>
            <a:graphic xmlns:a="http://schemas.openxmlformats.org/drawingml/2006/main">
              <a:graphicData uri="http://schemas.openxmlformats.org/drawingml/2006/picture">
                <pic:pic xmlns:pic="http://schemas.openxmlformats.org/drawingml/2006/picture">
                  <pic:nvPicPr>
                    <pic:cNvPr id="27" name="IM 24"/>
                    <pic:cNvPicPr/>
                  </pic:nvPicPr>
                  <pic:blipFill>
                    <a:blip r:embed="rId96"/>
                    <a:stretch>
                      <a:fillRect/>
                    </a:stretch>
                  </pic:blipFill>
                  <pic:spPr>
                    <a:xfrm>
                      <a:off x="0" y="0"/>
                      <a:ext cx="2068684" cy="15703"/>
                    </a:xfrm>
                    <a:prstGeom prst="rect">
                      <a:avLst/>
                    </a:prstGeom>
                  </pic:spPr>
                </pic:pic>
              </a:graphicData>
            </a:graphic>
          </wp:inline>
        </w:drawing>
      </w:r>
    </w:p>
    <w:p w14:paraId="0664859D" w14:textId="77777777" w:rsidR="000F72C1" w:rsidRDefault="0020793E">
      <w:pPr>
        <w:pStyle w:val="BodyText"/>
        <w:spacing w:before="285" w:line="162" w:lineRule="exact"/>
        <w:ind w:left="32"/>
        <w:rPr>
          <w:rFonts w:asciiTheme="minorHAnsi" w:hAnsiTheme="minorHAnsi"/>
        </w:rPr>
      </w:pPr>
      <w:r>
        <w:rPr>
          <w:rFonts w:asciiTheme="minorHAnsi" w:hAnsiTheme="minorHAnsi"/>
          <w:spacing w:val="-1"/>
        </w:rPr>
        <w:t>xxxxxxx</w:t>
      </w:r>
    </w:p>
    <w:p w14:paraId="0664859E" w14:textId="77777777" w:rsidR="000F72C1" w:rsidRDefault="0020793E">
      <w:pPr>
        <w:pStyle w:val="BodyText"/>
        <w:spacing w:before="179" w:line="170" w:lineRule="auto"/>
        <w:ind w:left="46"/>
        <w:rPr>
          <w:rFonts w:asciiTheme="minorHAnsi" w:hAnsiTheme="minorHAnsi"/>
        </w:rPr>
      </w:pPr>
      <w:r>
        <w:rPr>
          <w:rFonts w:asciiTheme="minorHAnsi" w:hAnsiTheme="minorHAnsi"/>
          <w:spacing w:val="-3"/>
        </w:rPr>
        <w:t>Head of</w:t>
      </w:r>
      <w:r>
        <w:rPr>
          <w:rFonts w:asciiTheme="minorHAnsi" w:hAnsiTheme="minorHAnsi"/>
          <w:spacing w:val="35"/>
        </w:rPr>
        <w:t xml:space="preserve"> </w:t>
      </w:r>
      <w:r>
        <w:rPr>
          <w:rFonts w:asciiTheme="minorHAnsi" w:hAnsiTheme="minorHAnsi"/>
          <w:spacing w:val="-3"/>
        </w:rPr>
        <w:t>Fairway</w:t>
      </w:r>
      <w:r>
        <w:rPr>
          <w:rFonts w:asciiTheme="minorHAnsi" w:hAnsiTheme="minorHAnsi"/>
          <w:spacing w:val="17"/>
          <w:w w:val="101"/>
        </w:rPr>
        <w:t xml:space="preserve"> </w:t>
      </w:r>
      <w:r>
        <w:rPr>
          <w:rFonts w:asciiTheme="minorHAnsi" w:hAnsiTheme="minorHAnsi"/>
          <w:spacing w:val="-3"/>
        </w:rPr>
        <w:t>Department</w:t>
      </w:r>
    </w:p>
    <w:p w14:paraId="0664859F"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5A0" w14:textId="77777777" w:rsidR="000F72C1" w:rsidRDefault="0020793E">
      <w:pPr>
        <w:spacing w:line="23" w:lineRule="exact"/>
        <w:ind w:firstLine="11"/>
        <w:rPr>
          <w:rFonts w:asciiTheme="minorHAnsi" w:hAnsiTheme="minorHAnsi"/>
        </w:rPr>
      </w:pPr>
      <w:r>
        <w:rPr>
          <w:rFonts w:asciiTheme="minorHAnsi" w:hAnsiTheme="minorHAnsi"/>
          <w:noProof/>
          <w:lang w:val="en-GB" w:eastAsia="en-GB"/>
        </w:rPr>
        <w:drawing>
          <wp:inline distT="0" distB="0" distL="0" distR="0" wp14:anchorId="06648B6A" wp14:editId="06648B6B">
            <wp:extent cx="1927860" cy="14605"/>
            <wp:effectExtent l="0" t="0" r="0" b="0"/>
            <wp:docPr id="29" name="IM 26"/>
            <wp:cNvGraphicFramePr/>
            <a:graphic xmlns:a="http://schemas.openxmlformats.org/drawingml/2006/main">
              <a:graphicData uri="http://schemas.openxmlformats.org/drawingml/2006/picture">
                <pic:pic xmlns:pic="http://schemas.openxmlformats.org/drawingml/2006/picture">
                  <pic:nvPicPr>
                    <pic:cNvPr id="29" name="IM 26"/>
                    <pic:cNvPicPr/>
                  </pic:nvPicPr>
                  <pic:blipFill>
                    <a:blip r:embed="rId97"/>
                    <a:stretch>
                      <a:fillRect/>
                    </a:stretch>
                  </pic:blipFill>
                  <pic:spPr>
                    <a:xfrm>
                      <a:off x="0" y="0"/>
                      <a:ext cx="1928421" cy="14827"/>
                    </a:xfrm>
                    <a:prstGeom prst="rect">
                      <a:avLst/>
                    </a:prstGeom>
                  </pic:spPr>
                </pic:pic>
              </a:graphicData>
            </a:graphic>
          </wp:inline>
        </w:drawing>
      </w:r>
    </w:p>
    <w:p w14:paraId="066485A1" w14:textId="77777777" w:rsidR="000F72C1" w:rsidRDefault="0020793E">
      <w:pPr>
        <w:pStyle w:val="BodyText"/>
        <w:spacing w:before="285" w:line="162" w:lineRule="exact"/>
        <w:rPr>
          <w:rFonts w:asciiTheme="minorHAnsi" w:hAnsiTheme="minorHAnsi"/>
        </w:rPr>
      </w:pPr>
      <w:r>
        <w:rPr>
          <w:rFonts w:asciiTheme="minorHAnsi" w:hAnsiTheme="minorHAnsi"/>
          <w:spacing w:val="-1"/>
        </w:rPr>
        <w:t>xxxxxxx</w:t>
      </w:r>
    </w:p>
    <w:p w14:paraId="066485A2" w14:textId="77777777" w:rsidR="000F72C1" w:rsidRDefault="000F72C1">
      <w:pPr>
        <w:spacing w:line="162" w:lineRule="exact"/>
        <w:rPr>
          <w:rFonts w:asciiTheme="minorHAnsi" w:hAnsiTheme="minorHAnsi"/>
        </w:rPr>
        <w:sectPr w:rsidR="000F72C1">
          <w:type w:val="continuous"/>
          <w:pgSz w:w="11907" w:h="16839"/>
          <w:pgMar w:top="1139" w:right="21" w:bottom="1495" w:left="878" w:header="6" w:footer="850" w:gutter="0"/>
          <w:cols w:num="2" w:space="720" w:equalWidth="0">
            <w:col w:w="6737" w:space="100"/>
            <w:col w:w="4170"/>
          </w:cols>
        </w:sectPr>
      </w:pPr>
    </w:p>
    <w:p w14:paraId="066485A3" w14:textId="77777777" w:rsidR="000F72C1" w:rsidRDefault="000F72C1">
      <w:pPr>
        <w:spacing w:line="301" w:lineRule="auto"/>
        <w:rPr>
          <w:rFonts w:asciiTheme="minorHAnsi" w:hAnsiTheme="minorHAnsi"/>
        </w:rPr>
      </w:pPr>
    </w:p>
    <w:p w14:paraId="066485A4" w14:textId="77777777" w:rsidR="000F72C1" w:rsidRDefault="000F72C1">
      <w:pPr>
        <w:spacing w:line="301" w:lineRule="auto"/>
        <w:rPr>
          <w:rFonts w:asciiTheme="minorHAnsi" w:hAnsiTheme="minorHAnsi"/>
        </w:rPr>
      </w:pPr>
    </w:p>
    <w:p w14:paraId="066485A5" w14:textId="77777777" w:rsidR="000F72C1" w:rsidRDefault="000F72C1">
      <w:pPr>
        <w:spacing w:line="302" w:lineRule="auto"/>
        <w:rPr>
          <w:rFonts w:asciiTheme="minorHAnsi" w:hAnsiTheme="minorHAnsi"/>
        </w:rPr>
      </w:pPr>
    </w:p>
    <w:p w14:paraId="066485A6" w14:textId="77777777" w:rsidR="000F72C1" w:rsidRDefault="0020793E">
      <w:pPr>
        <w:pStyle w:val="BodyText"/>
        <w:spacing w:before="68" w:line="187" w:lineRule="auto"/>
        <w:ind w:left="32"/>
        <w:rPr>
          <w:rFonts w:asciiTheme="minorHAnsi" w:hAnsiTheme="minorHAnsi"/>
        </w:rPr>
      </w:pPr>
      <w:r>
        <w:rPr>
          <w:rFonts w:asciiTheme="minorHAnsi" w:hAnsiTheme="minorHAnsi"/>
          <w:spacing w:val="-1"/>
        </w:rPr>
        <w:t>Additions to the</w:t>
      </w:r>
      <w:r>
        <w:rPr>
          <w:rFonts w:asciiTheme="minorHAnsi" w:hAnsiTheme="minorHAnsi"/>
          <w:spacing w:val="18"/>
          <w:w w:val="101"/>
        </w:rPr>
        <w:t xml:space="preserve"> </w:t>
      </w:r>
      <w:r>
        <w:rPr>
          <w:rFonts w:asciiTheme="minorHAnsi" w:hAnsiTheme="minorHAnsi"/>
          <w:spacing w:val="-1"/>
        </w:rPr>
        <w:t>Lease</w:t>
      </w:r>
    </w:p>
    <w:p w14:paraId="066485A7" w14:textId="77777777" w:rsidR="000F72C1" w:rsidRDefault="0020793E">
      <w:pPr>
        <w:pStyle w:val="BodyText"/>
        <w:spacing w:before="176" w:line="172" w:lineRule="auto"/>
        <w:ind w:left="42"/>
        <w:rPr>
          <w:rFonts w:asciiTheme="minorHAnsi" w:hAnsiTheme="minorHAnsi"/>
        </w:rPr>
      </w:pPr>
      <w:r>
        <w:rPr>
          <w:rFonts w:asciiTheme="minorHAnsi" w:hAnsiTheme="minorHAnsi"/>
          <w:spacing w:val="-1"/>
        </w:rPr>
        <w:t>(Here</w:t>
      </w:r>
      <w:r>
        <w:rPr>
          <w:rFonts w:asciiTheme="minorHAnsi" w:hAnsiTheme="minorHAnsi"/>
          <w:spacing w:val="17"/>
          <w:w w:val="101"/>
        </w:rPr>
        <w:t xml:space="preserve"> </w:t>
      </w:r>
      <w:r>
        <w:rPr>
          <w:rFonts w:asciiTheme="minorHAnsi" w:hAnsiTheme="minorHAnsi"/>
          <w:spacing w:val="-1"/>
        </w:rPr>
        <w:t>under additional future agreements,</w:t>
      </w:r>
      <w:r>
        <w:rPr>
          <w:rFonts w:asciiTheme="minorHAnsi" w:hAnsiTheme="minorHAnsi"/>
          <w:spacing w:val="15"/>
        </w:rPr>
        <w:t xml:space="preserve"> </w:t>
      </w:r>
      <w:r>
        <w:rPr>
          <w:rFonts w:asciiTheme="minorHAnsi" w:hAnsiTheme="minorHAnsi"/>
          <w:spacing w:val="-1"/>
        </w:rPr>
        <w:t>if a</w:t>
      </w:r>
      <w:r>
        <w:rPr>
          <w:rFonts w:asciiTheme="minorHAnsi" w:hAnsiTheme="minorHAnsi"/>
          <w:spacing w:val="-2"/>
        </w:rPr>
        <w:t>ny, shall</w:t>
      </w:r>
      <w:r>
        <w:rPr>
          <w:rFonts w:asciiTheme="minorHAnsi" w:hAnsiTheme="minorHAnsi"/>
          <w:spacing w:val="14"/>
          <w:w w:val="101"/>
        </w:rPr>
        <w:t xml:space="preserve"> </w:t>
      </w:r>
      <w:r>
        <w:rPr>
          <w:rFonts w:asciiTheme="minorHAnsi" w:hAnsiTheme="minorHAnsi"/>
          <w:spacing w:val="-2"/>
        </w:rPr>
        <w:t>be</w:t>
      </w:r>
      <w:r>
        <w:rPr>
          <w:rFonts w:asciiTheme="minorHAnsi" w:hAnsiTheme="minorHAnsi"/>
          <w:spacing w:val="18"/>
        </w:rPr>
        <w:t xml:space="preserve"> </w:t>
      </w:r>
      <w:r>
        <w:rPr>
          <w:rFonts w:asciiTheme="minorHAnsi" w:hAnsiTheme="minorHAnsi"/>
          <w:spacing w:val="-2"/>
        </w:rPr>
        <w:t>noted.)</w:t>
      </w:r>
    </w:p>
    <w:p w14:paraId="066485A8" w14:textId="77777777" w:rsidR="000F72C1" w:rsidRDefault="000F72C1">
      <w:pPr>
        <w:spacing w:line="172" w:lineRule="auto"/>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5A9" w14:textId="77777777" w:rsidR="000F72C1" w:rsidRDefault="0020793E">
      <w:pPr>
        <w:pStyle w:val="BodyText"/>
        <w:spacing w:before="39" w:line="179" w:lineRule="auto"/>
        <w:ind w:left="31"/>
        <w:rPr>
          <w:rFonts w:asciiTheme="minorHAnsi" w:hAnsiTheme="minorHAnsi"/>
          <w:sz w:val="28"/>
          <w:szCs w:val="28"/>
        </w:rPr>
      </w:pPr>
      <w:r>
        <w:rPr>
          <w:rFonts w:asciiTheme="minorHAnsi" w:hAnsiTheme="minorHAnsi"/>
          <w:noProof/>
          <w:lang w:val="en-GB" w:eastAsia="en-GB"/>
        </w:rPr>
        <mc:AlternateContent>
          <mc:Choice Requires="wps">
            <w:drawing>
              <wp:anchor distT="0" distB="0" distL="114300" distR="114300" simplePos="0" relativeHeight="251685888" behindDoc="0" locked="0" layoutInCell="0" allowOverlap="1" wp14:anchorId="06648B6C" wp14:editId="06648B6D">
                <wp:simplePos x="0" y="0"/>
                <wp:positionH relativeFrom="page">
                  <wp:posOffset>584835</wp:posOffset>
                </wp:positionH>
                <wp:positionV relativeFrom="page">
                  <wp:posOffset>3171190</wp:posOffset>
                </wp:positionV>
                <wp:extent cx="151130" cy="151130"/>
                <wp:effectExtent l="0" t="0" r="1270" b="1270"/>
                <wp:wrapNone/>
                <wp:docPr id="67" name="任意多边形 67"/>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249.7pt;height:11.9pt;width:11.9pt;mso-position-horizontal-relative:page;mso-position-vertical-relative:page;z-index:251685888;mso-width-relative:page;mso-height-relative:page;" filled="f" stroked="t" coordsize="237,237" o:allowincell="f" o:gfxdata="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nw2Q4dkAAAAKAQAADwAAAAAAAAABACAAAAA4AAAAZHJzL2Rvd25yZXYueG1sUEsBAhQAFAAAAAgA&#10;h07iQL80ZshHAgAA9gQAAA4AAAAAAAAAAQAgAAAAPgEAAGRycy9lMm9Eb2MueG1sUEsFBgAAAAAG&#10;AAYAWQEAAPcFA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3840" behindDoc="0" locked="0" layoutInCell="0" allowOverlap="1" wp14:anchorId="06648B6E" wp14:editId="06648B6F">
                <wp:simplePos x="0" y="0"/>
                <wp:positionH relativeFrom="page">
                  <wp:posOffset>584835</wp:posOffset>
                </wp:positionH>
                <wp:positionV relativeFrom="page">
                  <wp:posOffset>3418205</wp:posOffset>
                </wp:positionV>
                <wp:extent cx="151130" cy="151130"/>
                <wp:effectExtent l="0" t="0" r="1270" b="1270"/>
                <wp:wrapNone/>
                <wp:docPr id="69" name="任意多边形 69"/>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269.15pt;height:11.9pt;width:11.9pt;mso-position-horizontal-relative:page;mso-position-vertical-relative:page;z-index:251683840;mso-width-relative:page;mso-height-relative:page;" filled="f" stroked="t" coordsize="237,237" o:allowincell="f" o:gfxdata="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Gjyb6fYAAAACgEAAA8AAAAAAAAAAQAgAAAAOAAAAGRycy9kb3ducmV2LnhtbFBLAQIUABQAAAAI&#10;AIdO4kC8nfnESQIAAPYEAAAOAAAAAAAAAAEAIAAAAD0BAABkcnMvZTJvRG9jLnhtbFBLBQYAAAAA&#10;BgAGAFkBAAD4BQ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4864" behindDoc="0" locked="0" layoutInCell="0" allowOverlap="1" wp14:anchorId="06648B70" wp14:editId="06648B71">
                <wp:simplePos x="0" y="0"/>
                <wp:positionH relativeFrom="page">
                  <wp:posOffset>584835</wp:posOffset>
                </wp:positionH>
                <wp:positionV relativeFrom="page">
                  <wp:posOffset>3911600</wp:posOffset>
                </wp:positionV>
                <wp:extent cx="151130" cy="151130"/>
                <wp:effectExtent l="0" t="0" r="1270" b="1270"/>
                <wp:wrapNone/>
                <wp:docPr id="71" name="任意多边形 71"/>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08pt;height:11.9pt;width:11.9pt;mso-position-horizontal-relative:page;mso-position-vertical-relative:page;z-index:251684864;mso-width-relative:page;mso-height-relative:page;" filled="f" stroked="t" coordsize="237,237" o:allowincell="f" o:gfxdata="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Eq8ez7YAAAACgEAAA8AAAAAAAAAAQAgAAAAOAAAAGRycy9kb3ducmV2LnhtbFBLAQIUABQAAAAI&#10;AIdO4kBGBWU7SQIAAPYEAAAOAAAAAAAAAAEAIAAAAD0BAABkcnMvZTJvRG9jLnhtbFBLBQYAAAAA&#10;BgAGAFkBAAD4BQ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8960" behindDoc="0" locked="0" layoutInCell="0" allowOverlap="1" wp14:anchorId="06648B72" wp14:editId="06648B73">
                <wp:simplePos x="0" y="0"/>
                <wp:positionH relativeFrom="page">
                  <wp:posOffset>584835</wp:posOffset>
                </wp:positionH>
                <wp:positionV relativeFrom="page">
                  <wp:posOffset>4158615</wp:posOffset>
                </wp:positionV>
                <wp:extent cx="151130" cy="151130"/>
                <wp:effectExtent l="0" t="0" r="1270" b="1270"/>
                <wp:wrapNone/>
                <wp:docPr id="73" name="任意多边形 73"/>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27.45pt;height:11.9pt;width:11.9pt;mso-position-horizontal-relative:page;mso-position-vertical-relative:page;z-index:251688960;mso-width-relative:page;mso-height-relative:page;" filled="f" stroked="t" coordsize="237,237" o:allowincell="f" o:gfxdata="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Hh6GXfYAAAACgEAAA8AAAAAAAAAAQAgAAAAOAAAAGRycy9kb3ducmV2LnhtbFBLAQIUABQAAAAI&#10;AIdO4kArPYw5SQIAAPYEAAAOAAAAAAAAAAEAIAAAAD0BAABkcnMvZTJvRG9jLnhtbFBLBQYAAAAA&#10;BgAGAFkBAAD4BQ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9984" behindDoc="0" locked="0" layoutInCell="0" allowOverlap="1" wp14:anchorId="06648B74" wp14:editId="06648B75">
                <wp:simplePos x="0" y="0"/>
                <wp:positionH relativeFrom="page">
                  <wp:posOffset>584835</wp:posOffset>
                </wp:positionH>
                <wp:positionV relativeFrom="page">
                  <wp:posOffset>4405630</wp:posOffset>
                </wp:positionV>
                <wp:extent cx="151130" cy="151130"/>
                <wp:effectExtent l="0" t="0" r="1270" b="1270"/>
                <wp:wrapNone/>
                <wp:docPr id="75" name="任意多边形 75"/>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46.9pt;height:11.9pt;width:11.9pt;mso-position-horizontal-relative:page;mso-position-vertical-relative:page;z-index:251689984;mso-width-relative:page;mso-height-relative:page;" filled="f" stroked="t" coordsize="237,237" o:allowincell="f" o:gfxdata="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BafldT2QAAAAoBAAAPAAAAAAAAAAEAIAAAADgAAABkcnMvZG93bnJldi54bWxQSwECFAAUAAAA&#10;CACHTuJAnHW3PkkCAAD2BAAADgAAAAAAAAABACAAAAA+AQAAZHJzL2Uyb0RvYy54bWxQSwUGAAAA&#10;AAYABgBZAQAA+QU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91008" behindDoc="0" locked="0" layoutInCell="0" allowOverlap="1" wp14:anchorId="06648B76" wp14:editId="06648B77">
                <wp:simplePos x="0" y="0"/>
                <wp:positionH relativeFrom="page">
                  <wp:posOffset>584835</wp:posOffset>
                </wp:positionH>
                <wp:positionV relativeFrom="page">
                  <wp:posOffset>4650740</wp:posOffset>
                </wp:positionV>
                <wp:extent cx="151130" cy="151130"/>
                <wp:effectExtent l="0" t="0" r="1270" b="1270"/>
                <wp:wrapNone/>
                <wp:docPr id="77" name="任意多边形 77"/>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66.2pt;height:11.9pt;width:11.9pt;mso-position-horizontal-relative:page;mso-position-vertical-relative:page;z-index:251691008;mso-width-relative:page;mso-height-relative:page;" filled="f" stroked="t" coordsize="237,237" o:allowincell="f" o:gfxdata="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D4&#10;mFHZ2AAAAAoBAAAPAAAAAAAAAAEAIAAAADgAAABkcnMvZG93bnJldi54bWxQSwECFAAUAAAACACH&#10;TuJA8U1ePEcCAAD2BAAADgAAAAAAAAABACAAAAA9AQAAZHJzL2Uyb0RvYy54bWxQSwUGAAAAAAYA&#10;BgBZAQAA9gU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7936" behindDoc="0" locked="0" layoutInCell="0" allowOverlap="1" wp14:anchorId="06648B78" wp14:editId="06648B79">
                <wp:simplePos x="0" y="0"/>
                <wp:positionH relativeFrom="page">
                  <wp:posOffset>584835</wp:posOffset>
                </wp:positionH>
                <wp:positionV relativeFrom="page">
                  <wp:posOffset>4897755</wp:posOffset>
                </wp:positionV>
                <wp:extent cx="151130" cy="151130"/>
                <wp:effectExtent l="0" t="0" r="1270" b="1270"/>
                <wp:wrapNone/>
                <wp:docPr id="79" name="任意多边形 79"/>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85.65pt;height:11.9pt;width:11.9pt;mso-position-horizontal-relative:page;mso-position-vertical-relative:page;z-index:251687936;mso-width-relative:page;mso-height-relative:page;" filled="f" stroked="t" coordsize="237,237" o:allowincell="f" o:gfxdata="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AsfKnrZAAAACgEAAA8AAAAAAAAAAQAgAAAAOAAAAGRycy9kb3ducmV2LnhtbFBLAQIUABQAAAAI&#10;AIdO4kDy5MEwSAIAAPYEAAAOAAAAAAAAAAEAIAAAAD4BAABkcnMvZTJvRG9jLnhtbFBLBQYAAAAA&#10;BgAGAFkBAAD4BQ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6912" behindDoc="0" locked="0" layoutInCell="0" allowOverlap="1" wp14:anchorId="06648B7A" wp14:editId="06648B7B">
                <wp:simplePos x="0" y="0"/>
                <wp:positionH relativeFrom="page">
                  <wp:posOffset>584835</wp:posOffset>
                </wp:positionH>
                <wp:positionV relativeFrom="page">
                  <wp:posOffset>5144770</wp:posOffset>
                </wp:positionV>
                <wp:extent cx="151130" cy="151130"/>
                <wp:effectExtent l="0" t="0" r="1270" b="1270"/>
                <wp:wrapNone/>
                <wp:docPr id="81" name="任意多边形 81"/>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405.1pt;height:11.9pt;width:11.9pt;mso-position-horizontal-relative:page;mso-position-vertical-relative:page;z-index:251686912;mso-width-relative:page;mso-height-relative:page;" filled="f" stroked="t" coordsize="237,237" o:allowincell="f" o:gfxdata="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vBNyJNgAAAAKAQAADwAAAAAAAAABACAAAAA4AAAAZHJzL2Rvd25yZXYueG1sUEsBAhQAFAAAAAgA&#10;h07iQBuyWFZIAgAA9gQAAA4AAAAAAAAAAQAgAAAAPQEAAGRycy9lMm9Eb2MueG1sUEsFBgAAAAAG&#10;AAYAWQEAAPcFA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92032" behindDoc="0" locked="0" layoutInCell="0" allowOverlap="1" wp14:anchorId="06648B7C" wp14:editId="06648B7D">
                <wp:simplePos x="0" y="0"/>
                <wp:positionH relativeFrom="page">
                  <wp:posOffset>584835</wp:posOffset>
                </wp:positionH>
                <wp:positionV relativeFrom="page">
                  <wp:posOffset>5562600</wp:posOffset>
                </wp:positionV>
                <wp:extent cx="151130" cy="151130"/>
                <wp:effectExtent l="0" t="0" r="1270" b="1270"/>
                <wp:wrapNone/>
                <wp:docPr id="83" name="任意多边形 83"/>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438pt;height:11.9pt;width:11.9pt;mso-position-horizontal-relative:page;mso-position-vertical-relative:page;z-index:251692032;mso-width-relative:page;mso-height-relative:page;" filled="f" stroked="t" coordsize="237,237" o:allowincell="f" o:gfxdata="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kXsmfYAAAACgEAAA8AAAAAAAAAAQAgAAAAOAAAAGRycy9kb3ducmV2LnhtbFBLAQIUABQAAAAI&#10;AIdO4kB2irFUSQIAAPYEAAAOAAAAAAAAAAEAIAAAAD0BAABkcnMvZTJvRG9jLnhtbFBLBQYAAAAA&#10;BgAGAFkBAAD4BQ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b/>
          <w:bCs/>
          <w:color w:val="00558C"/>
          <w:spacing w:val="-1"/>
          <w:sz w:val="28"/>
          <w:szCs w:val="28"/>
        </w:rPr>
        <w:t>ANNEX C      EXAMPLE OF</w:t>
      </w:r>
      <w:r>
        <w:rPr>
          <w:rFonts w:asciiTheme="minorHAnsi" w:hAnsiTheme="minorHAnsi"/>
          <w:b/>
          <w:bCs/>
          <w:color w:val="00558C"/>
          <w:spacing w:val="19"/>
          <w:w w:val="101"/>
          <w:sz w:val="28"/>
          <w:szCs w:val="28"/>
        </w:rPr>
        <w:t xml:space="preserve"> </w:t>
      </w:r>
      <w:r>
        <w:rPr>
          <w:rFonts w:asciiTheme="minorHAnsi" w:hAnsiTheme="minorHAnsi"/>
          <w:b/>
          <w:bCs/>
          <w:color w:val="00558C"/>
          <w:spacing w:val="-1"/>
          <w:sz w:val="28"/>
          <w:szCs w:val="28"/>
        </w:rPr>
        <w:t>LIGHTHOUSE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EXHIBITION AND SAFETY</w:t>
      </w:r>
      <w:r>
        <w:rPr>
          <w:rFonts w:asciiTheme="minorHAnsi" w:hAnsiTheme="minorHAnsi"/>
          <w:b/>
          <w:bCs/>
          <w:color w:val="00558C"/>
          <w:spacing w:val="10"/>
          <w:sz w:val="28"/>
          <w:szCs w:val="28"/>
        </w:rPr>
        <w:t xml:space="preserve"> </w:t>
      </w:r>
      <w:r>
        <w:rPr>
          <w:rFonts w:asciiTheme="minorHAnsi" w:hAnsiTheme="minorHAnsi"/>
          <w:b/>
          <w:bCs/>
          <w:color w:val="00558C"/>
          <w:spacing w:val="-1"/>
          <w:sz w:val="28"/>
          <w:szCs w:val="28"/>
        </w:rPr>
        <w:t>CHE</w:t>
      </w:r>
      <w:r>
        <w:rPr>
          <w:rFonts w:asciiTheme="minorHAnsi" w:hAnsiTheme="minorHAnsi"/>
          <w:b/>
          <w:bCs/>
          <w:color w:val="00558C"/>
          <w:spacing w:val="-2"/>
          <w:sz w:val="28"/>
          <w:szCs w:val="28"/>
        </w:rPr>
        <w:t>CK</w:t>
      </w:r>
      <w:r>
        <w:rPr>
          <w:rFonts w:asciiTheme="minorHAnsi" w:hAnsiTheme="minorHAnsi"/>
          <w:b/>
          <w:bCs/>
          <w:color w:val="00558C"/>
          <w:spacing w:val="16"/>
          <w:w w:val="101"/>
          <w:sz w:val="28"/>
          <w:szCs w:val="28"/>
        </w:rPr>
        <w:t xml:space="preserve"> </w:t>
      </w:r>
      <w:r>
        <w:rPr>
          <w:rFonts w:asciiTheme="minorHAnsi" w:hAnsiTheme="minorHAnsi"/>
          <w:b/>
          <w:bCs/>
          <w:color w:val="00558C"/>
          <w:spacing w:val="-2"/>
          <w:sz w:val="28"/>
          <w:szCs w:val="28"/>
        </w:rPr>
        <w:t>LIST</w:t>
      </w:r>
      <w:r>
        <w:rPr>
          <w:rFonts w:asciiTheme="minorHAnsi" w:hAnsiTheme="minorHAnsi"/>
          <w:b/>
          <w:bCs/>
          <w:color w:val="00558C"/>
          <w:spacing w:val="7"/>
          <w:sz w:val="28"/>
          <w:szCs w:val="28"/>
        </w:rPr>
        <w:t xml:space="preserve"> </w:t>
      </w:r>
      <w:r>
        <w:rPr>
          <w:rFonts w:asciiTheme="minorHAnsi" w:hAnsiTheme="minorHAnsi"/>
          <w:b/>
          <w:bCs/>
          <w:color w:val="00558C"/>
          <w:spacing w:val="-2"/>
          <w:sz w:val="28"/>
          <w:szCs w:val="28"/>
        </w:rPr>
        <w:t>-</w:t>
      </w:r>
      <w:r>
        <w:rPr>
          <w:rFonts w:asciiTheme="minorHAnsi" w:hAnsiTheme="minorHAnsi"/>
          <w:b/>
          <w:bCs/>
          <w:color w:val="00558C"/>
          <w:spacing w:val="9"/>
          <w:sz w:val="28"/>
          <w:szCs w:val="28"/>
        </w:rPr>
        <w:t xml:space="preserve"> </w:t>
      </w:r>
      <w:r>
        <w:rPr>
          <w:rFonts w:asciiTheme="minorHAnsi" w:hAnsiTheme="minorHAnsi"/>
          <w:b/>
          <w:bCs/>
          <w:color w:val="00558C"/>
          <w:spacing w:val="-2"/>
          <w:sz w:val="28"/>
          <w:szCs w:val="28"/>
        </w:rPr>
        <w:t>SWEDEN</w:t>
      </w:r>
    </w:p>
    <w:p w14:paraId="066485AA" w14:textId="77777777" w:rsidR="000F72C1" w:rsidRDefault="000F72C1">
      <w:pPr>
        <w:spacing w:line="397" w:lineRule="auto"/>
        <w:rPr>
          <w:rFonts w:asciiTheme="minorHAnsi" w:hAnsiTheme="minorHAnsi"/>
        </w:rPr>
      </w:pPr>
    </w:p>
    <w:p w14:paraId="066485AB" w14:textId="77777777" w:rsidR="000F72C1" w:rsidRDefault="0020793E">
      <w:pPr>
        <w:pStyle w:val="BodyText"/>
        <w:spacing w:before="68" w:line="214" w:lineRule="auto"/>
        <w:ind w:left="44" w:right="771" w:hanging="8"/>
        <w:rPr>
          <w:rFonts w:asciiTheme="minorHAnsi" w:hAnsiTheme="minorHAnsi"/>
        </w:rPr>
      </w:pPr>
      <w:r>
        <w:rPr>
          <w:rFonts w:asciiTheme="minorHAnsi" w:hAnsiTheme="minorHAnsi"/>
          <w:spacing w:val="-2"/>
        </w:rPr>
        <w:t>-  Prior</w:t>
      </w:r>
      <w:r>
        <w:rPr>
          <w:rFonts w:asciiTheme="minorHAnsi" w:hAnsiTheme="minorHAnsi"/>
          <w:spacing w:val="37"/>
          <w:w w:val="101"/>
        </w:rPr>
        <w:t xml:space="preserve"> </w:t>
      </w:r>
      <w:r>
        <w:rPr>
          <w:rFonts w:asciiTheme="minorHAnsi" w:hAnsiTheme="minorHAnsi"/>
          <w:spacing w:val="-2"/>
        </w:rPr>
        <w:t>to  each</w:t>
      </w:r>
      <w:r>
        <w:rPr>
          <w:rFonts w:asciiTheme="minorHAnsi" w:hAnsiTheme="minorHAnsi"/>
          <w:spacing w:val="40"/>
        </w:rPr>
        <w:t xml:space="preserve"> </w:t>
      </w:r>
      <w:r>
        <w:rPr>
          <w:rFonts w:asciiTheme="minorHAnsi" w:hAnsiTheme="minorHAnsi"/>
          <w:spacing w:val="-2"/>
        </w:rPr>
        <w:t>season</w:t>
      </w:r>
      <w:r>
        <w:rPr>
          <w:rFonts w:asciiTheme="minorHAnsi" w:hAnsiTheme="minorHAnsi"/>
          <w:spacing w:val="37"/>
        </w:rPr>
        <w:t xml:space="preserve"> </w:t>
      </w:r>
      <w:r>
        <w:rPr>
          <w:rFonts w:asciiTheme="minorHAnsi" w:hAnsiTheme="minorHAnsi"/>
          <w:spacing w:val="-2"/>
        </w:rPr>
        <w:t>the  Lessee  shall</w:t>
      </w:r>
      <w:r>
        <w:rPr>
          <w:rFonts w:asciiTheme="minorHAnsi" w:hAnsiTheme="minorHAnsi"/>
          <w:spacing w:val="41"/>
          <w:w w:val="101"/>
        </w:rPr>
        <w:t xml:space="preserve"> </w:t>
      </w:r>
      <w:r>
        <w:rPr>
          <w:rFonts w:asciiTheme="minorHAnsi" w:hAnsiTheme="minorHAnsi"/>
          <w:spacing w:val="-2"/>
        </w:rPr>
        <w:t>check</w:t>
      </w:r>
      <w:r>
        <w:rPr>
          <w:rFonts w:asciiTheme="minorHAnsi" w:hAnsiTheme="minorHAnsi"/>
          <w:spacing w:val="42"/>
        </w:rPr>
        <w:t xml:space="preserve"> </w:t>
      </w:r>
      <w:r>
        <w:rPr>
          <w:rFonts w:asciiTheme="minorHAnsi" w:hAnsiTheme="minorHAnsi"/>
          <w:spacing w:val="-2"/>
        </w:rPr>
        <w:t>all  items</w:t>
      </w:r>
      <w:r>
        <w:rPr>
          <w:rFonts w:asciiTheme="minorHAnsi" w:hAnsiTheme="minorHAnsi"/>
          <w:spacing w:val="44"/>
        </w:rPr>
        <w:t xml:space="preserve"> </w:t>
      </w:r>
      <w:r>
        <w:rPr>
          <w:rFonts w:asciiTheme="minorHAnsi" w:hAnsiTheme="minorHAnsi"/>
          <w:spacing w:val="-2"/>
        </w:rPr>
        <w:t>as  per</w:t>
      </w:r>
      <w:r>
        <w:rPr>
          <w:rFonts w:asciiTheme="minorHAnsi" w:hAnsiTheme="minorHAnsi"/>
          <w:spacing w:val="37"/>
          <w:w w:val="101"/>
        </w:rPr>
        <w:t xml:space="preserve"> </w:t>
      </w:r>
      <w:r>
        <w:rPr>
          <w:rFonts w:asciiTheme="minorHAnsi" w:hAnsiTheme="minorHAnsi"/>
          <w:spacing w:val="-2"/>
        </w:rPr>
        <w:t>this  list  and</w:t>
      </w:r>
      <w:r>
        <w:rPr>
          <w:rFonts w:asciiTheme="minorHAnsi" w:hAnsiTheme="minorHAnsi"/>
          <w:spacing w:val="37"/>
        </w:rPr>
        <w:t xml:space="preserve"> </w:t>
      </w:r>
      <w:r>
        <w:rPr>
          <w:rFonts w:asciiTheme="minorHAnsi" w:hAnsiTheme="minorHAnsi"/>
          <w:spacing w:val="-2"/>
        </w:rPr>
        <w:t>take  appropriate  measures</w:t>
      </w:r>
      <w:r>
        <w:rPr>
          <w:rFonts w:asciiTheme="minorHAnsi" w:hAnsiTheme="minorHAnsi"/>
          <w:spacing w:val="38"/>
          <w:w w:val="101"/>
        </w:rPr>
        <w:t xml:space="preserve"> </w:t>
      </w:r>
      <w:r>
        <w:rPr>
          <w:rFonts w:asciiTheme="minorHAnsi" w:hAnsiTheme="minorHAnsi"/>
          <w:spacing w:val="-2"/>
        </w:rPr>
        <w:t>for</w:t>
      </w:r>
      <w:r>
        <w:rPr>
          <w:rFonts w:asciiTheme="minorHAnsi" w:hAnsiTheme="minorHAnsi"/>
          <w:spacing w:val="37"/>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lighthouse accordingly</w:t>
      </w:r>
    </w:p>
    <w:p w14:paraId="066485AC" w14:textId="77777777" w:rsidR="000F72C1" w:rsidRDefault="0020793E">
      <w:pPr>
        <w:pStyle w:val="BodyText"/>
        <w:spacing w:before="178" w:line="214" w:lineRule="auto"/>
        <w:ind w:left="37" w:right="771" w:hanging="1"/>
        <w:rPr>
          <w:rFonts w:asciiTheme="minorHAnsi" w:hAnsiTheme="minorHAnsi"/>
        </w:rPr>
      </w:pPr>
      <w:r>
        <w:rPr>
          <w:rFonts w:asciiTheme="minorHAnsi" w:hAnsiTheme="minorHAnsi"/>
          <w:spacing w:val="-2"/>
        </w:rPr>
        <w:t>-</w:t>
      </w:r>
      <w:r>
        <w:rPr>
          <w:rFonts w:asciiTheme="minorHAnsi" w:hAnsiTheme="minorHAnsi"/>
          <w:spacing w:val="38"/>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check</w:t>
      </w:r>
      <w:r>
        <w:rPr>
          <w:rFonts w:asciiTheme="minorHAnsi" w:hAnsiTheme="minorHAnsi"/>
          <w:spacing w:val="34"/>
        </w:rPr>
        <w:t xml:space="preserve"> </w:t>
      </w:r>
      <w:r>
        <w:rPr>
          <w:rFonts w:asciiTheme="minorHAnsi" w:hAnsiTheme="minorHAnsi"/>
          <w:spacing w:val="-2"/>
        </w:rPr>
        <w:t>list</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number</w:t>
      </w:r>
      <w:r>
        <w:rPr>
          <w:rFonts w:asciiTheme="minorHAnsi" w:hAnsiTheme="minorHAnsi"/>
          <w:spacing w:val="27"/>
        </w:rPr>
        <w:t xml:space="preserve"> </w:t>
      </w:r>
      <w:r>
        <w:rPr>
          <w:rFonts w:asciiTheme="minorHAnsi" w:hAnsiTheme="minorHAnsi"/>
          <w:spacing w:val="-2"/>
        </w:rPr>
        <w:t>of</w:t>
      </w:r>
      <w:r>
        <w:rPr>
          <w:rFonts w:asciiTheme="minorHAnsi" w:hAnsiTheme="minorHAnsi"/>
          <w:spacing w:val="19"/>
        </w:rPr>
        <w:t xml:space="preserve"> </w:t>
      </w:r>
      <w:r>
        <w:rPr>
          <w:rFonts w:asciiTheme="minorHAnsi" w:hAnsiTheme="minorHAnsi"/>
          <w:spacing w:val="-2"/>
        </w:rPr>
        <w:t>visitors</w:t>
      </w:r>
      <w:r>
        <w:rPr>
          <w:rFonts w:asciiTheme="minorHAnsi" w:hAnsiTheme="minorHAnsi"/>
          <w:spacing w:val="21"/>
          <w:w w:val="101"/>
        </w:rPr>
        <w:t xml:space="preserve"> </w:t>
      </w:r>
      <w:r>
        <w:rPr>
          <w:rFonts w:asciiTheme="minorHAnsi" w:hAnsiTheme="minorHAnsi"/>
          <w:spacing w:val="-2"/>
        </w:rPr>
        <w:t>from</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previous</w:t>
      </w:r>
      <w:r>
        <w:rPr>
          <w:rFonts w:asciiTheme="minorHAnsi" w:hAnsiTheme="minorHAnsi"/>
          <w:spacing w:val="21"/>
          <w:w w:val="101"/>
        </w:rPr>
        <w:t xml:space="preserve"> </w:t>
      </w:r>
      <w:r>
        <w:rPr>
          <w:rFonts w:asciiTheme="minorHAnsi" w:hAnsiTheme="minorHAnsi"/>
          <w:spacing w:val="-2"/>
        </w:rPr>
        <w:t>year</w:t>
      </w:r>
      <w:r>
        <w:rPr>
          <w:rFonts w:asciiTheme="minorHAnsi" w:hAnsiTheme="minorHAnsi"/>
          <w:spacing w:val="26"/>
        </w:rPr>
        <w:t xml:space="preserve"> </w:t>
      </w:r>
      <w:r>
        <w:rPr>
          <w:rFonts w:asciiTheme="minorHAnsi" w:hAnsiTheme="minorHAnsi"/>
          <w:spacing w:val="-2"/>
        </w:rPr>
        <w:t>shall</w:t>
      </w:r>
      <w:r>
        <w:rPr>
          <w:rFonts w:asciiTheme="minorHAnsi" w:hAnsiTheme="minorHAnsi"/>
          <w:spacing w:val="33"/>
          <w:w w:val="101"/>
        </w:rPr>
        <w:t xml:space="preserve"> </w:t>
      </w:r>
      <w:r>
        <w:rPr>
          <w:rFonts w:asciiTheme="minorHAnsi" w:hAnsiTheme="minorHAnsi"/>
          <w:spacing w:val="-2"/>
        </w:rPr>
        <w:t>be</w:t>
      </w:r>
      <w:r>
        <w:rPr>
          <w:rFonts w:asciiTheme="minorHAnsi" w:hAnsiTheme="minorHAnsi"/>
          <w:spacing w:val="27"/>
        </w:rPr>
        <w:t xml:space="preserve"> </w:t>
      </w:r>
      <w:r>
        <w:rPr>
          <w:rFonts w:asciiTheme="minorHAnsi" w:hAnsiTheme="minorHAnsi"/>
          <w:spacing w:val="-2"/>
        </w:rPr>
        <w:t>stated.</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number</w:t>
      </w:r>
      <w:r>
        <w:rPr>
          <w:rFonts w:asciiTheme="minorHAnsi" w:hAnsiTheme="minorHAnsi"/>
          <w:spacing w:val="27"/>
        </w:rPr>
        <w:t xml:space="preserve"> </w:t>
      </w:r>
      <w:r>
        <w:rPr>
          <w:rFonts w:asciiTheme="minorHAnsi" w:hAnsiTheme="minorHAnsi"/>
          <w:spacing w:val="-3"/>
        </w:rPr>
        <w:t>of</w:t>
      </w:r>
      <w:r>
        <w:rPr>
          <w:rFonts w:asciiTheme="minorHAnsi" w:hAnsiTheme="minorHAnsi"/>
          <w:spacing w:val="19"/>
        </w:rPr>
        <w:t xml:space="preserve"> </w:t>
      </w:r>
      <w:r>
        <w:rPr>
          <w:rFonts w:asciiTheme="minorHAnsi" w:hAnsiTheme="minorHAnsi"/>
          <w:spacing w:val="-3"/>
        </w:rPr>
        <w:t>visitors</w:t>
      </w:r>
      <w:r>
        <w:rPr>
          <w:rFonts w:asciiTheme="minorHAnsi" w:hAnsiTheme="minorHAnsi"/>
          <w:spacing w:val="28"/>
          <w:w w:val="101"/>
        </w:rPr>
        <w:t xml:space="preserve"> </w:t>
      </w:r>
      <w:r>
        <w:rPr>
          <w:rFonts w:asciiTheme="minorHAnsi" w:hAnsiTheme="minorHAnsi"/>
          <w:spacing w:val="-3"/>
        </w:rPr>
        <w:t>shall</w:t>
      </w:r>
      <w:r>
        <w:rPr>
          <w:rFonts w:asciiTheme="minorHAnsi" w:hAnsiTheme="minorHAnsi"/>
          <w:spacing w:val="36"/>
        </w:rPr>
        <w:t xml:space="preserve"> </w:t>
      </w:r>
      <w:r>
        <w:rPr>
          <w:rFonts w:asciiTheme="minorHAnsi" w:hAnsiTheme="minorHAnsi"/>
          <w:spacing w:val="-3"/>
        </w:rPr>
        <w:t>be</w:t>
      </w:r>
      <w:r>
        <w:rPr>
          <w:rFonts w:asciiTheme="minorHAnsi" w:hAnsiTheme="minorHAnsi"/>
        </w:rPr>
        <w:t xml:space="preserve"> </w:t>
      </w:r>
      <w:r>
        <w:rPr>
          <w:rFonts w:asciiTheme="minorHAnsi" w:hAnsiTheme="minorHAnsi"/>
          <w:spacing w:val="-2"/>
        </w:rPr>
        <w:t>stated</w:t>
      </w:r>
      <w:r>
        <w:rPr>
          <w:rFonts w:asciiTheme="minorHAnsi" w:hAnsiTheme="minorHAnsi"/>
          <w:spacing w:val="16"/>
          <w:w w:val="101"/>
        </w:rPr>
        <w:t xml:space="preserve"> </w:t>
      </w:r>
      <w:r>
        <w:rPr>
          <w:rFonts w:asciiTheme="minorHAnsi" w:hAnsiTheme="minorHAnsi"/>
          <w:spacing w:val="-2"/>
        </w:rPr>
        <w:t>per</w:t>
      </w:r>
      <w:r>
        <w:rPr>
          <w:rFonts w:asciiTheme="minorHAnsi" w:hAnsiTheme="minorHAnsi"/>
          <w:spacing w:val="14"/>
          <w:w w:val="101"/>
        </w:rPr>
        <w:t xml:space="preserve"> </w:t>
      </w:r>
      <w:r>
        <w:rPr>
          <w:rFonts w:asciiTheme="minorHAnsi" w:hAnsiTheme="minorHAnsi"/>
          <w:spacing w:val="-2"/>
        </w:rPr>
        <w:t>month as</w:t>
      </w:r>
      <w:r>
        <w:rPr>
          <w:rFonts w:asciiTheme="minorHAnsi" w:hAnsiTheme="minorHAnsi"/>
          <w:spacing w:val="17"/>
          <w:w w:val="101"/>
        </w:rPr>
        <w:t xml:space="preserve"> </w:t>
      </w:r>
      <w:r>
        <w:rPr>
          <w:rFonts w:asciiTheme="minorHAnsi" w:hAnsiTheme="minorHAnsi"/>
          <w:spacing w:val="-2"/>
        </w:rPr>
        <w:t>per statistics</w:t>
      </w:r>
      <w:r>
        <w:rPr>
          <w:rFonts w:asciiTheme="minorHAnsi" w:hAnsiTheme="minorHAnsi"/>
          <w:spacing w:val="17"/>
        </w:rPr>
        <w:t xml:space="preserve"> </w:t>
      </w:r>
      <w:r>
        <w:rPr>
          <w:rFonts w:asciiTheme="minorHAnsi" w:hAnsiTheme="minorHAnsi"/>
          <w:spacing w:val="-2"/>
        </w:rPr>
        <w:t>noted.</w:t>
      </w:r>
    </w:p>
    <w:p w14:paraId="066485AD" w14:textId="77777777" w:rsidR="000F72C1" w:rsidRDefault="0020793E">
      <w:pPr>
        <w:pStyle w:val="BodyText"/>
        <w:spacing w:before="176" w:line="214" w:lineRule="auto"/>
        <w:ind w:left="38" w:right="770" w:hanging="8"/>
        <w:rPr>
          <w:rFonts w:asciiTheme="minorHAnsi" w:hAnsiTheme="minorHAnsi"/>
        </w:rPr>
      </w:pP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lighthouse</w:t>
      </w:r>
      <w:r>
        <w:rPr>
          <w:rFonts w:asciiTheme="minorHAnsi" w:hAnsiTheme="minorHAnsi"/>
          <w:spacing w:val="29"/>
          <w:w w:val="101"/>
        </w:rPr>
        <w:t xml:space="preserve"> </w:t>
      </w:r>
      <w:r>
        <w:rPr>
          <w:rFonts w:asciiTheme="minorHAnsi" w:hAnsiTheme="minorHAnsi"/>
          <w:spacing w:val="-2"/>
        </w:rPr>
        <w:t>has</w:t>
      </w:r>
      <w:r>
        <w:rPr>
          <w:rFonts w:asciiTheme="minorHAnsi" w:hAnsiTheme="minorHAnsi"/>
          <w:spacing w:val="14"/>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be</w:t>
      </w:r>
      <w:r>
        <w:rPr>
          <w:rFonts w:asciiTheme="minorHAnsi" w:hAnsiTheme="minorHAnsi"/>
          <w:spacing w:val="23"/>
        </w:rPr>
        <w:t xml:space="preserve"> </w:t>
      </w:r>
      <w:r>
        <w:rPr>
          <w:rFonts w:asciiTheme="minorHAnsi" w:hAnsiTheme="minorHAnsi"/>
          <w:spacing w:val="-2"/>
        </w:rPr>
        <w:t>checked</w:t>
      </w:r>
      <w:r>
        <w:rPr>
          <w:rFonts w:asciiTheme="minorHAnsi" w:hAnsiTheme="minorHAnsi"/>
          <w:spacing w:val="28"/>
          <w:w w:val="101"/>
        </w:rPr>
        <w:t xml:space="preserve"> </w:t>
      </w:r>
      <w:r>
        <w:rPr>
          <w:rFonts w:asciiTheme="minorHAnsi" w:hAnsiTheme="minorHAnsi"/>
          <w:spacing w:val="-2"/>
        </w:rPr>
        <w:t>before</w:t>
      </w:r>
      <w:r>
        <w:rPr>
          <w:rFonts w:asciiTheme="minorHAnsi" w:hAnsiTheme="minorHAnsi"/>
          <w:spacing w:val="17"/>
        </w:rPr>
        <w:t xml:space="preserve"> </w:t>
      </w:r>
      <w:r>
        <w:rPr>
          <w:rFonts w:asciiTheme="minorHAnsi" w:hAnsiTheme="minorHAnsi"/>
          <w:spacing w:val="-2"/>
        </w:rPr>
        <w:t>the</w:t>
      </w:r>
      <w:r>
        <w:rPr>
          <w:rFonts w:asciiTheme="minorHAnsi" w:hAnsiTheme="minorHAnsi"/>
          <w:spacing w:val="22"/>
        </w:rPr>
        <w:t xml:space="preserve"> </w:t>
      </w:r>
      <w:r>
        <w:rPr>
          <w:rFonts w:asciiTheme="minorHAnsi" w:hAnsiTheme="minorHAnsi"/>
          <w:spacing w:val="-2"/>
        </w:rPr>
        <w:t>start</w:t>
      </w:r>
      <w:r>
        <w:rPr>
          <w:rFonts w:asciiTheme="minorHAnsi" w:hAnsiTheme="minorHAnsi"/>
          <w:spacing w:val="20"/>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24"/>
        </w:rPr>
        <w:t xml:space="preserve"> </w:t>
      </w:r>
      <w:r>
        <w:rPr>
          <w:rFonts w:asciiTheme="minorHAnsi" w:hAnsiTheme="minorHAnsi"/>
          <w:spacing w:val="-2"/>
        </w:rPr>
        <w:t>exhibition</w:t>
      </w:r>
      <w:r>
        <w:rPr>
          <w:rFonts w:asciiTheme="minorHAnsi" w:hAnsiTheme="minorHAnsi"/>
          <w:spacing w:val="20"/>
          <w:w w:val="101"/>
        </w:rPr>
        <w:t xml:space="preserve"> </w:t>
      </w:r>
      <w:r>
        <w:rPr>
          <w:rFonts w:asciiTheme="minorHAnsi" w:hAnsiTheme="minorHAnsi"/>
          <w:spacing w:val="-2"/>
        </w:rPr>
        <w:t>season –</w:t>
      </w:r>
      <w:r>
        <w:rPr>
          <w:rFonts w:asciiTheme="minorHAnsi" w:hAnsiTheme="minorHAnsi"/>
          <w:spacing w:val="28"/>
          <w:w w:val="101"/>
        </w:rPr>
        <w:t xml:space="preserve"> </w:t>
      </w:r>
      <w:r>
        <w:rPr>
          <w:rFonts w:asciiTheme="minorHAnsi" w:hAnsiTheme="minorHAnsi"/>
          <w:spacing w:val="-2"/>
        </w:rPr>
        <w:t>however</w:t>
      </w:r>
      <w:r>
        <w:rPr>
          <w:rFonts w:asciiTheme="minorHAnsi" w:hAnsiTheme="minorHAnsi"/>
          <w:spacing w:val="29"/>
        </w:rPr>
        <w:t xml:space="preserve"> </w:t>
      </w:r>
      <w:r>
        <w:rPr>
          <w:rFonts w:asciiTheme="minorHAnsi" w:hAnsiTheme="minorHAnsi"/>
          <w:spacing w:val="-2"/>
        </w:rPr>
        <w:t>not</w:t>
      </w:r>
      <w:r>
        <w:rPr>
          <w:rFonts w:asciiTheme="minorHAnsi" w:hAnsiTheme="minorHAnsi"/>
          <w:spacing w:val="30"/>
        </w:rPr>
        <w:t xml:space="preserve"> </w:t>
      </w:r>
      <w:r>
        <w:rPr>
          <w:rFonts w:asciiTheme="minorHAnsi" w:hAnsiTheme="minorHAnsi"/>
          <w:spacing w:val="-2"/>
        </w:rPr>
        <w:t>later</w:t>
      </w:r>
      <w:r>
        <w:rPr>
          <w:rFonts w:asciiTheme="minorHAnsi" w:hAnsiTheme="minorHAnsi"/>
          <w:spacing w:val="13"/>
          <w:w w:val="101"/>
        </w:rPr>
        <w:t xml:space="preserve"> </w:t>
      </w:r>
      <w:r>
        <w:rPr>
          <w:rFonts w:asciiTheme="minorHAnsi" w:hAnsiTheme="minorHAnsi"/>
          <w:spacing w:val="-2"/>
        </w:rPr>
        <w:t>than</w:t>
      </w:r>
      <w:r>
        <w:rPr>
          <w:rFonts w:asciiTheme="minorHAnsi" w:hAnsiTheme="minorHAnsi"/>
          <w:spacing w:val="15"/>
          <w:w w:val="101"/>
        </w:rPr>
        <w:t xml:space="preserve"> </w:t>
      </w:r>
      <w:r>
        <w:rPr>
          <w:rFonts w:asciiTheme="minorHAnsi" w:hAnsiTheme="minorHAnsi"/>
          <w:spacing w:val="-2"/>
        </w:rPr>
        <w:t>April</w:t>
      </w:r>
      <w:r>
        <w:rPr>
          <w:rFonts w:asciiTheme="minorHAnsi" w:hAnsiTheme="minorHAnsi"/>
          <w:spacing w:val="21"/>
        </w:rPr>
        <w:t xml:space="preserve"> </w:t>
      </w:r>
      <w:r>
        <w:rPr>
          <w:rFonts w:asciiTheme="minorHAnsi" w:hAnsiTheme="minorHAnsi"/>
          <w:spacing w:val="-2"/>
        </w:rPr>
        <w:t>30 –</w:t>
      </w:r>
      <w:r>
        <w:rPr>
          <w:rFonts w:asciiTheme="minorHAnsi" w:hAnsiTheme="minorHAnsi"/>
          <w:spacing w:val="20"/>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completed copy of this check</w:t>
      </w:r>
      <w:r>
        <w:rPr>
          <w:rFonts w:asciiTheme="minorHAnsi" w:hAnsiTheme="minorHAnsi"/>
          <w:spacing w:val="25"/>
        </w:rPr>
        <w:t xml:space="preserve"> </w:t>
      </w:r>
      <w:r>
        <w:rPr>
          <w:rFonts w:asciiTheme="minorHAnsi" w:hAnsiTheme="minorHAnsi"/>
          <w:spacing w:val="-1"/>
        </w:rPr>
        <w:t>list 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10"/>
        </w:rPr>
        <w:t xml:space="preserve"> </w:t>
      </w:r>
      <w:r>
        <w:rPr>
          <w:rFonts w:asciiTheme="minorHAnsi" w:hAnsiTheme="minorHAnsi"/>
          <w:spacing w:val="-1"/>
        </w:rPr>
        <w:t>submitted</w:t>
      </w:r>
      <w:r>
        <w:rPr>
          <w:rFonts w:asciiTheme="minorHAnsi" w:hAnsiTheme="minorHAnsi"/>
          <w:spacing w:val="10"/>
        </w:rPr>
        <w:t xml:space="preserve"> </w:t>
      </w:r>
      <w:r>
        <w:rPr>
          <w:rFonts w:asciiTheme="minorHAnsi" w:hAnsiTheme="minorHAnsi"/>
          <w:spacing w:val="-1"/>
        </w:rPr>
        <w:t>each year to</w:t>
      </w:r>
      <w:r>
        <w:rPr>
          <w:rFonts w:asciiTheme="minorHAnsi" w:hAnsiTheme="minorHAnsi"/>
          <w:spacing w:val="5"/>
        </w:rPr>
        <w:t xml:space="preserve"> </w:t>
      </w:r>
      <w:r>
        <w:rPr>
          <w:rFonts w:asciiTheme="minorHAnsi" w:hAnsiTheme="minorHAnsi"/>
          <w:spacing w:val="-1"/>
        </w:rPr>
        <w:t>the</w:t>
      </w:r>
      <w:r>
        <w:rPr>
          <w:rFonts w:asciiTheme="minorHAnsi" w:hAnsiTheme="minorHAnsi"/>
          <w:spacing w:val="2"/>
        </w:rPr>
        <w:t xml:space="preserve"> </w:t>
      </w:r>
      <w:r>
        <w:rPr>
          <w:rFonts w:asciiTheme="minorHAnsi" w:hAnsiTheme="minorHAnsi"/>
          <w:spacing w:val="-1"/>
        </w:rPr>
        <w:t>Administration.</w:t>
      </w:r>
    </w:p>
    <w:p w14:paraId="066485AE" w14:textId="77777777" w:rsidR="000F72C1" w:rsidRDefault="000F72C1">
      <w:pPr>
        <w:spacing w:line="249" w:lineRule="auto"/>
        <w:rPr>
          <w:rFonts w:asciiTheme="minorHAnsi" w:hAnsiTheme="minorHAnsi"/>
        </w:rPr>
      </w:pPr>
    </w:p>
    <w:p w14:paraId="066485AF" w14:textId="77777777" w:rsidR="000F72C1" w:rsidRDefault="000F72C1">
      <w:pPr>
        <w:spacing w:line="250" w:lineRule="auto"/>
        <w:rPr>
          <w:rFonts w:asciiTheme="minorHAnsi" w:hAnsiTheme="minorHAnsi"/>
        </w:rPr>
      </w:pPr>
    </w:p>
    <w:p w14:paraId="066485B0" w14:textId="77777777" w:rsidR="000F72C1" w:rsidRDefault="0020793E">
      <w:pPr>
        <w:pStyle w:val="BodyText"/>
        <w:spacing w:before="67" w:line="186" w:lineRule="auto"/>
        <w:ind w:left="39"/>
        <w:rPr>
          <w:rFonts w:asciiTheme="minorHAnsi" w:hAnsiTheme="minorHAnsi"/>
        </w:rPr>
      </w:pPr>
      <w:r>
        <w:rPr>
          <w:rFonts w:asciiTheme="minorHAnsi" w:hAnsiTheme="minorHAnsi"/>
          <w:spacing w:val="-1"/>
        </w:rPr>
        <w:t>Organization and</w:t>
      </w:r>
      <w:r>
        <w:rPr>
          <w:rFonts w:asciiTheme="minorHAnsi" w:hAnsiTheme="minorHAnsi"/>
          <w:spacing w:val="17"/>
        </w:rPr>
        <w:t xml:space="preserve"> </w:t>
      </w:r>
      <w:r>
        <w:rPr>
          <w:rFonts w:asciiTheme="minorHAnsi" w:hAnsiTheme="minorHAnsi"/>
          <w:spacing w:val="-1"/>
        </w:rPr>
        <w:t>routin</w:t>
      </w:r>
      <w:r>
        <w:rPr>
          <w:rFonts w:asciiTheme="minorHAnsi" w:hAnsiTheme="minorHAnsi"/>
          <w:spacing w:val="-2"/>
        </w:rPr>
        <w:t>es</w:t>
      </w:r>
    </w:p>
    <w:p w14:paraId="066485B1" w14:textId="77777777" w:rsidR="000F72C1" w:rsidRDefault="0020793E">
      <w:pPr>
        <w:pStyle w:val="BodyText"/>
        <w:spacing w:before="178" w:line="188" w:lineRule="auto"/>
        <w:ind w:left="38"/>
        <w:rPr>
          <w:rFonts w:asciiTheme="minorHAnsi" w:hAnsiTheme="minorHAnsi"/>
        </w:rPr>
      </w:pPr>
      <w:r>
        <w:rPr>
          <w:rFonts w:asciiTheme="minorHAnsi" w:hAnsiTheme="minorHAnsi"/>
          <w:i/>
          <w:iCs/>
        </w:rPr>
        <w:t>Define</w:t>
      </w:r>
      <w:r>
        <w:rPr>
          <w:rFonts w:asciiTheme="minorHAnsi" w:hAnsiTheme="minorHAnsi"/>
          <w:i/>
          <w:iCs/>
          <w:spacing w:val="2"/>
        </w:rPr>
        <w:t xml:space="preserve"> </w:t>
      </w:r>
      <w:r>
        <w:rPr>
          <w:rFonts w:asciiTheme="minorHAnsi" w:hAnsiTheme="minorHAnsi"/>
          <w:i/>
          <w:iCs/>
        </w:rPr>
        <w:t>organization</w:t>
      </w:r>
      <w:r>
        <w:rPr>
          <w:rFonts w:asciiTheme="minorHAnsi" w:hAnsiTheme="minorHAnsi"/>
          <w:i/>
          <w:iCs/>
          <w:spacing w:val="2"/>
        </w:rPr>
        <w:t xml:space="preserve"> </w:t>
      </w:r>
      <w:r>
        <w:rPr>
          <w:rFonts w:asciiTheme="minorHAnsi" w:hAnsiTheme="minorHAnsi"/>
          <w:i/>
          <w:iCs/>
        </w:rPr>
        <w:t>and</w:t>
      </w:r>
      <w:r>
        <w:rPr>
          <w:rFonts w:asciiTheme="minorHAnsi" w:hAnsiTheme="minorHAnsi"/>
          <w:i/>
          <w:iCs/>
          <w:spacing w:val="2"/>
        </w:rPr>
        <w:t xml:space="preserve"> </w:t>
      </w:r>
      <w:r>
        <w:rPr>
          <w:rFonts w:asciiTheme="minorHAnsi" w:hAnsiTheme="minorHAnsi"/>
          <w:i/>
          <w:iCs/>
        </w:rPr>
        <w:t>local</w:t>
      </w:r>
      <w:r>
        <w:rPr>
          <w:rFonts w:asciiTheme="minorHAnsi" w:hAnsiTheme="minorHAnsi"/>
          <w:i/>
          <w:iCs/>
          <w:spacing w:val="2"/>
        </w:rPr>
        <w:t xml:space="preserve"> </w:t>
      </w:r>
      <w:r>
        <w:rPr>
          <w:rFonts w:asciiTheme="minorHAnsi" w:hAnsiTheme="minorHAnsi"/>
          <w:i/>
          <w:iCs/>
        </w:rPr>
        <w:t>rules</w:t>
      </w:r>
      <w:r>
        <w:rPr>
          <w:rFonts w:asciiTheme="minorHAnsi" w:hAnsiTheme="minorHAnsi"/>
          <w:i/>
          <w:iCs/>
          <w:spacing w:val="-19"/>
        </w:rPr>
        <w:t xml:space="preserve"> </w:t>
      </w:r>
      <w:r>
        <w:rPr>
          <w:rFonts w:asciiTheme="minorHAnsi" w:hAnsiTheme="minorHAnsi"/>
          <w:i/>
          <w:iCs/>
        </w:rPr>
        <w:t>for</w:t>
      </w:r>
      <w:r>
        <w:rPr>
          <w:rFonts w:asciiTheme="minorHAnsi" w:hAnsiTheme="minorHAnsi"/>
          <w:i/>
          <w:iCs/>
          <w:spacing w:val="2"/>
        </w:rPr>
        <w:t xml:space="preserve"> </w:t>
      </w:r>
      <w:r>
        <w:rPr>
          <w:rFonts w:asciiTheme="minorHAnsi" w:hAnsiTheme="minorHAnsi"/>
          <w:i/>
          <w:iCs/>
        </w:rPr>
        <w:t>exhibitions</w:t>
      </w:r>
    </w:p>
    <w:p w14:paraId="066485B2" w14:textId="77777777" w:rsidR="000F72C1" w:rsidRDefault="0020793E">
      <w:pPr>
        <w:pStyle w:val="BodyText"/>
        <w:spacing w:before="179" w:line="187" w:lineRule="auto"/>
        <w:ind w:left="755"/>
        <w:rPr>
          <w:rFonts w:asciiTheme="minorHAnsi" w:hAnsiTheme="minorHAnsi"/>
        </w:rPr>
      </w:pPr>
      <w:r>
        <w:rPr>
          <w:rFonts w:asciiTheme="minorHAnsi" w:hAnsiTheme="minorHAnsi"/>
          <w:spacing w:val="-1"/>
        </w:rPr>
        <w:t>Minimum one</w:t>
      </w:r>
      <w:r>
        <w:rPr>
          <w:rFonts w:asciiTheme="minorHAnsi" w:hAnsiTheme="minorHAnsi"/>
          <w:spacing w:val="19"/>
        </w:rPr>
        <w:t xml:space="preserve"> </w:t>
      </w:r>
      <w:r>
        <w:rPr>
          <w:rFonts w:asciiTheme="minorHAnsi" w:hAnsiTheme="minorHAnsi"/>
          <w:spacing w:val="-1"/>
        </w:rPr>
        <w:t>responsible guide at each</w:t>
      </w:r>
      <w:r>
        <w:rPr>
          <w:rFonts w:asciiTheme="minorHAnsi" w:hAnsiTheme="minorHAnsi"/>
          <w:spacing w:val="9"/>
        </w:rPr>
        <w:t xml:space="preserve"> </w:t>
      </w:r>
      <w:r>
        <w:rPr>
          <w:rFonts w:asciiTheme="minorHAnsi" w:hAnsiTheme="minorHAnsi"/>
          <w:spacing w:val="-1"/>
        </w:rPr>
        <w:t>exhibition.</w:t>
      </w:r>
    </w:p>
    <w:p w14:paraId="066485B3" w14:textId="77777777" w:rsidR="000F72C1" w:rsidRDefault="0020793E">
      <w:pPr>
        <w:pStyle w:val="BodyText"/>
        <w:spacing w:before="179" w:line="390" w:lineRule="exact"/>
        <w:ind w:left="755"/>
        <w:rPr>
          <w:rFonts w:asciiTheme="minorHAnsi" w:hAnsiTheme="minorHAnsi"/>
        </w:rPr>
      </w:pPr>
      <w:r>
        <w:rPr>
          <w:rFonts w:asciiTheme="minorHAnsi" w:hAnsiTheme="minorHAnsi"/>
          <w:spacing w:val="-2"/>
          <w:position w:val="16"/>
        </w:rPr>
        <w:t>Fix the</w:t>
      </w:r>
      <w:r>
        <w:rPr>
          <w:rFonts w:asciiTheme="minorHAnsi" w:hAnsiTheme="minorHAnsi"/>
          <w:spacing w:val="13"/>
          <w:w w:val="101"/>
          <w:position w:val="16"/>
        </w:rPr>
        <w:t xml:space="preserve"> </w:t>
      </w:r>
      <w:r>
        <w:rPr>
          <w:rFonts w:asciiTheme="minorHAnsi" w:hAnsiTheme="minorHAnsi"/>
          <w:spacing w:val="-2"/>
          <w:position w:val="16"/>
        </w:rPr>
        <w:t>quantity of visitors</w:t>
      </w:r>
      <w:r>
        <w:rPr>
          <w:rFonts w:asciiTheme="minorHAnsi" w:hAnsiTheme="minorHAnsi"/>
          <w:spacing w:val="14"/>
          <w:w w:val="101"/>
          <w:position w:val="16"/>
        </w:rPr>
        <w:t xml:space="preserve"> </w:t>
      </w:r>
      <w:r>
        <w:rPr>
          <w:rFonts w:asciiTheme="minorHAnsi" w:hAnsiTheme="minorHAnsi"/>
          <w:spacing w:val="-2"/>
          <w:position w:val="16"/>
        </w:rPr>
        <w:t>per group.</w:t>
      </w:r>
      <w:r>
        <w:rPr>
          <w:rFonts w:asciiTheme="minorHAnsi" w:hAnsiTheme="minorHAnsi"/>
          <w:spacing w:val="19"/>
          <w:w w:val="101"/>
          <w:position w:val="16"/>
        </w:rPr>
        <w:t xml:space="preserve"> </w:t>
      </w:r>
      <w:r>
        <w:rPr>
          <w:rFonts w:asciiTheme="minorHAnsi" w:hAnsiTheme="minorHAnsi"/>
          <w:spacing w:val="-2"/>
          <w:position w:val="16"/>
        </w:rPr>
        <w:t>Normally</w:t>
      </w:r>
      <w:r>
        <w:rPr>
          <w:rFonts w:asciiTheme="minorHAnsi" w:hAnsiTheme="minorHAnsi"/>
          <w:spacing w:val="18"/>
          <w:position w:val="16"/>
        </w:rPr>
        <w:t xml:space="preserve"> </w:t>
      </w:r>
      <w:r>
        <w:rPr>
          <w:rFonts w:asciiTheme="minorHAnsi" w:hAnsiTheme="minorHAnsi"/>
          <w:spacing w:val="-2"/>
          <w:position w:val="16"/>
        </w:rPr>
        <w:t>not</w:t>
      </w:r>
      <w:r>
        <w:rPr>
          <w:rFonts w:asciiTheme="minorHAnsi" w:hAnsiTheme="minorHAnsi"/>
          <w:spacing w:val="15"/>
          <w:position w:val="16"/>
        </w:rPr>
        <w:t xml:space="preserve"> </w:t>
      </w:r>
      <w:r>
        <w:rPr>
          <w:rFonts w:asciiTheme="minorHAnsi" w:hAnsiTheme="minorHAnsi"/>
          <w:spacing w:val="-2"/>
          <w:position w:val="16"/>
        </w:rPr>
        <w:t>more than</w:t>
      </w:r>
      <w:r>
        <w:rPr>
          <w:rFonts w:asciiTheme="minorHAnsi" w:hAnsiTheme="minorHAnsi"/>
          <w:spacing w:val="18"/>
          <w:w w:val="101"/>
          <w:position w:val="16"/>
        </w:rPr>
        <w:t xml:space="preserve"> </w:t>
      </w:r>
      <w:r>
        <w:rPr>
          <w:rFonts w:asciiTheme="minorHAnsi" w:hAnsiTheme="minorHAnsi"/>
          <w:spacing w:val="-2"/>
          <w:position w:val="16"/>
        </w:rPr>
        <w:t>10</w:t>
      </w:r>
      <w:r>
        <w:rPr>
          <w:rFonts w:asciiTheme="minorHAnsi" w:hAnsiTheme="minorHAnsi"/>
          <w:spacing w:val="18"/>
          <w:position w:val="16"/>
        </w:rPr>
        <w:t xml:space="preserve"> </w:t>
      </w:r>
      <w:r>
        <w:rPr>
          <w:rFonts w:asciiTheme="minorHAnsi" w:hAnsiTheme="minorHAnsi"/>
          <w:spacing w:val="-2"/>
          <w:position w:val="16"/>
        </w:rPr>
        <w:t>persons.</w:t>
      </w:r>
    </w:p>
    <w:p w14:paraId="066485B4" w14:textId="77777777" w:rsidR="000F72C1" w:rsidRDefault="0020793E">
      <w:pPr>
        <w:pStyle w:val="BodyText"/>
        <w:spacing w:before="1" w:line="186" w:lineRule="auto"/>
        <w:ind w:left="740"/>
        <w:rPr>
          <w:rFonts w:asciiTheme="minorHAnsi" w:hAnsiTheme="minorHAnsi"/>
        </w:rPr>
      </w:pPr>
      <w:r>
        <w:rPr>
          <w:rFonts w:asciiTheme="minorHAnsi" w:hAnsiTheme="minorHAnsi"/>
          <w:spacing w:val="-1"/>
        </w:rPr>
        <w:t>Avoid</w:t>
      </w:r>
      <w:r>
        <w:rPr>
          <w:rFonts w:asciiTheme="minorHAnsi" w:hAnsiTheme="minorHAnsi"/>
          <w:spacing w:val="16"/>
          <w:w w:val="101"/>
        </w:rPr>
        <w:t xml:space="preserve"> </w:t>
      </w:r>
      <w:r>
        <w:rPr>
          <w:rFonts w:asciiTheme="minorHAnsi" w:hAnsiTheme="minorHAnsi"/>
          <w:spacing w:val="-1"/>
        </w:rPr>
        <w:t>having too</w:t>
      </w:r>
      <w:r>
        <w:rPr>
          <w:rFonts w:asciiTheme="minorHAnsi" w:hAnsiTheme="minorHAnsi"/>
          <w:spacing w:val="16"/>
        </w:rPr>
        <w:t xml:space="preserve"> </w:t>
      </w:r>
      <w:r>
        <w:rPr>
          <w:rFonts w:asciiTheme="minorHAnsi" w:hAnsiTheme="minorHAnsi"/>
          <w:spacing w:val="-1"/>
        </w:rPr>
        <w:t>many visitors at t</w:t>
      </w:r>
      <w:r>
        <w:rPr>
          <w:rFonts w:asciiTheme="minorHAnsi" w:hAnsiTheme="minorHAnsi"/>
          <w:spacing w:val="-2"/>
        </w:rPr>
        <w:t>he same time</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narrow</w:t>
      </w:r>
      <w:r>
        <w:rPr>
          <w:rFonts w:asciiTheme="minorHAnsi" w:hAnsiTheme="minorHAnsi"/>
          <w:spacing w:val="17"/>
          <w:w w:val="101"/>
        </w:rPr>
        <w:t xml:space="preserve"> </w:t>
      </w:r>
      <w:r>
        <w:rPr>
          <w:rFonts w:asciiTheme="minorHAnsi" w:hAnsiTheme="minorHAnsi"/>
          <w:spacing w:val="-2"/>
        </w:rPr>
        <w:t>lantern</w:t>
      </w:r>
      <w:r>
        <w:rPr>
          <w:rFonts w:asciiTheme="minorHAnsi" w:hAnsiTheme="minorHAnsi"/>
          <w:spacing w:val="16"/>
          <w:w w:val="101"/>
        </w:rPr>
        <w:t xml:space="preserve"> </w:t>
      </w:r>
      <w:r>
        <w:rPr>
          <w:rFonts w:asciiTheme="minorHAnsi" w:hAnsiTheme="minorHAnsi"/>
          <w:spacing w:val="-2"/>
        </w:rPr>
        <w:t>houses.</w:t>
      </w:r>
    </w:p>
    <w:p w14:paraId="066485B5" w14:textId="77777777" w:rsidR="000F72C1" w:rsidRDefault="0020793E">
      <w:pPr>
        <w:pStyle w:val="BodyText"/>
        <w:spacing w:before="177" w:line="391" w:lineRule="exact"/>
        <w:ind w:left="755"/>
        <w:rPr>
          <w:rFonts w:asciiTheme="minorHAnsi" w:hAnsiTheme="minorHAnsi"/>
        </w:rPr>
      </w:pPr>
      <w:r>
        <w:rPr>
          <w:rFonts w:asciiTheme="minorHAnsi" w:hAnsiTheme="minorHAnsi"/>
          <w:spacing w:val="-1"/>
          <w:position w:val="16"/>
        </w:rPr>
        <w:t>Define the</w:t>
      </w:r>
      <w:r>
        <w:rPr>
          <w:rFonts w:asciiTheme="minorHAnsi" w:hAnsiTheme="minorHAnsi"/>
          <w:spacing w:val="19"/>
          <w:w w:val="101"/>
          <w:position w:val="16"/>
        </w:rPr>
        <w:t xml:space="preserve"> </w:t>
      </w:r>
      <w:r>
        <w:rPr>
          <w:rFonts w:asciiTheme="minorHAnsi" w:hAnsiTheme="minorHAnsi"/>
          <w:spacing w:val="-1"/>
          <w:position w:val="16"/>
        </w:rPr>
        <w:t>best way to</w:t>
      </w:r>
      <w:r>
        <w:rPr>
          <w:rFonts w:asciiTheme="minorHAnsi" w:hAnsiTheme="minorHAnsi"/>
          <w:spacing w:val="13"/>
          <w:w w:val="101"/>
          <w:position w:val="16"/>
        </w:rPr>
        <w:t xml:space="preserve"> </w:t>
      </w:r>
      <w:r>
        <w:rPr>
          <w:rFonts w:asciiTheme="minorHAnsi" w:hAnsiTheme="minorHAnsi"/>
          <w:spacing w:val="-1"/>
          <w:position w:val="16"/>
        </w:rPr>
        <w:t>meet on the staircases</w:t>
      </w:r>
      <w:r>
        <w:rPr>
          <w:rFonts w:asciiTheme="minorHAnsi" w:hAnsiTheme="minorHAnsi"/>
          <w:spacing w:val="12"/>
          <w:w w:val="101"/>
          <w:position w:val="16"/>
        </w:rPr>
        <w:t xml:space="preserve"> </w:t>
      </w:r>
      <w:r>
        <w:rPr>
          <w:rFonts w:asciiTheme="minorHAnsi" w:hAnsiTheme="minorHAnsi"/>
          <w:spacing w:val="-1"/>
          <w:position w:val="16"/>
        </w:rPr>
        <w:t>(keep to the</w:t>
      </w:r>
      <w:r>
        <w:rPr>
          <w:rFonts w:asciiTheme="minorHAnsi" w:hAnsiTheme="minorHAnsi"/>
          <w:spacing w:val="15"/>
          <w:position w:val="16"/>
        </w:rPr>
        <w:t xml:space="preserve"> </w:t>
      </w:r>
      <w:r>
        <w:rPr>
          <w:rFonts w:asciiTheme="minorHAnsi" w:hAnsiTheme="minorHAnsi"/>
          <w:spacing w:val="-1"/>
          <w:position w:val="16"/>
        </w:rPr>
        <w:t>right).</w:t>
      </w:r>
    </w:p>
    <w:p w14:paraId="066485B6" w14:textId="77777777" w:rsidR="000F72C1" w:rsidRDefault="0020793E">
      <w:pPr>
        <w:pStyle w:val="BodyText"/>
        <w:spacing w:before="1" w:line="186" w:lineRule="auto"/>
        <w:ind w:left="755"/>
        <w:rPr>
          <w:rFonts w:asciiTheme="minorHAnsi" w:hAnsiTheme="minorHAnsi"/>
        </w:rPr>
      </w:pPr>
      <w:r>
        <w:rPr>
          <w:rFonts w:asciiTheme="minorHAnsi" w:hAnsiTheme="minorHAnsi"/>
          <w:spacing w:val="-1"/>
        </w:rPr>
        <w:t>First-aid equipment shall</w:t>
      </w:r>
      <w:r>
        <w:rPr>
          <w:rFonts w:asciiTheme="minorHAnsi" w:hAnsiTheme="minorHAnsi"/>
          <w:spacing w:val="16"/>
          <w:w w:val="101"/>
        </w:rPr>
        <w:t xml:space="preserve"> </w:t>
      </w:r>
      <w:r>
        <w:rPr>
          <w:rFonts w:asciiTheme="minorHAnsi" w:hAnsiTheme="minorHAnsi"/>
          <w:spacing w:val="-1"/>
        </w:rPr>
        <w:t>be easily</w:t>
      </w:r>
      <w:r>
        <w:rPr>
          <w:rFonts w:asciiTheme="minorHAnsi" w:hAnsiTheme="minorHAnsi"/>
          <w:spacing w:val="11"/>
        </w:rPr>
        <w:t xml:space="preserve"> </w:t>
      </w:r>
      <w:r>
        <w:rPr>
          <w:rFonts w:asciiTheme="minorHAnsi" w:hAnsiTheme="minorHAnsi"/>
          <w:spacing w:val="-1"/>
        </w:rPr>
        <w:t>accessible.</w:t>
      </w:r>
    </w:p>
    <w:p w14:paraId="066485B7" w14:textId="77777777" w:rsidR="000F72C1" w:rsidRDefault="0020793E">
      <w:pPr>
        <w:pStyle w:val="BodyText"/>
        <w:spacing w:before="179" w:line="386" w:lineRule="exact"/>
        <w:ind w:left="755"/>
        <w:rPr>
          <w:rFonts w:asciiTheme="minorHAnsi" w:hAnsiTheme="minorHAnsi"/>
        </w:rPr>
      </w:pPr>
      <w:r>
        <w:rPr>
          <w:rFonts w:asciiTheme="minorHAnsi" w:hAnsiTheme="minorHAnsi"/>
          <w:spacing w:val="-1"/>
          <w:position w:val="16"/>
        </w:rPr>
        <w:t>Exhibition guides shall carry a</w:t>
      </w:r>
      <w:r>
        <w:rPr>
          <w:rFonts w:asciiTheme="minorHAnsi" w:hAnsiTheme="minorHAnsi"/>
          <w:spacing w:val="15"/>
          <w:position w:val="16"/>
        </w:rPr>
        <w:t xml:space="preserve"> </w:t>
      </w:r>
      <w:r>
        <w:rPr>
          <w:rFonts w:asciiTheme="minorHAnsi" w:hAnsiTheme="minorHAnsi"/>
          <w:spacing w:val="-1"/>
          <w:position w:val="16"/>
        </w:rPr>
        <w:t>mobile</w:t>
      </w:r>
      <w:r>
        <w:rPr>
          <w:rFonts w:asciiTheme="minorHAnsi" w:hAnsiTheme="minorHAnsi"/>
          <w:spacing w:val="17"/>
          <w:w w:val="101"/>
          <w:position w:val="16"/>
        </w:rPr>
        <w:t xml:space="preserve"> </w:t>
      </w:r>
      <w:r>
        <w:rPr>
          <w:rFonts w:asciiTheme="minorHAnsi" w:hAnsiTheme="minorHAnsi"/>
          <w:spacing w:val="-1"/>
          <w:position w:val="16"/>
        </w:rPr>
        <w:t>phone for</w:t>
      </w:r>
      <w:r>
        <w:rPr>
          <w:rFonts w:asciiTheme="minorHAnsi" w:hAnsiTheme="minorHAnsi"/>
          <w:spacing w:val="10"/>
          <w:position w:val="16"/>
        </w:rPr>
        <w:t xml:space="preserve"> </w:t>
      </w:r>
      <w:r>
        <w:rPr>
          <w:rFonts w:asciiTheme="minorHAnsi" w:hAnsiTheme="minorHAnsi"/>
          <w:spacing w:val="-1"/>
          <w:position w:val="16"/>
        </w:rPr>
        <w:t>alarm</w:t>
      </w:r>
      <w:r>
        <w:rPr>
          <w:rFonts w:asciiTheme="minorHAnsi" w:hAnsiTheme="minorHAnsi"/>
          <w:spacing w:val="9"/>
          <w:position w:val="16"/>
        </w:rPr>
        <w:t xml:space="preserve"> </w:t>
      </w:r>
      <w:r>
        <w:rPr>
          <w:rFonts w:asciiTheme="minorHAnsi" w:hAnsiTheme="minorHAnsi"/>
          <w:spacing w:val="-2"/>
          <w:position w:val="16"/>
        </w:rPr>
        <w:t>and</w:t>
      </w:r>
      <w:r>
        <w:rPr>
          <w:rFonts w:asciiTheme="minorHAnsi" w:hAnsiTheme="minorHAnsi"/>
          <w:spacing w:val="10"/>
          <w:position w:val="16"/>
        </w:rPr>
        <w:t xml:space="preserve"> </w:t>
      </w:r>
      <w:r>
        <w:rPr>
          <w:rFonts w:asciiTheme="minorHAnsi" w:hAnsiTheme="minorHAnsi"/>
          <w:spacing w:val="-2"/>
          <w:position w:val="16"/>
        </w:rPr>
        <w:t>contacts</w:t>
      </w:r>
      <w:r>
        <w:rPr>
          <w:rFonts w:asciiTheme="minorHAnsi" w:hAnsiTheme="minorHAnsi"/>
          <w:spacing w:val="4"/>
          <w:position w:val="16"/>
        </w:rPr>
        <w:t xml:space="preserve"> </w:t>
      </w:r>
      <w:r>
        <w:rPr>
          <w:rFonts w:asciiTheme="minorHAnsi" w:hAnsiTheme="minorHAnsi"/>
          <w:spacing w:val="-2"/>
          <w:position w:val="16"/>
        </w:rPr>
        <w:t>with</w:t>
      </w:r>
      <w:r>
        <w:rPr>
          <w:rFonts w:asciiTheme="minorHAnsi" w:hAnsiTheme="minorHAnsi"/>
          <w:spacing w:val="7"/>
          <w:position w:val="16"/>
        </w:rPr>
        <w:t xml:space="preserve"> </w:t>
      </w:r>
      <w:r>
        <w:rPr>
          <w:rFonts w:asciiTheme="minorHAnsi" w:hAnsiTheme="minorHAnsi"/>
          <w:spacing w:val="-2"/>
          <w:position w:val="16"/>
        </w:rPr>
        <w:t>other</w:t>
      </w:r>
      <w:r>
        <w:rPr>
          <w:rFonts w:asciiTheme="minorHAnsi" w:hAnsiTheme="minorHAnsi"/>
          <w:spacing w:val="7"/>
          <w:position w:val="16"/>
        </w:rPr>
        <w:t xml:space="preserve"> </w:t>
      </w:r>
      <w:r>
        <w:rPr>
          <w:rFonts w:asciiTheme="minorHAnsi" w:hAnsiTheme="minorHAnsi"/>
          <w:spacing w:val="-2"/>
          <w:position w:val="16"/>
        </w:rPr>
        <w:t>staff</w:t>
      </w:r>
      <w:r>
        <w:rPr>
          <w:rFonts w:asciiTheme="minorHAnsi" w:hAnsiTheme="minorHAnsi"/>
          <w:spacing w:val="10"/>
          <w:position w:val="16"/>
        </w:rPr>
        <w:t xml:space="preserve"> </w:t>
      </w:r>
      <w:r>
        <w:rPr>
          <w:rFonts w:asciiTheme="minorHAnsi" w:hAnsiTheme="minorHAnsi"/>
          <w:spacing w:val="-2"/>
          <w:position w:val="16"/>
        </w:rPr>
        <w:t>on</w:t>
      </w:r>
      <w:r>
        <w:rPr>
          <w:rFonts w:asciiTheme="minorHAnsi" w:hAnsiTheme="minorHAnsi"/>
          <w:spacing w:val="8"/>
          <w:position w:val="16"/>
        </w:rPr>
        <w:t xml:space="preserve"> </w:t>
      </w:r>
      <w:r>
        <w:rPr>
          <w:rFonts w:asciiTheme="minorHAnsi" w:hAnsiTheme="minorHAnsi"/>
          <w:spacing w:val="-2"/>
          <w:position w:val="16"/>
        </w:rPr>
        <w:t>site.</w:t>
      </w:r>
    </w:p>
    <w:p w14:paraId="066485B8" w14:textId="77777777" w:rsidR="000F72C1" w:rsidRDefault="0020793E">
      <w:pPr>
        <w:pStyle w:val="BodyText"/>
        <w:spacing w:before="1" w:line="187" w:lineRule="auto"/>
        <w:ind w:left="755"/>
        <w:rPr>
          <w:rFonts w:asciiTheme="minorHAnsi" w:hAnsiTheme="minorHAnsi"/>
        </w:rPr>
      </w:pPr>
      <w:r>
        <w:rPr>
          <w:rFonts w:asciiTheme="minorHAnsi" w:hAnsiTheme="minorHAnsi"/>
          <w:spacing w:val="-1"/>
        </w:rPr>
        <w:t>Make a</w:t>
      </w:r>
      <w:r>
        <w:rPr>
          <w:rFonts w:asciiTheme="minorHAnsi" w:hAnsiTheme="minorHAnsi"/>
          <w:spacing w:val="17"/>
          <w:w w:val="101"/>
        </w:rPr>
        <w:t xml:space="preserve"> </w:t>
      </w:r>
      <w:r>
        <w:rPr>
          <w:rFonts w:asciiTheme="minorHAnsi" w:hAnsiTheme="minorHAnsi"/>
          <w:spacing w:val="-1"/>
        </w:rPr>
        <w:t>routine for counting the</w:t>
      </w:r>
      <w:r>
        <w:rPr>
          <w:rFonts w:asciiTheme="minorHAnsi" w:hAnsiTheme="minorHAnsi"/>
          <w:spacing w:val="17"/>
          <w:w w:val="101"/>
        </w:rPr>
        <w:t xml:space="preserve"> </w:t>
      </w:r>
      <w:r>
        <w:rPr>
          <w:rFonts w:asciiTheme="minorHAnsi" w:hAnsiTheme="minorHAnsi"/>
          <w:spacing w:val="-1"/>
        </w:rPr>
        <w:t>number of visit</w:t>
      </w:r>
      <w:r>
        <w:rPr>
          <w:rFonts w:asciiTheme="minorHAnsi" w:hAnsiTheme="minorHAnsi"/>
          <w:spacing w:val="-2"/>
        </w:rPr>
        <w:t>ors.</w:t>
      </w:r>
    </w:p>
    <w:p w14:paraId="066485B9" w14:textId="77777777" w:rsidR="000F72C1" w:rsidRDefault="0020793E">
      <w:pPr>
        <w:pStyle w:val="BodyText"/>
        <w:spacing w:before="179" w:line="188" w:lineRule="auto"/>
        <w:ind w:left="746"/>
        <w:rPr>
          <w:rFonts w:asciiTheme="minorHAnsi" w:hAnsiTheme="minorHAnsi"/>
        </w:rPr>
      </w:pPr>
      <w:r>
        <w:rPr>
          <w:rFonts w:asciiTheme="minorHAnsi" w:hAnsiTheme="minorHAnsi"/>
          <w:spacing w:val="-1"/>
        </w:rPr>
        <w:t>Guides and own staff shall</w:t>
      </w:r>
      <w:r>
        <w:rPr>
          <w:rFonts w:asciiTheme="minorHAnsi" w:hAnsiTheme="minorHAnsi"/>
          <w:spacing w:val="15"/>
        </w:rPr>
        <w:t xml:space="preserve"> </w:t>
      </w:r>
      <w:r>
        <w:rPr>
          <w:rFonts w:asciiTheme="minorHAnsi" w:hAnsiTheme="minorHAnsi"/>
          <w:spacing w:val="-1"/>
        </w:rPr>
        <w:t>have</w:t>
      </w:r>
      <w:r>
        <w:rPr>
          <w:rFonts w:asciiTheme="minorHAnsi" w:hAnsiTheme="minorHAnsi"/>
          <w:spacing w:val="11"/>
        </w:rPr>
        <w:t xml:space="preserve"> </w:t>
      </w:r>
      <w:r>
        <w:rPr>
          <w:rFonts w:asciiTheme="minorHAnsi" w:hAnsiTheme="minorHAnsi"/>
          <w:spacing w:val="-1"/>
        </w:rPr>
        <w:t>a</w:t>
      </w:r>
      <w:r>
        <w:rPr>
          <w:rFonts w:asciiTheme="minorHAnsi" w:hAnsiTheme="minorHAnsi"/>
          <w:spacing w:val="15"/>
        </w:rPr>
        <w:t xml:space="preserve"> </w:t>
      </w:r>
      <w:r>
        <w:rPr>
          <w:rFonts w:asciiTheme="minorHAnsi" w:hAnsiTheme="minorHAnsi"/>
          <w:spacing w:val="-1"/>
        </w:rPr>
        <w:t>basic</w:t>
      </w:r>
      <w:r>
        <w:rPr>
          <w:rFonts w:asciiTheme="minorHAnsi" w:hAnsiTheme="minorHAnsi"/>
          <w:spacing w:val="17"/>
        </w:rPr>
        <w:t xml:space="preserve"> </w:t>
      </w:r>
      <w:r>
        <w:rPr>
          <w:rFonts w:asciiTheme="minorHAnsi" w:hAnsiTheme="minorHAnsi"/>
          <w:spacing w:val="-1"/>
        </w:rPr>
        <w:t>knowledge o</w:t>
      </w:r>
      <w:r>
        <w:rPr>
          <w:rFonts w:asciiTheme="minorHAnsi" w:hAnsiTheme="minorHAnsi"/>
          <w:spacing w:val="-2"/>
        </w:rPr>
        <w:t>f fire</w:t>
      </w:r>
      <w:r>
        <w:rPr>
          <w:rFonts w:asciiTheme="minorHAnsi" w:hAnsiTheme="minorHAnsi"/>
          <w:spacing w:val="18"/>
        </w:rPr>
        <w:t xml:space="preserve"> </w:t>
      </w:r>
      <w:r>
        <w:rPr>
          <w:rFonts w:asciiTheme="minorHAnsi" w:hAnsiTheme="minorHAnsi"/>
          <w:spacing w:val="-2"/>
        </w:rPr>
        <w:t>protection</w:t>
      </w:r>
      <w:r>
        <w:rPr>
          <w:rFonts w:asciiTheme="minorHAnsi" w:hAnsiTheme="minorHAnsi"/>
          <w:spacing w:val="9"/>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basic</w:t>
      </w:r>
      <w:r>
        <w:rPr>
          <w:rFonts w:asciiTheme="minorHAnsi" w:hAnsiTheme="minorHAnsi"/>
          <w:spacing w:val="15"/>
        </w:rPr>
        <w:t xml:space="preserve"> </w:t>
      </w:r>
      <w:r>
        <w:rPr>
          <w:rFonts w:asciiTheme="minorHAnsi" w:hAnsiTheme="minorHAnsi"/>
          <w:spacing w:val="-2"/>
        </w:rPr>
        <w:t>medical</w:t>
      </w:r>
      <w:r>
        <w:rPr>
          <w:rFonts w:asciiTheme="minorHAnsi" w:hAnsiTheme="minorHAnsi"/>
          <w:spacing w:val="4"/>
        </w:rPr>
        <w:t xml:space="preserve"> </w:t>
      </w:r>
      <w:r>
        <w:rPr>
          <w:rFonts w:asciiTheme="minorHAnsi" w:hAnsiTheme="minorHAnsi"/>
          <w:spacing w:val="-2"/>
        </w:rPr>
        <w:t>treatment.</w:t>
      </w:r>
    </w:p>
    <w:p w14:paraId="066485BA" w14:textId="77777777" w:rsidR="000F72C1" w:rsidRDefault="0020793E">
      <w:pPr>
        <w:pStyle w:val="BodyText"/>
        <w:spacing w:before="178" w:line="214" w:lineRule="auto"/>
        <w:ind w:left="746" w:right="773"/>
        <w:rPr>
          <w:rFonts w:asciiTheme="minorHAnsi" w:hAnsiTheme="minorHAnsi"/>
        </w:rPr>
      </w:pPr>
      <w:r>
        <w:rPr>
          <w:rFonts w:asciiTheme="minorHAnsi" w:hAnsiTheme="minorHAnsi"/>
          <w:spacing w:val="-1"/>
        </w:rPr>
        <w:t>Confer with the</w:t>
      </w:r>
      <w:r>
        <w:rPr>
          <w:rFonts w:asciiTheme="minorHAnsi" w:hAnsiTheme="minorHAnsi"/>
          <w:spacing w:val="25"/>
        </w:rPr>
        <w:t xml:space="preserve"> </w:t>
      </w:r>
      <w:r>
        <w:rPr>
          <w:rFonts w:asciiTheme="minorHAnsi" w:hAnsiTheme="minorHAnsi"/>
          <w:spacing w:val="-1"/>
        </w:rPr>
        <w:t>local</w:t>
      </w:r>
      <w:r>
        <w:rPr>
          <w:rFonts w:asciiTheme="minorHAnsi" w:hAnsiTheme="minorHAnsi"/>
          <w:spacing w:val="24"/>
        </w:rPr>
        <w:t xml:space="preserve"> </w:t>
      </w:r>
      <w:r>
        <w:rPr>
          <w:rFonts w:asciiTheme="minorHAnsi" w:hAnsiTheme="minorHAnsi"/>
          <w:spacing w:val="-1"/>
        </w:rPr>
        <w:t>Rescue</w:t>
      </w:r>
      <w:r>
        <w:rPr>
          <w:rFonts w:asciiTheme="minorHAnsi" w:hAnsiTheme="minorHAnsi"/>
          <w:spacing w:val="16"/>
        </w:rPr>
        <w:t xml:space="preserve"> </w:t>
      </w:r>
      <w:r>
        <w:rPr>
          <w:rFonts w:asciiTheme="minorHAnsi" w:hAnsiTheme="minorHAnsi"/>
          <w:spacing w:val="-1"/>
        </w:rPr>
        <w:t>Service</w:t>
      </w:r>
      <w:r>
        <w:rPr>
          <w:rFonts w:asciiTheme="minorHAnsi" w:hAnsiTheme="minorHAnsi"/>
          <w:spacing w:val="16"/>
        </w:rPr>
        <w:t xml:space="preserve"> </w:t>
      </w:r>
      <w:r>
        <w:rPr>
          <w:rFonts w:asciiTheme="minorHAnsi" w:hAnsiTheme="minorHAnsi"/>
          <w:spacing w:val="-1"/>
        </w:rPr>
        <w:t>about</w:t>
      </w:r>
      <w:r>
        <w:rPr>
          <w:rFonts w:asciiTheme="minorHAnsi" w:hAnsiTheme="minorHAnsi"/>
          <w:spacing w:val="22"/>
          <w:w w:val="101"/>
        </w:rPr>
        <w:t xml:space="preserve"> </w:t>
      </w:r>
      <w:r>
        <w:rPr>
          <w:rFonts w:asciiTheme="minorHAnsi" w:hAnsiTheme="minorHAnsi"/>
          <w:spacing w:val="-1"/>
        </w:rPr>
        <w:t>procedures</w:t>
      </w:r>
      <w:r>
        <w:rPr>
          <w:rFonts w:asciiTheme="minorHAnsi" w:hAnsiTheme="minorHAnsi"/>
          <w:spacing w:val="18"/>
        </w:rPr>
        <w:t xml:space="preserve"> </w:t>
      </w:r>
      <w:r>
        <w:rPr>
          <w:rFonts w:asciiTheme="minorHAnsi" w:hAnsiTheme="minorHAnsi"/>
          <w:spacing w:val="-1"/>
        </w:rPr>
        <w:t>at</w:t>
      </w:r>
      <w:r>
        <w:rPr>
          <w:rFonts w:asciiTheme="minorHAnsi" w:hAnsiTheme="minorHAnsi"/>
          <w:spacing w:val="15"/>
          <w:w w:val="101"/>
        </w:rPr>
        <w:t xml:space="preserve"> </w:t>
      </w:r>
      <w:r>
        <w:rPr>
          <w:rFonts w:asciiTheme="minorHAnsi" w:hAnsiTheme="minorHAnsi"/>
          <w:spacing w:val="-1"/>
        </w:rPr>
        <w:t>ex</w:t>
      </w:r>
      <w:r>
        <w:rPr>
          <w:rFonts w:asciiTheme="minorHAnsi" w:hAnsiTheme="minorHAnsi"/>
          <w:spacing w:val="-2"/>
        </w:rPr>
        <w:t>hibitions</w:t>
      </w:r>
      <w:r>
        <w:rPr>
          <w:rFonts w:asciiTheme="minorHAnsi" w:hAnsiTheme="minorHAnsi"/>
          <w:spacing w:val="15"/>
          <w:w w:val="101"/>
        </w:rPr>
        <w:t xml:space="preserve"> </w:t>
      </w:r>
      <w:r>
        <w:rPr>
          <w:rFonts w:asciiTheme="minorHAnsi" w:hAnsiTheme="minorHAnsi"/>
          <w:spacing w:val="-2"/>
        </w:rPr>
        <w:t>and</w:t>
      </w:r>
      <w:r>
        <w:rPr>
          <w:rFonts w:asciiTheme="minorHAnsi" w:hAnsiTheme="minorHAnsi"/>
          <w:spacing w:val="17"/>
          <w:w w:val="101"/>
        </w:rPr>
        <w:t xml:space="preserve"> </w:t>
      </w:r>
      <w:r>
        <w:rPr>
          <w:rFonts w:asciiTheme="minorHAnsi" w:hAnsiTheme="minorHAnsi"/>
          <w:spacing w:val="-2"/>
        </w:rPr>
        <w:t>actions</w:t>
      </w:r>
      <w:r>
        <w:rPr>
          <w:rFonts w:asciiTheme="minorHAnsi" w:hAnsiTheme="minorHAnsi"/>
          <w:spacing w:val="11"/>
        </w:rPr>
        <w:t xml:space="preserve"> </w:t>
      </w:r>
      <w:r>
        <w:rPr>
          <w:rFonts w:asciiTheme="minorHAnsi" w:hAnsiTheme="minorHAnsi"/>
          <w:spacing w:val="-2"/>
        </w:rPr>
        <w:t>to take</w:t>
      </w:r>
      <w:r>
        <w:rPr>
          <w:rFonts w:asciiTheme="minorHAnsi" w:hAnsiTheme="minorHAnsi"/>
          <w:spacing w:val="23"/>
        </w:rPr>
        <w:t xml:space="preserve"> </w:t>
      </w:r>
      <w:r>
        <w:rPr>
          <w:rFonts w:asciiTheme="minorHAnsi" w:hAnsiTheme="minorHAnsi"/>
          <w:spacing w:val="-2"/>
        </w:rPr>
        <w:t>in</w:t>
      </w:r>
      <w:r>
        <w:rPr>
          <w:rFonts w:asciiTheme="minorHAnsi" w:hAnsiTheme="minorHAnsi"/>
          <w:spacing w:val="14"/>
          <w:w w:val="101"/>
        </w:rPr>
        <w:t xml:space="preserve"> </w:t>
      </w:r>
      <w:r>
        <w:rPr>
          <w:rFonts w:asciiTheme="minorHAnsi" w:hAnsiTheme="minorHAnsi"/>
          <w:spacing w:val="-2"/>
        </w:rPr>
        <w:t>case</w:t>
      </w:r>
      <w:r>
        <w:rPr>
          <w:rFonts w:asciiTheme="minorHAnsi" w:hAnsiTheme="minorHAnsi"/>
          <w:spacing w:val="13"/>
        </w:rPr>
        <w:t xml:space="preserve"> </w:t>
      </w:r>
      <w:r>
        <w:rPr>
          <w:rFonts w:asciiTheme="minorHAnsi" w:hAnsiTheme="minorHAnsi"/>
          <w:spacing w:val="-2"/>
        </w:rPr>
        <w:t>of fire</w:t>
      </w:r>
      <w:r>
        <w:rPr>
          <w:rFonts w:asciiTheme="minorHAnsi" w:hAnsiTheme="minorHAnsi"/>
          <w:spacing w:val="13"/>
          <w:w w:val="101"/>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1"/>
        </w:rPr>
        <w:t>accidents.</w:t>
      </w:r>
    </w:p>
    <w:p w14:paraId="066485BB" w14:textId="77777777" w:rsidR="000F72C1" w:rsidRDefault="0020793E">
      <w:pPr>
        <w:pStyle w:val="BodyText"/>
        <w:spacing w:before="179" w:line="188" w:lineRule="auto"/>
        <w:ind w:left="740"/>
        <w:rPr>
          <w:rFonts w:asciiTheme="minorHAnsi" w:hAnsiTheme="minorHAnsi"/>
        </w:rPr>
      </w:pPr>
      <w:r>
        <w:rPr>
          <w:rFonts w:asciiTheme="minorHAnsi" w:hAnsiTheme="minorHAnsi"/>
          <w:spacing w:val="-1"/>
        </w:rPr>
        <w:t>A copy of a valid third</w:t>
      </w:r>
      <w:r>
        <w:rPr>
          <w:rFonts w:asciiTheme="minorHAnsi" w:hAnsiTheme="minorHAnsi"/>
          <w:spacing w:val="11"/>
        </w:rPr>
        <w:t xml:space="preserve"> </w:t>
      </w:r>
      <w:r>
        <w:rPr>
          <w:rFonts w:asciiTheme="minorHAnsi" w:hAnsiTheme="minorHAnsi"/>
          <w:spacing w:val="-1"/>
        </w:rPr>
        <w:t>party insurance including terms</w:t>
      </w:r>
      <w:r>
        <w:rPr>
          <w:rFonts w:asciiTheme="minorHAnsi" w:hAnsiTheme="minorHAnsi"/>
          <w:spacing w:val="-2"/>
        </w:rPr>
        <w:t xml:space="preserve"> of insurance</w:t>
      </w:r>
      <w:r>
        <w:rPr>
          <w:rFonts w:asciiTheme="minorHAnsi" w:hAnsiTheme="minorHAnsi"/>
          <w:spacing w:val="6"/>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receipt</w:t>
      </w:r>
      <w:r>
        <w:rPr>
          <w:rFonts w:asciiTheme="minorHAnsi" w:hAnsiTheme="minorHAnsi"/>
          <w:spacing w:val="3"/>
        </w:rPr>
        <w:t xml:space="preserve"> </w:t>
      </w:r>
      <w:r>
        <w:rPr>
          <w:rFonts w:asciiTheme="minorHAnsi" w:hAnsiTheme="minorHAnsi"/>
          <w:spacing w:val="-2"/>
        </w:rPr>
        <w:t>shall</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6"/>
        </w:rPr>
        <w:t xml:space="preserve"> </w:t>
      </w:r>
      <w:r>
        <w:rPr>
          <w:rFonts w:asciiTheme="minorHAnsi" w:hAnsiTheme="minorHAnsi"/>
          <w:spacing w:val="-2"/>
        </w:rPr>
        <w:t>attached to</w:t>
      </w:r>
      <w:r>
        <w:rPr>
          <w:rFonts w:asciiTheme="minorHAnsi" w:hAnsiTheme="minorHAnsi"/>
          <w:spacing w:val="1"/>
        </w:rPr>
        <w:t xml:space="preserve"> </w:t>
      </w:r>
      <w:r>
        <w:rPr>
          <w:rFonts w:asciiTheme="minorHAnsi" w:hAnsiTheme="minorHAnsi"/>
          <w:spacing w:val="-2"/>
        </w:rPr>
        <w:t>this</w:t>
      </w:r>
      <w:r>
        <w:rPr>
          <w:rFonts w:asciiTheme="minorHAnsi" w:hAnsiTheme="minorHAnsi"/>
          <w:spacing w:val="12"/>
          <w:w w:val="101"/>
        </w:rPr>
        <w:t xml:space="preserve"> </w:t>
      </w:r>
      <w:r>
        <w:rPr>
          <w:rFonts w:asciiTheme="minorHAnsi" w:hAnsiTheme="minorHAnsi"/>
          <w:spacing w:val="-2"/>
        </w:rPr>
        <w:t>list.</w:t>
      </w:r>
    </w:p>
    <w:p w14:paraId="066485BC" w14:textId="77777777" w:rsidR="000F72C1" w:rsidRDefault="0020793E">
      <w:pPr>
        <w:spacing w:before="135" w:line="238" w:lineRule="exact"/>
        <w:ind w:firstLine="43"/>
        <w:rPr>
          <w:rFonts w:asciiTheme="minorHAnsi" w:hAnsiTheme="minorHAnsi"/>
        </w:rPr>
      </w:pPr>
      <w:r>
        <w:rPr>
          <w:rFonts w:asciiTheme="minorHAnsi" w:hAnsiTheme="minorHAnsi"/>
          <w:noProof/>
          <w:position w:val="-4"/>
          <w:lang w:val="en-GB" w:eastAsia="en-GB"/>
        </w:rPr>
        <mc:AlternateContent>
          <mc:Choice Requires="wps">
            <w:drawing>
              <wp:inline distT="0" distB="0" distL="114300" distR="114300" wp14:anchorId="06648B7E" wp14:editId="06648B7F">
                <wp:extent cx="151130" cy="151130"/>
                <wp:effectExtent l="0" t="0" r="1270" b="1270"/>
                <wp:docPr id="85" name="任意多边形 85"/>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inline>
            </w:drawing>
          </mc:Choice>
          <mc:Fallback xmlns:wpsCustomData="http://www.wps.cn/officeDocument/2013/wpsCustomData">
            <w:pict>
              <v:shape id="_x0000_s1026" o:spid="_x0000_s1026" o:spt="100" style="height:11.9pt;width:11.9pt;" filled="f" stroked="t" coordsize="237,237" o:gfxdata="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sVzdPtEA&#10;AAADAQAADwAAAAAAAAABACAAAAA4AAAAZHJzL2Rvd25yZXYueG1sUEsBAhQAFAAAAAgAh07iQMHC&#10;ilNJAgAA9gQAAA4AAAAAAAAAAQAgAAAANgEAAGRycy9lMm9Eb2MueG1sUEsFBgAAAAAGAAYAWQEA&#10;APEFAAAAAA==&#10;" path="m7,7l230,7,230,230,7,230,7,7xe">
                <v:fill on="f" focussize="0,0"/>
                <v:stroke weight="0.72pt" color="#000000" miterlimit="10" joinstyle="miter" endcap="square"/>
                <v:imagedata o:title=""/>
                <o:lock v:ext="edit" aspectratio="f"/>
                <w10:wrap type="none"/>
                <w10:anchorlock/>
              </v:shape>
            </w:pict>
          </mc:Fallback>
        </mc:AlternateContent>
      </w:r>
    </w:p>
    <w:p w14:paraId="066485BD" w14:textId="77777777" w:rsidR="000F72C1" w:rsidRDefault="000F72C1">
      <w:pPr>
        <w:spacing w:line="256" w:lineRule="auto"/>
        <w:rPr>
          <w:rFonts w:asciiTheme="minorHAnsi" w:hAnsiTheme="minorHAnsi"/>
        </w:rPr>
      </w:pPr>
    </w:p>
    <w:p w14:paraId="066485BE" w14:textId="77777777" w:rsidR="000F72C1" w:rsidRDefault="000F72C1">
      <w:pPr>
        <w:spacing w:line="257" w:lineRule="auto"/>
        <w:rPr>
          <w:rFonts w:asciiTheme="minorHAnsi" w:hAnsiTheme="minorHAnsi"/>
        </w:rPr>
      </w:pPr>
    </w:p>
    <w:p w14:paraId="066485BF" w14:textId="77777777" w:rsidR="000F72C1" w:rsidRDefault="0020793E">
      <w:pPr>
        <w:pStyle w:val="BodyText"/>
        <w:spacing w:before="68" w:line="187" w:lineRule="auto"/>
        <w:ind w:left="47"/>
        <w:rPr>
          <w:rFonts w:asciiTheme="minorHAnsi" w:hAnsiTheme="minorHAnsi"/>
        </w:rPr>
      </w:pPr>
      <w:r>
        <w:rPr>
          <w:rFonts w:asciiTheme="minorHAnsi" w:hAnsiTheme="minorHAnsi"/>
          <w:spacing w:val="-2"/>
        </w:rPr>
        <w:t>Physical checks</w:t>
      </w:r>
    </w:p>
    <w:p w14:paraId="066485C0" w14:textId="77777777" w:rsidR="000F72C1" w:rsidRDefault="0020793E">
      <w:pPr>
        <w:pStyle w:val="BodyText"/>
        <w:spacing w:before="136" w:line="229" w:lineRule="auto"/>
        <w:ind w:left="43"/>
        <w:rPr>
          <w:rFonts w:asciiTheme="minorHAnsi" w:hAnsiTheme="minorHAnsi"/>
        </w:rPr>
      </w:pPr>
      <w:r>
        <w:rPr>
          <w:rFonts w:asciiTheme="minorHAnsi" w:hAnsiTheme="minorHAnsi"/>
          <w:noProof/>
          <w:position w:val="-4"/>
          <w:lang w:val="en-GB" w:eastAsia="en-GB"/>
        </w:rPr>
        <w:drawing>
          <wp:inline distT="0" distB="0" distL="0" distR="0" wp14:anchorId="06648B80" wp14:editId="06648B81">
            <wp:extent cx="150495" cy="150495"/>
            <wp:effectExtent l="0" t="0" r="1905" b="1905"/>
            <wp:docPr id="31" name="IM 30"/>
            <wp:cNvGraphicFramePr/>
            <a:graphic xmlns:a="http://schemas.openxmlformats.org/drawingml/2006/main">
              <a:graphicData uri="http://schemas.openxmlformats.org/drawingml/2006/picture">
                <pic:pic xmlns:pic="http://schemas.openxmlformats.org/drawingml/2006/picture">
                  <pic:nvPicPr>
                    <pic:cNvPr id="31" name="IM 30"/>
                    <pic:cNvPicPr/>
                  </pic:nvPicPr>
                  <pic:blipFill>
                    <a:blip r:embed="rId98"/>
                    <a:stretch>
                      <a:fillRect/>
                    </a:stretch>
                  </pic:blipFill>
                  <pic:spPr>
                    <a:xfrm>
                      <a:off x="0" y="0"/>
                      <a:ext cx="150876" cy="150875"/>
                    </a:xfrm>
                    <a:prstGeom prst="rect">
                      <a:avLst/>
                    </a:prstGeom>
                  </pic:spPr>
                </pic:pic>
              </a:graphicData>
            </a:graphic>
          </wp:inline>
        </w:drawing>
      </w:r>
      <w:r>
        <w:rPr>
          <w:rFonts w:asciiTheme="minorHAnsi" w:hAnsiTheme="minorHAnsi"/>
          <w:spacing w:val="3"/>
        </w:rPr>
        <w:t xml:space="preserve">         </w:t>
      </w:r>
      <w:r>
        <w:rPr>
          <w:rFonts w:asciiTheme="minorHAnsi" w:hAnsiTheme="minorHAnsi"/>
          <w:spacing w:val="-1"/>
        </w:rPr>
        <w:t>Fire alarm system to</w:t>
      </w:r>
      <w:r>
        <w:rPr>
          <w:rFonts w:asciiTheme="minorHAnsi" w:hAnsiTheme="minorHAnsi"/>
          <w:spacing w:val="16"/>
        </w:rPr>
        <w:t xml:space="preserve"> </w:t>
      </w:r>
      <w:r>
        <w:rPr>
          <w:rFonts w:asciiTheme="minorHAnsi" w:hAnsiTheme="minorHAnsi"/>
          <w:spacing w:val="-1"/>
        </w:rPr>
        <w:t>be checked as</w:t>
      </w:r>
      <w:r>
        <w:rPr>
          <w:rFonts w:asciiTheme="minorHAnsi" w:hAnsiTheme="minorHAnsi"/>
          <w:spacing w:val="17"/>
        </w:rPr>
        <w:t xml:space="preserve"> </w:t>
      </w:r>
      <w:r>
        <w:rPr>
          <w:rFonts w:asciiTheme="minorHAnsi" w:hAnsiTheme="minorHAnsi"/>
          <w:spacing w:val="-1"/>
        </w:rPr>
        <w:t>per</w:t>
      </w:r>
      <w:r>
        <w:rPr>
          <w:rFonts w:asciiTheme="minorHAnsi" w:hAnsiTheme="minorHAnsi"/>
          <w:spacing w:val="7"/>
        </w:rPr>
        <w:t xml:space="preserve"> </w:t>
      </w:r>
      <w:r>
        <w:rPr>
          <w:rFonts w:asciiTheme="minorHAnsi" w:hAnsiTheme="minorHAnsi"/>
          <w:spacing w:val="-1"/>
        </w:rPr>
        <w:t>sepa</w:t>
      </w:r>
      <w:r>
        <w:rPr>
          <w:rFonts w:asciiTheme="minorHAnsi" w:hAnsiTheme="minorHAnsi"/>
          <w:spacing w:val="-2"/>
        </w:rPr>
        <w:t>rate</w:t>
      </w:r>
      <w:r>
        <w:rPr>
          <w:rFonts w:asciiTheme="minorHAnsi" w:hAnsiTheme="minorHAnsi"/>
          <w:spacing w:val="15"/>
          <w:w w:val="101"/>
        </w:rPr>
        <w:t xml:space="preserve"> </w:t>
      </w:r>
      <w:r>
        <w:rPr>
          <w:rFonts w:asciiTheme="minorHAnsi" w:hAnsiTheme="minorHAnsi"/>
          <w:spacing w:val="-2"/>
        </w:rPr>
        <w:t>instruction.</w:t>
      </w:r>
    </w:p>
    <w:p w14:paraId="066485C1" w14:textId="77777777" w:rsidR="000F72C1" w:rsidRDefault="0020793E">
      <w:pPr>
        <w:pStyle w:val="BodyText"/>
        <w:spacing w:before="130" w:line="233" w:lineRule="auto"/>
        <w:ind w:left="746" w:right="771" w:hanging="703"/>
        <w:rPr>
          <w:rFonts w:asciiTheme="minorHAnsi" w:hAnsiTheme="minorHAnsi"/>
        </w:rPr>
      </w:pPr>
      <w:r>
        <w:rPr>
          <w:rFonts w:asciiTheme="minorHAnsi" w:hAnsiTheme="minorHAnsi"/>
          <w:noProof/>
          <w:position w:val="-4"/>
          <w:lang w:val="en-GB" w:eastAsia="en-GB"/>
        </w:rPr>
        <w:drawing>
          <wp:inline distT="0" distB="0" distL="0" distR="0" wp14:anchorId="06648B82" wp14:editId="06648B83">
            <wp:extent cx="150495" cy="150495"/>
            <wp:effectExtent l="0" t="0" r="1905" b="1905"/>
            <wp:docPr id="33" name="IM 32"/>
            <wp:cNvGraphicFramePr/>
            <a:graphic xmlns:a="http://schemas.openxmlformats.org/drawingml/2006/main">
              <a:graphicData uri="http://schemas.openxmlformats.org/drawingml/2006/picture">
                <pic:pic xmlns:pic="http://schemas.openxmlformats.org/drawingml/2006/picture">
                  <pic:nvPicPr>
                    <pic:cNvPr id="33" name="IM 32"/>
                    <pic:cNvPicPr/>
                  </pic:nvPicPr>
                  <pic:blipFill>
                    <a:blip r:embed="rId99"/>
                    <a:stretch>
                      <a:fillRect/>
                    </a:stretch>
                  </pic:blipFill>
                  <pic:spPr>
                    <a:xfrm>
                      <a:off x="0" y="0"/>
                      <a:ext cx="150876" cy="150875"/>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w:t>
      </w:r>
      <w:r>
        <w:rPr>
          <w:rFonts w:asciiTheme="minorHAnsi" w:hAnsiTheme="minorHAnsi"/>
          <w:spacing w:val="41"/>
          <w:w w:val="101"/>
        </w:rPr>
        <w:t xml:space="preserve"> </w:t>
      </w:r>
      <w:r>
        <w:rPr>
          <w:rFonts w:asciiTheme="minorHAnsi" w:hAnsiTheme="minorHAnsi"/>
          <w:spacing w:val="-1"/>
        </w:rPr>
        <w:t>the</w:t>
      </w:r>
      <w:r>
        <w:rPr>
          <w:rFonts w:asciiTheme="minorHAnsi" w:hAnsiTheme="minorHAnsi"/>
          <w:spacing w:val="41"/>
        </w:rPr>
        <w:t xml:space="preserve"> </w:t>
      </w:r>
      <w:r>
        <w:rPr>
          <w:rFonts w:asciiTheme="minorHAnsi" w:hAnsiTheme="minorHAnsi"/>
          <w:spacing w:val="-1"/>
        </w:rPr>
        <w:t>fire</w:t>
      </w:r>
      <w:r>
        <w:rPr>
          <w:rFonts w:asciiTheme="minorHAnsi" w:hAnsiTheme="minorHAnsi"/>
          <w:spacing w:val="47"/>
        </w:rPr>
        <w:t xml:space="preserve"> </w:t>
      </w:r>
      <w:r>
        <w:rPr>
          <w:rFonts w:asciiTheme="minorHAnsi" w:hAnsiTheme="minorHAnsi"/>
          <w:spacing w:val="-1"/>
        </w:rPr>
        <w:t>extinguishers  (suspension  devices,  in  good  condition,</w:t>
      </w:r>
      <w:r>
        <w:rPr>
          <w:rFonts w:asciiTheme="minorHAnsi" w:hAnsiTheme="minorHAnsi"/>
          <w:spacing w:val="42"/>
          <w:w w:val="101"/>
        </w:rPr>
        <w:t xml:space="preserve"> </w:t>
      </w:r>
      <w:r>
        <w:rPr>
          <w:rFonts w:asciiTheme="minorHAnsi" w:hAnsiTheme="minorHAnsi"/>
          <w:spacing w:val="-1"/>
        </w:rPr>
        <w:t xml:space="preserve">the  </w:t>
      </w:r>
      <w:r>
        <w:rPr>
          <w:rFonts w:asciiTheme="minorHAnsi" w:hAnsiTheme="minorHAnsi"/>
          <w:spacing w:val="-2"/>
        </w:rPr>
        <w:t>pressure  gauge  shall  indicate</w:t>
      </w:r>
      <w:r>
        <w:rPr>
          <w:rFonts w:asciiTheme="minorHAnsi" w:hAnsiTheme="minorHAnsi"/>
        </w:rPr>
        <w:t xml:space="preserve"> approved</w:t>
      </w:r>
      <w:r>
        <w:rPr>
          <w:rFonts w:asciiTheme="minorHAnsi" w:hAnsiTheme="minorHAnsi"/>
          <w:spacing w:val="5"/>
        </w:rPr>
        <w:t>).</w:t>
      </w:r>
    </w:p>
    <w:p w14:paraId="066485C2" w14:textId="77777777" w:rsidR="000F72C1" w:rsidRDefault="0020793E">
      <w:pPr>
        <w:pStyle w:val="BodyText"/>
        <w:spacing w:before="135" w:line="389" w:lineRule="exact"/>
        <w:ind w:left="43"/>
        <w:rPr>
          <w:rFonts w:asciiTheme="minorHAnsi" w:hAnsiTheme="minorHAnsi"/>
        </w:rPr>
      </w:pPr>
      <w:r>
        <w:rPr>
          <w:rFonts w:asciiTheme="minorHAnsi" w:hAnsiTheme="minorHAnsi"/>
          <w:noProof/>
          <w:position w:val="7"/>
          <w:lang w:val="en-GB" w:eastAsia="en-GB"/>
        </w:rPr>
        <w:drawing>
          <wp:inline distT="0" distB="0" distL="0" distR="0" wp14:anchorId="06648B84" wp14:editId="06648B85">
            <wp:extent cx="150495" cy="150495"/>
            <wp:effectExtent l="0" t="0" r="1905" b="1905"/>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00"/>
                    <a:stretch>
                      <a:fillRect/>
                    </a:stretch>
                  </pic:blipFill>
                  <pic:spPr>
                    <a:xfrm>
                      <a:off x="0" y="0"/>
                      <a:ext cx="150876" cy="150875"/>
                    </a:xfrm>
                    <a:prstGeom prst="rect">
                      <a:avLst/>
                    </a:prstGeom>
                  </pic:spPr>
                </pic:pic>
              </a:graphicData>
            </a:graphic>
          </wp:inline>
        </w:drawing>
      </w:r>
      <w:r>
        <w:rPr>
          <w:rFonts w:asciiTheme="minorHAnsi" w:hAnsiTheme="minorHAnsi"/>
          <w:spacing w:val="2"/>
          <w:position w:val="11"/>
        </w:rPr>
        <w:t xml:space="preserve">         </w:t>
      </w:r>
      <w:r>
        <w:rPr>
          <w:rFonts w:asciiTheme="minorHAnsi" w:hAnsiTheme="minorHAnsi"/>
          <w:spacing w:val="-1"/>
          <w:position w:val="11"/>
        </w:rPr>
        <w:t>Combustibles:</w:t>
      </w:r>
      <w:r>
        <w:rPr>
          <w:rFonts w:asciiTheme="minorHAnsi" w:hAnsiTheme="minorHAnsi"/>
          <w:spacing w:val="18"/>
          <w:position w:val="11"/>
        </w:rPr>
        <w:t xml:space="preserve"> </w:t>
      </w:r>
      <w:r>
        <w:rPr>
          <w:rFonts w:asciiTheme="minorHAnsi" w:hAnsiTheme="minorHAnsi"/>
          <w:spacing w:val="-1"/>
          <w:position w:val="11"/>
        </w:rPr>
        <w:t>Keep tidy</w:t>
      </w:r>
      <w:r>
        <w:rPr>
          <w:rFonts w:asciiTheme="minorHAnsi" w:hAnsiTheme="minorHAnsi"/>
          <w:spacing w:val="11"/>
          <w:position w:val="11"/>
        </w:rPr>
        <w:t xml:space="preserve"> </w:t>
      </w:r>
      <w:r>
        <w:rPr>
          <w:rFonts w:asciiTheme="minorHAnsi" w:hAnsiTheme="minorHAnsi"/>
          <w:spacing w:val="-1"/>
          <w:position w:val="11"/>
        </w:rPr>
        <w:t>and</w:t>
      </w:r>
      <w:r>
        <w:rPr>
          <w:rFonts w:asciiTheme="minorHAnsi" w:hAnsiTheme="minorHAnsi"/>
          <w:spacing w:val="17"/>
          <w:position w:val="11"/>
        </w:rPr>
        <w:t xml:space="preserve"> </w:t>
      </w:r>
      <w:r>
        <w:rPr>
          <w:rFonts w:asciiTheme="minorHAnsi" w:hAnsiTheme="minorHAnsi"/>
          <w:spacing w:val="-1"/>
          <w:position w:val="11"/>
        </w:rPr>
        <w:t>keep a</w:t>
      </w:r>
      <w:r>
        <w:rPr>
          <w:rFonts w:asciiTheme="minorHAnsi" w:hAnsiTheme="minorHAnsi"/>
          <w:spacing w:val="14"/>
          <w:w w:val="101"/>
          <w:position w:val="11"/>
        </w:rPr>
        <w:t xml:space="preserve"> </w:t>
      </w:r>
      <w:r>
        <w:rPr>
          <w:rFonts w:asciiTheme="minorHAnsi" w:hAnsiTheme="minorHAnsi"/>
          <w:spacing w:val="-1"/>
          <w:position w:val="11"/>
        </w:rPr>
        <w:t>minimum of co</w:t>
      </w:r>
      <w:r>
        <w:rPr>
          <w:rFonts w:asciiTheme="minorHAnsi" w:hAnsiTheme="minorHAnsi"/>
          <w:spacing w:val="-2"/>
          <w:position w:val="11"/>
        </w:rPr>
        <w:t>mbustibles</w:t>
      </w:r>
      <w:r>
        <w:rPr>
          <w:rFonts w:asciiTheme="minorHAnsi" w:hAnsiTheme="minorHAnsi"/>
          <w:spacing w:val="15"/>
          <w:position w:val="11"/>
        </w:rPr>
        <w:t xml:space="preserve"> </w:t>
      </w:r>
      <w:r>
        <w:rPr>
          <w:rFonts w:asciiTheme="minorHAnsi" w:hAnsiTheme="minorHAnsi"/>
          <w:spacing w:val="-2"/>
          <w:position w:val="11"/>
        </w:rPr>
        <w:t>in the</w:t>
      </w:r>
      <w:r>
        <w:rPr>
          <w:rFonts w:asciiTheme="minorHAnsi" w:hAnsiTheme="minorHAnsi"/>
          <w:spacing w:val="15"/>
          <w:w w:val="101"/>
          <w:position w:val="11"/>
        </w:rPr>
        <w:t xml:space="preserve"> </w:t>
      </w:r>
      <w:r>
        <w:rPr>
          <w:rFonts w:asciiTheme="minorHAnsi" w:hAnsiTheme="minorHAnsi"/>
          <w:spacing w:val="-2"/>
          <w:position w:val="11"/>
        </w:rPr>
        <w:t>lighthouse.</w:t>
      </w:r>
    </w:p>
    <w:p w14:paraId="066485C3" w14:textId="77777777" w:rsidR="000F72C1" w:rsidRDefault="0020793E">
      <w:pPr>
        <w:pStyle w:val="BodyText"/>
        <w:spacing w:before="1" w:line="229" w:lineRule="auto"/>
        <w:ind w:left="43"/>
        <w:rPr>
          <w:rFonts w:asciiTheme="minorHAnsi" w:hAnsiTheme="minorHAnsi"/>
        </w:rPr>
      </w:pPr>
      <w:r>
        <w:rPr>
          <w:rFonts w:asciiTheme="minorHAnsi" w:hAnsiTheme="minorHAnsi"/>
          <w:noProof/>
          <w:position w:val="-4"/>
          <w:lang w:val="en-GB" w:eastAsia="en-GB"/>
        </w:rPr>
        <w:drawing>
          <wp:inline distT="0" distB="0" distL="0" distR="0" wp14:anchorId="06648B86" wp14:editId="06648B87">
            <wp:extent cx="150495" cy="150495"/>
            <wp:effectExtent l="0" t="0" r="1905" b="1905"/>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01"/>
                    <a:stretch>
                      <a:fillRect/>
                    </a:stretch>
                  </pic:blipFill>
                  <pic:spPr>
                    <a:xfrm>
                      <a:off x="0" y="0"/>
                      <a:ext cx="150876" cy="150876"/>
                    </a:xfrm>
                    <a:prstGeom prst="rect">
                      <a:avLst/>
                    </a:prstGeom>
                  </pic:spPr>
                </pic:pic>
              </a:graphicData>
            </a:graphic>
          </wp:inline>
        </w:drawing>
      </w:r>
      <w:r>
        <w:rPr>
          <w:rFonts w:asciiTheme="minorHAnsi" w:hAnsiTheme="minorHAnsi"/>
          <w:spacing w:val="3"/>
        </w:rPr>
        <w:t xml:space="preserve">         </w:t>
      </w:r>
      <w:r>
        <w:rPr>
          <w:rFonts w:asciiTheme="minorHAnsi" w:hAnsiTheme="minorHAnsi"/>
        </w:rPr>
        <w:t>Make visual</w:t>
      </w:r>
      <w:r>
        <w:rPr>
          <w:rFonts w:asciiTheme="minorHAnsi" w:hAnsiTheme="minorHAnsi"/>
          <w:spacing w:val="12"/>
          <w:w w:val="101"/>
        </w:rPr>
        <w:t xml:space="preserve"> </w:t>
      </w:r>
      <w:r>
        <w:rPr>
          <w:rFonts w:asciiTheme="minorHAnsi" w:hAnsiTheme="minorHAnsi"/>
        </w:rPr>
        <w:t>inspection of ele</w:t>
      </w:r>
      <w:r>
        <w:rPr>
          <w:rFonts w:asciiTheme="minorHAnsi" w:hAnsiTheme="minorHAnsi"/>
          <w:spacing w:val="-1"/>
        </w:rPr>
        <w:t>ctric cables and electrical</w:t>
      </w:r>
      <w:r>
        <w:rPr>
          <w:rFonts w:asciiTheme="minorHAnsi" w:hAnsiTheme="minorHAnsi"/>
          <w:spacing w:val="8"/>
        </w:rPr>
        <w:t xml:space="preserve"> </w:t>
      </w:r>
      <w:r>
        <w:rPr>
          <w:rFonts w:asciiTheme="minorHAnsi" w:hAnsiTheme="minorHAnsi"/>
          <w:spacing w:val="-1"/>
        </w:rPr>
        <w:t>equipment.</w:t>
      </w:r>
    </w:p>
    <w:p w14:paraId="066485C4" w14:textId="77777777" w:rsidR="000F72C1" w:rsidRDefault="0020793E">
      <w:pPr>
        <w:pStyle w:val="BodyText"/>
        <w:spacing w:before="132" w:line="389" w:lineRule="exact"/>
        <w:ind w:left="43"/>
        <w:rPr>
          <w:rFonts w:asciiTheme="minorHAnsi" w:hAnsiTheme="minorHAnsi"/>
        </w:rPr>
      </w:pPr>
      <w:r>
        <w:rPr>
          <w:rFonts w:asciiTheme="minorHAnsi" w:hAnsiTheme="minorHAnsi"/>
          <w:noProof/>
          <w:position w:val="7"/>
          <w:lang w:val="en-GB" w:eastAsia="en-GB"/>
        </w:rPr>
        <w:drawing>
          <wp:inline distT="0" distB="0" distL="0" distR="0" wp14:anchorId="06648B88" wp14:editId="06648B89">
            <wp:extent cx="150495" cy="150495"/>
            <wp:effectExtent l="0" t="0" r="1905" b="1905"/>
            <wp:docPr id="35" name="IM 38"/>
            <wp:cNvGraphicFramePr/>
            <a:graphic xmlns:a="http://schemas.openxmlformats.org/drawingml/2006/main">
              <a:graphicData uri="http://schemas.openxmlformats.org/drawingml/2006/picture">
                <pic:pic xmlns:pic="http://schemas.openxmlformats.org/drawingml/2006/picture">
                  <pic:nvPicPr>
                    <pic:cNvPr id="35" name="IM 38"/>
                    <pic:cNvPicPr/>
                  </pic:nvPicPr>
                  <pic:blipFill>
                    <a:blip r:embed="rId102"/>
                    <a:stretch>
                      <a:fillRect/>
                    </a:stretch>
                  </pic:blipFill>
                  <pic:spPr>
                    <a:xfrm>
                      <a:off x="0" y="0"/>
                      <a:ext cx="150876" cy="150876"/>
                    </a:xfrm>
                    <a:prstGeom prst="rect">
                      <a:avLst/>
                    </a:prstGeom>
                  </pic:spPr>
                </pic:pic>
              </a:graphicData>
            </a:graphic>
          </wp:inline>
        </w:drawing>
      </w:r>
      <w:r>
        <w:rPr>
          <w:rFonts w:asciiTheme="minorHAnsi" w:hAnsiTheme="minorHAnsi"/>
          <w:spacing w:val="2"/>
          <w:position w:val="11"/>
        </w:rPr>
        <w:t xml:space="preserve">         </w:t>
      </w:r>
      <w:r>
        <w:rPr>
          <w:rFonts w:asciiTheme="minorHAnsi" w:hAnsiTheme="minorHAnsi"/>
          <w:spacing w:val="-1"/>
          <w:position w:val="11"/>
        </w:rPr>
        <w:t>Check disposition of</w:t>
      </w:r>
      <w:r>
        <w:rPr>
          <w:rFonts w:asciiTheme="minorHAnsi" w:hAnsiTheme="minorHAnsi"/>
          <w:spacing w:val="13"/>
          <w:position w:val="11"/>
        </w:rPr>
        <w:t xml:space="preserve"> </w:t>
      </w:r>
      <w:r>
        <w:rPr>
          <w:rFonts w:asciiTheme="minorHAnsi" w:hAnsiTheme="minorHAnsi"/>
          <w:spacing w:val="-1"/>
          <w:position w:val="11"/>
        </w:rPr>
        <w:t>batteries, check safety</w:t>
      </w:r>
      <w:r>
        <w:rPr>
          <w:rFonts w:asciiTheme="minorHAnsi" w:hAnsiTheme="minorHAnsi"/>
          <w:spacing w:val="12"/>
          <w:position w:val="11"/>
        </w:rPr>
        <w:t xml:space="preserve"> </w:t>
      </w:r>
      <w:r>
        <w:rPr>
          <w:rFonts w:asciiTheme="minorHAnsi" w:hAnsiTheme="minorHAnsi"/>
          <w:spacing w:val="-1"/>
          <w:position w:val="11"/>
        </w:rPr>
        <w:t>devices</w:t>
      </w:r>
      <w:r>
        <w:rPr>
          <w:rFonts w:asciiTheme="minorHAnsi" w:hAnsiTheme="minorHAnsi"/>
          <w:spacing w:val="8"/>
          <w:position w:val="11"/>
        </w:rPr>
        <w:t xml:space="preserve"> </w:t>
      </w:r>
      <w:r>
        <w:rPr>
          <w:rFonts w:asciiTheme="minorHAnsi" w:hAnsiTheme="minorHAnsi"/>
          <w:spacing w:val="-1"/>
          <w:position w:val="11"/>
        </w:rPr>
        <w:t>against</w:t>
      </w:r>
      <w:r>
        <w:rPr>
          <w:rFonts w:asciiTheme="minorHAnsi" w:hAnsiTheme="minorHAnsi"/>
          <w:spacing w:val="17"/>
          <w:w w:val="101"/>
          <w:position w:val="11"/>
        </w:rPr>
        <w:t xml:space="preserve"> </w:t>
      </w:r>
      <w:r>
        <w:rPr>
          <w:rFonts w:asciiTheme="minorHAnsi" w:hAnsiTheme="minorHAnsi"/>
          <w:spacing w:val="-1"/>
          <w:position w:val="11"/>
        </w:rPr>
        <w:t>battery</w:t>
      </w:r>
      <w:r>
        <w:rPr>
          <w:rFonts w:asciiTheme="minorHAnsi" w:hAnsiTheme="minorHAnsi"/>
          <w:spacing w:val="11"/>
          <w:position w:val="11"/>
        </w:rPr>
        <w:t xml:space="preserve"> </w:t>
      </w:r>
      <w:r>
        <w:rPr>
          <w:rFonts w:asciiTheme="minorHAnsi" w:hAnsiTheme="minorHAnsi"/>
          <w:spacing w:val="-1"/>
          <w:position w:val="11"/>
        </w:rPr>
        <w:t>a</w:t>
      </w:r>
      <w:r>
        <w:rPr>
          <w:rFonts w:asciiTheme="minorHAnsi" w:hAnsiTheme="minorHAnsi"/>
          <w:spacing w:val="-2"/>
          <w:position w:val="11"/>
        </w:rPr>
        <w:t>cid.</w:t>
      </w:r>
    </w:p>
    <w:p w14:paraId="066485C5" w14:textId="77777777" w:rsidR="000F72C1" w:rsidRDefault="0020793E">
      <w:pPr>
        <w:pStyle w:val="BodyText"/>
        <w:spacing w:line="229" w:lineRule="auto"/>
        <w:ind w:left="43"/>
        <w:rPr>
          <w:rFonts w:asciiTheme="minorHAnsi" w:hAnsiTheme="minorHAnsi"/>
        </w:rPr>
      </w:pPr>
      <w:r>
        <w:rPr>
          <w:rFonts w:asciiTheme="minorHAnsi" w:hAnsiTheme="minorHAnsi"/>
          <w:noProof/>
          <w:position w:val="-4"/>
          <w:lang w:val="en-GB" w:eastAsia="en-GB"/>
        </w:rPr>
        <w:drawing>
          <wp:inline distT="0" distB="0" distL="0" distR="0" wp14:anchorId="06648B8A" wp14:editId="06648B8B">
            <wp:extent cx="150495" cy="150495"/>
            <wp:effectExtent l="0" t="0" r="1905" b="1905"/>
            <wp:docPr id="37" name="IM 40"/>
            <wp:cNvGraphicFramePr/>
            <a:graphic xmlns:a="http://schemas.openxmlformats.org/drawingml/2006/main">
              <a:graphicData uri="http://schemas.openxmlformats.org/drawingml/2006/picture">
                <pic:pic xmlns:pic="http://schemas.openxmlformats.org/drawingml/2006/picture">
                  <pic:nvPicPr>
                    <pic:cNvPr id="37" name="IM 40"/>
                    <pic:cNvPicPr/>
                  </pic:nvPicPr>
                  <pic:blipFill>
                    <a:blip r:embed="rId103"/>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rPr>
        <w:t>Check</w:t>
      </w:r>
      <w:r>
        <w:rPr>
          <w:rFonts w:asciiTheme="minorHAnsi" w:hAnsiTheme="minorHAnsi"/>
          <w:spacing w:val="18"/>
          <w:w w:val="101"/>
        </w:rPr>
        <w:t xml:space="preserve"> </w:t>
      </w:r>
      <w:r>
        <w:rPr>
          <w:rFonts w:asciiTheme="minorHAnsi" w:hAnsiTheme="minorHAnsi"/>
        </w:rPr>
        <w:t>railings, stairca</w:t>
      </w:r>
      <w:r>
        <w:rPr>
          <w:rFonts w:asciiTheme="minorHAnsi" w:hAnsiTheme="minorHAnsi"/>
          <w:spacing w:val="-1"/>
        </w:rPr>
        <w:t>ses and</w:t>
      </w:r>
      <w:r>
        <w:rPr>
          <w:rFonts w:asciiTheme="minorHAnsi" w:hAnsiTheme="minorHAnsi"/>
          <w:spacing w:val="16"/>
          <w:w w:val="101"/>
        </w:rPr>
        <w:t xml:space="preserve"> </w:t>
      </w:r>
      <w:r>
        <w:rPr>
          <w:rFonts w:asciiTheme="minorHAnsi" w:hAnsiTheme="minorHAnsi"/>
          <w:spacing w:val="-1"/>
        </w:rPr>
        <w:t>landings. Attachments, damage, etc.</w:t>
      </w:r>
    </w:p>
    <w:p w14:paraId="066485C6" w14:textId="77777777" w:rsidR="000F72C1" w:rsidRDefault="0020793E">
      <w:pPr>
        <w:pStyle w:val="BodyText"/>
        <w:spacing w:before="133" w:line="288" w:lineRule="auto"/>
        <w:ind w:left="43" w:right="1095"/>
        <w:rPr>
          <w:rFonts w:asciiTheme="minorHAnsi" w:hAnsiTheme="minorHAnsi"/>
        </w:rPr>
      </w:pPr>
      <w:r>
        <w:rPr>
          <w:rFonts w:asciiTheme="minorHAnsi" w:hAnsiTheme="minorHAnsi"/>
          <w:noProof/>
          <w:position w:val="-4"/>
          <w:lang w:val="en-GB" w:eastAsia="en-GB"/>
        </w:rPr>
        <w:drawing>
          <wp:inline distT="0" distB="0" distL="0" distR="0" wp14:anchorId="06648B8C" wp14:editId="06648B8D">
            <wp:extent cx="150495" cy="150495"/>
            <wp:effectExtent l="0" t="0" r="1905" b="1905"/>
            <wp:docPr id="39" name="IM 42"/>
            <wp:cNvGraphicFramePr/>
            <a:graphic xmlns:a="http://schemas.openxmlformats.org/drawingml/2006/main">
              <a:graphicData uri="http://schemas.openxmlformats.org/drawingml/2006/picture">
                <pic:pic xmlns:pic="http://schemas.openxmlformats.org/drawingml/2006/picture">
                  <pic:nvPicPr>
                    <pic:cNvPr id="39" name="IM 42"/>
                    <pic:cNvPicPr/>
                  </pic:nvPicPr>
                  <pic:blipFill>
                    <a:blip r:embed="rId104"/>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w:t>
      </w:r>
      <w:r>
        <w:rPr>
          <w:rFonts w:asciiTheme="minorHAnsi" w:hAnsiTheme="minorHAnsi"/>
          <w:spacing w:val="18"/>
          <w:w w:val="101"/>
        </w:rPr>
        <w:t xml:space="preserve"> </w:t>
      </w:r>
      <w:r>
        <w:rPr>
          <w:rFonts w:asciiTheme="minorHAnsi" w:hAnsiTheme="minorHAnsi"/>
          <w:spacing w:val="-1"/>
        </w:rPr>
        <w:t>railings and</w:t>
      </w:r>
      <w:r>
        <w:rPr>
          <w:rFonts w:asciiTheme="minorHAnsi" w:hAnsiTheme="minorHAnsi"/>
          <w:spacing w:val="16"/>
          <w:w w:val="101"/>
        </w:rPr>
        <w:t xml:space="preserve"> </w:t>
      </w:r>
      <w:r>
        <w:rPr>
          <w:rFonts w:asciiTheme="minorHAnsi" w:hAnsiTheme="minorHAnsi"/>
          <w:spacing w:val="-1"/>
        </w:rPr>
        <w:t>nets at the</w:t>
      </w:r>
      <w:r>
        <w:rPr>
          <w:rFonts w:asciiTheme="minorHAnsi" w:hAnsiTheme="minorHAnsi"/>
          <w:spacing w:val="17"/>
          <w:w w:val="101"/>
        </w:rPr>
        <w:t xml:space="preserve"> </w:t>
      </w:r>
      <w:r>
        <w:rPr>
          <w:rFonts w:asciiTheme="minorHAnsi" w:hAnsiTheme="minorHAnsi"/>
          <w:spacing w:val="-1"/>
        </w:rPr>
        <w:t>lantern terrace. Check</w:t>
      </w:r>
      <w:r>
        <w:rPr>
          <w:rFonts w:asciiTheme="minorHAnsi" w:hAnsiTheme="minorHAnsi"/>
          <w:spacing w:val="10"/>
        </w:rPr>
        <w:t xml:space="preserve"> </w:t>
      </w:r>
      <w:r>
        <w:rPr>
          <w:rFonts w:asciiTheme="minorHAnsi" w:hAnsiTheme="minorHAnsi"/>
          <w:spacing w:val="-1"/>
        </w:rPr>
        <w:t>shields</w:t>
      </w:r>
      <w:r>
        <w:rPr>
          <w:rFonts w:asciiTheme="minorHAnsi" w:hAnsiTheme="minorHAnsi"/>
          <w:spacing w:val="10"/>
        </w:rPr>
        <w:t xml:space="preserve"> </w:t>
      </w:r>
      <w:r>
        <w:rPr>
          <w:rFonts w:asciiTheme="minorHAnsi" w:hAnsiTheme="minorHAnsi"/>
          <w:spacing w:val="-1"/>
        </w:rPr>
        <w:t>against</w:t>
      </w:r>
      <w:r>
        <w:rPr>
          <w:rFonts w:asciiTheme="minorHAnsi" w:hAnsiTheme="minorHAnsi"/>
          <w:spacing w:val="9"/>
        </w:rPr>
        <w:t xml:space="preserve"> </w:t>
      </w:r>
      <w:r>
        <w:rPr>
          <w:rFonts w:asciiTheme="minorHAnsi" w:hAnsiTheme="minorHAnsi"/>
          <w:spacing w:val="-1"/>
        </w:rPr>
        <w:t>objects falling</w:t>
      </w:r>
      <w:r>
        <w:rPr>
          <w:rFonts w:asciiTheme="minorHAnsi" w:hAnsiTheme="minorHAnsi"/>
          <w:spacing w:val="3"/>
        </w:rPr>
        <w:t xml:space="preserve"> </w:t>
      </w:r>
      <w:r>
        <w:rPr>
          <w:rFonts w:asciiTheme="minorHAnsi" w:hAnsiTheme="minorHAnsi"/>
          <w:spacing w:val="-1"/>
        </w:rPr>
        <w:t>f</w:t>
      </w:r>
      <w:r>
        <w:rPr>
          <w:rFonts w:asciiTheme="minorHAnsi" w:hAnsiTheme="minorHAnsi"/>
          <w:spacing w:val="-2"/>
        </w:rPr>
        <w:t>rom</w:t>
      </w:r>
      <w:r>
        <w:rPr>
          <w:rFonts w:asciiTheme="minorHAnsi" w:hAnsiTheme="minorHAnsi"/>
          <w:spacing w:val="6"/>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lighthouse.</w:t>
      </w:r>
      <w:r>
        <w:rPr>
          <w:rFonts w:asciiTheme="minorHAnsi" w:hAnsiTheme="minorHAnsi"/>
        </w:rPr>
        <w:t xml:space="preserve"> </w:t>
      </w:r>
    </w:p>
    <w:p w14:paraId="066485C7" w14:textId="77777777" w:rsidR="000F72C1" w:rsidRDefault="0020793E">
      <w:pPr>
        <w:pStyle w:val="BodyText"/>
        <w:spacing w:before="133" w:line="288" w:lineRule="auto"/>
        <w:ind w:left="43" w:right="1095"/>
        <w:rPr>
          <w:rFonts w:asciiTheme="minorHAnsi" w:hAnsiTheme="minorHAnsi"/>
        </w:rPr>
      </w:pPr>
      <w:r>
        <w:rPr>
          <w:rFonts w:asciiTheme="minorHAnsi" w:hAnsiTheme="minorHAnsi"/>
          <w:noProof/>
          <w:position w:val="-4"/>
          <w:lang w:val="en-GB" w:eastAsia="en-GB"/>
        </w:rPr>
        <w:drawing>
          <wp:inline distT="0" distB="0" distL="0" distR="0" wp14:anchorId="06648B8E" wp14:editId="06648B8F">
            <wp:extent cx="150495" cy="150495"/>
            <wp:effectExtent l="0" t="0" r="1905" b="1905"/>
            <wp:docPr id="41" name="IM 44"/>
            <wp:cNvGraphicFramePr/>
            <a:graphic xmlns:a="http://schemas.openxmlformats.org/drawingml/2006/main">
              <a:graphicData uri="http://schemas.openxmlformats.org/drawingml/2006/picture">
                <pic:pic xmlns:pic="http://schemas.openxmlformats.org/drawingml/2006/picture">
                  <pic:nvPicPr>
                    <pic:cNvPr id="41" name="IM 44"/>
                    <pic:cNvPicPr/>
                  </pic:nvPicPr>
                  <pic:blipFill>
                    <a:blip r:embed="rId105"/>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 safety</w:t>
      </w:r>
      <w:r>
        <w:rPr>
          <w:rFonts w:asciiTheme="minorHAnsi" w:hAnsiTheme="minorHAnsi"/>
          <w:spacing w:val="14"/>
        </w:rPr>
        <w:t xml:space="preserve"> </w:t>
      </w:r>
      <w:r>
        <w:rPr>
          <w:rFonts w:asciiTheme="minorHAnsi" w:hAnsiTheme="minorHAnsi"/>
          <w:spacing w:val="-1"/>
        </w:rPr>
        <w:t>devices against crushing at</w:t>
      </w:r>
      <w:r>
        <w:rPr>
          <w:rFonts w:asciiTheme="minorHAnsi" w:hAnsiTheme="minorHAnsi"/>
          <w:spacing w:val="17"/>
          <w:w w:val="101"/>
        </w:rPr>
        <w:t xml:space="preserve"> </w:t>
      </w:r>
      <w:r>
        <w:rPr>
          <w:rFonts w:asciiTheme="minorHAnsi" w:hAnsiTheme="minorHAnsi"/>
          <w:spacing w:val="-1"/>
        </w:rPr>
        <w:t>rotating</w:t>
      </w:r>
      <w:r>
        <w:rPr>
          <w:rFonts w:asciiTheme="minorHAnsi" w:hAnsiTheme="minorHAnsi"/>
          <w:spacing w:val="16"/>
          <w:w w:val="101"/>
        </w:rPr>
        <w:t xml:space="preserve"> </w:t>
      </w:r>
      <w:r>
        <w:rPr>
          <w:rFonts w:asciiTheme="minorHAnsi" w:hAnsiTheme="minorHAnsi"/>
          <w:spacing w:val="-1"/>
        </w:rPr>
        <w:t>machinery.</w:t>
      </w:r>
    </w:p>
    <w:p w14:paraId="066485C8" w14:textId="77777777" w:rsidR="000F72C1" w:rsidRDefault="0020793E">
      <w:pPr>
        <w:pStyle w:val="BodyText"/>
        <w:spacing w:before="133" w:line="233" w:lineRule="auto"/>
        <w:ind w:left="746" w:right="771" w:hanging="703"/>
        <w:rPr>
          <w:rFonts w:asciiTheme="minorHAnsi" w:hAnsiTheme="minorHAnsi"/>
        </w:rPr>
      </w:pPr>
      <w:r>
        <w:rPr>
          <w:rFonts w:asciiTheme="minorHAnsi" w:hAnsiTheme="minorHAnsi"/>
          <w:noProof/>
          <w:position w:val="-4"/>
          <w:lang w:val="en-GB" w:eastAsia="en-GB"/>
        </w:rPr>
        <w:drawing>
          <wp:inline distT="0" distB="0" distL="0" distR="0" wp14:anchorId="06648B90" wp14:editId="06648B91">
            <wp:extent cx="150495" cy="150495"/>
            <wp:effectExtent l="0" t="0" r="1905" b="1905"/>
            <wp:docPr id="43" name="IM 46"/>
            <wp:cNvGraphicFramePr/>
            <a:graphic xmlns:a="http://schemas.openxmlformats.org/drawingml/2006/main">
              <a:graphicData uri="http://schemas.openxmlformats.org/drawingml/2006/picture">
                <pic:pic xmlns:pic="http://schemas.openxmlformats.org/drawingml/2006/picture">
                  <pic:nvPicPr>
                    <pic:cNvPr id="43" name="IM 46"/>
                    <pic:cNvPicPr/>
                  </pic:nvPicPr>
                  <pic:blipFill>
                    <a:blip r:embed="rId106"/>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 that there</w:t>
      </w:r>
      <w:r>
        <w:rPr>
          <w:rFonts w:asciiTheme="minorHAnsi" w:hAnsiTheme="minorHAnsi"/>
          <w:spacing w:val="19"/>
        </w:rPr>
        <w:t xml:space="preserve"> </w:t>
      </w:r>
      <w:r>
        <w:rPr>
          <w:rFonts w:asciiTheme="minorHAnsi" w:hAnsiTheme="minorHAnsi"/>
          <w:spacing w:val="-1"/>
        </w:rPr>
        <w:t>are warnings</w:t>
      </w:r>
      <w:r>
        <w:rPr>
          <w:rFonts w:asciiTheme="minorHAnsi" w:hAnsiTheme="minorHAnsi"/>
          <w:spacing w:val="17"/>
          <w:w w:val="101"/>
        </w:rPr>
        <w:t xml:space="preserve"> </w:t>
      </w:r>
      <w:r>
        <w:rPr>
          <w:rFonts w:asciiTheme="minorHAnsi" w:hAnsiTheme="minorHAnsi"/>
          <w:spacing w:val="-1"/>
        </w:rPr>
        <w:t>on thresholds,</w:t>
      </w:r>
      <w:r>
        <w:rPr>
          <w:rFonts w:asciiTheme="minorHAnsi" w:hAnsiTheme="minorHAnsi"/>
          <w:spacing w:val="24"/>
          <w:w w:val="101"/>
        </w:rPr>
        <w:t xml:space="preserve"> </w:t>
      </w:r>
      <w:r>
        <w:rPr>
          <w:rFonts w:asciiTheme="minorHAnsi" w:hAnsiTheme="minorHAnsi"/>
          <w:spacing w:val="-1"/>
        </w:rPr>
        <w:t>beams,</w:t>
      </w:r>
      <w:r>
        <w:rPr>
          <w:rFonts w:asciiTheme="minorHAnsi" w:hAnsiTheme="minorHAnsi"/>
          <w:spacing w:val="22"/>
        </w:rPr>
        <w:t xml:space="preserve"> </w:t>
      </w:r>
      <w:r>
        <w:rPr>
          <w:rFonts w:asciiTheme="minorHAnsi" w:hAnsiTheme="minorHAnsi"/>
          <w:spacing w:val="-1"/>
        </w:rPr>
        <w:t>machine</w:t>
      </w:r>
      <w:r>
        <w:rPr>
          <w:rFonts w:asciiTheme="minorHAnsi" w:hAnsiTheme="minorHAnsi"/>
          <w:spacing w:val="15"/>
          <w:w w:val="101"/>
        </w:rPr>
        <w:t xml:space="preserve"> </w:t>
      </w:r>
      <w:r>
        <w:rPr>
          <w:rFonts w:asciiTheme="minorHAnsi" w:hAnsiTheme="minorHAnsi"/>
          <w:spacing w:val="-1"/>
        </w:rPr>
        <w:t>components,</w:t>
      </w:r>
      <w:r>
        <w:rPr>
          <w:rFonts w:asciiTheme="minorHAnsi" w:hAnsiTheme="minorHAnsi"/>
          <w:spacing w:val="15"/>
          <w:w w:val="101"/>
        </w:rPr>
        <w:t xml:space="preserve"> </w:t>
      </w:r>
      <w:r>
        <w:rPr>
          <w:rFonts w:asciiTheme="minorHAnsi" w:hAnsiTheme="minorHAnsi"/>
          <w:spacing w:val="-1"/>
        </w:rPr>
        <w:t>etc.</w:t>
      </w:r>
      <w:r>
        <w:rPr>
          <w:rFonts w:asciiTheme="minorHAnsi" w:hAnsiTheme="minorHAnsi"/>
          <w:spacing w:val="11"/>
        </w:rPr>
        <w:t xml:space="preserve"> </w:t>
      </w:r>
      <w:r>
        <w:rPr>
          <w:rFonts w:asciiTheme="minorHAnsi" w:hAnsiTheme="minorHAnsi"/>
          <w:spacing w:val="-1"/>
        </w:rPr>
        <w:t>which</w:t>
      </w:r>
      <w:r>
        <w:rPr>
          <w:rFonts w:asciiTheme="minorHAnsi" w:hAnsiTheme="minorHAnsi"/>
          <w:spacing w:val="21"/>
        </w:rPr>
        <w:t xml:space="preserve"> </w:t>
      </w:r>
      <w:r>
        <w:rPr>
          <w:rFonts w:asciiTheme="minorHAnsi" w:hAnsiTheme="minorHAnsi"/>
          <w:spacing w:val="-1"/>
        </w:rPr>
        <w:t>mi</w:t>
      </w:r>
      <w:r>
        <w:rPr>
          <w:rFonts w:asciiTheme="minorHAnsi" w:hAnsiTheme="minorHAnsi"/>
          <w:spacing w:val="-2"/>
        </w:rPr>
        <w:t>ght</w:t>
      </w:r>
      <w:r>
        <w:rPr>
          <w:rFonts w:asciiTheme="minorHAnsi" w:hAnsiTheme="minorHAnsi"/>
          <w:spacing w:val="18"/>
        </w:rPr>
        <w:t xml:space="preserve"> </w:t>
      </w:r>
      <w:r>
        <w:rPr>
          <w:rFonts w:asciiTheme="minorHAnsi" w:hAnsiTheme="minorHAnsi"/>
          <w:spacing w:val="-2"/>
        </w:rPr>
        <w:t>cause</w:t>
      </w:r>
      <w:r>
        <w:rPr>
          <w:rFonts w:asciiTheme="minorHAnsi" w:hAnsiTheme="minorHAnsi"/>
          <w:spacing w:val="23"/>
        </w:rPr>
        <w:t xml:space="preserve"> </w:t>
      </w:r>
      <w:r>
        <w:rPr>
          <w:rFonts w:asciiTheme="minorHAnsi" w:hAnsiTheme="minorHAnsi"/>
          <w:spacing w:val="-2"/>
        </w:rPr>
        <w:t>injury</w:t>
      </w:r>
      <w:r>
        <w:rPr>
          <w:rFonts w:asciiTheme="minorHAnsi" w:hAnsiTheme="minorHAnsi"/>
        </w:rPr>
        <w:t xml:space="preserve"> </w:t>
      </w:r>
      <w:r>
        <w:rPr>
          <w:rFonts w:asciiTheme="minorHAnsi" w:hAnsiTheme="minorHAnsi"/>
          <w:spacing w:val="-2"/>
        </w:rPr>
        <w:t>or where</w:t>
      </w:r>
      <w:r>
        <w:rPr>
          <w:rFonts w:asciiTheme="minorHAnsi" w:hAnsiTheme="minorHAnsi"/>
          <w:spacing w:val="27"/>
        </w:rPr>
        <w:t xml:space="preserve"> </w:t>
      </w:r>
      <w:r>
        <w:rPr>
          <w:rFonts w:asciiTheme="minorHAnsi" w:hAnsiTheme="minorHAnsi"/>
          <w:spacing w:val="-2"/>
        </w:rPr>
        <w:t>people</w:t>
      </w:r>
      <w:r>
        <w:rPr>
          <w:rFonts w:asciiTheme="minorHAnsi" w:hAnsiTheme="minorHAnsi"/>
          <w:spacing w:val="15"/>
          <w:w w:val="101"/>
        </w:rPr>
        <w:t xml:space="preserve"> </w:t>
      </w:r>
      <w:r>
        <w:rPr>
          <w:rFonts w:asciiTheme="minorHAnsi" w:hAnsiTheme="minorHAnsi"/>
          <w:spacing w:val="-2"/>
        </w:rPr>
        <w:t>may stumble.</w:t>
      </w:r>
    </w:p>
    <w:p w14:paraId="066485C9" w14:textId="77777777" w:rsidR="000F72C1" w:rsidRDefault="000F72C1">
      <w:pPr>
        <w:spacing w:line="233" w:lineRule="auto"/>
        <w:rPr>
          <w:rFonts w:asciiTheme="minorHAnsi" w:hAnsiTheme="minorHAnsi"/>
        </w:rPr>
        <w:sectPr w:rsidR="000F72C1">
          <w:footerReference w:type="default" r:id="rId107"/>
          <w:pgSz w:w="11907" w:h="16839"/>
          <w:pgMar w:top="1139" w:right="21" w:bottom="1495" w:left="878" w:header="6" w:footer="850" w:gutter="0"/>
          <w:cols w:space="720"/>
        </w:sectPr>
      </w:pPr>
    </w:p>
    <w:p w14:paraId="066485CA" w14:textId="77777777" w:rsidR="000F72C1" w:rsidRDefault="0020793E">
      <w:pPr>
        <w:pStyle w:val="BodyText"/>
        <w:spacing w:before="8" w:line="188" w:lineRule="auto"/>
        <w:ind w:left="47"/>
        <w:rPr>
          <w:rFonts w:asciiTheme="minorHAnsi" w:hAnsiTheme="minorHAnsi"/>
        </w:rPr>
      </w:pPr>
      <w:r>
        <w:rPr>
          <w:rFonts w:asciiTheme="minorHAnsi" w:hAnsiTheme="minorHAnsi"/>
          <w:spacing w:val="-1"/>
        </w:rPr>
        <w:t>Information to</w:t>
      </w:r>
      <w:r>
        <w:rPr>
          <w:rFonts w:asciiTheme="minorHAnsi" w:hAnsiTheme="minorHAnsi"/>
          <w:spacing w:val="16"/>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provid</w:t>
      </w:r>
      <w:r>
        <w:rPr>
          <w:rFonts w:asciiTheme="minorHAnsi" w:hAnsiTheme="minorHAnsi"/>
          <w:spacing w:val="-2"/>
        </w:rPr>
        <w:t>ed to visitors</w:t>
      </w:r>
    </w:p>
    <w:p w14:paraId="066485CB" w14:textId="77777777" w:rsidR="000F72C1" w:rsidRDefault="0020793E">
      <w:pPr>
        <w:pStyle w:val="BodyText"/>
        <w:spacing w:before="178" w:line="188" w:lineRule="auto"/>
        <w:ind w:left="46"/>
        <w:rPr>
          <w:rFonts w:asciiTheme="minorHAnsi" w:hAnsiTheme="minorHAnsi"/>
        </w:rPr>
      </w:pPr>
      <w:r>
        <w:rPr>
          <w:rFonts w:asciiTheme="minorHAnsi" w:hAnsiTheme="minorHAnsi"/>
          <w:i/>
          <w:iCs/>
        </w:rPr>
        <w:t>The</w:t>
      </w:r>
      <w:r>
        <w:rPr>
          <w:rFonts w:asciiTheme="minorHAnsi" w:hAnsiTheme="minorHAnsi"/>
          <w:i/>
          <w:iCs/>
          <w:spacing w:val="-20"/>
        </w:rPr>
        <w:t xml:space="preserve"> </w:t>
      </w:r>
      <w:r>
        <w:rPr>
          <w:rFonts w:asciiTheme="minorHAnsi" w:hAnsiTheme="minorHAnsi"/>
          <w:i/>
          <w:iCs/>
        </w:rPr>
        <w:t>following rules apply in the</w:t>
      </w:r>
      <w:r>
        <w:rPr>
          <w:rFonts w:asciiTheme="minorHAnsi" w:hAnsiTheme="minorHAnsi"/>
          <w:i/>
          <w:iCs/>
          <w:spacing w:val="8"/>
        </w:rPr>
        <w:t xml:space="preserve"> </w:t>
      </w:r>
      <w:r>
        <w:rPr>
          <w:rFonts w:asciiTheme="minorHAnsi" w:hAnsiTheme="minorHAnsi"/>
          <w:i/>
          <w:iCs/>
        </w:rPr>
        <w:t>lighth</w:t>
      </w:r>
      <w:r>
        <w:rPr>
          <w:rFonts w:asciiTheme="minorHAnsi" w:hAnsiTheme="minorHAnsi"/>
          <w:i/>
          <w:iCs/>
          <w:spacing w:val="-1"/>
        </w:rPr>
        <w:t>ouse</w:t>
      </w:r>
    </w:p>
    <w:p w14:paraId="066485CC" w14:textId="77777777" w:rsidR="000F72C1" w:rsidRDefault="0020793E">
      <w:pPr>
        <w:pStyle w:val="BodyText"/>
        <w:spacing w:before="135" w:line="364" w:lineRule="exact"/>
        <w:ind w:left="43"/>
        <w:rPr>
          <w:rFonts w:asciiTheme="minorHAnsi" w:hAnsiTheme="minorHAnsi"/>
        </w:rPr>
      </w:pPr>
      <w:r>
        <w:rPr>
          <w:rFonts w:asciiTheme="minorHAnsi" w:eastAsia="Microsoft YaHei" w:hAnsiTheme="minorHAnsi" w:cs="Microsoft YaHei"/>
          <w:spacing w:val="-2"/>
          <w:position w:val="4"/>
          <w:sz w:val="36"/>
          <w:szCs w:val="36"/>
        </w:rPr>
        <w:t>□</w:t>
      </w:r>
      <w:r>
        <w:rPr>
          <w:rFonts w:asciiTheme="minorHAnsi" w:eastAsia="Microsoft YaHei" w:hAnsiTheme="minorHAnsi" w:cs="Microsoft YaHei"/>
          <w:spacing w:val="16"/>
          <w:position w:val="4"/>
          <w:sz w:val="36"/>
          <w:szCs w:val="36"/>
        </w:rPr>
        <w:t xml:space="preserve">    </w:t>
      </w:r>
      <w:r>
        <w:rPr>
          <w:rFonts w:asciiTheme="minorHAnsi" w:hAnsiTheme="minorHAnsi"/>
          <w:spacing w:val="-2"/>
          <w:position w:val="4"/>
        </w:rPr>
        <w:t>Keep to the</w:t>
      </w:r>
      <w:r>
        <w:rPr>
          <w:rFonts w:asciiTheme="minorHAnsi" w:hAnsiTheme="minorHAnsi"/>
          <w:spacing w:val="19"/>
          <w:position w:val="4"/>
        </w:rPr>
        <w:t xml:space="preserve"> </w:t>
      </w:r>
      <w:r>
        <w:rPr>
          <w:rFonts w:asciiTheme="minorHAnsi" w:hAnsiTheme="minorHAnsi"/>
          <w:spacing w:val="-2"/>
          <w:position w:val="4"/>
        </w:rPr>
        <w:t>right on the</w:t>
      </w:r>
      <w:r>
        <w:rPr>
          <w:rFonts w:asciiTheme="minorHAnsi" w:hAnsiTheme="minorHAnsi"/>
          <w:spacing w:val="10"/>
          <w:position w:val="4"/>
        </w:rPr>
        <w:t xml:space="preserve"> </w:t>
      </w:r>
      <w:r>
        <w:rPr>
          <w:rFonts w:asciiTheme="minorHAnsi" w:hAnsiTheme="minorHAnsi"/>
          <w:spacing w:val="-2"/>
          <w:position w:val="4"/>
        </w:rPr>
        <w:t>stairs.</w:t>
      </w:r>
    </w:p>
    <w:p w14:paraId="066485CD" w14:textId="77777777" w:rsidR="000F72C1" w:rsidRDefault="0020793E">
      <w:pPr>
        <w:pStyle w:val="BodyText"/>
        <w:spacing w:before="24" w:line="389" w:lineRule="exact"/>
        <w:ind w:left="43"/>
        <w:rPr>
          <w:rFonts w:asciiTheme="minorHAnsi" w:hAnsiTheme="minorHAnsi"/>
        </w:rPr>
      </w:pPr>
      <w:r>
        <w:rPr>
          <w:rFonts w:asciiTheme="minorHAnsi" w:eastAsia="Microsoft YaHei" w:hAnsiTheme="minorHAnsi" w:cs="Microsoft YaHei"/>
          <w:spacing w:val="-1"/>
          <w:position w:val="12"/>
          <w:sz w:val="36"/>
          <w:szCs w:val="36"/>
        </w:rPr>
        <w:t xml:space="preserve">□    </w:t>
      </w:r>
      <w:r>
        <w:rPr>
          <w:rFonts w:asciiTheme="minorHAnsi" w:hAnsiTheme="minorHAnsi"/>
          <w:spacing w:val="-1"/>
          <w:position w:val="12"/>
        </w:rPr>
        <w:t>Children</w:t>
      </w:r>
      <w:r>
        <w:rPr>
          <w:rFonts w:asciiTheme="minorHAnsi" w:hAnsiTheme="minorHAnsi"/>
          <w:spacing w:val="16"/>
          <w:w w:val="101"/>
          <w:position w:val="12"/>
        </w:rPr>
        <w:t xml:space="preserve"> </w:t>
      </w:r>
      <w:r>
        <w:rPr>
          <w:rFonts w:asciiTheme="minorHAnsi" w:hAnsiTheme="minorHAnsi"/>
          <w:spacing w:val="-1"/>
          <w:position w:val="12"/>
        </w:rPr>
        <w:t>under</w:t>
      </w:r>
      <w:r>
        <w:rPr>
          <w:rFonts w:asciiTheme="minorHAnsi" w:hAnsiTheme="minorHAnsi"/>
          <w:spacing w:val="4"/>
          <w:position w:val="12"/>
        </w:rPr>
        <w:t xml:space="preserve"> </w:t>
      </w:r>
      <w:r>
        <w:rPr>
          <w:rFonts w:asciiTheme="minorHAnsi" w:hAnsiTheme="minorHAnsi"/>
          <w:spacing w:val="-1"/>
          <w:position w:val="12"/>
        </w:rPr>
        <w:t>th</w:t>
      </w:r>
      <w:r>
        <w:rPr>
          <w:rFonts w:asciiTheme="minorHAnsi" w:hAnsiTheme="minorHAnsi"/>
          <w:spacing w:val="-2"/>
          <w:position w:val="12"/>
        </w:rPr>
        <w:t>e</w:t>
      </w:r>
      <w:r>
        <w:rPr>
          <w:rFonts w:asciiTheme="minorHAnsi" w:hAnsiTheme="minorHAnsi"/>
          <w:spacing w:val="11"/>
          <w:position w:val="12"/>
        </w:rPr>
        <w:t xml:space="preserve"> </w:t>
      </w:r>
      <w:r>
        <w:rPr>
          <w:rFonts w:asciiTheme="minorHAnsi" w:hAnsiTheme="minorHAnsi"/>
          <w:spacing w:val="-2"/>
          <w:position w:val="12"/>
        </w:rPr>
        <w:t>age</w:t>
      </w:r>
      <w:r>
        <w:rPr>
          <w:rFonts w:asciiTheme="minorHAnsi" w:hAnsiTheme="minorHAnsi"/>
          <w:spacing w:val="8"/>
          <w:position w:val="12"/>
        </w:rPr>
        <w:t xml:space="preserve"> </w:t>
      </w:r>
      <w:r>
        <w:rPr>
          <w:rFonts w:asciiTheme="minorHAnsi" w:hAnsiTheme="minorHAnsi"/>
          <w:spacing w:val="-2"/>
          <w:position w:val="12"/>
        </w:rPr>
        <w:t>of</w:t>
      </w:r>
      <w:r>
        <w:rPr>
          <w:rFonts w:asciiTheme="minorHAnsi" w:hAnsiTheme="minorHAnsi"/>
          <w:spacing w:val="17"/>
          <w:w w:val="101"/>
          <w:position w:val="12"/>
        </w:rPr>
        <w:t xml:space="preserve"> </w:t>
      </w:r>
      <w:r>
        <w:rPr>
          <w:rFonts w:asciiTheme="minorHAnsi" w:hAnsiTheme="minorHAnsi"/>
          <w:spacing w:val="-2"/>
          <w:position w:val="12"/>
        </w:rPr>
        <w:t>12</w:t>
      </w:r>
      <w:r>
        <w:rPr>
          <w:rFonts w:asciiTheme="minorHAnsi" w:hAnsiTheme="minorHAnsi"/>
          <w:spacing w:val="11"/>
          <w:position w:val="12"/>
        </w:rPr>
        <w:t xml:space="preserve"> </w:t>
      </w:r>
      <w:r>
        <w:rPr>
          <w:rFonts w:asciiTheme="minorHAnsi" w:hAnsiTheme="minorHAnsi"/>
          <w:spacing w:val="-2"/>
          <w:position w:val="12"/>
        </w:rPr>
        <w:t>are</w:t>
      </w:r>
      <w:r>
        <w:rPr>
          <w:rFonts w:asciiTheme="minorHAnsi" w:hAnsiTheme="minorHAnsi"/>
          <w:spacing w:val="9"/>
          <w:position w:val="12"/>
        </w:rPr>
        <w:t xml:space="preserve"> </w:t>
      </w:r>
      <w:r>
        <w:rPr>
          <w:rFonts w:asciiTheme="minorHAnsi" w:hAnsiTheme="minorHAnsi"/>
          <w:spacing w:val="-2"/>
          <w:position w:val="12"/>
        </w:rPr>
        <w:t>allowed</w:t>
      </w:r>
      <w:r>
        <w:rPr>
          <w:rFonts w:asciiTheme="minorHAnsi" w:hAnsiTheme="minorHAnsi"/>
          <w:spacing w:val="7"/>
          <w:position w:val="12"/>
        </w:rPr>
        <w:t xml:space="preserve"> </w:t>
      </w:r>
      <w:r>
        <w:rPr>
          <w:rFonts w:asciiTheme="minorHAnsi" w:hAnsiTheme="minorHAnsi"/>
          <w:spacing w:val="-2"/>
          <w:position w:val="12"/>
        </w:rPr>
        <w:t>only</w:t>
      </w:r>
      <w:r>
        <w:rPr>
          <w:rFonts w:asciiTheme="minorHAnsi" w:hAnsiTheme="minorHAnsi"/>
          <w:spacing w:val="16"/>
          <w:position w:val="12"/>
        </w:rPr>
        <w:t xml:space="preserve"> </w:t>
      </w:r>
      <w:r>
        <w:rPr>
          <w:rFonts w:asciiTheme="minorHAnsi" w:hAnsiTheme="minorHAnsi"/>
          <w:spacing w:val="-2"/>
          <w:position w:val="12"/>
        </w:rPr>
        <w:t>if</w:t>
      </w:r>
      <w:r>
        <w:rPr>
          <w:rFonts w:asciiTheme="minorHAnsi" w:hAnsiTheme="minorHAnsi"/>
          <w:spacing w:val="5"/>
          <w:position w:val="12"/>
        </w:rPr>
        <w:t xml:space="preserve"> </w:t>
      </w:r>
      <w:r>
        <w:rPr>
          <w:rFonts w:asciiTheme="minorHAnsi" w:hAnsiTheme="minorHAnsi"/>
          <w:spacing w:val="-2"/>
          <w:position w:val="12"/>
        </w:rPr>
        <w:t>accompanied</w:t>
      </w:r>
      <w:r>
        <w:rPr>
          <w:rFonts w:asciiTheme="minorHAnsi" w:hAnsiTheme="minorHAnsi"/>
          <w:spacing w:val="17"/>
          <w:position w:val="12"/>
        </w:rPr>
        <w:t xml:space="preserve"> </w:t>
      </w:r>
      <w:r>
        <w:rPr>
          <w:rFonts w:asciiTheme="minorHAnsi" w:hAnsiTheme="minorHAnsi"/>
          <w:spacing w:val="-2"/>
          <w:position w:val="12"/>
        </w:rPr>
        <w:t>by</w:t>
      </w:r>
      <w:r>
        <w:rPr>
          <w:rFonts w:asciiTheme="minorHAnsi" w:hAnsiTheme="minorHAnsi"/>
          <w:spacing w:val="11"/>
          <w:position w:val="12"/>
        </w:rPr>
        <w:t xml:space="preserve"> </w:t>
      </w:r>
      <w:r>
        <w:rPr>
          <w:rFonts w:asciiTheme="minorHAnsi" w:hAnsiTheme="minorHAnsi"/>
          <w:spacing w:val="-2"/>
          <w:position w:val="12"/>
        </w:rPr>
        <w:t>an</w:t>
      </w:r>
      <w:r>
        <w:rPr>
          <w:rFonts w:asciiTheme="minorHAnsi" w:hAnsiTheme="minorHAnsi"/>
          <w:spacing w:val="10"/>
          <w:position w:val="12"/>
        </w:rPr>
        <w:t xml:space="preserve"> </w:t>
      </w:r>
      <w:r>
        <w:rPr>
          <w:rFonts w:asciiTheme="minorHAnsi" w:hAnsiTheme="minorHAnsi"/>
          <w:spacing w:val="-2"/>
          <w:position w:val="12"/>
        </w:rPr>
        <w:t>adult.</w:t>
      </w:r>
    </w:p>
    <w:p w14:paraId="066485CE" w14:textId="77777777" w:rsidR="000F72C1" w:rsidRDefault="0020793E">
      <w:pPr>
        <w:pStyle w:val="BodyText"/>
        <w:spacing w:line="388" w:lineRule="exact"/>
        <w:ind w:left="43"/>
        <w:rPr>
          <w:rFonts w:asciiTheme="minorHAnsi" w:hAnsiTheme="minorHAnsi"/>
        </w:rPr>
      </w:pPr>
      <w:r>
        <w:rPr>
          <w:rFonts w:asciiTheme="minorHAnsi" w:eastAsia="Microsoft YaHei" w:hAnsiTheme="minorHAnsi" w:cs="Microsoft YaHei"/>
          <w:spacing w:val="-1"/>
          <w:position w:val="3"/>
          <w:sz w:val="36"/>
          <w:szCs w:val="36"/>
        </w:rPr>
        <w:t xml:space="preserve">□    </w:t>
      </w:r>
      <w:r>
        <w:rPr>
          <w:rFonts w:asciiTheme="minorHAnsi" w:hAnsiTheme="minorHAnsi"/>
          <w:spacing w:val="-1"/>
          <w:position w:val="3"/>
        </w:rPr>
        <w:t>Small</w:t>
      </w:r>
      <w:r>
        <w:rPr>
          <w:rFonts w:asciiTheme="minorHAnsi" w:hAnsiTheme="minorHAnsi"/>
          <w:spacing w:val="10"/>
          <w:position w:val="3"/>
        </w:rPr>
        <w:t xml:space="preserve"> </w:t>
      </w:r>
      <w:r>
        <w:rPr>
          <w:rFonts w:asciiTheme="minorHAnsi" w:hAnsiTheme="minorHAnsi"/>
          <w:spacing w:val="-1"/>
          <w:position w:val="3"/>
        </w:rPr>
        <w:t>children</w:t>
      </w:r>
      <w:r>
        <w:rPr>
          <w:rFonts w:asciiTheme="minorHAnsi" w:hAnsiTheme="minorHAnsi"/>
          <w:spacing w:val="10"/>
          <w:position w:val="3"/>
        </w:rPr>
        <w:t xml:space="preserve"> </w:t>
      </w:r>
      <w:r>
        <w:rPr>
          <w:rFonts w:asciiTheme="minorHAnsi" w:hAnsiTheme="minorHAnsi"/>
          <w:spacing w:val="-1"/>
          <w:position w:val="3"/>
        </w:rPr>
        <w:t>are</w:t>
      </w:r>
      <w:r>
        <w:rPr>
          <w:rFonts w:asciiTheme="minorHAnsi" w:hAnsiTheme="minorHAnsi"/>
          <w:spacing w:val="17"/>
          <w:w w:val="101"/>
          <w:position w:val="3"/>
        </w:rPr>
        <w:t xml:space="preserve"> </w:t>
      </w:r>
      <w:r>
        <w:rPr>
          <w:rFonts w:asciiTheme="minorHAnsi" w:hAnsiTheme="minorHAnsi"/>
          <w:spacing w:val="-1"/>
          <w:position w:val="3"/>
        </w:rPr>
        <w:t>not</w:t>
      </w:r>
      <w:r>
        <w:rPr>
          <w:rFonts w:asciiTheme="minorHAnsi" w:hAnsiTheme="minorHAnsi"/>
          <w:spacing w:val="4"/>
          <w:position w:val="3"/>
        </w:rPr>
        <w:t xml:space="preserve"> </w:t>
      </w:r>
      <w:r>
        <w:rPr>
          <w:rFonts w:asciiTheme="minorHAnsi" w:hAnsiTheme="minorHAnsi"/>
          <w:spacing w:val="-1"/>
          <w:position w:val="3"/>
        </w:rPr>
        <w:t>to</w:t>
      </w:r>
      <w:r>
        <w:rPr>
          <w:rFonts w:asciiTheme="minorHAnsi" w:hAnsiTheme="minorHAnsi"/>
          <w:spacing w:val="19"/>
          <w:position w:val="3"/>
        </w:rPr>
        <w:t xml:space="preserve"> </w:t>
      </w:r>
      <w:r>
        <w:rPr>
          <w:rFonts w:asciiTheme="minorHAnsi" w:hAnsiTheme="minorHAnsi"/>
          <w:spacing w:val="-1"/>
          <w:position w:val="3"/>
        </w:rPr>
        <w:t>be</w:t>
      </w:r>
      <w:r>
        <w:rPr>
          <w:rFonts w:asciiTheme="minorHAnsi" w:hAnsiTheme="minorHAnsi"/>
          <w:spacing w:val="11"/>
          <w:position w:val="3"/>
        </w:rPr>
        <w:t xml:space="preserve"> </w:t>
      </w:r>
      <w:r>
        <w:rPr>
          <w:rFonts w:asciiTheme="minorHAnsi" w:hAnsiTheme="minorHAnsi"/>
          <w:spacing w:val="-2"/>
          <w:position w:val="3"/>
        </w:rPr>
        <w:t>carried</w:t>
      </w:r>
      <w:r>
        <w:rPr>
          <w:rFonts w:asciiTheme="minorHAnsi" w:hAnsiTheme="minorHAnsi"/>
          <w:spacing w:val="7"/>
          <w:position w:val="3"/>
        </w:rPr>
        <w:t xml:space="preserve"> </w:t>
      </w:r>
      <w:r>
        <w:rPr>
          <w:rFonts w:asciiTheme="minorHAnsi" w:hAnsiTheme="minorHAnsi"/>
          <w:spacing w:val="-2"/>
          <w:position w:val="3"/>
        </w:rPr>
        <w:t>on</w:t>
      </w:r>
      <w:r>
        <w:rPr>
          <w:rFonts w:asciiTheme="minorHAnsi" w:hAnsiTheme="minorHAnsi"/>
          <w:spacing w:val="1"/>
          <w:position w:val="3"/>
        </w:rPr>
        <w:t xml:space="preserve"> </w:t>
      </w:r>
      <w:r>
        <w:rPr>
          <w:rFonts w:asciiTheme="minorHAnsi" w:hAnsiTheme="minorHAnsi"/>
          <w:spacing w:val="-2"/>
          <w:position w:val="3"/>
        </w:rPr>
        <w:t>the</w:t>
      </w:r>
      <w:r>
        <w:rPr>
          <w:rFonts w:asciiTheme="minorHAnsi" w:hAnsiTheme="minorHAnsi"/>
          <w:spacing w:val="17"/>
          <w:w w:val="101"/>
          <w:position w:val="3"/>
        </w:rPr>
        <w:t xml:space="preserve"> </w:t>
      </w:r>
      <w:r>
        <w:rPr>
          <w:rFonts w:asciiTheme="minorHAnsi" w:hAnsiTheme="minorHAnsi"/>
          <w:spacing w:val="-2"/>
          <w:position w:val="3"/>
        </w:rPr>
        <w:t>back</w:t>
      </w:r>
      <w:r>
        <w:rPr>
          <w:rFonts w:asciiTheme="minorHAnsi" w:hAnsiTheme="minorHAnsi"/>
          <w:spacing w:val="11"/>
          <w:position w:val="3"/>
        </w:rPr>
        <w:t xml:space="preserve"> </w:t>
      </w:r>
      <w:r>
        <w:rPr>
          <w:rFonts w:asciiTheme="minorHAnsi" w:hAnsiTheme="minorHAnsi"/>
          <w:spacing w:val="-2"/>
          <w:position w:val="3"/>
        </w:rPr>
        <w:t>or</w:t>
      </w:r>
      <w:r>
        <w:rPr>
          <w:rFonts w:asciiTheme="minorHAnsi" w:hAnsiTheme="minorHAnsi"/>
          <w:spacing w:val="9"/>
          <w:position w:val="3"/>
        </w:rPr>
        <w:t xml:space="preserve"> </w:t>
      </w:r>
      <w:r>
        <w:rPr>
          <w:rFonts w:asciiTheme="minorHAnsi" w:hAnsiTheme="minorHAnsi"/>
          <w:spacing w:val="-2"/>
          <w:position w:val="3"/>
        </w:rPr>
        <w:t>shoulders.</w:t>
      </w:r>
    </w:p>
    <w:p w14:paraId="066485CF" w14:textId="77777777" w:rsidR="000F72C1" w:rsidRDefault="0020793E">
      <w:pPr>
        <w:pStyle w:val="BodyText"/>
        <w:spacing w:line="389" w:lineRule="exact"/>
        <w:ind w:left="43"/>
        <w:rPr>
          <w:rFonts w:asciiTheme="minorHAnsi" w:hAnsiTheme="minorHAnsi"/>
        </w:rPr>
      </w:pPr>
      <w:r>
        <w:rPr>
          <w:rFonts w:asciiTheme="minorHAnsi" w:eastAsia="Microsoft YaHei" w:hAnsiTheme="minorHAnsi" w:cs="Microsoft YaHei"/>
          <w:spacing w:val="-1"/>
          <w:position w:val="12"/>
          <w:sz w:val="36"/>
          <w:szCs w:val="36"/>
        </w:rPr>
        <w:t>□</w:t>
      </w:r>
      <w:r>
        <w:rPr>
          <w:rFonts w:asciiTheme="minorHAnsi" w:eastAsia="Microsoft YaHei" w:hAnsiTheme="minorHAnsi" w:cs="Microsoft YaHei"/>
          <w:spacing w:val="12"/>
          <w:position w:val="12"/>
          <w:sz w:val="36"/>
          <w:szCs w:val="36"/>
        </w:rPr>
        <w:t xml:space="preserve">    </w:t>
      </w:r>
      <w:r>
        <w:rPr>
          <w:rFonts w:asciiTheme="minorHAnsi" w:hAnsiTheme="minorHAnsi"/>
          <w:spacing w:val="-1"/>
          <w:position w:val="12"/>
        </w:rPr>
        <w:t>Dogs or other</w:t>
      </w:r>
      <w:r>
        <w:rPr>
          <w:rFonts w:asciiTheme="minorHAnsi" w:hAnsiTheme="minorHAnsi"/>
          <w:spacing w:val="17"/>
          <w:w w:val="101"/>
          <w:position w:val="12"/>
        </w:rPr>
        <w:t xml:space="preserve"> </w:t>
      </w:r>
      <w:r>
        <w:rPr>
          <w:rFonts w:asciiTheme="minorHAnsi" w:hAnsiTheme="minorHAnsi"/>
          <w:spacing w:val="-1"/>
          <w:position w:val="12"/>
        </w:rPr>
        <w:t>household</w:t>
      </w:r>
      <w:r>
        <w:rPr>
          <w:rFonts w:asciiTheme="minorHAnsi" w:hAnsiTheme="minorHAnsi"/>
          <w:spacing w:val="16"/>
          <w:w w:val="101"/>
          <w:position w:val="12"/>
        </w:rPr>
        <w:t xml:space="preserve"> </w:t>
      </w:r>
      <w:r>
        <w:rPr>
          <w:rFonts w:asciiTheme="minorHAnsi" w:hAnsiTheme="minorHAnsi"/>
          <w:spacing w:val="-1"/>
          <w:position w:val="12"/>
        </w:rPr>
        <w:t>p</w:t>
      </w:r>
      <w:r>
        <w:rPr>
          <w:rFonts w:asciiTheme="minorHAnsi" w:hAnsiTheme="minorHAnsi"/>
          <w:spacing w:val="-2"/>
          <w:position w:val="12"/>
        </w:rPr>
        <w:t>ets are</w:t>
      </w:r>
      <w:r>
        <w:rPr>
          <w:rFonts w:asciiTheme="minorHAnsi" w:hAnsiTheme="minorHAnsi"/>
          <w:spacing w:val="18"/>
          <w:position w:val="12"/>
        </w:rPr>
        <w:t xml:space="preserve"> </w:t>
      </w:r>
      <w:r>
        <w:rPr>
          <w:rFonts w:asciiTheme="minorHAnsi" w:hAnsiTheme="minorHAnsi"/>
          <w:spacing w:val="-2"/>
          <w:position w:val="12"/>
        </w:rPr>
        <w:t>not allowed</w:t>
      </w:r>
      <w:r>
        <w:rPr>
          <w:rFonts w:asciiTheme="minorHAnsi" w:hAnsiTheme="minorHAnsi"/>
          <w:spacing w:val="12"/>
          <w:position w:val="12"/>
        </w:rPr>
        <w:t xml:space="preserve"> </w:t>
      </w:r>
      <w:r>
        <w:rPr>
          <w:rFonts w:asciiTheme="minorHAnsi" w:hAnsiTheme="minorHAnsi"/>
          <w:spacing w:val="-2"/>
          <w:position w:val="12"/>
        </w:rPr>
        <w:t>in the</w:t>
      </w:r>
      <w:r>
        <w:rPr>
          <w:rFonts w:asciiTheme="minorHAnsi" w:hAnsiTheme="minorHAnsi"/>
          <w:spacing w:val="17"/>
          <w:w w:val="101"/>
          <w:position w:val="12"/>
        </w:rPr>
        <w:t xml:space="preserve"> </w:t>
      </w:r>
      <w:r>
        <w:rPr>
          <w:rFonts w:asciiTheme="minorHAnsi" w:hAnsiTheme="minorHAnsi"/>
          <w:spacing w:val="-2"/>
          <w:position w:val="12"/>
        </w:rPr>
        <w:t>lighthouse.</w:t>
      </w:r>
    </w:p>
    <w:p w14:paraId="066485D0" w14:textId="77777777" w:rsidR="000F72C1" w:rsidRDefault="0020793E">
      <w:pPr>
        <w:pStyle w:val="BodyText"/>
        <w:spacing w:line="363" w:lineRule="exact"/>
        <w:ind w:left="43"/>
        <w:rPr>
          <w:rFonts w:asciiTheme="minorHAnsi" w:hAnsiTheme="minorHAnsi"/>
        </w:rPr>
      </w:pPr>
      <w:r>
        <w:rPr>
          <w:rFonts w:asciiTheme="minorHAnsi" w:eastAsia="Microsoft YaHei" w:hAnsiTheme="minorHAnsi" w:cs="Microsoft YaHei"/>
          <w:spacing w:val="-1"/>
          <w:position w:val="4"/>
          <w:sz w:val="36"/>
          <w:szCs w:val="36"/>
        </w:rPr>
        <w:t>□</w:t>
      </w:r>
      <w:r>
        <w:rPr>
          <w:rFonts w:asciiTheme="minorHAnsi" w:eastAsia="Microsoft YaHei" w:hAnsiTheme="minorHAnsi" w:cs="Microsoft YaHei"/>
          <w:spacing w:val="9"/>
          <w:position w:val="4"/>
          <w:sz w:val="36"/>
          <w:szCs w:val="36"/>
        </w:rPr>
        <w:t xml:space="preserve">    </w:t>
      </w:r>
      <w:r>
        <w:rPr>
          <w:rFonts w:asciiTheme="minorHAnsi" w:hAnsiTheme="minorHAnsi"/>
          <w:spacing w:val="-1"/>
          <w:position w:val="4"/>
        </w:rPr>
        <w:t>Smoking or open fire</w:t>
      </w:r>
      <w:r>
        <w:rPr>
          <w:rFonts w:asciiTheme="minorHAnsi" w:hAnsiTheme="minorHAnsi"/>
          <w:spacing w:val="17"/>
          <w:w w:val="101"/>
          <w:position w:val="4"/>
        </w:rPr>
        <w:t xml:space="preserve"> </w:t>
      </w:r>
      <w:r>
        <w:rPr>
          <w:rFonts w:asciiTheme="minorHAnsi" w:hAnsiTheme="minorHAnsi"/>
          <w:spacing w:val="-1"/>
          <w:position w:val="4"/>
        </w:rPr>
        <w:t>is</w:t>
      </w:r>
      <w:r>
        <w:rPr>
          <w:rFonts w:asciiTheme="minorHAnsi" w:hAnsiTheme="minorHAnsi"/>
          <w:spacing w:val="14"/>
          <w:w w:val="101"/>
          <w:position w:val="4"/>
        </w:rPr>
        <w:t xml:space="preserve"> </w:t>
      </w:r>
      <w:r>
        <w:rPr>
          <w:rFonts w:asciiTheme="minorHAnsi" w:hAnsiTheme="minorHAnsi"/>
          <w:spacing w:val="-1"/>
          <w:position w:val="4"/>
        </w:rPr>
        <w:t>not allowed</w:t>
      </w:r>
      <w:r>
        <w:rPr>
          <w:rFonts w:asciiTheme="minorHAnsi" w:hAnsiTheme="minorHAnsi"/>
          <w:spacing w:val="14"/>
          <w:w w:val="101"/>
          <w:position w:val="4"/>
        </w:rPr>
        <w:t xml:space="preserve"> </w:t>
      </w:r>
      <w:r>
        <w:rPr>
          <w:rFonts w:asciiTheme="minorHAnsi" w:hAnsiTheme="minorHAnsi"/>
          <w:spacing w:val="-1"/>
          <w:position w:val="4"/>
        </w:rPr>
        <w:t>i</w:t>
      </w:r>
      <w:r>
        <w:rPr>
          <w:rFonts w:asciiTheme="minorHAnsi" w:hAnsiTheme="minorHAnsi"/>
          <w:spacing w:val="-2"/>
          <w:position w:val="4"/>
        </w:rPr>
        <w:t>n the</w:t>
      </w:r>
      <w:r>
        <w:rPr>
          <w:rFonts w:asciiTheme="minorHAnsi" w:hAnsiTheme="minorHAnsi"/>
          <w:spacing w:val="17"/>
          <w:w w:val="101"/>
          <w:position w:val="4"/>
        </w:rPr>
        <w:t xml:space="preserve"> </w:t>
      </w:r>
      <w:r>
        <w:rPr>
          <w:rFonts w:asciiTheme="minorHAnsi" w:hAnsiTheme="minorHAnsi"/>
          <w:spacing w:val="-2"/>
          <w:position w:val="4"/>
        </w:rPr>
        <w:t>lighthouse.</w:t>
      </w:r>
    </w:p>
    <w:p w14:paraId="066485D1" w14:textId="77777777" w:rsidR="000F72C1" w:rsidRDefault="0020793E">
      <w:pPr>
        <w:pStyle w:val="BodyText"/>
        <w:spacing w:before="23" w:line="364" w:lineRule="exact"/>
        <w:ind w:left="43"/>
        <w:rPr>
          <w:rFonts w:asciiTheme="minorHAnsi" w:hAnsiTheme="minorHAnsi"/>
        </w:rPr>
      </w:pPr>
      <w:r>
        <w:rPr>
          <w:rFonts w:asciiTheme="minorHAnsi" w:eastAsia="Microsoft YaHei" w:hAnsiTheme="minorHAnsi" w:cs="Microsoft YaHei"/>
          <w:spacing w:val="-1"/>
          <w:position w:val="4"/>
          <w:sz w:val="36"/>
          <w:szCs w:val="36"/>
        </w:rPr>
        <w:t>□</w:t>
      </w:r>
      <w:r>
        <w:rPr>
          <w:rFonts w:asciiTheme="minorHAnsi" w:eastAsia="Microsoft YaHei" w:hAnsiTheme="minorHAnsi" w:cs="Microsoft YaHei"/>
          <w:spacing w:val="12"/>
          <w:position w:val="4"/>
          <w:sz w:val="36"/>
          <w:szCs w:val="36"/>
        </w:rPr>
        <w:t xml:space="preserve">    </w:t>
      </w:r>
      <w:r>
        <w:rPr>
          <w:rFonts w:asciiTheme="minorHAnsi" w:hAnsiTheme="minorHAnsi"/>
          <w:spacing w:val="-1"/>
          <w:position w:val="4"/>
        </w:rPr>
        <w:t>Bottles and thermos flasks are</w:t>
      </w:r>
      <w:r>
        <w:rPr>
          <w:rFonts w:asciiTheme="minorHAnsi" w:hAnsiTheme="minorHAnsi"/>
          <w:spacing w:val="18"/>
          <w:position w:val="4"/>
        </w:rPr>
        <w:t xml:space="preserve"> </w:t>
      </w:r>
      <w:r>
        <w:rPr>
          <w:rFonts w:asciiTheme="minorHAnsi" w:hAnsiTheme="minorHAnsi"/>
          <w:spacing w:val="-1"/>
          <w:position w:val="4"/>
        </w:rPr>
        <w:t>not allowed</w:t>
      </w:r>
      <w:r>
        <w:rPr>
          <w:rFonts w:asciiTheme="minorHAnsi" w:hAnsiTheme="minorHAnsi"/>
          <w:spacing w:val="14"/>
          <w:w w:val="101"/>
          <w:position w:val="4"/>
        </w:rPr>
        <w:t xml:space="preserve"> </w:t>
      </w:r>
      <w:r>
        <w:rPr>
          <w:rFonts w:asciiTheme="minorHAnsi" w:hAnsiTheme="minorHAnsi"/>
          <w:spacing w:val="-1"/>
          <w:position w:val="4"/>
        </w:rPr>
        <w:t>in the</w:t>
      </w:r>
      <w:r>
        <w:rPr>
          <w:rFonts w:asciiTheme="minorHAnsi" w:hAnsiTheme="minorHAnsi"/>
          <w:spacing w:val="17"/>
          <w:w w:val="101"/>
          <w:position w:val="4"/>
        </w:rPr>
        <w:t xml:space="preserve"> </w:t>
      </w:r>
      <w:r>
        <w:rPr>
          <w:rFonts w:asciiTheme="minorHAnsi" w:hAnsiTheme="minorHAnsi"/>
          <w:spacing w:val="-1"/>
          <w:position w:val="4"/>
        </w:rPr>
        <w:t>light</w:t>
      </w:r>
      <w:r>
        <w:rPr>
          <w:rFonts w:asciiTheme="minorHAnsi" w:hAnsiTheme="minorHAnsi"/>
          <w:spacing w:val="-2"/>
          <w:position w:val="4"/>
        </w:rPr>
        <w:t>house.</w:t>
      </w:r>
    </w:p>
    <w:p w14:paraId="066485D2" w14:textId="77777777" w:rsidR="000F72C1" w:rsidRDefault="000F72C1">
      <w:pPr>
        <w:spacing w:line="388" w:lineRule="auto"/>
        <w:rPr>
          <w:rFonts w:asciiTheme="minorHAnsi" w:hAnsiTheme="minorHAnsi"/>
        </w:rPr>
      </w:pPr>
    </w:p>
    <w:p w14:paraId="066485D3" w14:textId="77777777" w:rsidR="000F72C1" w:rsidRDefault="0020793E">
      <w:pPr>
        <w:pStyle w:val="BodyText"/>
        <w:spacing w:before="67" w:line="187" w:lineRule="auto"/>
        <w:ind w:left="47"/>
        <w:rPr>
          <w:rFonts w:asciiTheme="minorHAnsi" w:hAnsiTheme="minorHAnsi"/>
        </w:rPr>
      </w:pPr>
      <w:r>
        <w:rPr>
          <w:rFonts w:asciiTheme="minorHAnsi" w:hAnsiTheme="minorHAnsi"/>
          <w:spacing w:val="-2"/>
        </w:rPr>
        <w:t>Miscellaneous</w:t>
      </w:r>
    </w:p>
    <w:p w14:paraId="066485D4" w14:textId="77777777" w:rsidR="000F72C1" w:rsidRDefault="0020793E">
      <w:pPr>
        <w:pStyle w:val="BodyText"/>
        <w:spacing w:before="179"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lighthouse should</w:t>
      </w:r>
      <w:r>
        <w:rPr>
          <w:rFonts w:asciiTheme="minorHAnsi" w:hAnsiTheme="minorHAnsi"/>
          <w:spacing w:val="16"/>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kept closed</w:t>
      </w:r>
      <w:r>
        <w:rPr>
          <w:rFonts w:asciiTheme="minorHAnsi" w:hAnsiTheme="minorHAnsi"/>
          <w:spacing w:val="14"/>
        </w:rPr>
        <w:t xml:space="preserve"> </w:t>
      </w:r>
      <w:r>
        <w:rPr>
          <w:rFonts w:asciiTheme="minorHAnsi" w:hAnsiTheme="minorHAnsi"/>
          <w:spacing w:val="-1"/>
        </w:rPr>
        <w:t>in case of thunders</w:t>
      </w:r>
      <w:r>
        <w:rPr>
          <w:rFonts w:asciiTheme="minorHAnsi" w:hAnsiTheme="minorHAnsi"/>
          <w:spacing w:val="-2"/>
        </w:rPr>
        <w:t>torms.</w:t>
      </w:r>
    </w:p>
    <w:p w14:paraId="066485D5" w14:textId="77777777" w:rsidR="000F72C1" w:rsidRDefault="000F72C1">
      <w:pPr>
        <w:spacing w:line="248" w:lineRule="auto"/>
        <w:rPr>
          <w:rFonts w:asciiTheme="minorHAnsi" w:hAnsiTheme="minorHAnsi"/>
        </w:rPr>
      </w:pPr>
    </w:p>
    <w:p w14:paraId="066485D6" w14:textId="77777777" w:rsidR="000F72C1" w:rsidRDefault="000F72C1">
      <w:pPr>
        <w:spacing w:line="248" w:lineRule="auto"/>
        <w:rPr>
          <w:rFonts w:asciiTheme="minorHAnsi" w:hAnsiTheme="minorHAnsi"/>
        </w:rPr>
      </w:pPr>
    </w:p>
    <w:p w14:paraId="066485D7" w14:textId="77777777" w:rsidR="000F72C1" w:rsidRDefault="0020793E">
      <w:pPr>
        <w:pStyle w:val="BodyText"/>
        <w:spacing w:before="68" w:line="188" w:lineRule="auto"/>
        <w:ind w:left="47"/>
        <w:rPr>
          <w:rFonts w:asciiTheme="minorHAnsi" w:hAnsiTheme="minorHAnsi"/>
        </w:rPr>
      </w:pPr>
      <w:r>
        <w:rPr>
          <w:rFonts w:asciiTheme="minorHAnsi" w:hAnsiTheme="minorHAnsi"/>
          <w:spacing w:val="-1"/>
        </w:rPr>
        <w:t>Number of visitors</w:t>
      </w:r>
    </w:p>
    <w:p w14:paraId="066485D8" w14:textId="77777777" w:rsidR="000F72C1" w:rsidRDefault="000F72C1">
      <w:pPr>
        <w:spacing w:line="248" w:lineRule="auto"/>
        <w:rPr>
          <w:rFonts w:asciiTheme="minorHAnsi" w:hAnsiTheme="minorHAnsi"/>
        </w:rPr>
      </w:pPr>
    </w:p>
    <w:p w14:paraId="066485D9" w14:textId="77777777" w:rsidR="000F72C1" w:rsidRDefault="000F72C1">
      <w:pPr>
        <w:spacing w:line="249" w:lineRule="auto"/>
        <w:rPr>
          <w:rFonts w:asciiTheme="minorHAnsi" w:hAnsiTheme="minorHAnsi"/>
        </w:rPr>
      </w:pPr>
    </w:p>
    <w:p w14:paraId="066485DA" w14:textId="77777777" w:rsidR="000F72C1" w:rsidRDefault="0020793E">
      <w:pPr>
        <w:pStyle w:val="BodyText"/>
        <w:spacing w:before="67" w:line="188" w:lineRule="auto"/>
        <w:ind w:left="36"/>
        <w:rPr>
          <w:rFonts w:asciiTheme="minorHAnsi" w:hAnsiTheme="minorHAnsi"/>
        </w:rPr>
      </w:pPr>
      <w:r>
        <w:rPr>
          <w:rFonts w:asciiTheme="minorHAnsi" w:hAnsiTheme="minorHAnsi"/>
          <w:spacing w:val="-1"/>
        </w:rPr>
        <w:t>Statement of the</w:t>
      </w:r>
      <w:r>
        <w:rPr>
          <w:rFonts w:asciiTheme="minorHAnsi" w:hAnsiTheme="minorHAnsi"/>
          <w:spacing w:val="28"/>
          <w:w w:val="101"/>
        </w:rPr>
        <w:t xml:space="preserve"> </w:t>
      </w:r>
      <w:r>
        <w:rPr>
          <w:rFonts w:asciiTheme="minorHAnsi" w:hAnsiTheme="minorHAnsi"/>
          <w:spacing w:val="-1"/>
        </w:rPr>
        <w:t>number of visitors during the exhibition</w:t>
      </w:r>
      <w:r>
        <w:rPr>
          <w:rFonts w:asciiTheme="minorHAnsi" w:hAnsiTheme="minorHAnsi"/>
          <w:spacing w:val="9"/>
        </w:rPr>
        <w:t xml:space="preserve"> </w:t>
      </w:r>
      <w:r>
        <w:rPr>
          <w:rFonts w:asciiTheme="minorHAnsi" w:hAnsiTheme="minorHAnsi"/>
          <w:spacing w:val="-1"/>
        </w:rPr>
        <w:t>season</w:t>
      </w:r>
      <w:r>
        <w:rPr>
          <w:rFonts w:asciiTheme="minorHAnsi" w:hAnsiTheme="minorHAnsi"/>
          <w:spacing w:val="14"/>
        </w:rPr>
        <w:t xml:space="preserve"> </w:t>
      </w:r>
      <w:r>
        <w:rPr>
          <w:rFonts w:asciiTheme="minorHAnsi" w:hAnsiTheme="minorHAnsi"/>
          <w:spacing w:val="-1"/>
        </w:rPr>
        <w:t>in</w:t>
      </w:r>
      <w:r>
        <w:rPr>
          <w:rFonts w:asciiTheme="minorHAnsi" w:hAnsiTheme="minorHAnsi"/>
          <w:spacing w:val="1"/>
        </w:rPr>
        <w:t xml:space="preserve"> </w:t>
      </w:r>
      <w:r>
        <w:rPr>
          <w:rFonts w:asciiTheme="minorHAnsi" w:hAnsiTheme="minorHAnsi"/>
          <w:spacing w:val="-1"/>
        </w:rPr>
        <w:t>year</w:t>
      </w:r>
      <w:r>
        <w:rPr>
          <w:rFonts w:asciiTheme="minorHAnsi" w:hAnsiTheme="minorHAnsi"/>
          <w:spacing w:val="14"/>
          <w:w w:val="101"/>
        </w:rPr>
        <w:t xml:space="preserve"> </w:t>
      </w:r>
      <w:r>
        <w:rPr>
          <w:rFonts w:asciiTheme="minorHAnsi" w:hAnsiTheme="minorHAnsi"/>
          <w:spacing w:val="-1"/>
        </w:rPr>
        <w:t>……………</w:t>
      </w:r>
    </w:p>
    <w:p w14:paraId="066485DB" w14:textId="77777777" w:rsidR="000F72C1" w:rsidRDefault="000F72C1">
      <w:pPr>
        <w:spacing w:line="248" w:lineRule="auto"/>
        <w:rPr>
          <w:rFonts w:asciiTheme="minorHAnsi" w:hAnsiTheme="minorHAnsi"/>
        </w:rPr>
      </w:pPr>
    </w:p>
    <w:p w14:paraId="066485DC" w14:textId="77777777" w:rsidR="000F72C1" w:rsidRDefault="000F72C1">
      <w:pPr>
        <w:spacing w:line="249" w:lineRule="auto"/>
        <w:rPr>
          <w:rFonts w:asciiTheme="minorHAnsi" w:hAnsiTheme="minorHAnsi"/>
        </w:rPr>
      </w:pPr>
    </w:p>
    <w:p w14:paraId="066485DD" w14:textId="77777777" w:rsidR="000F72C1" w:rsidRDefault="0020793E">
      <w:pPr>
        <w:pStyle w:val="BodyText"/>
        <w:spacing w:before="68" w:line="188" w:lineRule="auto"/>
        <w:ind w:left="47"/>
        <w:rPr>
          <w:rFonts w:asciiTheme="minorHAnsi" w:hAnsiTheme="minorHAnsi"/>
        </w:rPr>
      </w:pPr>
      <w:r>
        <w:rPr>
          <w:rFonts w:asciiTheme="minorHAnsi" w:hAnsiTheme="minorHAnsi"/>
          <w:spacing w:val="-2"/>
        </w:rPr>
        <w:t>Number of visitors,</w:t>
      </w:r>
      <w:r>
        <w:rPr>
          <w:rFonts w:asciiTheme="minorHAnsi" w:hAnsiTheme="minorHAnsi"/>
          <w:spacing w:val="17"/>
          <w:w w:val="101"/>
        </w:rPr>
        <w:t xml:space="preserve"> </w:t>
      </w:r>
      <w:r>
        <w:rPr>
          <w:rFonts w:asciiTheme="minorHAnsi" w:hAnsiTheme="minorHAnsi"/>
          <w:spacing w:val="-2"/>
        </w:rPr>
        <w:t>May</w:t>
      </w:r>
      <w:r>
        <w:rPr>
          <w:rFonts w:asciiTheme="minorHAnsi" w:hAnsiTheme="minorHAnsi"/>
          <w:spacing w:val="15"/>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               Number of visitors,</w:t>
      </w:r>
      <w:r>
        <w:rPr>
          <w:rFonts w:asciiTheme="minorHAnsi" w:hAnsiTheme="minorHAnsi"/>
          <w:spacing w:val="1"/>
        </w:rPr>
        <w:t xml:space="preserve"> </w:t>
      </w:r>
      <w:r>
        <w:rPr>
          <w:rFonts w:asciiTheme="minorHAnsi" w:hAnsiTheme="minorHAnsi"/>
          <w:spacing w:val="-2"/>
        </w:rPr>
        <w:t>June</w:t>
      </w:r>
      <w:r>
        <w:rPr>
          <w:rFonts w:asciiTheme="minorHAnsi" w:hAnsiTheme="minorHAnsi"/>
          <w:spacing w:val="15"/>
          <w:w w:val="101"/>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3"/>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 xml:space="preserve">.. </w:t>
      </w:r>
      <w:r>
        <w:rPr>
          <w:rFonts w:asciiTheme="minorHAnsi" w:hAnsiTheme="minorHAnsi"/>
          <w:spacing w:val="-3"/>
        </w:rPr>
        <w:t xml:space="preserve">            Number</w:t>
      </w:r>
      <w:r>
        <w:rPr>
          <w:rFonts w:asciiTheme="minorHAnsi" w:hAnsiTheme="minorHAnsi"/>
          <w:spacing w:val="8"/>
        </w:rPr>
        <w:t xml:space="preserve"> </w:t>
      </w:r>
      <w:r>
        <w:rPr>
          <w:rFonts w:asciiTheme="minorHAnsi" w:hAnsiTheme="minorHAnsi"/>
          <w:spacing w:val="-3"/>
        </w:rPr>
        <w:t>of</w:t>
      </w:r>
      <w:r>
        <w:rPr>
          <w:rFonts w:asciiTheme="minorHAnsi" w:hAnsiTheme="minorHAnsi"/>
          <w:spacing w:val="-1"/>
        </w:rPr>
        <w:t xml:space="preserve"> </w:t>
      </w:r>
      <w:r>
        <w:rPr>
          <w:rFonts w:asciiTheme="minorHAnsi" w:hAnsiTheme="minorHAnsi"/>
          <w:spacing w:val="-3"/>
        </w:rPr>
        <w:t>visitors,</w:t>
      </w:r>
      <w:r>
        <w:rPr>
          <w:rFonts w:asciiTheme="minorHAnsi" w:hAnsiTheme="minorHAnsi"/>
          <w:spacing w:val="2"/>
        </w:rPr>
        <w:t xml:space="preserve"> </w:t>
      </w:r>
      <w:r>
        <w:rPr>
          <w:rFonts w:asciiTheme="minorHAnsi" w:hAnsiTheme="minorHAnsi"/>
          <w:spacing w:val="-3"/>
        </w:rPr>
        <w:t>July</w:t>
      </w:r>
      <w:r>
        <w:rPr>
          <w:rFonts w:asciiTheme="minorHAnsi" w:hAnsiTheme="minorHAnsi"/>
          <w:spacing w:val="15"/>
        </w:rPr>
        <w:t xml:space="preserve"> </w:t>
      </w:r>
      <w:r>
        <w:rPr>
          <w:rFonts w:asciiTheme="minorHAnsi" w:hAnsiTheme="minorHAnsi"/>
          <w:spacing w:val="-3"/>
        </w:rPr>
        <w:t>…</w:t>
      </w:r>
      <w:r>
        <w:rPr>
          <w:rFonts w:asciiTheme="minorHAnsi" w:hAnsiTheme="minorHAnsi"/>
          <w:spacing w:val="-35"/>
        </w:rPr>
        <w:t xml:space="preserve"> </w:t>
      </w:r>
      <w:r>
        <w:rPr>
          <w:rFonts w:asciiTheme="minorHAnsi" w:hAnsiTheme="minorHAnsi"/>
          <w:spacing w:val="-3"/>
        </w:rPr>
        <w:t>…</w:t>
      </w:r>
      <w:r>
        <w:rPr>
          <w:rFonts w:asciiTheme="minorHAnsi" w:hAnsiTheme="minorHAnsi"/>
          <w:spacing w:val="-35"/>
        </w:rPr>
        <w:t xml:space="preserve"> </w:t>
      </w:r>
      <w:r>
        <w:rPr>
          <w:rFonts w:asciiTheme="minorHAnsi" w:hAnsiTheme="minorHAnsi"/>
          <w:spacing w:val="-3"/>
        </w:rPr>
        <w:t>…</w:t>
      </w:r>
      <w:r>
        <w:rPr>
          <w:rFonts w:asciiTheme="minorHAnsi" w:hAnsiTheme="minorHAnsi"/>
          <w:spacing w:val="-32"/>
        </w:rPr>
        <w:t xml:space="preserve"> </w:t>
      </w:r>
      <w:r>
        <w:rPr>
          <w:rFonts w:asciiTheme="minorHAnsi" w:hAnsiTheme="minorHAnsi"/>
          <w:spacing w:val="-3"/>
        </w:rPr>
        <w:t>..</w:t>
      </w:r>
    </w:p>
    <w:p w14:paraId="066485DE" w14:textId="77777777" w:rsidR="000F72C1" w:rsidRDefault="000F72C1">
      <w:pPr>
        <w:spacing w:line="247" w:lineRule="auto"/>
        <w:rPr>
          <w:rFonts w:asciiTheme="minorHAnsi" w:hAnsiTheme="minorHAnsi"/>
        </w:rPr>
      </w:pPr>
    </w:p>
    <w:p w14:paraId="066485DF" w14:textId="77777777" w:rsidR="000F72C1" w:rsidRDefault="000F72C1">
      <w:pPr>
        <w:spacing w:line="247" w:lineRule="auto"/>
        <w:rPr>
          <w:rFonts w:asciiTheme="minorHAnsi" w:hAnsiTheme="minorHAnsi"/>
        </w:rPr>
      </w:pPr>
    </w:p>
    <w:p w14:paraId="066485E0" w14:textId="77777777" w:rsidR="000F72C1" w:rsidRDefault="0020793E">
      <w:pPr>
        <w:pStyle w:val="BodyText"/>
        <w:spacing w:before="67" w:line="188" w:lineRule="auto"/>
        <w:ind w:left="47"/>
        <w:rPr>
          <w:rFonts w:asciiTheme="minorHAnsi" w:hAnsiTheme="minorHAnsi"/>
        </w:rPr>
      </w:pPr>
      <w:r>
        <w:rPr>
          <w:rFonts w:asciiTheme="minorHAnsi" w:hAnsiTheme="minorHAnsi"/>
          <w:spacing w:val="-1"/>
        </w:rPr>
        <w:t>Number of visitors, Aug.</w:t>
      </w:r>
      <w:r>
        <w:rPr>
          <w:rFonts w:asciiTheme="minorHAnsi" w:hAnsiTheme="minorHAnsi"/>
          <w:spacing w:val="14"/>
          <w:w w:val="101"/>
        </w:rPr>
        <w:t xml:space="preserve"> </w:t>
      </w:r>
      <w:r>
        <w:rPr>
          <w:rFonts w:asciiTheme="minorHAnsi" w:hAnsiTheme="minorHAnsi"/>
          <w:spacing w:val="-1"/>
        </w:rPr>
        <w:t xml:space="preserve">………   </w:t>
      </w:r>
      <w:r>
        <w:rPr>
          <w:rFonts w:asciiTheme="minorHAnsi" w:hAnsiTheme="minorHAnsi"/>
          <w:spacing w:val="-2"/>
        </w:rPr>
        <w:t xml:space="preserve">            Number of visitors,</w:t>
      </w:r>
      <w:r>
        <w:rPr>
          <w:rFonts w:asciiTheme="minorHAnsi" w:hAnsiTheme="minorHAnsi"/>
          <w:spacing w:val="8"/>
        </w:rPr>
        <w:t xml:space="preserve"> </w:t>
      </w:r>
      <w:r>
        <w:rPr>
          <w:rFonts w:asciiTheme="minorHAnsi" w:hAnsiTheme="minorHAnsi"/>
          <w:spacing w:val="-2"/>
        </w:rPr>
        <w:t>Sept.</w:t>
      </w:r>
      <w:r>
        <w:rPr>
          <w:rFonts w:asciiTheme="minorHAnsi" w:hAnsiTheme="minorHAnsi"/>
          <w:spacing w:val="16"/>
          <w:w w:val="101"/>
        </w:rPr>
        <w:t xml:space="preserve"> </w:t>
      </w:r>
      <w:r>
        <w:rPr>
          <w:rFonts w:asciiTheme="minorHAnsi" w:hAnsiTheme="minorHAnsi"/>
          <w:spacing w:val="-2"/>
        </w:rPr>
        <w:t>………               Number of visitors,</w:t>
      </w:r>
      <w:r>
        <w:rPr>
          <w:rFonts w:asciiTheme="minorHAnsi" w:hAnsiTheme="minorHAnsi"/>
          <w:spacing w:val="11"/>
        </w:rPr>
        <w:t xml:space="preserve"> </w:t>
      </w:r>
      <w:r>
        <w:rPr>
          <w:rFonts w:asciiTheme="minorHAnsi" w:hAnsiTheme="minorHAnsi"/>
          <w:spacing w:val="-2"/>
        </w:rPr>
        <w:t>Oct.</w:t>
      </w:r>
      <w:r>
        <w:rPr>
          <w:rFonts w:asciiTheme="minorHAnsi" w:hAnsiTheme="minorHAnsi"/>
          <w:spacing w:val="14"/>
          <w:w w:val="101"/>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3"/>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w:t>
      </w:r>
    </w:p>
    <w:p w14:paraId="066485E1" w14:textId="77777777" w:rsidR="000F72C1" w:rsidRDefault="000F72C1">
      <w:pPr>
        <w:spacing w:line="248" w:lineRule="auto"/>
        <w:rPr>
          <w:rFonts w:asciiTheme="minorHAnsi" w:hAnsiTheme="minorHAnsi"/>
        </w:rPr>
      </w:pPr>
    </w:p>
    <w:p w14:paraId="066485E2" w14:textId="77777777" w:rsidR="000F72C1" w:rsidRDefault="000F72C1">
      <w:pPr>
        <w:spacing w:line="248" w:lineRule="auto"/>
        <w:rPr>
          <w:rFonts w:asciiTheme="minorHAnsi" w:hAnsiTheme="minorHAnsi"/>
        </w:rPr>
      </w:pPr>
    </w:p>
    <w:p w14:paraId="066485E3" w14:textId="77777777" w:rsidR="000F72C1" w:rsidRDefault="0020793E">
      <w:pPr>
        <w:pStyle w:val="BodyText"/>
        <w:spacing w:before="68" w:line="188" w:lineRule="auto"/>
        <w:ind w:left="47"/>
        <w:rPr>
          <w:rFonts w:asciiTheme="minorHAnsi" w:hAnsiTheme="minorHAnsi"/>
        </w:rPr>
      </w:pPr>
      <w:r>
        <w:rPr>
          <w:rFonts w:asciiTheme="minorHAnsi" w:hAnsiTheme="minorHAnsi"/>
          <w:spacing w:val="-1"/>
        </w:rPr>
        <w:t>Number of visitors at other times</w:t>
      </w:r>
      <w:r>
        <w:rPr>
          <w:rFonts w:asciiTheme="minorHAnsi" w:hAnsiTheme="minorHAnsi"/>
          <w:spacing w:val="14"/>
          <w:w w:val="101"/>
        </w:rPr>
        <w:t xml:space="preserve"> </w:t>
      </w:r>
      <w:r>
        <w:rPr>
          <w:rFonts w:asciiTheme="minorHAnsi" w:hAnsiTheme="minorHAnsi"/>
          <w:spacing w:val="-1"/>
        </w:rPr>
        <w:t xml:space="preserve">………                                </w:t>
      </w:r>
      <w:r>
        <w:rPr>
          <w:rFonts w:asciiTheme="minorHAnsi" w:hAnsiTheme="minorHAnsi"/>
          <w:spacing w:val="-2"/>
        </w:rPr>
        <w:t xml:space="preserve">                                     Total</w:t>
      </w:r>
      <w:r>
        <w:rPr>
          <w:rFonts w:asciiTheme="minorHAnsi" w:hAnsiTheme="minorHAnsi"/>
          <w:spacing w:val="14"/>
          <w:w w:val="101"/>
        </w:rPr>
        <w:t xml:space="preserve"> </w:t>
      </w:r>
      <w:r>
        <w:rPr>
          <w:rFonts w:asciiTheme="minorHAnsi" w:hAnsiTheme="minorHAnsi"/>
          <w:spacing w:val="-2"/>
        </w:rPr>
        <w:t>number of visitors</w:t>
      </w:r>
      <w:r>
        <w:rPr>
          <w:rFonts w:asciiTheme="minorHAnsi" w:hAnsiTheme="minorHAnsi"/>
          <w:spacing w:val="14"/>
          <w:w w:val="101"/>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3"/>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w:t>
      </w:r>
    </w:p>
    <w:p w14:paraId="066485E4" w14:textId="77777777" w:rsidR="000F72C1" w:rsidRDefault="000F72C1">
      <w:pPr>
        <w:spacing w:line="294" w:lineRule="auto"/>
        <w:rPr>
          <w:rFonts w:asciiTheme="minorHAnsi" w:hAnsiTheme="minorHAnsi"/>
        </w:rPr>
      </w:pPr>
    </w:p>
    <w:p w14:paraId="066485E5" w14:textId="77777777" w:rsidR="000F72C1" w:rsidRDefault="000F72C1">
      <w:pPr>
        <w:spacing w:line="294" w:lineRule="auto"/>
        <w:rPr>
          <w:rFonts w:asciiTheme="minorHAnsi" w:hAnsiTheme="minorHAnsi"/>
        </w:rPr>
      </w:pPr>
    </w:p>
    <w:p w14:paraId="066485E6" w14:textId="77777777" w:rsidR="000F72C1" w:rsidRDefault="000F72C1">
      <w:pPr>
        <w:spacing w:line="295" w:lineRule="auto"/>
        <w:rPr>
          <w:rFonts w:asciiTheme="minorHAnsi" w:hAnsiTheme="minorHAnsi"/>
        </w:rPr>
      </w:pPr>
    </w:p>
    <w:p w14:paraId="066485E7" w14:textId="77777777" w:rsidR="000F72C1" w:rsidRDefault="0020793E">
      <w:pPr>
        <w:pStyle w:val="BodyText"/>
        <w:spacing w:before="68" w:line="188" w:lineRule="auto"/>
        <w:ind w:left="30"/>
        <w:rPr>
          <w:rFonts w:asciiTheme="minorHAnsi" w:hAnsiTheme="minorHAnsi"/>
        </w:rPr>
      </w:pPr>
      <w:r>
        <w:rPr>
          <w:rFonts w:asciiTheme="minorHAnsi" w:hAnsiTheme="minorHAnsi"/>
          <w:spacing w:val="-1"/>
        </w:rPr>
        <w:t>The above</w:t>
      </w:r>
      <w:r>
        <w:rPr>
          <w:rFonts w:asciiTheme="minorHAnsi" w:hAnsiTheme="minorHAnsi"/>
          <w:spacing w:val="16"/>
        </w:rPr>
        <w:t xml:space="preserve"> </w:t>
      </w:r>
      <w:r>
        <w:rPr>
          <w:rFonts w:asciiTheme="minorHAnsi" w:hAnsiTheme="minorHAnsi"/>
          <w:spacing w:val="-1"/>
        </w:rPr>
        <w:t>measures and checks</w:t>
      </w:r>
      <w:r>
        <w:rPr>
          <w:rFonts w:asciiTheme="minorHAnsi" w:hAnsiTheme="minorHAnsi"/>
          <w:spacing w:val="17"/>
        </w:rPr>
        <w:t xml:space="preserve"> </w:t>
      </w:r>
      <w:r>
        <w:rPr>
          <w:rFonts w:asciiTheme="minorHAnsi" w:hAnsiTheme="minorHAnsi"/>
          <w:spacing w:val="-1"/>
        </w:rPr>
        <w:t>have</w:t>
      </w:r>
      <w:r>
        <w:rPr>
          <w:rFonts w:asciiTheme="minorHAnsi" w:hAnsiTheme="minorHAnsi"/>
          <w:spacing w:val="17"/>
          <w:w w:val="101"/>
        </w:rPr>
        <w:t xml:space="preserve"> </w:t>
      </w:r>
      <w:r>
        <w:rPr>
          <w:rFonts w:asciiTheme="minorHAnsi" w:hAnsiTheme="minorHAnsi"/>
          <w:spacing w:val="-1"/>
        </w:rPr>
        <w:t>bee</w:t>
      </w:r>
      <w:r>
        <w:rPr>
          <w:rFonts w:asciiTheme="minorHAnsi" w:hAnsiTheme="minorHAnsi"/>
          <w:spacing w:val="-2"/>
        </w:rPr>
        <w:t>n</w:t>
      </w:r>
      <w:r>
        <w:rPr>
          <w:rFonts w:asciiTheme="minorHAnsi" w:hAnsiTheme="minorHAnsi"/>
          <w:spacing w:val="14"/>
          <w:w w:val="101"/>
        </w:rPr>
        <w:t xml:space="preserve"> </w:t>
      </w:r>
      <w:r>
        <w:rPr>
          <w:rFonts w:asciiTheme="minorHAnsi" w:hAnsiTheme="minorHAnsi"/>
          <w:spacing w:val="-2"/>
        </w:rPr>
        <w:t>made and will</w:t>
      </w:r>
      <w:r>
        <w:rPr>
          <w:rFonts w:asciiTheme="minorHAnsi" w:hAnsiTheme="minorHAnsi"/>
          <w:spacing w:val="17"/>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applied</w:t>
      </w:r>
      <w:r>
        <w:rPr>
          <w:rFonts w:asciiTheme="minorHAnsi" w:hAnsiTheme="minorHAnsi"/>
          <w:spacing w:val="7"/>
        </w:rPr>
        <w:t xml:space="preserve"> </w:t>
      </w:r>
      <w:r>
        <w:rPr>
          <w:rFonts w:asciiTheme="minorHAnsi" w:hAnsiTheme="minorHAnsi"/>
          <w:spacing w:val="-2"/>
        </w:rPr>
        <w:t>at</w:t>
      </w:r>
      <w:r>
        <w:rPr>
          <w:rFonts w:asciiTheme="minorHAnsi" w:hAnsiTheme="minorHAnsi"/>
          <w:spacing w:val="9"/>
        </w:rPr>
        <w:t xml:space="preserve"> </w:t>
      </w:r>
      <w:r>
        <w:rPr>
          <w:rFonts w:asciiTheme="minorHAnsi" w:hAnsiTheme="minorHAnsi"/>
          <w:spacing w:val="-2"/>
        </w:rPr>
        <w:t>exhibition</w:t>
      </w:r>
      <w:r>
        <w:rPr>
          <w:rFonts w:asciiTheme="minorHAnsi" w:hAnsiTheme="minorHAnsi"/>
          <w:spacing w:val="9"/>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lighthouse.</w:t>
      </w:r>
    </w:p>
    <w:p w14:paraId="066485E8" w14:textId="77777777" w:rsidR="000F72C1" w:rsidRDefault="000F72C1">
      <w:pPr>
        <w:spacing w:line="248" w:lineRule="auto"/>
        <w:rPr>
          <w:rFonts w:asciiTheme="minorHAnsi" w:hAnsiTheme="minorHAnsi"/>
        </w:rPr>
      </w:pPr>
    </w:p>
    <w:p w14:paraId="066485E9" w14:textId="77777777" w:rsidR="000F72C1" w:rsidRDefault="000F72C1">
      <w:pPr>
        <w:spacing w:line="249" w:lineRule="auto"/>
        <w:rPr>
          <w:rFonts w:asciiTheme="minorHAnsi" w:hAnsiTheme="minorHAnsi"/>
        </w:rPr>
      </w:pPr>
    </w:p>
    <w:p w14:paraId="066485EA" w14:textId="77777777" w:rsidR="000F72C1" w:rsidRDefault="0020793E">
      <w:pPr>
        <w:pStyle w:val="BodyText"/>
        <w:spacing w:before="67" w:line="188" w:lineRule="auto"/>
        <w:ind w:left="30"/>
        <w:rPr>
          <w:rFonts w:asciiTheme="minorHAnsi" w:hAnsiTheme="minorHAnsi"/>
        </w:rPr>
      </w:pPr>
      <w:r>
        <w:rPr>
          <w:rFonts w:asciiTheme="minorHAnsi" w:hAnsiTheme="minorHAnsi"/>
          <w:spacing w:val="-1"/>
        </w:rPr>
        <w:t>The</w:t>
      </w:r>
      <w:r>
        <w:rPr>
          <w:rFonts w:asciiTheme="minorHAnsi" w:hAnsiTheme="minorHAnsi"/>
          <w:spacing w:val="24"/>
          <w:w w:val="101"/>
        </w:rPr>
        <w:t xml:space="preserve"> </w:t>
      </w:r>
      <w:r>
        <w:rPr>
          <w:rFonts w:asciiTheme="minorHAnsi" w:hAnsiTheme="minorHAnsi"/>
          <w:spacing w:val="-1"/>
        </w:rPr>
        <w:t>Leaseholder’s signature and</w:t>
      </w:r>
      <w:r>
        <w:rPr>
          <w:rFonts w:asciiTheme="minorHAnsi" w:hAnsiTheme="minorHAnsi"/>
          <w:spacing w:val="10"/>
        </w:rPr>
        <w:t xml:space="preserve"> </w:t>
      </w:r>
      <w:r>
        <w:rPr>
          <w:rFonts w:asciiTheme="minorHAnsi" w:hAnsiTheme="minorHAnsi"/>
          <w:spacing w:val="-1"/>
        </w:rPr>
        <w:t>date.</w:t>
      </w:r>
    </w:p>
    <w:p w14:paraId="066485EB" w14:textId="77777777" w:rsidR="000F72C1" w:rsidRDefault="000F72C1">
      <w:pPr>
        <w:spacing w:line="188" w:lineRule="auto"/>
        <w:rPr>
          <w:rFonts w:asciiTheme="minorHAnsi" w:hAnsiTheme="minorHAnsi"/>
        </w:rPr>
        <w:sectPr w:rsidR="000F72C1">
          <w:footerReference w:type="default" r:id="rId108"/>
          <w:pgSz w:w="11907" w:h="16839"/>
          <w:pgMar w:top="1139" w:right="21" w:bottom="1495" w:left="878" w:header="6" w:footer="850" w:gutter="0"/>
          <w:cols w:space="720"/>
        </w:sectPr>
      </w:pPr>
    </w:p>
    <w:p w14:paraId="066485EC" w14:textId="77777777" w:rsidR="000F72C1" w:rsidRDefault="0020793E">
      <w:pPr>
        <w:pStyle w:val="BodyText"/>
        <w:spacing w:before="39" w:line="179" w:lineRule="auto"/>
        <w:ind w:left="31"/>
        <w:rPr>
          <w:rFonts w:asciiTheme="minorHAnsi" w:hAnsiTheme="minorHAnsi"/>
          <w:sz w:val="28"/>
          <w:szCs w:val="28"/>
        </w:rPr>
      </w:pPr>
      <w:r>
        <w:rPr>
          <w:rFonts w:asciiTheme="minorHAnsi" w:hAnsiTheme="minorHAnsi"/>
          <w:b/>
          <w:bCs/>
          <w:color w:val="00558C"/>
          <w:spacing w:val="-1"/>
          <w:sz w:val="28"/>
          <w:szCs w:val="28"/>
        </w:rPr>
        <w:t>ANNEX</w:t>
      </w:r>
      <w:r>
        <w:rPr>
          <w:rFonts w:asciiTheme="minorHAnsi" w:hAnsiTheme="minorHAnsi"/>
          <w:b/>
          <w:bCs/>
          <w:color w:val="00558C"/>
          <w:spacing w:val="17"/>
          <w:w w:val="101"/>
          <w:sz w:val="28"/>
          <w:szCs w:val="28"/>
        </w:rPr>
        <w:t xml:space="preserve"> </w:t>
      </w:r>
      <w:r>
        <w:rPr>
          <w:rFonts w:asciiTheme="minorHAnsi" w:hAnsiTheme="minorHAnsi"/>
          <w:b/>
          <w:bCs/>
          <w:color w:val="00558C"/>
          <w:spacing w:val="-1"/>
          <w:sz w:val="28"/>
          <w:szCs w:val="28"/>
        </w:rPr>
        <w:t>D   LICENCE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FOR ADDITIONAL</w:t>
      </w:r>
      <w:r>
        <w:rPr>
          <w:rFonts w:asciiTheme="minorHAnsi" w:hAnsiTheme="minorHAnsi"/>
          <w:b/>
          <w:bCs/>
          <w:color w:val="00558C"/>
          <w:spacing w:val="19"/>
          <w:w w:val="101"/>
          <w:sz w:val="28"/>
          <w:szCs w:val="28"/>
        </w:rPr>
        <w:t xml:space="preserve"> </w:t>
      </w:r>
      <w:r>
        <w:rPr>
          <w:rFonts w:asciiTheme="minorHAnsi" w:hAnsiTheme="minorHAnsi"/>
          <w:b/>
          <w:bCs/>
          <w:color w:val="00558C"/>
          <w:spacing w:val="-1"/>
          <w:sz w:val="28"/>
          <w:szCs w:val="28"/>
        </w:rPr>
        <w:t>USE OF</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LIGHTHOUSE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FOR TOURIS</w:t>
      </w:r>
      <w:r>
        <w:rPr>
          <w:rFonts w:asciiTheme="minorHAnsi" w:hAnsiTheme="minorHAnsi"/>
          <w:b/>
          <w:bCs/>
          <w:color w:val="00558C"/>
          <w:spacing w:val="-2"/>
          <w:sz w:val="28"/>
          <w:szCs w:val="28"/>
        </w:rPr>
        <w:t>T ACTIVITY</w:t>
      </w:r>
      <w:r>
        <w:rPr>
          <w:rFonts w:asciiTheme="minorHAnsi" w:hAnsiTheme="minorHAnsi"/>
          <w:b/>
          <w:bCs/>
          <w:color w:val="00558C"/>
          <w:spacing w:val="8"/>
          <w:sz w:val="28"/>
          <w:szCs w:val="28"/>
        </w:rPr>
        <w:t xml:space="preserve"> </w:t>
      </w:r>
      <w:r>
        <w:rPr>
          <w:rFonts w:asciiTheme="minorHAnsi" w:hAnsiTheme="minorHAnsi"/>
          <w:b/>
          <w:bCs/>
          <w:color w:val="00558C"/>
          <w:spacing w:val="-2"/>
          <w:sz w:val="28"/>
          <w:szCs w:val="28"/>
        </w:rPr>
        <w:t>-</w:t>
      </w:r>
    </w:p>
    <w:p w14:paraId="066485ED" w14:textId="77777777" w:rsidR="000F72C1" w:rsidRDefault="0020793E">
      <w:pPr>
        <w:pStyle w:val="BodyText"/>
        <w:spacing w:before="138" w:line="179" w:lineRule="auto"/>
        <w:ind w:left="1308"/>
        <w:rPr>
          <w:rFonts w:asciiTheme="minorHAnsi" w:hAnsiTheme="minorHAnsi"/>
          <w:sz w:val="28"/>
          <w:szCs w:val="28"/>
        </w:rPr>
      </w:pPr>
      <w:r>
        <w:rPr>
          <w:rFonts w:asciiTheme="minorHAnsi" w:hAnsiTheme="minorHAnsi"/>
          <w:b/>
          <w:bCs/>
          <w:color w:val="00558C"/>
          <w:sz w:val="28"/>
          <w:szCs w:val="28"/>
        </w:rPr>
        <w:t>AUSTRALIA</w:t>
      </w:r>
    </w:p>
    <w:p w14:paraId="066485EE" w14:textId="77777777" w:rsidR="000F72C1" w:rsidRDefault="000F72C1">
      <w:pPr>
        <w:spacing w:line="245" w:lineRule="auto"/>
        <w:rPr>
          <w:rFonts w:asciiTheme="minorHAnsi" w:hAnsiTheme="minorHAnsi"/>
        </w:rPr>
      </w:pPr>
    </w:p>
    <w:p w14:paraId="066485EF" w14:textId="77777777" w:rsidR="000F72C1" w:rsidRDefault="000F72C1">
      <w:pPr>
        <w:spacing w:line="245" w:lineRule="auto"/>
        <w:rPr>
          <w:rFonts w:asciiTheme="minorHAnsi" w:hAnsiTheme="minorHAnsi"/>
        </w:rPr>
      </w:pPr>
    </w:p>
    <w:p w14:paraId="066485F0" w14:textId="77777777" w:rsidR="000F72C1" w:rsidRDefault="000F72C1">
      <w:pPr>
        <w:spacing w:line="245" w:lineRule="auto"/>
        <w:rPr>
          <w:rFonts w:asciiTheme="minorHAnsi" w:hAnsiTheme="minorHAnsi"/>
        </w:rPr>
      </w:pPr>
    </w:p>
    <w:p w14:paraId="066485F1" w14:textId="77777777" w:rsidR="000F72C1" w:rsidRDefault="000F72C1">
      <w:pPr>
        <w:spacing w:line="245" w:lineRule="auto"/>
        <w:rPr>
          <w:rFonts w:asciiTheme="minorHAnsi" w:hAnsiTheme="minorHAnsi"/>
        </w:rPr>
      </w:pPr>
    </w:p>
    <w:p w14:paraId="066485F2" w14:textId="77777777" w:rsidR="000F72C1" w:rsidRDefault="000F72C1">
      <w:pPr>
        <w:spacing w:line="245" w:lineRule="auto"/>
        <w:rPr>
          <w:rFonts w:asciiTheme="minorHAnsi" w:hAnsiTheme="minorHAnsi"/>
        </w:rPr>
      </w:pPr>
    </w:p>
    <w:p w14:paraId="066485F3" w14:textId="77777777" w:rsidR="000F72C1" w:rsidRDefault="000F72C1">
      <w:pPr>
        <w:spacing w:line="245" w:lineRule="auto"/>
        <w:rPr>
          <w:rFonts w:asciiTheme="minorHAnsi" w:hAnsiTheme="minorHAnsi"/>
        </w:rPr>
      </w:pPr>
    </w:p>
    <w:p w14:paraId="066485F4" w14:textId="77777777" w:rsidR="000F72C1" w:rsidRDefault="000F72C1">
      <w:pPr>
        <w:spacing w:line="245" w:lineRule="auto"/>
        <w:rPr>
          <w:rFonts w:asciiTheme="minorHAnsi" w:hAnsiTheme="minorHAnsi"/>
        </w:rPr>
      </w:pPr>
    </w:p>
    <w:p w14:paraId="066485F5" w14:textId="77777777" w:rsidR="000F72C1" w:rsidRDefault="000F72C1">
      <w:pPr>
        <w:spacing w:line="245" w:lineRule="auto"/>
        <w:rPr>
          <w:rFonts w:asciiTheme="minorHAnsi" w:hAnsiTheme="minorHAnsi"/>
        </w:rPr>
      </w:pPr>
    </w:p>
    <w:p w14:paraId="066485F6" w14:textId="77777777" w:rsidR="000F72C1" w:rsidRDefault="000F72C1">
      <w:pPr>
        <w:spacing w:line="245" w:lineRule="auto"/>
        <w:rPr>
          <w:rFonts w:asciiTheme="minorHAnsi" w:hAnsiTheme="minorHAnsi"/>
        </w:rPr>
      </w:pPr>
    </w:p>
    <w:p w14:paraId="066485F7" w14:textId="77777777" w:rsidR="000F72C1" w:rsidRDefault="000F72C1">
      <w:pPr>
        <w:spacing w:line="245" w:lineRule="auto"/>
        <w:rPr>
          <w:rFonts w:asciiTheme="minorHAnsi" w:hAnsiTheme="minorHAnsi"/>
        </w:rPr>
      </w:pPr>
    </w:p>
    <w:p w14:paraId="066485F8" w14:textId="77777777" w:rsidR="000F72C1" w:rsidRDefault="000F72C1">
      <w:pPr>
        <w:spacing w:line="245" w:lineRule="auto"/>
        <w:rPr>
          <w:rFonts w:asciiTheme="minorHAnsi" w:hAnsiTheme="minorHAnsi"/>
        </w:rPr>
      </w:pPr>
    </w:p>
    <w:p w14:paraId="066485F9" w14:textId="77777777" w:rsidR="000F72C1" w:rsidRDefault="000F72C1">
      <w:pPr>
        <w:spacing w:line="245" w:lineRule="auto"/>
        <w:rPr>
          <w:rFonts w:asciiTheme="minorHAnsi" w:hAnsiTheme="minorHAnsi"/>
        </w:rPr>
      </w:pPr>
    </w:p>
    <w:p w14:paraId="066485FA" w14:textId="77777777" w:rsidR="000F72C1" w:rsidRDefault="000F72C1">
      <w:pPr>
        <w:spacing w:line="245" w:lineRule="auto"/>
        <w:rPr>
          <w:rFonts w:asciiTheme="minorHAnsi" w:hAnsiTheme="minorHAnsi"/>
        </w:rPr>
      </w:pPr>
    </w:p>
    <w:p w14:paraId="066485FB" w14:textId="77777777" w:rsidR="000F72C1" w:rsidRDefault="000F72C1">
      <w:pPr>
        <w:spacing w:line="245" w:lineRule="auto"/>
        <w:rPr>
          <w:rFonts w:asciiTheme="minorHAnsi" w:hAnsiTheme="minorHAnsi"/>
        </w:rPr>
      </w:pPr>
    </w:p>
    <w:p w14:paraId="066485FC" w14:textId="77777777" w:rsidR="000F72C1" w:rsidRDefault="000F72C1">
      <w:pPr>
        <w:spacing w:line="245" w:lineRule="auto"/>
        <w:rPr>
          <w:rFonts w:asciiTheme="minorHAnsi" w:hAnsiTheme="minorHAnsi"/>
        </w:rPr>
      </w:pPr>
    </w:p>
    <w:p w14:paraId="066485FD" w14:textId="77777777" w:rsidR="000F72C1" w:rsidRDefault="000F72C1">
      <w:pPr>
        <w:spacing w:line="245" w:lineRule="auto"/>
        <w:rPr>
          <w:rFonts w:asciiTheme="minorHAnsi" w:hAnsiTheme="minorHAnsi"/>
        </w:rPr>
      </w:pPr>
    </w:p>
    <w:p w14:paraId="066485FE" w14:textId="77777777" w:rsidR="000F72C1" w:rsidRDefault="000F72C1">
      <w:pPr>
        <w:spacing w:line="245" w:lineRule="auto"/>
        <w:rPr>
          <w:rFonts w:asciiTheme="minorHAnsi" w:hAnsiTheme="minorHAnsi"/>
        </w:rPr>
      </w:pPr>
    </w:p>
    <w:p w14:paraId="066485FF" w14:textId="77777777" w:rsidR="000F72C1" w:rsidRDefault="000F72C1">
      <w:pPr>
        <w:spacing w:line="245" w:lineRule="auto"/>
        <w:rPr>
          <w:rFonts w:asciiTheme="minorHAnsi" w:hAnsiTheme="minorHAnsi"/>
        </w:rPr>
      </w:pPr>
    </w:p>
    <w:p w14:paraId="06648600" w14:textId="77777777" w:rsidR="000F72C1" w:rsidRDefault="000F72C1">
      <w:pPr>
        <w:spacing w:line="246" w:lineRule="auto"/>
        <w:rPr>
          <w:rFonts w:asciiTheme="minorHAnsi" w:hAnsiTheme="minorHAnsi"/>
        </w:rPr>
      </w:pPr>
    </w:p>
    <w:p w14:paraId="06648601" w14:textId="77777777" w:rsidR="000F72C1" w:rsidRDefault="0020793E">
      <w:pPr>
        <w:pStyle w:val="BodyText"/>
        <w:spacing w:before="67" w:line="179" w:lineRule="auto"/>
        <w:ind w:left="4780"/>
        <w:rPr>
          <w:rFonts w:asciiTheme="minorHAnsi" w:hAnsiTheme="minorHAnsi"/>
        </w:rPr>
      </w:pPr>
      <w:r>
        <w:rPr>
          <w:rFonts w:asciiTheme="minorHAnsi" w:hAnsiTheme="minorHAnsi"/>
          <w:spacing w:val="-3"/>
        </w:rPr>
        <w:t>LICENCE</w:t>
      </w:r>
    </w:p>
    <w:p w14:paraId="06648602" w14:textId="77777777" w:rsidR="000F72C1" w:rsidRDefault="000F72C1">
      <w:pPr>
        <w:spacing w:line="252" w:lineRule="auto"/>
        <w:rPr>
          <w:rFonts w:asciiTheme="minorHAnsi" w:hAnsiTheme="minorHAnsi"/>
        </w:rPr>
      </w:pPr>
    </w:p>
    <w:p w14:paraId="06648603" w14:textId="77777777" w:rsidR="000F72C1" w:rsidRDefault="000F72C1">
      <w:pPr>
        <w:spacing w:line="253" w:lineRule="auto"/>
        <w:rPr>
          <w:rFonts w:asciiTheme="minorHAnsi" w:hAnsiTheme="minorHAnsi"/>
        </w:rPr>
      </w:pPr>
    </w:p>
    <w:p w14:paraId="06648604" w14:textId="77777777" w:rsidR="000F72C1" w:rsidRDefault="0020793E">
      <w:pPr>
        <w:pStyle w:val="BodyText"/>
        <w:spacing w:before="67" w:line="178" w:lineRule="auto"/>
        <w:ind w:left="4705"/>
        <w:rPr>
          <w:rFonts w:asciiTheme="minorHAnsi" w:hAnsiTheme="minorHAnsi"/>
        </w:rPr>
      </w:pPr>
      <w:r>
        <w:rPr>
          <w:rFonts w:asciiTheme="minorHAnsi" w:hAnsiTheme="minorHAnsi"/>
          <w:spacing w:val="-3"/>
        </w:rPr>
        <w:t>BETWEEN</w:t>
      </w:r>
    </w:p>
    <w:p w14:paraId="06648605" w14:textId="77777777" w:rsidR="000F72C1" w:rsidRDefault="000F72C1">
      <w:pPr>
        <w:spacing w:line="253" w:lineRule="auto"/>
        <w:rPr>
          <w:rFonts w:asciiTheme="minorHAnsi" w:hAnsiTheme="minorHAnsi"/>
        </w:rPr>
      </w:pPr>
    </w:p>
    <w:p w14:paraId="06648606" w14:textId="77777777" w:rsidR="000F72C1" w:rsidRDefault="000F72C1">
      <w:pPr>
        <w:spacing w:line="254" w:lineRule="auto"/>
        <w:rPr>
          <w:rFonts w:asciiTheme="minorHAnsi" w:hAnsiTheme="minorHAnsi"/>
        </w:rPr>
      </w:pPr>
    </w:p>
    <w:p w14:paraId="06648607" w14:textId="77777777" w:rsidR="000F72C1" w:rsidRDefault="0020793E">
      <w:pPr>
        <w:pStyle w:val="BodyText"/>
        <w:spacing w:before="67" w:line="179" w:lineRule="auto"/>
        <w:ind w:left="2963"/>
        <w:rPr>
          <w:rFonts w:asciiTheme="minorHAnsi" w:hAnsiTheme="minorHAnsi"/>
        </w:rPr>
      </w:pPr>
      <w:r>
        <w:rPr>
          <w:rFonts w:asciiTheme="minorHAnsi" w:hAnsiTheme="minorHAnsi"/>
        </w:rPr>
        <w:t>THE AUSTRALIAN</w:t>
      </w:r>
      <w:r>
        <w:rPr>
          <w:rFonts w:asciiTheme="minorHAnsi" w:hAnsiTheme="minorHAnsi"/>
          <w:spacing w:val="18"/>
        </w:rPr>
        <w:t xml:space="preserve"> </w:t>
      </w:r>
      <w:r>
        <w:rPr>
          <w:rFonts w:asciiTheme="minorHAnsi" w:hAnsiTheme="minorHAnsi"/>
        </w:rPr>
        <w:t>MARITIME</w:t>
      </w:r>
      <w:r>
        <w:rPr>
          <w:rFonts w:asciiTheme="minorHAnsi" w:hAnsiTheme="minorHAnsi"/>
          <w:spacing w:val="-1"/>
        </w:rPr>
        <w:t xml:space="preserve"> SAFETY AUTHORITY</w:t>
      </w:r>
    </w:p>
    <w:p w14:paraId="06648608" w14:textId="77777777" w:rsidR="000F72C1" w:rsidRDefault="000F72C1">
      <w:pPr>
        <w:spacing w:line="254" w:lineRule="auto"/>
        <w:rPr>
          <w:rFonts w:asciiTheme="minorHAnsi" w:hAnsiTheme="minorHAnsi"/>
        </w:rPr>
      </w:pPr>
    </w:p>
    <w:p w14:paraId="06648609" w14:textId="77777777" w:rsidR="000F72C1" w:rsidRDefault="000F72C1">
      <w:pPr>
        <w:spacing w:line="254" w:lineRule="auto"/>
        <w:rPr>
          <w:rFonts w:asciiTheme="minorHAnsi" w:hAnsiTheme="minorHAnsi"/>
        </w:rPr>
      </w:pPr>
    </w:p>
    <w:p w14:paraId="0664860A" w14:textId="77777777" w:rsidR="000F72C1" w:rsidRDefault="0020793E">
      <w:pPr>
        <w:pStyle w:val="BodyText"/>
        <w:spacing w:before="67" w:line="178" w:lineRule="auto"/>
        <w:ind w:left="4931"/>
        <w:rPr>
          <w:rFonts w:asciiTheme="minorHAnsi" w:hAnsiTheme="minorHAnsi"/>
        </w:rPr>
      </w:pPr>
      <w:r>
        <w:rPr>
          <w:rFonts w:asciiTheme="minorHAnsi" w:hAnsiTheme="minorHAnsi"/>
          <w:spacing w:val="-2"/>
        </w:rPr>
        <w:t>AND</w:t>
      </w:r>
    </w:p>
    <w:p w14:paraId="0664860B" w14:textId="77777777" w:rsidR="000F72C1" w:rsidRDefault="000F72C1">
      <w:pPr>
        <w:spacing w:line="254" w:lineRule="auto"/>
        <w:rPr>
          <w:rFonts w:asciiTheme="minorHAnsi" w:hAnsiTheme="minorHAnsi"/>
        </w:rPr>
      </w:pPr>
    </w:p>
    <w:p w14:paraId="0664860C" w14:textId="77777777" w:rsidR="000F72C1" w:rsidRDefault="000F72C1">
      <w:pPr>
        <w:spacing w:line="254" w:lineRule="auto"/>
        <w:rPr>
          <w:rFonts w:asciiTheme="minorHAnsi" w:hAnsiTheme="minorHAnsi"/>
        </w:rPr>
      </w:pPr>
    </w:p>
    <w:p w14:paraId="0664860D" w14:textId="77777777" w:rsidR="000F72C1" w:rsidRDefault="0020793E">
      <w:pPr>
        <w:pStyle w:val="BodyText"/>
        <w:spacing w:before="68" w:line="178" w:lineRule="auto"/>
        <w:ind w:left="5080"/>
        <w:rPr>
          <w:rFonts w:asciiTheme="minorHAnsi" w:hAnsiTheme="minorHAnsi"/>
        </w:rPr>
      </w:pPr>
      <w:r>
        <w:rPr>
          <w:rFonts w:asciiTheme="minorHAnsi" w:hAnsiTheme="minorHAnsi"/>
        </w:rPr>
        <w:t>#</w:t>
      </w:r>
    </w:p>
    <w:p w14:paraId="0664860E" w14:textId="77777777" w:rsidR="000F72C1" w:rsidRDefault="0020793E">
      <w:pPr>
        <w:pStyle w:val="BodyText"/>
        <w:spacing w:before="188" w:line="179" w:lineRule="auto"/>
        <w:ind w:left="4065"/>
        <w:rPr>
          <w:rFonts w:asciiTheme="minorHAnsi" w:hAnsiTheme="minorHAnsi"/>
        </w:rPr>
      </w:pPr>
      <w:r>
        <w:rPr>
          <w:rFonts w:asciiTheme="minorHAnsi" w:hAnsiTheme="minorHAnsi"/>
          <w:spacing w:val="-3"/>
        </w:rPr>
        <w:t>FOR THE STATE</w:t>
      </w:r>
      <w:r>
        <w:rPr>
          <w:rFonts w:asciiTheme="minorHAnsi" w:hAnsiTheme="minorHAnsi"/>
          <w:spacing w:val="22"/>
        </w:rPr>
        <w:t xml:space="preserve"> </w:t>
      </w:r>
      <w:r>
        <w:rPr>
          <w:rFonts w:asciiTheme="minorHAnsi" w:hAnsiTheme="minorHAnsi"/>
          <w:spacing w:val="-3"/>
        </w:rPr>
        <w:t>OF</w:t>
      </w:r>
      <w:r>
        <w:rPr>
          <w:rFonts w:asciiTheme="minorHAnsi" w:hAnsiTheme="minorHAnsi"/>
          <w:spacing w:val="14"/>
        </w:rPr>
        <w:t xml:space="preserve"> </w:t>
      </w:r>
      <w:r>
        <w:rPr>
          <w:rFonts w:asciiTheme="minorHAnsi" w:hAnsiTheme="minorHAnsi"/>
          <w:spacing w:val="-3"/>
        </w:rPr>
        <w:t>………</w:t>
      </w:r>
    </w:p>
    <w:p w14:paraId="0664860F" w14:textId="77777777" w:rsidR="000F72C1" w:rsidRDefault="000F72C1">
      <w:pPr>
        <w:spacing w:line="275" w:lineRule="auto"/>
        <w:rPr>
          <w:rFonts w:asciiTheme="minorHAnsi" w:hAnsiTheme="minorHAnsi"/>
        </w:rPr>
      </w:pPr>
    </w:p>
    <w:p w14:paraId="06648610" w14:textId="77777777" w:rsidR="000F72C1" w:rsidRDefault="000F72C1">
      <w:pPr>
        <w:spacing w:line="276" w:lineRule="auto"/>
        <w:rPr>
          <w:rFonts w:asciiTheme="minorHAnsi" w:hAnsiTheme="minorHAnsi"/>
        </w:rPr>
      </w:pPr>
    </w:p>
    <w:p w14:paraId="06648611" w14:textId="77777777" w:rsidR="000F72C1" w:rsidRDefault="000F72C1">
      <w:pPr>
        <w:spacing w:line="276" w:lineRule="auto"/>
        <w:rPr>
          <w:rFonts w:asciiTheme="minorHAnsi" w:hAnsiTheme="minorHAnsi"/>
        </w:rPr>
      </w:pPr>
    </w:p>
    <w:p w14:paraId="06648612" w14:textId="77777777" w:rsidR="000F72C1" w:rsidRDefault="000F72C1">
      <w:pPr>
        <w:spacing w:line="276" w:lineRule="auto"/>
        <w:rPr>
          <w:rFonts w:asciiTheme="minorHAnsi" w:hAnsiTheme="minorHAnsi"/>
        </w:rPr>
      </w:pPr>
    </w:p>
    <w:p w14:paraId="06648613" w14:textId="77777777" w:rsidR="000F72C1" w:rsidRDefault="000F72C1">
      <w:pPr>
        <w:spacing w:line="276" w:lineRule="auto"/>
        <w:rPr>
          <w:rFonts w:asciiTheme="minorHAnsi" w:hAnsiTheme="minorHAnsi"/>
        </w:rPr>
      </w:pPr>
    </w:p>
    <w:p w14:paraId="06648614" w14:textId="77777777" w:rsidR="000F72C1" w:rsidRDefault="000F72C1">
      <w:pPr>
        <w:spacing w:line="276" w:lineRule="auto"/>
        <w:rPr>
          <w:rFonts w:asciiTheme="minorHAnsi" w:hAnsiTheme="minorHAnsi"/>
        </w:rPr>
      </w:pPr>
    </w:p>
    <w:p w14:paraId="06648615" w14:textId="77777777" w:rsidR="000F72C1" w:rsidRDefault="0020793E">
      <w:pPr>
        <w:pStyle w:val="BodyText"/>
        <w:spacing w:before="68" w:line="187" w:lineRule="auto"/>
        <w:ind w:left="4014"/>
        <w:rPr>
          <w:rFonts w:asciiTheme="minorHAnsi" w:hAnsiTheme="minorHAnsi"/>
        </w:rPr>
      </w:pPr>
      <w:r>
        <w:rPr>
          <w:rFonts w:asciiTheme="minorHAnsi" w:hAnsiTheme="minorHAnsi"/>
          <w:spacing w:val="-3"/>
        </w:rPr>
        <w:t>[#THE</w:t>
      </w:r>
      <w:r>
        <w:rPr>
          <w:rFonts w:asciiTheme="minorHAnsi" w:hAnsiTheme="minorHAnsi"/>
          <w:spacing w:val="22"/>
          <w:w w:val="101"/>
        </w:rPr>
        <w:t xml:space="preserve"> </w:t>
      </w:r>
      <w:r>
        <w:rPr>
          <w:rFonts w:asciiTheme="minorHAnsi" w:hAnsiTheme="minorHAnsi"/>
          <w:spacing w:val="-3"/>
        </w:rPr>
        <w:t>MINISTER</w:t>
      </w:r>
      <w:r>
        <w:rPr>
          <w:rFonts w:asciiTheme="minorHAnsi" w:hAnsiTheme="minorHAnsi"/>
          <w:spacing w:val="19"/>
        </w:rPr>
        <w:t xml:space="preserve"> </w:t>
      </w:r>
      <w:r>
        <w:rPr>
          <w:rFonts w:asciiTheme="minorHAnsi" w:hAnsiTheme="minorHAnsi"/>
          <w:spacing w:val="-3"/>
        </w:rPr>
        <w:t>FOR THE</w:t>
      </w:r>
    </w:p>
    <w:p w14:paraId="06648616" w14:textId="77777777" w:rsidR="000F72C1" w:rsidRDefault="0020793E">
      <w:pPr>
        <w:pStyle w:val="BodyText"/>
        <w:spacing w:before="178" w:line="188" w:lineRule="auto"/>
        <w:ind w:left="4811"/>
        <w:rPr>
          <w:rFonts w:asciiTheme="minorHAnsi" w:hAnsiTheme="minorHAnsi"/>
        </w:rPr>
      </w:pPr>
      <w:r>
        <w:rPr>
          <w:rFonts w:asciiTheme="minorHAnsi" w:hAnsiTheme="minorHAnsi"/>
          <w:spacing w:val="-2"/>
        </w:rPr>
        <w:t>for</w:t>
      </w:r>
      <w:r>
        <w:rPr>
          <w:rFonts w:asciiTheme="minorHAnsi" w:hAnsiTheme="minorHAnsi"/>
          <w:spacing w:val="10"/>
        </w:rPr>
        <w:t xml:space="preserve"> </w:t>
      </w:r>
      <w:r>
        <w:rPr>
          <w:rFonts w:asciiTheme="minorHAnsi" w:hAnsiTheme="minorHAnsi"/>
          <w:spacing w:val="-2"/>
        </w:rPr>
        <w:t>and</w:t>
      </w:r>
    </w:p>
    <w:p w14:paraId="06648617" w14:textId="77777777" w:rsidR="000F72C1" w:rsidRDefault="0020793E">
      <w:pPr>
        <w:pStyle w:val="BodyText"/>
        <w:spacing w:before="188" w:line="179" w:lineRule="auto"/>
        <w:ind w:left="2689"/>
        <w:rPr>
          <w:rFonts w:asciiTheme="minorHAnsi" w:hAnsiTheme="minorHAnsi"/>
        </w:rPr>
      </w:pP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MINISTER</w:t>
      </w:r>
      <w:r>
        <w:rPr>
          <w:rFonts w:asciiTheme="minorHAnsi" w:hAnsiTheme="minorHAnsi"/>
          <w:spacing w:val="19"/>
        </w:rPr>
        <w:t xml:space="preserve"> </w:t>
      </w:r>
      <w:r>
        <w:rPr>
          <w:rFonts w:asciiTheme="minorHAnsi" w:hAnsiTheme="minorHAnsi"/>
          <w:spacing w:val="-1"/>
        </w:rPr>
        <w:t>FOR</w:t>
      </w:r>
      <w:r>
        <w:rPr>
          <w:rFonts w:asciiTheme="minorHAnsi" w:hAnsiTheme="minorHAnsi"/>
          <w:spacing w:val="17"/>
        </w:rPr>
        <w:t xml:space="preserve"> </w:t>
      </w:r>
      <w:r>
        <w:rPr>
          <w:rFonts w:asciiTheme="minorHAnsi" w:hAnsiTheme="minorHAnsi"/>
          <w:spacing w:val="-1"/>
        </w:rPr>
        <w:t>LAND AND WA</w:t>
      </w:r>
      <w:r>
        <w:rPr>
          <w:rFonts w:asciiTheme="minorHAnsi" w:hAnsiTheme="minorHAnsi"/>
          <w:spacing w:val="-2"/>
        </w:rPr>
        <w:t>TER CONSERVATION</w:t>
      </w:r>
    </w:p>
    <w:p w14:paraId="06648618" w14:textId="77777777" w:rsidR="000F72C1" w:rsidRDefault="0020793E">
      <w:pPr>
        <w:pStyle w:val="BodyText"/>
        <w:spacing w:before="179" w:line="188" w:lineRule="auto"/>
        <w:ind w:left="4971"/>
        <w:rPr>
          <w:rFonts w:asciiTheme="minorHAnsi" w:hAnsiTheme="minorHAnsi"/>
        </w:rPr>
      </w:pPr>
      <w:r>
        <w:rPr>
          <w:rFonts w:asciiTheme="minorHAnsi" w:hAnsiTheme="minorHAnsi"/>
          <w:spacing w:val="-1"/>
        </w:rPr>
        <w:t>for]</w:t>
      </w:r>
    </w:p>
    <w:p w14:paraId="06648619" w14:textId="77777777" w:rsidR="000F72C1" w:rsidRDefault="000F72C1">
      <w:pPr>
        <w:spacing w:line="188" w:lineRule="auto"/>
        <w:rPr>
          <w:rFonts w:asciiTheme="minorHAnsi" w:hAnsiTheme="minorHAnsi"/>
        </w:rPr>
        <w:sectPr w:rsidR="000F72C1">
          <w:footerReference w:type="default" r:id="rId109"/>
          <w:pgSz w:w="11907" w:h="16839"/>
          <w:pgMar w:top="1139" w:right="21" w:bottom="1495" w:left="878" w:header="6" w:footer="850" w:gutter="0"/>
          <w:cols w:space="720"/>
        </w:sectPr>
      </w:pPr>
    </w:p>
    <w:p w14:paraId="0664861A" w14:textId="77777777" w:rsidR="000F72C1" w:rsidRDefault="0020793E">
      <w:pPr>
        <w:pStyle w:val="BodyText"/>
        <w:spacing w:before="18" w:line="179" w:lineRule="auto"/>
        <w:ind w:left="4780"/>
        <w:rPr>
          <w:rFonts w:asciiTheme="minorHAnsi" w:hAnsiTheme="minorHAnsi"/>
        </w:rPr>
      </w:pPr>
      <w:r>
        <w:rPr>
          <w:rFonts w:asciiTheme="minorHAnsi" w:hAnsiTheme="minorHAnsi"/>
          <w:spacing w:val="-3"/>
        </w:rPr>
        <w:t>LICENCE</w:t>
      </w:r>
    </w:p>
    <w:p w14:paraId="0664861B" w14:textId="77777777" w:rsidR="000F72C1" w:rsidRDefault="000F72C1">
      <w:pPr>
        <w:spacing w:line="297" w:lineRule="auto"/>
        <w:rPr>
          <w:rFonts w:asciiTheme="minorHAnsi" w:hAnsiTheme="minorHAnsi"/>
        </w:rPr>
      </w:pPr>
    </w:p>
    <w:p w14:paraId="0664861C" w14:textId="77777777" w:rsidR="000F72C1" w:rsidRDefault="000F72C1">
      <w:pPr>
        <w:spacing w:line="298" w:lineRule="auto"/>
        <w:rPr>
          <w:rFonts w:asciiTheme="minorHAnsi" w:hAnsiTheme="minorHAnsi"/>
        </w:rPr>
      </w:pPr>
    </w:p>
    <w:p w14:paraId="0664861D" w14:textId="77777777" w:rsidR="000F72C1" w:rsidRDefault="000F72C1">
      <w:pPr>
        <w:spacing w:line="298" w:lineRule="auto"/>
        <w:rPr>
          <w:rFonts w:asciiTheme="minorHAnsi" w:hAnsiTheme="minorHAnsi"/>
        </w:rPr>
      </w:pPr>
    </w:p>
    <w:p w14:paraId="0664861E" w14:textId="77777777" w:rsidR="000F72C1" w:rsidRDefault="0020793E">
      <w:pPr>
        <w:pStyle w:val="BodyText"/>
        <w:spacing w:before="67" w:line="179" w:lineRule="auto"/>
        <w:ind w:left="47"/>
        <w:rPr>
          <w:rFonts w:asciiTheme="minorHAnsi" w:hAnsiTheme="minorHAnsi"/>
        </w:rPr>
      </w:pPr>
      <w:r>
        <w:rPr>
          <w:rFonts w:asciiTheme="minorHAnsi" w:hAnsiTheme="minorHAnsi"/>
        </w:rPr>
        <w:t>BETWEEN          AUSTRALIAN</w:t>
      </w:r>
      <w:r>
        <w:rPr>
          <w:rFonts w:asciiTheme="minorHAnsi" w:hAnsiTheme="minorHAnsi"/>
          <w:spacing w:val="16"/>
          <w:w w:val="101"/>
        </w:rPr>
        <w:t xml:space="preserve"> </w:t>
      </w:r>
      <w:r>
        <w:rPr>
          <w:rFonts w:asciiTheme="minorHAnsi" w:hAnsiTheme="minorHAnsi"/>
        </w:rPr>
        <w:t>MARI</w:t>
      </w:r>
      <w:r>
        <w:rPr>
          <w:rFonts w:asciiTheme="minorHAnsi" w:hAnsiTheme="minorHAnsi"/>
          <w:spacing w:val="-1"/>
        </w:rPr>
        <w:t>TIME</w:t>
      </w:r>
      <w:r>
        <w:rPr>
          <w:rFonts w:asciiTheme="minorHAnsi" w:hAnsiTheme="minorHAnsi"/>
          <w:spacing w:val="8"/>
        </w:rPr>
        <w:t xml:space="preserve"> </w:t>
      </w:r>
      <w:r>
        <w:rPr>
          <w:rFonts w:asciiTheme="minorHAnsi" w:hAnsiTheme="minorHAnsi"/>
          <w:spacing w:val="-1"/>
        </w:rPr>
        <w:t>SAFETY AUTHORITY</w:t>
      </w:r>
      <w:r>
        <w:rPr>
          <w:rFonts w:asciiTheme="minorHAnsi" w:hAnsiTheme="minorHAnsi"/>
          <w:spacing w:val="3"/>
        </w:rPr>
        <w:t xml:space="preserve"> </w:t>
      </w:r>
      <w:r>
        <w:rPr>
          <w:rFonts w:asciiTheme="minorHAnsi" w:hAnsiTheme="minorHAnsi"/>
          <w:spacing w:val="-1"/>
        </w:rPr>
        <w:t>AS</w:t>
      </w:r>
      <w:r>
        <w:rPr>
          <w:rFonts w:asciiTheme="minorHAnsi" w:hAnsiTheme="minorHAnsi"/>
          <w:spacing w:val="18"/>
          <w:w w:val="101"/>
        </w:rPr>
        <w:t xml:space="preserve"> </w:t>
      </w:r>
      <w:r>
        <w:rPr>
          <w:rFonts w:asciiTheme="minorHAnsi" w:hAnsiTheme="minorHAnsi"/>
          <w:spacing w:val="-1"/>
        </w:rPr>
        <w:t>LICENSOR</w:t>
      </w:r>
    </w:p>
    <w:p w14:paraId="0664861F" w14:textId="77777777" w:rsidR="000F72C1" w:rsidRDefault="000F72C1">
      <w:pPr>
        <w:spacing w:line="253" w:lineRule="auto"/>
        <w:rPr>
          <w:rFonts w:asciiTheme="minorHAnsi" w:hAnsiTheme="minorHAnsi"/>
        </w:rPr>
      </w:pPr>
    </w:p>
    <w:p w14:paraId="06648620" w14:textId="77777777" w:rsidR="000F72C1" w:rsidRDefault="000F72C1">
      <w:pPr>
        <w:spacing w:line="254" w:lineRule="auto"/>
        <w:rPr>
          <w:rFonts w:asciiTheme="minorHAnsi" w:hAnsiTheme="minorHAnsi"/>
        </w:rPr>
      </w:pPr>
    </w:p>
    <w:p w14:paraId="06648621" w14:textId="77777777" w:rsidR="000F72C1" w:rsidRDefault="0020793E">
      <w:pPr>
        <w:pStyle w:val="BodyText"/>
        <w:spacing w:before="67" w:line="179" w:lineRule="auto"/>
        <w:ind w:left="32"/>
        <w:rPr>
          <w:rFonts w:asciiTheme="minorHAnsi" w:hAnsiTheme="minorHAnsi"/>
        </w:rPr>
      </w:pPr>
      <w:r>
        <w:rPr>
          <w:rFonts w:asciiTheme="minorHAnsi" w:hAnsiTheme="minorHAnsi"/>
          <w:spacing w:val="-3"/>
        </w:rPr>
        <w:t>AND</w:t>
      </w:r>
      <w:r>
        <w:rPr>
          <w:rFonts w:asciiTheme="minorHAnsi" w:hAnsiTheme="minorHAnsi"/>
          <w:spacing w:val="2"/>
        </w:rPr>
        <w:t xml:space="preserve">      </w:t>
      </w:r>
      <w:r>
        <w:rPr>
          <w:rFonts w:asciiTheme="minorHAnsi" w:hAnsiTheme="minorHAnsi"/>
          <w:spacing w:val="-3"/>
        </w:rPr>
        <w:t>#</w:t>
      </w:r>
      <w:r>
        <w:rPr>
          <w:rFonts w:asciiTheme="minorHAnsi" w:hAnsiTheme="minorHAnsi"/>
        </w:rPr>
        <w:t xml:space="preserve">            </w:t>
      </w:r>
      <w:r>
        <w:rPr>
          <w:rFonts w:asciiTheme="minorHAnsi" w:hAnsiTheme="minorHAnsi"/>
          <w:spacing w:val="-3"/>
        </w:rPr>
        <w:t>AS</w:t>
      </w:r>
      <w:r>
        <w:rPr>
          <w:rFonts w:asciiTheme="minorHAnsi" w:hAnsiTheme="minorHAnsi"/>
          <w:spacing w:val="30"/>
        </w:rPr>
        <w:t xml:space="preserve"> </w:t>
      </w:r>
      <w:r>
        <w:rPr>
          <w:rFonts w:asciiTheme="minorHAnsi" w:hAnsiTheme="minorHAnsi"/>
          <w:spacing w:val="-3"/>
        </w:rPr>
        <w:t>LESSEE</w:t>
      </w:r>
    </w:p>
    <w:p w14:paraId="06648622" w14:textId="77777777" w:rsidR="000F72C1" w:rsidRDefault="000F72C1">
      <w:pPr>
        <w:spacing w:line="248" w:lineRule="auto"/>
        <w:rPr>
          <w:rFonts w:asciiTheme="minorHAnsi" w:hAnsiTheme="minorHAnsi"/>
        </w:rPr>
      </w:pPr>
    </w:p>
    <w:p w14:paraId="06648623" w14:textId="77777777" w:rsidR="000F72C1" w:rsidRDefault="000F72C1">
      <w:pPr>
        <w:spacing w:line="248" w:lineRule="auto"/>
        <w:rPr>
          <w:rFonts w:asciiTheme="minorHAnsi" w:hAnsiTheme="minorHAnsi"/>
        </w:rPr>
      </w:pPr>
    </w:p>
    <w:p w14:paraId="06648624" w14:textId="77777777" w:rsidR="000F72C1" w:rsidRDefault="0020793E">
      <w:pPr>
        <w:pStyle w:val="BodyText"/>
        <w:spacing w:before="68" w:line="186" w:lineRule="auto"/>
        <w:ind w:left="47"/>
        <w:rPr>
          <w:rFonts w:asciiTheme="minorHAnsi" w:hAnsiTheme="minorHAnsi"/>
        </w:rPr>
      </w:pPr>
      <w:r>
        <w:rPr>
          <w:rFonts w:asciiTheme="minorHAnsi" w:hAnsiTheme="minorHAnsi"/>
          <w:spacing w:val="-2"/>
        </w:rPr>
        <w:t>Dated</w:t>
      </w:r>
      <w:r>
        <w:rPr>
          <w:rFonts w:asciiTheme="minorHAnsi" w:hAnsiTheme="minorHAnsi"/>
          <w:spacing w:val="7"/>
        </w:rPr>
        <w:t xml:space="preserve">    </w:t>
      </w:r>
      <w:r>
        <w:rPr>
          <w:rFonts w:asciiTheme="minorHAnsi" w:hAnsiTheme="minorHAnsi"/>
          <w:spacing w:val="-2"/>
        </w:rPr>
        <w:t>XXXX XXXX</w:t>
      </w:r>
    </w:p>
    <w:p w14:paraId="06648625" w14:textId="77777777" w:rsidR="000F72C1" w:rsidRDefault="000F72C1">
      <w:pPr>
        <w:spacing w:line="253" w:lineRule="auto"/>
        <w:rPr>
          <w:rFonts w:asciiTheme="minorHAnsi" w:hAnsiTheme="minorHAnsi"/>
        </w:rPr>
      </w:pPr>
    </w:p>
    <w:p w14:paraId="06648626" w14:textId="77777777" w:rsidR="000F72C1" w:rsidRDefault="000F72C1">
      <w:pPr>
        <w:spacing w:line="254" w:lineRule="auto"/>
        <w:rPr>
          <w:rFonts w:asciiTheme="minorHAnsi" w:hAnsiTheme="minorHAnsi"/>
        </w:rPr>
      </w:pPr>
    </w:p>
    <w:p w14:paraId="06648627" w14:textId="77777777" w:rsidR="000F72C1" w:rsidRDefault="0020793E">
      <w:pPr>
        <w:pStyle w:val="BodyText"/>
        <w:spacing w:before="67" w:line="179" w:lineRule="auto"/>
        <w:ind w:left="47"/>
        <w:rPr>
          <w:rFonts w:asciiTheme="minorHAnsi" w:hAnsiTheme="minorHAnsi"/>
        </w:rPr>
      </w:pPr>
      <w:r>
        <w:rPr>
          <w:rFonts w:asciiTheme="minorHAnsi" w:hAnsiTheme="minorHAnsi"/>
          <w:spacing w:val="-2"/>
        </w:rPr>
        <w:t>RECITALS</w:t>
      </w:r>
    </w:p>
    <w:p w14:paraId="06648628" w14:textId="77777777" w:rsidR="000F72C1" w:rsidRDefault="000F72C1">
      <w:pPr>
        <w:spacing w:line="249" w:lineRule="auto"/>
        <w:rPr>
          <w:rFonts w:asciiTheme="minorHAnsi" w:hAnsiTheme="minorHAnsi"/>
        </w:rPr>
      </w:pPr>
    </w:p>
    <w:p w14:paraId="06648629" w14:textId="77777777" w:rsidR="000F72C1" w:rsidRDefault="000F72C1">
      <w:pPr>
        <w:spacing w:line="249" w:lineRule="auto"/>
        <w:rPr>
          <w:rFonts w:asciiTheme="minorHAnsi" w:hAnsiTheme="minorHAnsi"/>
        </w:rPr>
      </w:pPr>
    </w:p>
    <w:p w14:paraId="0664862A" w14:textId="77777777" w:rsidR="000F72C1" w:rsidRDefault="0020793E">
      <w:pPr>
        <w:pStyle w:val="BodyText"/>
        <w:spacing w:before="67" w:line="187" w:lineRule="auto"/>
        <w:ind w:left="32"/>
        <w:rPr>
          <w:rFonts w:asciiTheme="minorHAnsi" w:hAnsiTheme="minorHAnsi"/>
        </w:rPr>
      </w:pPr>
      <w:r>
        <w:rPr>
          <w:rFonts w:asciiTheme="minorHAnsi" w:hAnsiTheme="minorHAnsi"/>
          <w:spacing w:val="-1"/>
        </w:rPr>
        <w:t>A.           Pursua</w:t>
      </w:r>
      <w:r>
        <w:rPr>
          <w:rFonts w:asciiTheme="minorHAnsi" w:hAnsiTheme="minorHAnsi"/>
          <w:spacing w:val="-2"/>
        </w:rPr>
        <w:t>nt to the</w:t>
      </w:r>
      <w:r>
        <w:rPr>
          <w:rFonts w:asciiTheme="minorHAnsi" w:hAnsiTheme="minorHAnsi"/>
          <w:spacing w:val="19"/>
          <w:w w:val="101"/>
        </w:rPr>
        <w:t xml:space="preserve"> </w:t>
      </w:r>
      <w:r>
        <w:rPr>
          <w:rFonts w:asciiTheme="minorHAnsi" w:hAnsiTheme="minorHAnsi"/>
          <w:spacing w:val="-2"/>
        </w:rPr>
        <w:t>Lease the</w:t>
      </w:r>
      <w:r>
        <w:rPr>
          <w:rFonts w:asciiTheme="minorHAnsi" w:hAnsiTheme="minorHAnsi"/>
          <w:spacing w:val="17"/>
          <w:w w:val="101"/>
        </w:rPr>
        <w:t xml:space="preserve"> </w:t>
      </w:r>
      <w:r>
        <w:rPr>
          <w:rFonts w:asciiTheme="minorHAnsi" w:hAnsiTheme="minorHAnsi"/>
          <w:spacing w:val="-2"/>
        </w:rPr>
        <w:t>Licensor</w:t>
      </w:r>
      <w:r>
        <w:rPr>
          <w:rFonts w:asciiTheme="minorHAnsi" w:hAnsiTheme="minorHAnsi"/>
          <w:spacing w:val="14"/>
          <w:w w:val="101"/>
        </w:rPr>
        <w:t xml:space="preserve"> </w:t>
      </w:r>
      <w:r>
        <w:rPr>
          <w:rFonts w:asciiTheme="minorHAnsi" w:hAnsiTheme="minorHAnsi"/>
          <w:spacing w:val="-2"/>
        </w:rPr>
        <w:t>has a</w:t>
      </w:r>
      <w:r>
        <w:rPr>
          <w:rFonts w:asciiTheme="minorHAnsi" w:hAnsiTheme="minorHAnsi"/>
          <w:spacing w:val="17"/>
        </w:rPr>
        <w:t xml:space="preserve"> </w:t>
      </w:r>
      <w:r>
        <w:rPr>
          <w:rFonts w:asciiTheme="minorHAnsi" w:hAnsiTheme="minorHAnsi"/>
          <w:spacing w:val="-2"/>
        </w:rPr>
        <w:t>proprietary</w:t>
      </w:r>
      <w:r>
        <w:rPr>
          <w:rFonts w:asciiTheme="minorHAnsi" w:hAnsiTheme="minorHAnsi"/>
          <w:spacing w:val="15"/>
          <w:w w:val="101"/>
        </w:rPr>
        <w:t xml:space="preserve"> </w:t>
      </w:r>
      <w:r>
        <w:rPr>
          <w:rFonts w:asciiTheme="minorHAnsi" w:hAnsiTheme="minorHAnsi"/>
          <w:spacing w:val="-2"/>
        </w:rPr>
        <w:t>interest</w:t>
      </w:r>
      <w:r>
        <w:rPr>
          <w:rFonts w:asciiTheme="minorHAnsi" w:hAnsiTheme="minorHAnsi"/>
          <w:spacing w:val="16"/>
        </w:rPr>
        <w:t xml:space="preserve"> </w:t>
      </w:r>
      <w:r>
        <w:rPr>
          <w:rFonts w:asciiTheme="minorHAnsi" w:hAnsiTheme="minorHAnsi"/>
          <w:spacing w:val="-2"/>
        </w:rPr>
        <w:t>in the</w:t>
      </w:r>
      <w:r>
        <w:rPr>
          <w:rFonts w:asciiTheme="minorHAnsi" w:hAnsiTheme="minorHAnsi"/>
          <w:spacing w:val="17"/>
          <w:w w:val="101"/>
        </w:rPr>
        <w:t xml:space="preserve"> </w:t>
      </w:r>
      <w:r>
        <w:rPr>
          <w:rFonts w:asciiTheme="minorHAnsi" w:hAnsiTheme="minorHAnsi"/>
          <w:spacing w:val="-2"/>
        </w:rPr>
        <w:t>Land.</w:t>
      </w:r>
    </w:p>
    <w:p w14:paraId="0664862B" w14:textId="77777777" w:rsidR="000F72C1" w:rsidRDefault="000F72C1">
      <w:pPr>
        <w:spacing w:line="248" w:lineRule="auto"/>
        <w:rPr>
          <w:rFonts w:asciiTheme="minorHAnsi" w:hAnsiTheme="minorHAnsi"/>
        </w:rPr>
      </w:pPr>
    </w:p>
    <w:p w14:paraId="0664862C" w14:textId="77777777" w:rsidR="000F72C1" w:rsidRDefault="000F72C1">
      <w:pPr>
        <w:spacing w:line="249" w:lineRule="auto"/>
        <w:rPr>
          <w:rFonts w:asciiTheme="minorHAnsi" w:hAnsiTheme="minorHAnsi"/>
        </w:rPr>
      </w:pPr>
    </w:p>
    <w:p w14:paraId="0664862D" w14:textId="77777777" w:rsidR="000F72C1" w:rsidRDefault="0020793E">
      <w:pPr>
        <w:pStyle w:val="BodyText"/>
        <w:spacing w:before="67" w:line="214" w:lineRule="auto"/>
        <w:ind w:left="38" w:right="770" w:firstLine="9"/>
        <w:rPr>
          <w:rFonts w:asciiTheme="minorHAnsi" w:hAnsiTheme="minorHAnsi"/>
        </w:rPr>
      </w:pPr>
      <w:r>
        <w:rPr>
          <w:rFonts w:asciiTheme="minorHAnsi" w:hAnsiTheme="minorHAnsi"/>
          <w:spacing w:val="-1"/>
        </w:rPr>
        <w:t>B.          The</w:t>
      </w:r>
      <w:r>
        <w:rPr>
          <w:rFonts w:asciiTheme="minorHAnsi" w:hAnsiTheme="minorHAnsi"/>
          <w:spacing w:val="8"/>
        </w:rPr>
        <w:t xml:space="preserve"> </w:t>
      </w:r>
      <w:r>
        <w:rPr>
          <w:rFonts w:asciiTheme="minorHAnsi" w:hAnsiTheme="minorHAnsi"/>
          <w:spacing w:val="-1"/>
        </w:rPr>
        <w:t>Licensor</w:t>
      </w:r>
      <w:r>
        <w:rPr>
          <w:rFonts w:asciiTheme="minorHAnsi" w:hAnsiTheme="minorHAnsi"/>
          <w:spacing w:val="5"/>
        </w:rPr>
        <w:t xml:space="preserve"> </w:t>
      </w:r>
      <w:r>
        <w:rPr>
          <w:rFonts w:asciiTheme="minorHAnsi" w:hAnsiTheme="minorHAnsi"/>
          <w:spacing w:val="-1"/>
        </w:rPr>
        <w:t>has agreed to grant the Lice</w:t>
      </w:r>
      <w:r>
        <w:rPr>
          <w:rFonts w:asciiTheme="minorHAnsi" w:hAnsiTheme="minorHAnsi"/>
          <w:spacing w:val="-2"/>
        </w:rPr>
        <w:t>nsee the right</w:t>
      </w:r>
      <w:r>
        <w:rPr>
          <w:rFonts w:asciiTheme="minorHAnsi" w:hAnsiTheme="minorHAnsi"/>
          <w:spacing w:val="-10"/>
        </w:rPr>
        <w:t xml:space="preserve"> </w:t>
      </w:r>
      <w:r>
        <w:rPr>
          <w:rFonts w:asciiTheme="minorHAnsi" w:hAnsiTheme="minorHAnsi"/>
          <w:spacing w:val="-2"/>
        </w:rPr>
        <w:t>to use the Licensed Area on</w:t>
      </w:r>
      <w:r>
        <w:rPr>
          <w:rFonts w:asciiTheme="minorHAnsi" w:hAnsiTheme="minorHAnsi"/>
          <w:spacing w:val="-11"/>
        </w:rPr>
        <w:t xml:space="preserve"> </w:t>
      </w:r>
      <w:r>
        <w:rPr>
          <w:rFonts w:asciiTheme="minorHAnsi" w:hAnsiTheme="minorHAnsi"/>
          <w:spacing w:val="-2"/>
        </w:rPr>
        <w:t>the terms and conditions</w:t>
      </w:r>
      <w:r>
        <w:rPr>
          <w:rFonts w:asciiTheme="minorHAnsi" w:hAnsiTheme="minorHAnsi"/>
        </w:rPr>
        <w:t xml:space="preserve"> of this</w:t>
      </w:r>
      <w:r>
        <w:rPr>
          <w:rFonts w:asciiTheme="minorHAnsi" w:hAnsiTheme="minorHAnsi"/>
          <w:spacing w:val="17"/>
          <w:w w:val="101"/>
        </w:rPr>
        <w:t xml:space="preserve"> </w:t>
      </w:r>
      <w:r>
        <w:rPr>
          <w:rFonts w:asciiTheme="minorHAnsi" w:hAnsiTheme="minorHAnsi"/>
        </w:rPr>
        <w:t>Licence for t</w:t>
      </w:r>
      <w:r>
        <w:rPr>
          <w:rFonts w:asciiTheme="minorHAnsi" w:hAnsiTheme="minorHAnsi"/>
          <w:spacing w:val="-1"/>
        </w:rPr>
        <w:t>he</w:t>
      </w:r>
      <w:r>
        <w:rPr>
          <w:rFonts w:asciiTheme="minorHAnsi" w:hAnsiTheme="minorHAnsi"/>
          <w:spacing w:val="17"/>
          <w:w w:val="101"/>
        </w:rPr>
        <w:t xml:space="preserve"> </w:t>
      </w:r>
      <w:r>
        <w:rPr>
          <w:rFonts w:asciiTheme="minorHAnsi" w:hAnsiTheme="minorHAnsi"/>
          <w:spacing w:val="-1"/>
        </w:rPr>
        <w:t>purpose of conducting tourist operations.</w:t>
      </w:r>
    </w:p>
    <w:p w14:paraId="0664862E" w14:textId="77777777" w:rsidR="000F72C1" w:rsidRDefault="000F72C1">
      <w:pPr>
        <w:spacing w:line="247" w:lineRule="auto"/>
        <w:rPr>
          <w:rFonts w:asciiTheme="minorHAnsi" w:hAnsiTheme="minorHAnsi"/>
        </w:rPr>
      </w:pPr>
    </w:p>
    <w:p w14:paraId="0664862F" w14:textId="77777777" w:rsidR="000F72C1" w:rsidRDefault="000F72C1">
      <w:pPr>
        <w:spacing w:line="247" w:lineRule="auto"/>
        <w:rPr>
          <w:rFonts w:asciiTheme="minorHAnsi" w:hAnsiTheme="minorHAnsi"/>
        </w:rPr>
      </w:pPr>
    </w:p>
    <w:p w14:paraId="06648630" w14:textId="77777777" w:rsidR="000F72C1" w:rsidRDefault="0020793E">
      <w:pPr>
        <w:pStyle w:val="BodyText"/>
        <w:spacing w:before="67" w:line="214" w:lineRule="auto"/>
        <w:ind w:left="47" w:right="770"/>
        <w:rPr>
          <w:rFonts w:asciiTheme="minorHAnsi" w:hAnsiTheme="minorHAnsi"/>
        </w:rPr>
      </w:pPr>
      <w:r>
        <w:rPr>
          <w:rFonts w:asciiTheme="minorHAnsi" w:hAnsiTheme="minorHAnsi"/>
          <w:spacing w:val="-2"/>
        </w:rPr>
        <w:t>In</w:t>
      </w:r>
      <w:r>
        <w:rPr>
          <w:rFonts w:asciiTheme="minorHAnsi" w:hAnsiTheme="minorHAnsi"/>
          <w:spacing w:val="46"/>
        </w:rPr>
        <w:t xml:space="preserve"> </w:t>
      </w:r>
      <w:r>
        <w:rPr>
          <w:rFonts w:asciiTheme="minorHAnsi" w:hAnsiTheme="minorHAnsi"/>
          <w:spacing w:val="-2"/>
        </w:rPr>
        <w:t>consideration,</w:t>
      </w:r>
      <w:r>
        <w:rPr>
          <w:rFonts w:asciiTheme="minorHAnsi" w:hAnsiTheme="minorHAnsi"/>
          <w:spacing w:val="37"/>
        </w:rPr>
        <w:t xml:space="preserve"> </w:t>
      </w:r>
      <w:r>
        <w:rPr>
          <w:rFonts w:asciiTheme="minorHAnsi" w:hAnsiTheme="minorHAnsi"/>
          <w:spacing w:val="-2"/>
        </w:rPr>
        <w:t>amongst</w:t>
      </w:r>
      <w:r>
        <w:rPr>
          <w:rFonts w:asciiTheme="minorHAnsi" w:hAnsiTheme="minorHAnsi"/>
          <w:spacing w:val="32"/>
          <w:w w:val="101"/>
        </w:rPr>
        <w:t xml:space="preserve"> </w:t>
      </w:r>
      <w:r>
        <w:rPr>
          <w:rFonts w:asciiTheme="minorHAnsi" w:hAnsiTheme="minorHAnsi"/>
          <w:spacing w:val="-2"/>
        </w:rPr>
        <w:t>other</w:t>
      </w:r>
      <w:r>
        <w:rPr>
          <w:rFonts w:asciiTheme="minorHAnsi" w:hAnsiTheme="minorHAnsi"/>
          <w:spacing w:val="28"/>
        </w:rPr>
        <w:t xml:space="preserve"> </w:t>
      </w:r>
      <w:r>
        <w:rPr>
          <w:rFonts w:asciiTheme="minorHAnsi" w:hAnsiTheme="minorHAnsi"/>
          <w:spacing w:val="-2"/>
        </w:rPr>
        <w:t>things,</w:t>
      </w:r>
      <w:r>
        <w:rPr>
          <w:rFonts w:asciiTheme="minorHAnsi" w:hAnsiTheme="minorHAnsi"/>
          <w:spacing w:val="34"/>
          <w:w w:val="101"/>
        </w:rPr>
        <w:t xml:space="preserve"> </w:t>
      </w:r>
      <w:r>
        <w:rPr>
          <w:rFonts w:asciiTheme="minorHAnsi" w:hAnsiTheme="minorHAnsi"/>
          <w:spacing w:val="-2"/>
        </w:rPr>
        <w:t>of</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42"/>
        </w:rPr>
        <w:t xml:space="preserve"> </w:t>
      </w:r>
      <w:r>
        <w:rPr>
          <w:rFonts w:asciiTheme="minorHAnsi" w:hAnsiTheme="minorHAnsi"/>
          <w:spacing w:val="-2"/>
        </w:rPr>
        <w:t>mutual</w:t>
      </w:r>
      <w:r>
        <w:rPr>
          <w:rFonts w:asciiTheme="minorHAnsi" w:hAnsiTheme="minorHAnsi"/>
          <w:spacing w:val="43"/>
          <w:w w:val="101"/>
        </w:rPr>
        <w:t xml:space="preserve"> </w:t>
      </w:r>
      <w:r>
        <w:rPr>
          <w:rFonts w:asciiTheme="minorHAnsi" w:hAnsiTheme="minorHAnsi"/>
          <w:spacing w:val="-2"/>
        </w:rPr>
        <w:t>promises</w:t>
      </w:r>
      <w:r>
        <w:rPr>
          <w:rFonts w:asciiTheme="minorHAnsi" w:hAnsiTheme="minorHAnsi"/>
          <w:spacing w:val="34"/>
        </w:rPr>
        <w:t xml:space="preserve"> </w:t>
      </w:r>
      <w:r>
        <w:rPr>
          <w:rFonts w:asciiTheme="minorHAnsi" w:hAnsiTheme="minorHAnsi"/>
          <w:spacing w:val="-2"/>
        </w:rPr>
        <w:t>contained</w:t>
      </w:r>
      <w:r>
        <w:rPr>
          <w:rFonts w:asciiTheme="minorHAnsi" w:hAnsiTheme="minorHAnsi"/>
          <w:spacing w:val="41"/>
        </w:rPr>
        <w:t xml:space="preserve"> </w:t>
      </w:r>
      <w:r>
        <w:rPr>
          <w:rFonts w:asciiTheme="minorHAnsi" w:hAnsiTheme="minorHAnsi"/>
          <w:spacing w:val="-2"/>
        </w:rPr>
        <w:t>in</w:t>
      </w:r>
      <w:r>
        <w:rPr>
          <w:rFonts w:asciiTheme="minorHAnsi" w:hAnsiTheme="minorHAnsi"/>
          <w:spacing w:val="27"/>
          <w:w w:val="101"/>
        </w:rPr>
        <w:t xml:space="preserve"> </w:t>
      </w:r>
      <w:r>
        <w:rPr>
          <w:rFonts w:asciiTheme="minorHAnsi" w:hAnsiTheme="minorHAnsi"/>
          <w:spacing w:val="-2"/>
        </w:rPr>
        <w:t>the</w:t>
      </w:r>
      <w:r>
        <w:rPr>
          <w:rFonts w:asciiTheme="minorHAnsi" w:hAnsiTheme="minorHAnsi"/>
          <w:spacing w:val="46"/>
        </w:rPr>
        <w:t xml:space="preserve"> </w:t>
      </w:r>
      <w:r>
        <w:rPr>
          <w:rFonts w:asciiTheme="minorHAnsi" w:hAnsiTheme="minorHAnsi"/>
          <w:spacing w:val="-2"/>
        </w:rPr>
        <w:t>Licence,</w:t>
      </w:r>
      <w:r>
        <w:rPr>
          <w:rFonts w:asciiTheme="minorHAnsi" w:hAnsiTheme="minorHAnsi"/>
          <w:spacing w:val="28"/>
          <w:w w:val="101"/>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Licensor</w:t>
      </w:r>
      <w:r>
        <w:rPr>
          <w:rFonts w:asciiTheme="minorHAnsi" w:hAnsiTheme="minorHAnsi"/>
          <w:spacing w:val="34"/>
          <w:w w:val="101"/>
        </w:rPr>
        <w:t xml:space="preserve"> </w:t>
      </w:r>
      <w:r>
        <w:rPr>
          <w:rFonts w:asciiTheme="minorHAnsi" w:hAnsiTheme="minorHAnsi"/>
          <w:spacing w:val="-2"/>
        </w:rPr>
        <w:t>and</w:t>
      </w:r>
      <w:r>
        <w:rPr>
          <w:rFonts w:asciiTheme="minorHAnsi" w:hAnsiTheme="minorHAnsi"/>
          <w:spacing w:val="30"/>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Licensee agree</w:t>
      </w:r>
      <w:r>
        <w:rPr>
          <w:rFonts w:asciiTheme="minorHAnsi" w:hAnsiTheme="minorHAnsi"/>
          <w:spacing w:val="11"/>
        </w:rPr>
        <w:t xml:space="preserve"> </w:t>
      </w:r>
      <w:r>
        <w:rPr>
          <w:rFonts w:asciiTheme="minorHAnsi" w:hAnsiTheme="minorHAnsi"/>
          <w:spacing w:val="-1"/>
        </w:rPr>
        <w:t>as follo</w:t>
      </w:r>
      <w:r>
        <w:rPr>
          <w:rFonts w:asciiTheme="minorHAnsi" w:hAnsiTheme="minorHAnsi"/>
          <w:spacing w:val="-2"/>
        </w:rPr>
        <w:t>ws:</w:t>
      </w:r>
    </w:p>
    <w:p w14:paraId="06648631" w14:textId="77777777" w:rsidR="000F72C1" w:rsidRDefault="000F72C1">
      <w:pPr>
        <w:spacing w:line="253" w:lineRule="auto"/>
        <w:rPr>
          <w:rFonts w:asciiTheme="minorHAnsi" w:hAnsiTheme="minorHAnsi"/>
        </w:rPr>
      </w:pPr>
    </w:p>
    <w:p w14:paraId="06648632" w14:textId="77777777" w:rsidR="000F72C1" w:rsidRDefault="000F72C1">
      <w:pPr>
        <w:spacing w:line="254" w:lineRule="auto"/>
        <w:rPr>
          <w:rFonts w:asciiTheme="minorHAnsi" w:hAnsiTheme="minorHAnsi"/>
        </w:rPr>
      </w:pPr>
    </w:p>
    <w:p w14:paraId="06648633" w14:textId="77777777" w:rsidR="000F72C1" w:rsidRDefault="0020793E">
      <w:pPr>
        <w:pStyle w:val="BodyText"/>
        <w:spacing w:before="86" w:line="179" w:lineRule="auto"/>
        <w:ind w:left="49"/>
        <w:rPr>
          <w:rFonts w:asciiTheme="minorHAnsi" w:hAnsiTheme="minorHAnsi"/>
          <w:sz w:val="28"/>
          <w:szCs w:val="28"/>
        </w:rPr>
      </w:pPr>
      <w:r>
        <w:rPr>
          <w:rFonts w:asciiTheme="minorHAnsi" w:hAnsiTheme="minorHAnsi"/>
          <w:b/>
          <w:bCs/>
          <w:color w:val="00558C"/>
          <w:spacing w:val="-1"/>
          <w:sz w:val="28"/>
          <w:szCs w:val="28"/>
        </w:rPr>
        <w:t>1.           DEFINITIONS AND</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INTERPRETATION</w:t>
      </w:r>
    </w:p>
    <w:p w14:paraId="06648634" w14:textId="77777777" w:rsidR="000F72C1" w:rsidRDefault="000F72C1">
      <w:pPr>
        <w:spacing w:line="254" w:lineRule="auto"/>
        <w:rPr>
          <w:rFonts w:asciiTheme="minorHAnsi" w:hAnsiTheme="minorHAnsi"/>
        </w:rPr>
      </w:pPr>
    </w:p>
    <w:p w14:paraId="06648635" w14:textId="77777777" w:rsidR="000F72C1" w:rsidRDefault="000F72C1">
      <w:pPr>
        <w:spacing w:line="254" w:lineRule="auto"/>
        <w:rPr>
          <w:rFonts w:asciiTheme="minorHAnsi" w:hAnsiTheme="minorHAnsi"/>
        </w:rPr>
      </w:pPr>
    </w:p>
    <w:p w14:paraId="06648636" w14:textId="77777777" w:rsidR="000F72C1" w:rsidRDefault="0020793E">
      <w:pPr>
        <w:pStyle w:val="BodyText"/>
        <w:spacing w:before="74" w:line="179" w:lineRule="auto"/>
        <w:ind w:left="46"/>
        <w:rPr>
          <w:rFonts w:asciiTheme="minorHAnsi" w:hAnsiTheme="minorHAnsi"/>
          <w:sz w:val="24"/>
          <w:szCs w:val="24"/>
        </w:rPr>
      </w:pPr>
      <w:r>
        <w:rPr>
          <w:rFonts w:asciiTheme="minorHAnsi" w:hAnsiTheme="minorHAnsi"/>
          <w:b/>
          <w:bCs/>
          <w:color w:val="00558C"/>
          <w:spacing w:val="-2"/>
          <w:sz w:val="24"/>
          <w:szCs w:val="24"/>
        </w:rPr>
        <w:t>1.1.</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DEFINED TERMS</w:t>
      </w:r>
    </w:p>
    <w:p w14:paraId="06648637" w14:textId="77777777" w:rsidR="000F72C1" w:rsidRDefault="000F72C1">
      <w:pPr>
        <w:spacing w:line="248" w:lineRule="auto"/>
        <w:rPr>
          <w:rFonts w:asciiTheme="minorHAnsi" w:hAnsiTheme="minorHAnsi"/>
        </w:rPr>
      </w:pPr>
    </w:p>
    <w:p w14:paraId="06648638" w14:textId="77777777" w:rsidR="000F72C1" w:rsidRDefault="000F72C1">
      <w:pPr>
        <w:spacing w:line="249" w:lineRule="auto"/>
        <w:rPr>
          <w:rFonts w:asciiTheme="minorHAnsi" w:hAnsiTheme="minorHAnsi"/>
        </w:rPr>
      </w:pPr>
    </w:p>
    <w:p w14:paraId="06648639" w14:textId="77777777" w:rsidR="000F72C1" w:rsidRDefault="0020793E">
      <w:pPr>
        <w:pStyle w:val="BodyText"/>
        <w:spacing w:before="67" w:line="187" w:lineRule="auto"/>
        <w:ind w:left="613"/>
        <w:rPr>
          <w:rFonts w:asciiTheme="minorHAnsi" w:hAnsiTheme="minorHAnsi"/>
        </w:rPr>
      </w:pPr>
      <w:r>
        <w:rPr>
          <w:rFonts w:asciiTheme="minorHAnsi" w:hAnsiTheme="minorHAnsi"/>
          <w:spacing w:val="-3"/>
        </w:rPr>
        <w:t>In the</w:t>
      </w:r>
      <w:r>
        <w:rPr>
          <w:rFonts w:asciiTheme="minorHAnsi" w:hAnsiTheme="minorHAnsi"/>
          <w:spacing w:val="25"/>
        </w:rPr>
        <w:t xml:space="preserve"> </w:t>
      </w:r>
      <w:r>
        <w:rPr>
          <w:rFonts w:asciiTheme="minorHAnsi" w:hAnsiTheme="minorHAnsi"/>
          <w:spacing w:val="-3"/>
        </w:rPr>
        <w:t>Licence:</w:t>
      </w:r>
    </w:p>
    <w:p w14:paraId="0664863A" w14:textId="77777777" w:rsidR="000F72C1" w:rsidRDefault="000F72C1">
      <w:pPr>
        <w:spacing w:line="247" w:lineRule="auto"/>
        <w:rPr>
          <w:rFonts w:asciiTheme="minorHAnsi" w:hAnsiTheme="minorHAnsi"/>
        </w:rPr>
      </w:pPr>
    </w:p>
    <w:p w14:paraId="0664863B" w14:textId="77777777" w:rsidR="000F72C1" w:rsidRDefault="000F72C1">
      <w:pPr>
        <w:spacing w:line="247" w:lineRule="auto"/>
        <w:rPr>
          <w:rFonts w:asciiTheme="minorHAnsi" w:hAnsiTheme="minorHAnsi"/>
        </w:rPr>
      </w:pPr>
    </w:p>
    <w:p w14:paraId="0664863C" w14:textId="77777777" w:rsidR="000F72C1" w:rsidRDefault="0020793E">
      <w:pPr>
        <w:pStyle w:val="BodyText"/>
        <w:spacing w:before="68" w:line="223" w:lineRule="auto"/>
        <w:ind w:left="605" w:right="771" w:firstLine="5"/>
        <w:jc w:val="both"/>
        <w:rPr>
          <w:rFonts w:asciiTheme="minorHAnsi" w:hAnsiTheme="minorHAnsi"/>
        </w:rPr>
      </w:pPr>
      <w:r>
        <w:rPr>
          <w:rFonts w:asciiTheme="minorHAnsi" w:hAnsiTheme="minorHAnsi"/>
          <w:spacing w:val="-1"/>
        </w:rPr>
        <w:t>'</w:t>
      </w:r>
      <w:r>
        <w:rPr>
          <w:rFonts w:asciiTheme="minorHAnsi" w:hAnsiTheme="minorHAnsi"/>
          <w:b/>
          <w:bCs/>
          <w:spacing w:val="-1"/>
        </w:rPr>
        <w:t>BCA  Report</w:t>
      </w:r>
      <w:r>
        <w:rPr>
          <w:rFonts w:asciiTheme="minorHAnsi" w:hAnsiTheme="minorHAnsi"/>
          <w:spacing w:val="-1"/>
        </w:rPr>
        <w:t>'  means</w:t>
      </w:r>
      <w:r>
        <w:rPr>
          <w:rFonts w:asciiTheme="minorHAnsi" w:hAnsiTheme="minorHAnsi"/>
          <w:spacing w:val="40"/>
          <w:w w:val="101"/>
        </w:rPr>
        <w:t xml:space="preserve"> </w:t>
      </w:r>
      <w:r>
        <w:rPr>
          <w:rFonts w:asciiTheme="minorHAnsi" w:hAnsiTheme="minorHAnsi"/>
          <w:spacing w:val="-1"/>
        </w:rPr>
        <w:t>the  report,  attached</w:t>
      </w:r>
      <w:r>
        <w:rPr>
          <w:rFonts w:asciiTheme="minorHAnsi" w:hAnsiTheme="minorHAnsi"/>
          <w:spacing w:val="37"/>
        </w:rPr>
        <w:t xml:space="preserve"> </w:t>
      </w:r>
      <w:r>
        <w:rPr>
          <w:rFonts w:asciiTheme="minorHAnsi" w:hAnsiTheme="minorHAnsi"/>
          <w:spacing w:val="-1"/>
        </w:rPr>
        <w:t>to</w:t>
      </w:r>
      <w:r>
        <w:rPr>
          <w:rFonts w:asciiTheme="minorHAnsi" w:hAnsiTheme="minorHAnsi"/>
          <w:spacing w:val="39"/>
        </w:rPr>
        <w:t xml:space="preserve"> </w:t>
      </w:r>
      <w:r>
        <w:rPr>
          <w:rFonts w:asciiTheme="minorHAnsi" w:hAnsiTheme="minorHAnsi"/>
          <w:spacing w:val="-1"/>
        </w:rPr>
        <w:t>th</w:t>
      </w:r>
      <w:r>
        <w:rPr>
          <w:rFonts w:asciiTheme="minorHAnsi" w:hAnsiTheme="minorHAnsi"/>
          <w:spacing w:val="-2"/>
        </w:rPr>
        <w:t>is  Licence,  commissioned  by  the  Licensor  addressing</w:t>
      </w:r>
      <w:r>
        <w:rPr>
          <w:rFonts w:asciiTheme="minorHAnsi" w:hAnsiTheme="minorHAnsi"/>
          <w:spacing w:val="37"/>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application</w:t>
      </w:r>
      <w:r>
        <w:rPr>
          <w:rFonts w:asciiTheme="minorHAnsi" w:hAnsiTheme="minorHAnsi"/>
          <w:spacing w:val="12"/>
          <w:w w:val="101"/>
        </w:rPr>
        <w:t xml:space="preserve"> </w:t>
      </w:r>
      <w:r>
        <w:rPr>
          <w:rFonts w:asciiTheme="minorHAnsi" w:hAnsiTheme="minorHAnsi"/>
          <w:spacing w:val="-1"/>
        </w:rPr>
        <w:t>of the</w:t>
      </w:r>
      <w:r>
        <w:rPr>
          <w:rFonts w:asciiTheme="minorHAnsi" w:hAnsiTheme="minorHAnsi"/>
          <w:spacing w:val="22"/>
        </w:rPr>
        <w:t xml:space="preserve"> </w:t>
      </w:r>
      <w:r>
        <w:rPr>
          <w:rFonts w:asciiTheme="minorHAnsi" w:hAnsiTheme="minorHAnsi"/>
          <w:spacing w:val="-1"/>
        </w:rPr>
        <w:t>Building</w:t>
      </w:r>
      <w:r>
        <w:rPr>
          <w:rFonts w:asciiTheme="minorHAnsi" w:hAnsiTheme="minorHAnsi"/>
          <w:spacing w:val="12"/>
          <w:w w:val="101"/>
        </w:rPr>
        <w:t xml:space="preserve"> </w:t>
      </w:r>
      <w:r>
        <w:rPr>
          <w:rFonts w:asciiTheme="minorHAnsi" w:hAnsiTheme="minorHAnsi"/>
          <w:spacing w:val="-1"/>
        </w:rPr>
        <w:t>Code</w:t>
      </w:r>
      <w:r>
        <w:rPr>
          <w:rFonts w:asciiTheme="minorHAnsi" w:hAnsiTheme="minorHAnsi"/>
          <w:spacing w:val="13"/>
          <w:w w:val="101"/>
        </w:rPr>
        <w:t xml:space="preserve"> </w:t>
      </w:r>
      <w:r>
        <w:rPr>
          <w:rFonts w:asciiTheme="minorHAnsi" w:hAnsiTheme="minorHAnsi"/>
          <w:spacing w:val="-1"/>
        </w:rPr>
        <w:t>of Australia</w:t>
      </w:r>
      <w:r>
        <w:rPr>
          <w:rFonts w:asciiTheme="minorHAnsi" w:hAnsiTheme="minorHAnsi"/>
          <w:spacing w:val="17"/>
        </w:rPr>
        <w:t xml:space="preserve"> </w:t>
      </w:r>
      <w:r>
        <w:rPr>
          <w:rFonts w:asciiTheme="minorHAnsi" w:hAnsiTheme="minorHAnsi"/>
          <w:spacing w:val="-1"/>
        </w:rPr>
        <w:t>(BCA)</w:t>
      </w:r>
      <w:r>
        <w:rPr>
          <w:rFonts w:asciiTheme="minorHAnsi" w:hAnsiTheme="minorHAnsi"/>
          <w:spacing w:val="20"/>
        </w:rPr>
        <w:t xml:space="preserve"> </w:t>
      </w:r>
      <w:r>
        <w:rPr>
          <w:rFonts w:asciiTheme="minorHAnsi" w:hAnsiTheme="minorHAnsi"/>
          <w:spacing w:val="-1"/>
        </w:rPr>
        <w:t>regarding the</w:t>
      </w:r>
      <w:r>
        <w:rPr>
          <w:rFonts w:asciiTheme="minorHAnsi" w:hAnsiTheme="minorHAnsi"/>
          <w:spacing w:val="22"/>
        </w:rPr>
        <w:t xml:space="preserve"> </w:t>
      </w:r>
      <w:r>
        <w:rPr>
          <w:rFonts w:asciiTheme="minorHAnsi" w:hAnsiTheme="minorHAnsi"/>
          <w:spacing w:val="-1"/>
        </w:rPr>
        <w:t>use</w:t>
      </w:r>
      <w:r>
        <w:rPr>
          <w:rFonts w:asciiTheme="minorHAnsi" w:hAnsiTheme="minorHAnsi"/>
          <w:spacing w:val="13"/>
        </w:rPr>
        <w:t xml:space="preserve"> </w:t>
      </w:r>
      <w:r>
        <w:rPr>
          <w:rFonts w:asciiTheme="minorHAnsi" w:hAnsiTheme="minorHAnsi"/>
          <w:spacing w:val="-1"/>
        </w:rPr>
        <w:t>of the</w:t>
      </w:r>
      <w:r>
        <w:rPr>
          <w:rFonts w:asciiTheme="minorHAnsi" w:hAnsiTheme="minorHAnsi"/>
          <w:spacing w:val="22"/>
        </w:rPr>
        <w:t xml:space="preserve"> </w:t>
      </w:r>
      <w:r>
        <w:rPr>
          <w:rFonts w:asciiTheme="minorHAnsi" w:hAnsiTheme="minorHAnsi"/>
          <w:spacing w:val="-1"/>
        </w:rPr>
        <w:t>Licensed Are</w:t>
      </w:r>
      <w:r>
        <w:rPr>
          <w:rFonts w:asciiTheme="minorHAnsi" w:hAnsiTheme="minorHAnsi"/>
          <w:spacing w:val="-2"/>
        </w:rPr>
        <w:t>a for</w:t>
      </w:r>
      <w:r>
        <w:rPr>
          <w:rFonts w:asciiTheme="minorHAnsi" w:hAnsiTheme="minorHAnsi"/>
          <w:spacing w:val="6"/>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additional</w:t>
      </w:r>
      <w:r>
        <w:rPr>
          <w:rFonts w:asciiTheme="minorHAnsi" w:hAnsiTheme="minorHAnsi"/>
        </w:rPr>
        <w:t xml:space="preserve"> purpose of tourist a</w:t>
      </w:r>
      <w:r>
        <w:rPr>
          <w:rFonts w:asciiTheme="minorHAnsi" w:hAnsiTheme="minorHAnsi"/>
          <w:spacing w:val="-1"/>
        </w:rPr>
        <w:t>ctivity.</w:t>
      </w:r>
    </w:p>
    <w:p w14:paraId="0664863D" w14:textId="77777777" w:rsidR="000F72C1" w:rsidRDefault="0020793E">
      <w:pPr>
        <w:pStyle w:val="BodyText"/>
        <w:spacing w:before="179" w:line="187" w:lineRule="auto"/>
        <w:ind w:left="610"/>
        <w:rPr>
          <w:rFonts w:asciiTheme="minorHAnsi" w:hAnsiTheme="minorHAnsi"/>
        </w:rPr>
      </w:pPr>
      <w:r>
        <w:rPr>
          <w:rFonts w:asciiTheme="minorHAnsi" w:hAnsiTheme="minorHAnsi"/>
          <w:spacing w:val="-2"/>
        </w:rPr>
        <w:t>'</w:t>
      </w:r>
      <w:r>
        <w:rPr>
          <w:rFonts w:asciiTheme="minorHAnsi" w:hAnsiTheme="minorHAnsi"/>
          <w:b/>
          <w:bCs/>
          <w:spacing w:val="-2"/>
        </w:rPr>
        <w:t>Business</w:t>
      </w:r>
      <w:r>
        <w:rPr>
          <w:rFonts w:asciiTheme="minorHAnsi" w:hAnsiTheme="minorHAnsi"/>
          <w:b/>
          <w:bCs/>
          <w:spacing w:val="16"/>
          <w:w w:val="101"/>
        </w:rPr>
        <w:t xml:space="preserve"> </w:t>
      </w:r>
      <w:r>
        <w:rPr>
          <w:rFonts w:asciiTheme="minorHAnsi" w:hAnsiTheme="minorHAnsi"/>
          <w:b/>
          <w:bCs/>
          <w:spacing w:val="-2"/>
        </w:rPr>
        <w:t>Day</w:t>
      </w:r>
      <w:r>
        <w:rPr>
          <w:rFonts w:asciiTheme="minorHAnsi" w:hAnsiTheme="minorHAnsi"/>
          <w:spacing w:val="-2"/>
        </w:rPr>
        <w:t>'</w:t>
      </w:r>
      <w:r>
        <w:rPr>
          <w:rFonts w:asciiTheme="minorHAnsi" w:hAnsiTheme="minorHAnsi"/>
          <w:spacing w:val="14"/>
        </w:rPr>
        <w:t xml:space="preserve"> </w:t>
      </w:r>
      <w:r>
        <w:rPr>
          <w:rFonts w:asciiTheme="minorHAnsi" w:hAnsiTheme="minorHAnsi"/>
          <w:spacing w:val="-2"/>
        </w:rPr>
        <w:t>means any day</w:t>
      </w:r>
      <w:r>
        <w:rPr>
          <w:rFonts w:asciiTheme="minorHAnsi" w:hAnsiTheme="minorHAnsi"/>
          <w:spacing w:val="15"/>
          <w:w w:val="101"/>
        </w:rPr>
        <w:t xml:space="preserve"> </w:t>
      </w:r>
      <w:r>
        <w:rPr>
          <w:rFonts w:asciiTheme="minorHAnsi" w:hAnsiTheme="minorHAnsi"/>
          <w:spacing w:val="-2"/>
        </w:rPr>
        <w:t>in the State which</w:t>
      </w:r>
      <w:r>
        <w:rPr>
          <w:rFonts w:asciiTheme="minorHAnsi" w:hAnsiTheme="minorHAnsi"/>
          <w:spacing w:val="14"/>
        </w:rPr>
        <w:t xml:space="preserve"> </w:t>
      </w:r>
      <w:r>
        <w:rPr>
          <w:rFonts w:asciiTheme="minorHAnsi" w:hAnsiTheme="minorHAnsi"/>
          <w:spacing w:val="-2"/>
        </w:rPr>
        <w:t>is</w:t>
      </w:r>
      <w:r>
        <w:rPr>
          <w:rFonts w:asciiTheme="minorHAnsi" w:hAnsiTheme="minorHAnsi"/>
          <w:spacing w:val="14"/>
          <w:w w:val="101"/>
        </w:rPr>
        <w:t xml:space="preserve"> </w:t>
      </w:r>
      <w:r>
        <w:rPr>
          <w:rFonts w:asciiTheme="minorHAnsi" w:hAnsiTheme="minorHAnsi"/>
          <w:spacing w:val="-2"/>
        </w:rPr>
        <w:t>not</w:t>
      </w:r>
      <w:r>
        <w:rPr>
          <w:rFonts w:asciiTheme="minorHAnsi" w:hAnsiTheme="minorHAnsi"/>
          <w:spacing w:val="11"/>
        </w:rPr>
        <w:t xml:space="preserve"> </w:t>
      </w:r>
      <w:r>
        <w:rPr>
          <w:rFonts w:asciiTheme="minorHAnsi" w:hAnsiTheme="minorHAnsi"/>
          <w:spacing w:val="-2"/>
        </w:rPr>
        <w:t>a</w:t>
      </w:r>
      <w:r>
        <w:rPr>
          <w:rFonts w:asciiTheme="minorHAnsi" w:hAnsiTheme="minorHAnsi"/>
          <w:spacing w:val="8"/>
        </w:rPr>
        <w:t xml:space="preserve"> </w:t>
      </w:r>
      <w:r>
        <w:rPr>
          <w:rFonts w:asciiTheme="minorHAnsi" w:hAnsiTheme="minorHAnsi"/>
          <w:spacing w:val="-2"/>
        </w:rPr>
        <w:t>Saturday,</w:t>
      </w:r>
      <w:r>
        <w:rPr>
          <w:rFonts w:asciiTheme="minorHAnsi" w:hAnsiTheme="minorHAnsi"/>
          <w:spacing w:val="8"/>
        </w:rPr>
        <w:t xml:space="preserve"> </w:t>
      </w:r>
      <w:r>
        <w:rPr>
          <w:rFonts w:asciiTheme="minorHAnsi" w:hAnsiTheme="minorHAnsi"/>
          <w:spacing w:val="-2"/>
        </w:rPr>
        <w:t>Sunday</w:t>
      </w:r>
      <w:r>
        <w:rPr>
          <w:rFonts w:asciiTheme="minorHAnsi" w:hAnsiTheme="minorHAnsi"/>
          <w:spacing w:val="9"/>
        </w:rPr>
        <w:t xml:space="preserve"> </w:t>
      </w:r>
      <w:r>
        <w:rPr>
          <w:rFonts w:asciiTheme="minorHAnsi" w:hAnsiTheme="minorHAnsi"/>
          <w:spacing w:val="-2"/>
        </w:rPr>
        <w:t>or</w:t>
      </w:r>
      <w:r>
        <w:rPr>
          <w:rFonts w:asciiTheme="minorHAnsi" w:hAnsiTheme="minorHAnsi"/>
          <w:spacing w:val="16"/>
          <w:w w:val="102"/>
        </w:rPr>
        <w:t xml:space="preserve"> </w:t>
      </w:r>
      <w:r>
        <w:rPr>
          <w:rFonts w:asciiTheme="minorHAnsi" w:hAnsiTheme="minorHAnsi"/>
          <w:spacing w:val="-2"/>
        </w:rPr>
        <w:t>Public</w:t>
      </w:r>
      <w:r>
        <w:rPr>
          <w:rFonts w:asciiTheme="minorHAnsi" w:hAnsiTheme="minorHAnsi"/>
          <w:spacing w:val="19"/>
        </w:rPr>
        <w:t xml:space="preserve"> </w:t>
      </w:r>
      <w:r>
        <w:rPr>
          <w:rFonts w:asciiTheme="minorHAnsi" w:hAnsiTheme="minorHAnsi"/>
          <w:spacing w:val="-2"/>
        </w:rPr>
        <w:t>Holiday.</w:t>
      </w:r>
    </w:p>
    <w:p w14:paraId="0664863E" w14:textId="77777777" w:rsidR="000F72C1" w:rsidRDefault="0020793E">
      <w:pPr>
        <w:pStyle w:val="BodyText"/>
        <w:spacing w:before="179" w:line="389" w:lineRule="exact"/>
        <w:ind w:left="610"/>
        <w:rPr>
          <w:rFonts w:asciiTheme="minorHAnsi" w:hAnsiTheme="minorHAnsi"/>
        </w:rPr>
      </w:pPr>
      <w:r>
        <w:rPr>
          <w:rFonts w:asciiTheme="minorHAnsi" w:hAnsiTheme="minorHAnsi"/>
          <w:spacing w:val="-2"/>
          <w:position w:val="16"/>
        </w:rPr>
        <w:t>'</w:t>
      </w:r>
      <w:r>
        <w:rPr>
          <w:rFonts w:asciiTheme="minorHAnsi" w:hAnsiTheme="minorHAnsi"/>
          <w:b/>
          <w:bCs/>
          <w:spacing w:val="-2"/>
          <w:position w:val="16"/>
        </w:rPr>
        <w:t>Commencing</w:t>
      </w:r>
      <w:r>
        <w:rPr>
          <w:rFonts w:asciiTheme="minorHAnsi" w:hAnsiTheme="minorHAnsi"/>
          <w:b/>
          <w:bCs/>
          <w:spacing w:val="16"/>
          <w:w w:val="101"/>
          <w:position w:val="16"/>
        </w:rPr>
        <w:t xml:space="preserve"> </w:t>
      </w:r>
      <w:r>
        <w:rPr>
          <w:rFonts w:asciiTheme="minorHAnsi" w:hAnsiTheme="minorHAnsi"/>
          <w:b/>
          <w:bCs/>
          <w:spacing w:val="-2"/>
          <w:position w:val="16"/>
        </w:rPr>
        <w:t>Date</w:t>
      </w:r>
      <w:r>
        <w:rPr>
          <w:rFonts w:asciiTheme="minorHAnsi" w:hAnsiTheme="minorHAnsi"/>
          <w:spacing w:val="-2"/>
          <w:position w:val="16"/>
        </w:rPr>
        <w:t>'</w:t>
      </w:r>
      <w:r>
        <w:rPr>
          <w:rFonts w:asciiTheme="minorHAnsi" w:hAnsiTheme="minorHAnsi"/>
          <w:spacing w:val="14"/>
          <w:position w:val="16"/>
        </w:rPr>
        <w:t xml:space="preserve"> </w:t>
      </w:r>
      <w:r>
        <w:rPr>
          <w:rFonts w:asciiTheme="minorHAnsi" w:hAnsiTheme="minorHAnsi"/>
          <w:spacing w:val="-2"/>
          <w:position w:val="16"/>
        </w:rPr>
        <w:t>means the</w:t>
      </w:r>
      <w:r>
        <w:rPr>
          <w:rFonts w:asciiTheme="minorHAnsi" w:hAnsiTheme="minorHAnsi"/>
          <w:spacing w:val="11"/>
          <w:position w:val="16"/>
        </w:rPr>
        <w:t xml:space="preserve"> </w:t>
      </w:r>
      <w:r>
        <w:rPr>
          <w:rFonts w:asciiTheme="minorHAnsi" w:hAnsiTheme="minorHAnsi"/>
          <w:spacing w:val="-2"/>
          <w:position w:val="16"/>
        </w:rPr>
        <w:t>date stated</w:t>
      </w:r>
      <w:r>
        <w:rPr>
          <w:rFonts w:asciiTheme="minorHAnsi" w:hAnsiTheme="minorHAnsi"/>
          <w:spacing w:val="14"/>
          <w:w w:val="101"/>
          <w:position w:val="16"/>
        </w:rPr>
        <w:t xml:space="preserve"> </w:t>
      </w:r>
      <w:r>
        <w:rPr>
          <w:rFonts w:asciiTheme="minorHAnsi" w:hAnsiTheme="minorHAnsi"/>
          <w:spacing w:val="-2"/>
          <w:position w:val="16"/>
        </w:rPr>
        <w:t>in</w:t>
      </w:r>
      <w:r>
        <w:rPr>
          <w:rFonts w:asciiTheme="minorHAnsi" w:hAnsiTheme="minorHAnsi"/>
          <w:spacing w:val="18"/>
          <w:w w:val="101"/>
          <w:position w:val="16"/>
        </w:rPr>
        <w:t xml:space="preserve"> </w:t>
      </w:r>
      <w:r>
        <w:rPr>
          <w:rFonts w:asciiTheme="minorHAnsi" w:hAnsiTheme="minorHAnsi"/>
          <w:spacing w:val="-2"/>
          <w:position w:val="16"/>
        </w:rPr>
        <w:t>Item</w:t>
      </w:r>
      <w:r>
        <w:rPr>
          <w:rFonts w:asciiTheme="minorHAnsi" w:hAnsiTheme="minorHAnsi"/>
          <w:spacing w:val="14"/>
          <w:w w:val="101"/>
          <w:position w:val="16"/>
        </w:rPr>
        <w:t xml:space="preserve"> </w:t>
      </w:r>
      <w:r>
        <w:rPr>
          <w:rFonts w:asciiTheme="minorHAnsi" w:hAnsiTheme="minorHAnsi"/>
          <w:spacing w:val="-2"/>
          <w:position w:val="16"/>
        </w:rPr>
        <w:t>2 of Sched</w:t>
      </w:r>
      <w:r>
        <w:rPr>
          <w:rFonts w:asciiTheme="minorHAnsi" w:hAnsiTheme="minorHAnsi"/>
          <w:spacing w:val="-3"/>
          <w:position w:val="16"/>
        </w:rPr>
        <w:t>ule</w:t>
      </w:r>
      <w:r>
        <w:rPr>
          <w:rFonts w:asciiTheme="minorHAnsi" w:hAnsiTheme="minorHAnsi"/>
          <w:spacing w:val="19"/>
          <w:w w:val="101"/>
          <w:position w:val="16"/>
        </w:rPr>
        <w:t xml:space="preserve"> </w:t>
      </w:r>
      <w:r>
        <w:rPr>
          <w:rFonts w:asciiTheme="minorHAnsi" w:hAnsiTheme="minorHAnsi"/>
          <w:spacing w:val="-3"/>
          <w:position w:val="16"/>
        </w:rPr>
        <w:t>1.</w:t>
      </w:r>
    </w:p>
    <w:p w14:paraId="0664863F" w14:textId="77777777" w:rsidR="000F72C1" w:rsidRDefault="0020793E">
      <w:pPr>
        <w:pStyle w:val="BodyText"/>
        <w:spacing w:line="187" w:lineRule="auto"/>
        <w:ind w:left="610"/>
        <w:rPr>
          <w:rFonts w:asciiTheme="minorHAnsi" w:hAnsiTheme="minorHAnsi"/>
        </w:rPr>
      </w:pPr>
      <w:r>
        <w:rPr>
          <w:rFonts w:asciiTheme="minorHAnsi" w:hAnsiTheme="minorHAnsi"/>
          <w:spacing w:val="-3"/>
        </w:rPr>
        <w:t>'</w:t>
      </w:r>
      <w:r>
        <w:rPr>
          <w:rFonts w:asciiTheme="minorHAnsi" w:hAnsiTheme="minorHAnsi"/>
          <w:b/>
          <w:bCs/>
          <w:spacing w:val="-3"/>
        </w:rPr>
        <w:t>CPI</w:t>
      </w:r>
      <w:r>
        <w:rPr>
          <w:rFonts w:asciiTheme="minorHAnsi" w:hAnsiTheme="minorHAnsi"/>
          <w:spacing w:val="-3"/>
        </w:rPr>
        <w:t>'</w:t>
      </w:r>
      <w:r>
        <w:rPr>
          <w:rFonts w:asciiTheme="minorHAnsi" w:hAnsiTheme="minorHAnsi"/>
          <w:spacing w:val="18"/>
          <w:w w:val="101"/>
        </w:rPr>
        <w:t xml:space="preserve"> </w:t>
      </w:r>
      <w:r>
        <w:rPr>
          <w:rFonts w:asciiTheme="minorHAnsi" w:hAnsiTheme="minorHAnsi"/>
          <w:spacing w:val="-3"/>
        </w:rPr>
        <w:t>means:</w:t>
      </w:r>
    </w:p>
    <w:p w14:paraId="06648640" w14:textId="77777777" w:rsidR="000F72C1" w:rsidRDefault="0020793E">
      <w:pPr>
        <w:pStyle w:val="BodyText"/>
        <w:spacing w:before="177" w:line="215" w:lineRule="auto"/>
        <w:ind w:left="1168" w:right="768" w:hanging="559"/>
        <w:rPr>
          <w:rFonts w:asciiTheme="minorHAnsi" w:hAnsiTheme="minorHAnsi"/>
        </w:rPr>
      </w:pPr>
      <w:r>
        <w:rPr>
          <w:rFonts w:asciiTheme="minorHAnsi" w:hAnsiTheme="minorHAnsi"/>
          <w:spacing w:val="-1"/>
        </w:rPr>
        <w:t>(a)      the</w:t>
      </w:r>
      <w:r>
        <w:rPr>
          <w:rFonts w:asciiTheme="minorHAnsi" w:hAnsiTheme="minorHAnsi"/>
          <w:spacing w:val="23"/>
          <w:w w:val="101"/>
        </w:rPr>
        <w:t xml:space="preserve"> </w:t>
      </w:r>
      <w:r>
        <w:rPr>
          <w:rFonts w:asciiTheme="minorHAnsi" w:hAnsiTheme="minorHAnsi"/>
          <w:spacing w:val="-1"/>
        </w:rPr>
        <w:t>Consumer</w:t>
      </w:r>
      <w:r>
        <w:rPr>
          <w:rFonts w:asciiTheme="minorHAnsi" w:hAnsiTheme="minorHAnsi"/>
          <w:spacing w:val="28"/>
          <w:w w:val="101"/>
        </w:rPr>
        <w:t xml:space="preserve"> </w:t>
      </w:r>
      <w:r>
        <w:rPr>
          <w:rFonts w:asciiTheme="minorHAnsi" w:hAnsiTheme="minorHAnsi"/>
          <w:spacing w:val="-1"/>
        </w:rPr>
        <w:t>Price</w:t>
      </w:r>
      <w:r>
        <w:rPr>
          <w:rFonts w:asciiTheme="minorHAnsi" w:hAnsiTheme="minorHAnsi"/>
          <w:spacing w:val="29"/>
        </w:rPr>
        <w:t xml:space="preserve"> </w:t>
      </w:r>
      <w:r>
        <w:rPr>
          <w:rFonts w:asciiTheme="minorHAnsi" w:hAnsiTheme="minorHAnsi"/>
          <w:spacing w:val="-1"/>
        </w:rPr>
        <w:t>In</w:t>
      </w:r>
      <w:r>
        <w:rPr>
          <w:rFonts w:asciiTheme="minorHAnsi" w:hAnsiTheme="minorHAnsi"/>
          <w:spacing w:val="-2"/>
        </w:rPr>
        <w:t>dex</w:t>
      </w:r>
      <w:r>
        <w:rPr>
          <w:rFonts w:asciiTheme="minorHAnsi" w:hAnsiTheme="minorHAnsi"/>
          <w:spacing w:val="25"/>
        </w:rPr>
        <w:t xml:space="preserve"> </w:t>
      </w:r>
      <w:r>
        <w:rPr>
          <w:rFonts w:asciiTheme="minorHAnsi" w:hAnsiTheme="minorHAnsi"/>
          <w:spacing w:val="-2"/>
        </w:rPr>
        <w:t>(All</w:t>
      </w:r>
      <w:r>
        <w:rPr>
          <w:rFonts w:asciiTheme="minorHAnsi" w:hAnsiTheme="minorHAnsi"/>
          <w:spacing w:val="22"/>
          <w:w w:val="101"/>
        </w:rPr>
        <w:t xml:space="preserve"> </w:t>
      </w:r>
      <w:r>
        <w:rPr>
          <w:rFonts w:asciiTheme="minorHAnsi" w:hAnsiTheme="minorHAnsi"/>
          <w:spacing w:val="-2"/>
        </w:rPr>
        <w:t>Groups</w:t>
      </w:r>
      <w:r>
        <w:rPr>
          <w:rFonts w:asciiTheme="minorHAnsi" w:hAnsiTheme="minorHAnsi"/>
          <w:spacing w:val="9"/>
        </w:rPr>
        <w:t xml:space="preserve"> </w:t>
      </w:r>
      <w:r>
        <w:rPr>
          <w:rFonts w:asciiTheme="minorHAnsi" w:hAnsiTheme="minorHAnsi"/>
          <w:spacing w:val="-2"/>
        </w:rPr>
        <w:t>–</w:t>
      </w:r>
      <w:r>
        <w:rPr>
          <w:rFonts w:asciiTheme="minorHAnsi" w:hAnsiTheme="minorHAnsi"/>
          <w:spacing w:val="31"/>
          <w:w w:val="101"/>
        </w:rPr>
        <w:t xml:space="preserve"> </w:t>
      </w:r>
      <w:r>
        <w:rPr>
          <w:rFonts w:asciiTheme="minorHAnsi" w:hAnsiTheme="minorHAnsi"/>
          <w:spacing w:val="-2"/>
        </w:rPr>
        <w:t>Insert</w:t>
      </w:r>
      <w:r>
        <w:rPr>
          <w:rFonts w:asciiTheme="minorHAnsi" w:hAnsiTheme="minorHAnsi"/>
          <w:spacing w:val="29"/>
        </w:rPr>
        <w:t xml:space="preserve"> </w:t>
      </w:r>
      <w:r>
        <w:rPr>
          <w:rFonts w:asciiTheme="minorHAnsi" w:hAnsiTheme="minorHAnsi"/>
          <w:spacing w:val="-2"/>
        </w:rPr>
        <w:t>Relevant</w:t>
      </w:r>
      <w:r>
        <w:rPr>
          <w:rFonts w:asciiTheme="minorHAnsi" w:hAnsiTheme="minorHAnsi"/>
          <w:spacing w:val="21"/>
        </w:rPr>
        <w:t xml:space="preserve"> </w:t>
      </w:r>
      <w:r>
        <w:rPr>
          <w:rFonts w:asciiTheme="minorHAnsi" w:hAnsiTheme="minorHAnsi"/>
          <w:spacing w:val="-2"/>
        </w:rPr>
        <w:t>State)</w:t>
      </w:r>
      <w:r>
        <w:rPr>
          <w:rFonts w:asciiTheme="minorHAnsi" w:hAnsiTheme="minorHAnsi"/>
          <w:spacing w:val="29"/>
          <w:w w:val="101"/>
        </w:rPr>
        <w:t xml:space="preserve"> </w:t>
      </w:r>
      <w:r>
        <w:rPr>
          <w:rFonts w:asciiTheme="minorHAnsi" w:hAnsiTheme="minorHAnsi"/>
          <w:spacing w:val="-2"/>
        </w:rPr>
        <w:t>published</w:t>
      </w:r>
      <w:r>
        <w:rPr>
          <w:rFonts w:asciiTheme="minorHAnsi" w:hAnsiTheme="minorHAnsi"/>
          <w:spacing w:val="28"/>
          <w:w w:val="101"/>
        </w:rPr>
        <w:t xml:space="preserve"> </w:t>
      </w:r>
      <w:r>
        <w:rPr>
          <w:rFonts w:asciiTheme="minorHAnsi" w:hAnsiTheme="minorHAnsi"/>
          <w:spacing w:val="-2"/>
        </w:rPr>
        <w:t>by</w:t>
      </w:r>
      <w:r>
        <w:rPr>
          <w:rFonts w:asciiTheme="minorHAnsi" w:hAnsiTheme="minorHAnsi"/>
          <w:spacing w:val="15"/>
        </w:rPr>
        <w:t xml:space="preserve"> </w:t>
      </w:r>
      <w:r>
        <w:rPr>
          <w:rFonts w:asciiTheme="minorHAnsi" w:hAnsiTheme="minorHAnsi"/>
          <w:spacing w:val="-2"/>
        </w:rPr>
        <w:t>the</w:t>
      </w:r>
      <w:r>
        <w:rPr>
          <w:rFonts w:asciiTheme="minorHAnsi" w:hAnsiTheme="minorHAnsi"/>
          <w:spacing w:val="12"/>
        </w:rPr>
        <w:t xml:space="preserve"> </w:t>
      </w:r>
      <w:r>
        <w:rPr>
          <w:rFonts w:asciiTheme="minorHAnsi" w:hAnsiTheme="minorHAnsi"/>
          <w:spacing w:val="-2"/>
        </w:rPr>
        <w:t>Australian</w:t>
      </w:r>
      <w:r>
        <w:rPr>
          <w:rFonts w:asciiTheme="minorHAnsi" w:hAnsiTheme="minorHAnsi"/>
          <w:spacing w:val="30"/>
          <w:w w:val="101"/>
        </w:rPr>
        <w:t xml:space="preserve"> </w:t>
      </w:r>
      <w:r>
        <w:rPr>
          <w:rFonts w:asciiTheme="minorHAnsi" w:hAnsiTheme="minorHAnsi"/>
          <w:spacing w:val="-2"/>
        </w:rPr>
        <w:t>Bureau</w:t>
      </w:r>
      <w:r>
        <w:rPr>
          <w:rFonts w:asciiTheme="minorHAnsi" w:hAnsiTheme="minorHAnsi"/>
          <w:spacing w:val="19"/>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Statistics; or</w:t>
      </w:r>
    </w:p>
    <w:p w14:paraId="06648641" w14:textId="77777777" w:rsidR="000F72C1" w:rsidRDefault="0020793E">
      <w:pPr>
        <w:pStyle w:val="BodyText"/>
        <w:spacing w:before="175" w:line="223" w:lineRule="auto"/>
        <w:ind w:left="1164" w:right="770" w:hanging="555"/>
        <w:rPr>
          <w:rFonts w:asciiTheme="minorHAnsi" w:hAnsiTheme="minorHAnsi"/>
        </w:rPr>
      </w:pPr>
      <w:r>
        <w:rPr>
          <w:rFonts w:asciiTheme="minorHAnsi" w:hAnsiTheme="minorHAnsi"/>
          <w:spacing w:val="-1"/>
        </w:rPr>
        <w:t>(b)      if that</w:t>
      </w:r>
      <w:r>
        <w:rPr>
          <w:rFonts w:asciiTheme="minorHAnsi" w:hAnsiTheme="minorHAnsi"/>
          <w:spacing w:val="16"/>
        </w:rPr>
        <w:t xml:space="preserve"> </w:t>
      </w:r>
      <w:r>
        <w:rPr>
          <w:rFonts w:asciiTheme="minorHAnsi" w:hAnsiTheme="minorHAnsi"/>
          <w:spacing w:val="-1"/>
        </w:rPr>
        <w:t>index</w:t>
      </w:r>
      <w:r>
        <w:rPr>
          <w:rFonts w:asciiTheme="minorHAnsi" w:hAnsiTheme="minorHAnsi"/>
          <w:spacing w:val="15"/>
        </w:rPr>
        <w:t xml:space="preserve"> </w:t>
      </w:r>
      <w:r>
        <w:rPr>
          <w:rFonts w:asciiTheme="minorHAnsi" w:hAnsiTheme="minorHAnsi"/>
          <w:spacing w:val="-1"/>
        </w:rPr>
        <w:t>is</w:t>
      </w:r>
      <w:r>
        <w:rPr>
          <w:rFonts w:asciiTheme="minorHAnsi" w:hAnsiTheme="minorHAnsi"/>
          <w:spacing w:val="11"/>
        </w:rPr>
        <w:t xml:space="preserve"> </w:t>
      </w:r>
      <w:r>
        <w:rPr>
          <w:rFonts w:asciiTheme="minorHAnsi" w:hAnsiTheme="minorHAnsi"/>
          <w:spacing w:val="-1"/>
        </w:rPr>
        <w:t>discontinued, the</w:t>
      </w:r>
      <w:r>
        <w:rPr>
          <w:rFonts w:asciiTheme="minorHAnsi" w:hAnsiTheme="minorHAnsi"/>
          <w:spacing w:val="18"/>
        </w:rPr>
        <w:t xml:space="preserve"> </w:t>
      </w:r>
      <w:r>
        <w:rPr>
          <w:rFonts w:asciiTheme="minorHAnsi" w:hAnsiTheme="minorHAnsi"/>
          <w:spacing w:val="-1"/>
        </w:rPr>
        <w:t>most</w:t>
      </w:r>
      <w:r>
        <w:rPr>
          <w:rFonts w:asciiTheme="minorHAnsi" w:hAnsiTheme="minorHAnsi"/>
          <w:spacing w:val="9"/>
        </w:rPr>
        <w:t xml:space="preserve"> </w:t>
      </w:r>
      <w:r>
        <w:rPr>
          <w:rFonts w:asciiTheme="minorHAnsi" w:hAnsiTheme="minorHAnsi"/>
          <w:spacing w:val="-1"/>
        </w:rPr>
        <w:t>simila</w:t>
      </w:r>
      <w:r>
        <w:rPr>
          <w:rFonts w:asciiTheme="minorHAnsi" w:hAnsiTheme="minorHAnsi"/>
          <w:spacing w:val="-2"/>
        </w:rPr>
        <w:t>r</w:t>
      </w:r>
      <w:r>
        <w:rPr>
          <w:rFonts w:asciiTheme="minorHAnsi" w:hAnsiTheme="minorHAnsi"/>
          <w:spacing w:val="15"/>
          <w:w w:val="101"/>
        </w:rPr>
        <w:t xml:space="preserve"> </w:t>
      </w:r>
      <w:r>
        <w:rPr>
          <w:rFonts w:asciiTheme="minorHAnsi" w:hAnsiTheme="minorHAnsi"/>
          <w:spacing w:val="-2"/>
        </w:rPr>
        <w:t>index</w:t>
      </w:r>
      <w:r>
        <w:rPr>
          <w:rFonts w:asciiTheme="minorHAnsi" w:hAnsiTheme="minorHAnsi"/>
          <w:spacing w:val="17"/>
          <w:w w:val="101"/>
        </w:rPr>
        <w:t xml:space="preserve"> </w:t>
      </w:r>
      <w:r>
        <w:rPr>
          <w:rFonts w:asciiTheme="minorHAnsi" w:hAnsiTheme="minorHAnsi"/>
          <w:spacing w:val="-2"/>
        </w:rPr>
        <w:t>published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4"/>
        </w:rPr>
        <w:t xml:space="preserve"> </w:t>
      </w:r>
      <w:r>
        <w:rPr>
          <w:rFonts w:asciiTheme="minorHAnsi" w:hAnsiTheme="minorHAnsi"/>
          <w:spacing w:val="-2"/>
        </w:rPr>
        <w:t>the</w:t>
      </w:r>
      <w:r>
        <w:rPr>
          <w:rFonts w:asciiTheme="minorHAnsi" w:hAnsiTheme="minorHAnsi"/>
          <w:spacing w:val="5"/>
        </w:rPr>
        <w:t xml:space="preserve"> </w:t>
      </w:r>
      <w:r>
        <w:rPr>
          <w:rFonts w:asciiTheme="minorHAnsi" w:hAnsiTheme="minorHAnsi"/>
          <w:spacing w:val="-2"/>
        </w:rPr>
        <w:t>Australian</w:t>
      </w:r>
      <w:r>
        <w:rPr>
          <w:rFonts w:asciiTheme="minorHAnsi" w:hAnsiTheme="minorHAnsi"/>
          <w:spacing w:val="19"/>
        </w:rPr>
        <w:t xml:space="preserve"> </w:t>
      </w:r>
      <w:r>
        <w:rPr>
          <w:rFonts w:asciiTheme="minorHAnsi" w:hAnsiTheme="minorHAnsi"/>
          <w:spacing w:val="-2"/>
        </w:rPr>
        <w:t>Bureau</w:t>
      </w:r>
      <w:r>
        <w:rPr>
          <w:rFonts w:asciiTheme="minorHAnsi" w:hAnsiTheme="minorHAnsi"/>
          <w:spacing w:val="9"/>
        </w:rPr>
        <w:t xml:space="preserve"> </w:t>
      </w:r>
      <w:r>
        <w:rPr>
          <w:rFonts w:asciiTheme="minorHAnsi" w:hAnsiTheme="minorHAnsi"/>
          <w:spacing w:val="-2"/>
        </w:rPr>
        <w:t>of</w:t>
      </w:r>
      <w:r>
        <w:rPr>
          <w:rFonts w:asciiTheme="minorHAnsi" w:hAnsiTheme="minorHAnsi"/>
          <w:spacing w:val="6"/>
        </w:rPr>
        <w:t xml:space="preserve"> </w:t>
      </w:r>
      <w:r>
        <w:rPr>
          <w:rFonts w:asciiTheme="minorHAnsi" w:hAnsiTheme="minorHAnsi"/>
          <w:spacing w:val="-2"/>
        </w:rPr>
        <w:t>Statistics</w:t>
      </w:r>
      <w:r>
        <w:rPr>
          <w:rFonts w:asciiTheme="minorHAnsi" w:hAnsiTheme="minorHAnsi"/>
          <w:spacing w:val="11"/>
        </w:rPr>
        <w:t xml:space="preserve"> </w:t>
      </w:r>
      <w:r>
        <w:rPr>
          <w:rFonts w:asciiTheme="minorHAnsi" w:hAnsiTheme="minorHAnsi"/>
          <w:spacing w:val="-2"/>
        </w:rPr>
        <w:t>as</w:t>
      </w:r>
      <w:r>
        <w:rPr>
          <w:rFonts w:asciiTheme="minorHAnsi" w:hAnsiTheme="minorHAnsi"/>
        </w:rPr>
        <w:t xml:space="preserve"> </w:t>
      </w:r>
      <w:r>
        <w:rPr>
          <w:rFonts w:asciiTheme="minorHAnsi" w:hAnsiTheme="minorHAnsi"/>
          <w:spacing w:val="-1"/>
        </w:rPr>
        <w:t>agreed</w:t>
      </w:r>
      <w:r>
        <w:rPr>
          <w:rFonts w:asciiTheme="minorHAnsi" w:hAnsiTheme="minorHAnsi"/>
          <w:spacing w:val="26"/>
        </w:rPr>
        <w:t xml:space="preserve"> </w:t>
      </w:r>
      <w:r>
        <w:rPr>
          <w:rFonts w:asciiTheme="minorHAnsi" w:hAnsiTheme="minorHAnsi"/>
          <w:spacing w:val="-1"/>
        </w:rPr>
        <w:t>between</w:t>
      </w:r>
      <w:r>
        <w:rPr>
          <w:rFonts w:asciiTheme="minorHAnsi" w:hAnsiTheme="minorHAnsi"/>
          <w:spacing w:val="13"/>
          <w:w w:val="101"/>
        </w:rPr>
        <w:t xml:space="preserve"> </w:t>
      </w:r>
      <w:r>
        <w:rPr>
          <w:rFonts w:asciiTheme="minorHAnsi" w:hAnsiTheme="minorHAnsi"/>
          <w:spacing w:val="-1"/>
        </w:rPr>
        <w:t>the</w:t>
      </w:r>
      <w:r>
        <w:rPr>
          <w:rFonts w:asciiTheme="minorHAnsi" w:hAnsiTheme="minorHAnsi"/>
          <w:spacing w:val="27"/>
        </w:rPr>
        <w:t xml:space="preserve"> </w:t>
      </w:r>
      <w:r>
        <w:rPr>
          <w:rFonts w:asciiTheme="minorHAnsi" w:hAnsiTheme="minorHAnsi"/>
          <w:spacing w:val="-1"/>
        </w:rPr>
        <w:t>parti</w:t>
      </w:r>
      <w:r>
        <w:rPr>
          <w:rFonts w:asciiTheme="minorHAnsi" w:hAnsiTheme="minorHAnsi"/>
          <w:spacing w:val="-2"/>
        </w:rPr>
        <w:t>es</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failing</w:t>
      </w:r>
      <w:r>
        <w:rPr>
          <w:rFonts w:asciiTheme="minorHAnsi" w:hAnsiTheme="minorHAnsi"/>
          <w:spacing w:val="19"/>
          <w:w w:val="101"/>
        </w:rPr>
        <w:t xml:space="preserve"> </w:t>
      </w:r>
      <w:r>
        <w:rPr>
          <w:rFonts w:asciiTheme="minorHAnsi" w:hAnsiTheme="minorHAnsi"/>
          <w:spacing w:val="-2"/>
        </w:rPr>
        <w:t>agreement,</w:t>
      </w:r>
      <w:r>
        <w:rPr>
          <w:rFonts w:asciiTheme="minorHAnsi" w:hAnsiTheme="minorHAnsi"/>
          <w:spacing w:val="20"/>
          <w:w w:val="101"/>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determined</w:t>
      </w:r>
      <w:r>
        <w:rPr>
          <w:rFonts w:asciiTheme="minorHAnsi" w:hAnsiTheme="minorHAnsi"/>
          <w:spacing w:val="26"/>
          <w:w w:val="101"/>
        </w:rPr>
        <w:t xml:space="preserve"> </w:t>
      </w:r>
      <w:r>
        <w:rPr>
          <w:rFonts w:asciiTheme="minorHAnsi" w:hAnsiTheme="minorHAnsi"/>
          <w:spacing w:val="-2"/>
        </w:rPr>
        <w:t>by</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President</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Institute</w:t>
      </w:r>
      <w:r>
        <w:rPr>
          <w:rFonts w:asciiTheme="minorHAnsi" w:hAnsiTheme="minorHAnsi"/>
          <w:spacing w:val="21"/>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request of either</w:t>
      </w:r>
      <w:r>
        <w:rPr>
          <w:rFonts w:asciiTheme="minorHAnsi" w:hAnsiTheme="minorHAnsi"/>
          <w:spacing w:val="17"/>
        </w:rPr>
        <w:t xml:space="preserve"> </w:t>
      </w:r>
      <w:r>
        <w:rPr>
          <w:rFonts w:asciiTheme="minorHAnsi" w:hAnsiTheme="minorHAnsi"/>
          <w:spacing w:val="-2"/>
        </w:rPr>
        <w:t>party.</w:t>
      </w:r>
    </w:p>
    <w:p w14:paraId="06648642" w14:textId="77777777" w:rsidR="000F72C1" w:rsidRDefault="000F72C1">
      <w:pPr>
        <w:spacing w:line="223" w:lineRule="auto"/>
        <w:rPr>
          <w:rFonts w:asciiTheme="minorHAnsi" w:hAnsiTheme="minorHAnsi"/>
        </w:rPr>
        <w:sectPr w:rsidR="000F72C1">
          <w:footerReference w:type="default" r:id="rId110"/>
          <w:pgSz w:w="11907" w:h="16839"/>
          <w:pgMar w:top="1139" w:right="21" w:bottom="1495" w:left="878" w:header="6" w:footer="850" w:gutter="0"/>
          <w:cols w:space="720"/>
        </w:sectPr>
      </w:pPr>
    </w:p>
    <w:p w14:paraId="06648643" w14:textId="77777777" w:rsidR="000F72C1" w:rsidRDefault="0020793E">
      <w:pPr>
        <w:pStyle w:val="BodyText"/>
        <w:spacing w:before="8" w:line="214" w:lineRule="auto"/>
        <w:ind w:left="604" w:right="770" w:firstLine="5"/>
        <w:rPr>
          <w:rFonts w:asciiTheme="minorHAnsi" w:hAnsiTheme="minorHAnsi"/>
        </w:rPr>
      </w:pPr>
      <w:r>
        <w:rPr>
          <w:rFonts w:asciiTheme="minorHAnsi" w:hAnsiTheme="minorHAnsi"/>
        </w:rPr>
        <w:t>'</w:t>
      </w:r>
      <w:r>
        <w:rPr>
          <w:rFonts w:asciiTheme="minorHAnsi" w:hAnsiTheme="minorHAnsi"/>
          <w:b/>
          <w:bCs/>
        </w:rPr>
        <w:t>Government Agenc</w:t>
      </w:r>
      <w:r>
        <w:rPr>
          <w:rFonts w:asciiTheme="minorHAnsi" w:hAnsiTheme="minorHAnsi"/>
        </w:rPr>
        <w:t>y'</w:t>
      </w:r>
      <w:r>
        <w:rPr>
          <w:rFonts w:asciiTheme="minorHAnsi" w:hAnsiTheme="minorHAnsi"/>
          <w:spacing w:val="14"/>
          <w:w w:val="101"/>
        </w:rPr>
        <w:t xml:space="preserve"> </w:t>
      </w:r>
      <w:r>
        <w:rPr>
          <w:rFonts w:asciiTheme="minorHAnsi" w:hAnsiTheme="minorHAnsi"/>
        </w:rPr>
        <w:t xml:space="preserve">means any government </w:t>
      </w:r>
      <w:r>
        <w:rPr>
          <w:rFonts w:asciiTheme="minorHAnsi" w:hAnsiTheme="minorHAnsi"/>
          <w:spacing w:val="-1"/>
        </w:rPr>
        <w:t>or any governmental, semi</w:t>
      </w:r>
      <w:r>
        <w:rPr>
          <w:rFonts w:asciiTheme="minorHAnsi" w:hAnsiTheme="minorHAnsi"/>
          <w:spacing w:val="4"/>
        </w:rPr>
        <w:t xml:space="preserve"> </w:t>
      </w:r>
      <w:r>
        <w:rPr>
          <w:rFonts w:asciiTheme="minorHAnsi" w:hAnsiTheme="minorHAnsi"/>
          <w:spacing w:val="-1"/>
        </w:rPr>
        <w:t>government,</w:t>
      </w:r>
      <w:r>
        <w:rPr>
          <w:rFonts w:asciiTheme="minorHAnsi" w:hAnsiTheme="minorHAnsi"/>
          <w:spacing w:val="8"/>
        </w:rPr>
        <w:t xml:space="preserve"> </w:t>
      </w:r>
      <w:r>
        <w:rPr>
          <w:rFonts w:asciiTheme="minorHAnsi" w:hAnsiTheme="minorHAnsi"/>
          <w:spacing w:val="-1"/>
        </w:rPr>
        <w:t>administrative,</w:t>
      </w:r>
      <w:r>
        <w:rPr>
          <w:rFonts w:asciiTheme="minorHAnsi" w:hAnsiTheme="minorHAnsi"/>
          <w:spacing w:val="4"/>
        </w:rPr>
        <w:t xml:space="preserve"> </w:t>
      </w:r>
      <w:r>
        <w:rPr>
          <w:rFonts w:asciiTheme="minorHAnsi" w:hAnsiTheme="minorHAnsi"/>
          <w:spacing w:val="-1"/>
        </w:rPr>
        <w:t>fiscal</w:t>
      </w:r>
      <w:r>
        <w:rPr>
          <w:rFonts w:asciiTheme="minorHAnsi" w:hAnsiTheme="minorHAnsi"/>
        </w:rPr>
        <w:t xml:space="preserve"> or judicial</w:t>
      </w:r>
      <w:r>
        <w:rPr>
          <w:rFonts w:asciiTheme="minorHAnsi" w:hAnsiTheme="minorHAnsi"/>
          <w:spacing w:val="17"/>
        </w:rPr>
        <w:t xml:space="preserve"> </w:t>
      </w:r>
      <w:r>
        <w:rPr>
          <w:rFonts w:asciiTheme="minorHAnsi" w:hAnsiTheme="minorHAnsi"/>
        </w:rPr>
        <w:t>body, department, commi</w:t>
      </w:r>
      <w:r>
        <w:rPr>
          <w:rFonts w:asciiTheme="minorHAnsi" w:hAnsiTheme="minorHAnsi"/>
          <w:spacing w:val="-1"/>
        </w:rPr>
        <w:t>ssion, authority, tribunal, agency</w:t>
      </w:r>
      <w:r>
        <w:rPr>
          <w:rFonts w:asciiTheme="minorHAnsi" w:hAnsiTheme="minorHAnsi"/>
          <w:spacing w:val="8"/>
        </w:rPr>
        <w:t xml:space="preserve"> </w:t>
      </w:r>
      <w:r>
        <w:rPr>
          <w:rFonts w:asciiTheme="minorHAnsi" w:hAnsiTheme="minorHAnsi"/>
          <w:spacing w:val="-1"/>
        </w:rPr>
        <w:t>or</w:t>
      </w:r>
      <w:r>
        <w:rPr>
          <w:rFonts w:asciiTheme="minorHAnsi" w:hAnsiTheme="minorHAnsi"/>
          <w:spacing w:val="8"/>
        </w:rPr>
        <w:t xml:space="preserve"> </w:t>
      </w:r>
      <w:r>
        <w:rPr>
          <w:rFonts w:asciiTheme="minorHAnsi" w:hAnsiTheme="minorHAnsi"/>
          <w:spacing w:val="-1"/>
        </w:rPr>
        <w:t>entity.</w:t>
      </w:r>
    </w:p>
    <w:p w14:paraId="06648644" w14:textId="77777777" w:rsidR="000F72C1" w:rsidRDefault="0020793E">
      <w:pPr>
        <w:pStyle w:val="BodyText"/>
        <w:spacing w:before="176" w:line="215" w:lineRule="auto"/>
        <w:ind w:left="609" w:right="771"/>
        <w:rPr>
          <w:rFonts w:asciiTheme="minorHAnsi" w:hAnsiTheme="minorHAnsi"/>
        </w:rPr>
      </w:pPr>
      <w:r>
        <w:rPr>
          <w:rFonts w:asciiTheme="minorHAnsi" w:hAnsiTheme="minorHAnsi"/>
          <w:spacing w:val="-1"/>
        </w:rPr>
        <w:t>'</w:t>
      </w:r>
      <w:r>
        <w:rPr>
          <w:rFonts w:asciiTheme="minorHAnsi" w:hAnsiTheme="minorHAnsi"/>
          <w:b/>
          <w:bCs/>
          <w:spacing w:val="-1"/>
        </w:rPr>
        <w:t>Institute</w:t>
      </w:r>
      <w:r>
        <w:rPr>
          <w:rFonts w:asciiTheme="minorHAnsi" w:hAnsiTheme="minorHAnsi"/>
          <w:spacing w:val="-1"/>
        </w:rPr>
        <w:t>'</w:t>
      </w:r>
      <w:r>
        <w:rPr>
          <w:rFonts w:asciiTheme="minorHAnsi" w:hAnsiTheme="minorHAnsi"/>
          <w:spacing w:val="19"/>
        </w:rPr>
        <w:t xml:space="preserve"> </w:t>
      </w:r>
      <w:r>
        <w:rPr>
          <w:rFonts w:asciiTheme="minorHAnsi" w:hAnsiTheme="minorHAnsi"/>
          <w:spacing w:val="-1"/>
        </w:rPr>
        <w:t>means the Australian</w:t>
      </w:r>
      <w:r>
        <w:rPr>
          <w:rFonts w:asciiTheme="minorHAnsi" w:hAnsiTheme="minorHAnsi"/>
          <w:spacing w:val="23"/>
          <w:w w:val="101"/>
        </w:rPr>
        <w:t xml:space="preserve"> </w:t>
      </w:r>
      <w:r>
        <w:rPr>
          <w:rFonts w:asciiTheme="minorHAnsi" w:hAnsiTheme="minorHAnsi"/>
          <w:spacing w:val="-1"/>
        </w:rPr>
        <w:t>Institute</w:t>
      </w:r>
      <w:r>
        <w:rPr>
          <w:rFonts w:asciiTheme="minorHAnsi" w:hAnsiTheme="minorHAnsi"/>
          <w:spacing w:val="13"/>
        </w:rPr>
        <w:t xml:space="preserve"> </w:t>
      </w:r>
      <w:r>
        <w:rPr>
          <w:rFonts w:asciiTheme="minorHAnsi" w:hAnsiTheme="minorHAnsi"/>
          <w:spacing w:val="-1"/>
        </w:rPr>
        <w:t>of Valuers</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Land</w:t>
      </w:r>
      <w:r>
        <w:rPr>
          <w:rFonts w:asciiTheme="minorHAnsi" w:hAnsiTheme="minorHAnsi"/>
          <w:spacing w:val="23"/>
          <w:w w:val="101"/>
        </w:rPr>
        <w:t xml:space="preserve"> </w:t>
      </w:r>
      <w:r>
        <w:rPr>
          <w:rFonts w:asciiTheme="minorHAnsi" w:hAnsiTheme="minorHAnsi"/>
          <w:spacing w:val="-2"/>
        </w:rPr>
        <w:t>Economists</w:t>
      </w:r>
      <w:r>
        <w:rPr>
          <w:rFonts w:asciiTheme="minorHAnsi" w:hAnsiTheme="minorHAnsi"/>
          <w:spacing w:val="17"/>
          <w:w w:val="101"/>
        </w:rPr>
        <w:t xml:space="preserve"> </w:t>
      </w:r>
      <w:r>
        <w:rPr>
          <w:rFonts w:asciiTheme="minorHAnsi" w:hAnsiTheme="minorHAnsi"/>
          <w:spacing w:val="-2"/>
        </w:rPr>
        <w:t>(Inc)</w:t>
      </w:r>
      <w:r>
        <w:rPr>
          <w:rFonts w:asciiTheme="minorHAnsi" w:hAnsiTheme="minorHAnsi"/>
          <w:spacing w:val="22"/>
        </w:rPr>
        <w:t xml:space="preserve"> </w:t>
      </w:r>
      <w:r>
        <w:rPr>
          <w:rFonts w:asciiTheme="minorHAnsi" w:hAnsiTheme="minorHAnsi"/>
          <w:spacing w:val="-2"/>
        </w:rPr>
        <w:t>New South Wales</w:t>
      </w:r>
      <w:r>
        <w:rPr>
          <w:rFonts w:asciiTheme="minorHAnsi" w:hAnsiTheme="minorHAnsi"/>
          <w:spacing w:val="21"/>
          <w:w w:val="101"/>
        </w:rPr>
        <w:t xml:space="preserve"> </w:t>
      </w:r>
      <w:r>
        <w:rPr>
          <w:rFonts w:asciiTheme="minorHAnsi" w:hAnsiTheme="minorHAnsi"/>
          <w:spacing w:val="-2"/>
        </w:rPr>
        <w:t>Division</w:t>
      </w:r>
      <w:r>
        <w:rPr>
          <w:rFonts w:asciiTheme="minorHAnsi" w:hAnsiTheme="minorHAnsi"/>
          <w:spacing w:val="12"/>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if that</w:t>
      </w:r>
      <w:r>
        <w:rPr>
          <w:rFonts w:asciiTheme="minorHAnsi" w:hAnsiTheme="minorHAnsi"/>
          <w:spacing w:val="32"/>
          <w:w w:val="101"/>
        </w:rPr>
        <w:t xml:space="preserve"> </w:t>
      </w:r>
      <w:r>
        <w:rPr>
          <w:rFonts w:asciiTheme="minorHAnsi" w:hAnsiTheme="minorHAnsi"/>
          <w:spacing w:val="-2"/>
        </w:rPr>
        <w:t>body</w:t>
      </w:r>
      <w:r>
        <w:rPr>
          <w:rFonts w:asciiTheme="minorHAnsi" w:hAnsiTheme="minorHAnsi"/>
          <w:spacing w:val="18"/>
        </w:rPr>
        <w:t xml:space="preserve"> </w:t>
      </w:r>
      <w:r>
        <w:rPr>
          <w:rFonts w:asciiTheme="minorHAnsi" w:hAnsiTheme="minorHAnsi"/>
          <w:spacing w:val="-2"/>
        </w:rPr>
        <w:t>no</w:t>
      </w:r>
      <w:r>
        <w:rPr>
          <w:rFonts w:asciiTheme="minorHAnsi" w:hAnsiTheme="minorHAnsi"/>
          <w:spacing w:val="18"/>
          <w:w w:val="101"/>
        </w:rPr>
        <w:t xml:space="preserve"> </w:t>
      </w:r>
      <w:r>
        <w:rPr>
          <w:rFonts w:asciiTheme="minorHAnsi" w:hAnsiTheme="minorHAnsi"/>
          <w:spacing w:val="-2"/>
        </w:rPr>
        <w:t>longer exists then</w:t>
      </w:r>
      <w:r>
        <w:rPr>
          <w:rFonts w:asciiTheme="minorHAnsi" w:hAnsiTheme="minorHAnsi"/>
          <w:spacing w:val="14"/>
        </w:rPr>
        <w:t xml:space="preserve"> </w:t>
      </w:r>
      <w:r>
        <w:rPr>
          <w:rFonts w:asciiTheme="minorHAnsi" w:hAnsiTheme="minorHAnsi"/>
          <w:spacing w:val="-2"/>
        </w:rPr>
        <w:t>its successor or</w:t>
      </w:r>
      <w:r>
        <w:rPr>
          <w:rFonts w:asciiTheme="minorHAnsi" w:hAnsiTheme="minorHAnsi"/>
          <w:spacing w:val="10"/>
        </w:rPr>
        <w:t xml:space="preserve"> </w:t>
      </w:r>
      <w:r>
        <w:rPr>
          <w:rFonts w:asciiTheme="minorHAnsi" w:hAnsiTheme="minorHAnsi"/>
          <w:spacing w:val="-2"/>
        </w:rPr>
        <w:t>equivalent</w:t>
      </w:r>
      <w:r>
        <w:rPr>
          <w:rFonts w:asciiTheme="minorHAnsi" w:hAnsiTheme="minorHAnsi"/>
          <w:spacing w:val="18"/>
        </w:rPr>
        <w:t xml:space="preserve"> </w:t>
      </w:r>
      <w:r>
        <w:rPr>
          <w:rFonts w:asciiTheme="minorHAnsi" w:hAnsiTheme="minorHAnsi"/>
          <w:spacing w:val="-2"/>
        </w:rPr>
        <w:t>body.</w:t>
      </w:r>
    </w:p>
    <w:p w14:paraId="06648645" w14:textId="77777777" w:rsidR="000F72C1" w:rsidRDefault="0020793E">
      <w:pPr>
        <w:pStyle w:val="BodyText"/>
        <w:spacing w:before="178" w:line="188" w:lineRule="auto"/>
        <w:ind w:left="609"/>
        <w:rPr>
          <w:rFonts w:asciiTheme="minorHAnsi" w:hAnsiTheme="minorHAnsi"/>
        </w:rPr>
      </w:pPr>
      <w:r>
        <w:rPr>
          <w:rFonts w:asciiTheme="minorHAnsi" w:hAnsiTheme="minorHAnsi"/>
          <w:spacing w:val="-2"/>
        </w:rPr>
        <w:t>'</w:t>
      </w:r>
      <w:r>
        <w:rPr>
          <w:rFonts w:asciiTheme="minorHAnsi" w:hAnsiTheme="minorHAnsi"/>
          <w:b/>
          <w:bCs/>
          <w:spacing w:val="-2"/>
        </w:rPr>
        <w:t>Land</w:t>
      </w:r>
      <w:r>
        <w:rPr>
          <w:rFonts w:asciiTheme="minorHAnsi" w:hAnsiTheme="minorHAnsi"/>
          <w:spacing w:val="-2"/>
        </w:rPr>
        <w:t>'</w:t>
      </w:r>
      <w:r>
        <w:rPr>
          <w:rFonts w:asciiTheme="minorHAnsi" w:hAnsiTheme="minorHAnsi"/>
          <w:spacing w:val="17"/>
        </w:rPr>
        <w:t xml:space="preserve"> </w:t>
      </w:r>
      <w:r>
        <w:rPr>
          <w:rFonts w:asciiTheme="minorHAnsi" w:hAnsiTheme="minorHAnsi"/>
          <w:spacing w:val="-2"/>
        </w:rPr>
        <w:t>means the</w:t>
      </w:r>
      <w:r>
        <w:rPr>
          <w:rFonts w:asciiTheme="minorHAnsi" w:hAnsiTheme="minorHAnsi"/>
          <w:spacing w:val="15"/>
        </w:rPr>
        <w:t xml:space="preserve"> </w:t>
      </w:r>
      <w:r>
        <w:rPr>
          <w:rFonts w:asciiTheme="minorHAnsi" w:hAnsiTheme="minorHAnsi"/>
          <w:spacing w:val="-2"/>
        </w:rPr>
        <w:t>land de</w:t>
      </w:r>
      <w:r>
        <w:rPr>
          <w:rFonts w:asciiTheme="minorHAnsi" w:hAnsiTheme="minorHAnsi"/>
          <w:spacing w:val="-3"/>
        </w:rPr>
        <w:t>scribed</w:t>
      </w:r>
      <w:r>
        <w:rPr>
          <w:rFonts w:asciiTheme="minorHAnsi" w:hAnsiTheme="minorHAnsi"/>
          <w:spacing w:val="14"/>
          <w:w w:val="101"/>
        </w:rPr>
        <w:t xml:space="preserve"> </w:t>
      </w:r>
      <w:r>
        <w:rPr>
          <w:rFonts w:asciiTheme="minorHAnsi" w:hAnsiTheme="minorHAnsi"/>
          <w:spacing w:val="-3"/>
        </w:rPr>
        <w:t>in</w:t>
      </w:r>
      <w:r>
        <w:rPr>
          <w:rFonts w:asciiTheme="minorHAnsi" w:hAnsiTheme="minorHAnsi"/>
          <w:spacing w:val="18"/>
          <w:w w:val="101"/>
        </w:rPr>
        <w:t xml:space="preserve"> </w:t>
      </w:r>
      <w:r>
        <w:rPr>
          <w:rFonts w:asciiTheme="minorHAnsi" w:hAnsiTheme="minorHAnsi"/>
          <w:spacing w:val="-3"/>
        </w:rPr>
        <w:t>Item</w:t>
      </w:r>
      <w:r>
        <w:rPr>
          <w:rFonts w:asciiTheme="minorHAnsi" w:hAnsiTheme="minorHAnsi"/>
          <w:spacing w:val="18"/>
        </w:rPr>
        <w:t xml:space="preserve"> </w:t>
      </w:r>
      <w:r>
        <w:rPr>
          <w:rFonts w:asciiTheme="minorHAnsi" w:hAnsiTheme="minorHAnsi"/>
          <w:spacing w:val="-3"/>
        </w:rPr>
        <w:t>1</w:t>
      </w:r>
      <w:r>
        <w:rPr>
          <w:rFonts w:asciiTheme="minorHAnsi" w:hAnsiTheme="minorHAnsi"/>
          <w:spacing w:val="11"/>
        </w:rPr>
        <w:t xml:space="preserve"> </w:t>
      </w:r>
      <w:r>
        <w:rPr>
          <w:rFonts w:asciiTheme="minorHAnsi" w:hAnsiTheme="minorHAnsi"/>
          <w:spacing w:val="-3"/>
        </w:rPr>
        <w:t>of Schedule</w:t>
      </w:r>
      <w:r>
        <w:rPr>
          <w:rFonts w:asciiTheme="minorHAnsi" w:hAnsiTheme="minorHAnsi"/>
          <w:spacing w:val="18"/>
        </w:rPr>
        <w:t xml:space="preserve"> </w:t>
      </w:r>
      <w:r>
        <w:rPr>
          <w:rFonts w:asciiTheme="minorHAnsi" w:hAnsiTheme="minorHAnsi"/>
          <w:spacing w:val="-3"/>
        </w:rPr>
        <w:t>1.</w:t>
      </w:r>
    </w:p>
    <w:p w14:paraId="06648646" w14:textId="77777777" w:rsidR="000F72C1" w:rsidRDefault="0020793E">
      <w:pPr>
        <w:pStyle w:val="BodyText"/>
        <w:spacing w:before="179" w:line="187" w:lineRule="auto"/>
        <w:ind w:left="609"/>
        <w:rPr>
          <w:rFonts w:asciiTheme="minorHAnsi" w:hAnsiTheme="minorHAnsi"/>
        </w:rPr>
      </w:pPr>
      <w:r>
        <w:rPr>
          <w:rFonts w:asciiTheme="minorHAnsi" w:hAnsiTheme="minorHAnsi"/>
          <w:spacing w:val="-2"/>
        </w:rPr>
        <w:t>'</w:t>
      </w:r>
      <w:r>
        <w:rPr>
          <w:rFonts w:asciiTheme="minorHAnsi" w:hAnsiTheme="minorHAnsi"/>
          <w:b/>
          <w:bCs/>
          <w:spacing w:val="-2"/>
        </w:rPr>
        <w:t>Lease</w:t>
      </w:r>
      <w:r>
        <w:rPr>
          <w:rFonts w:asciiTheme="minorHAnsi" w:hAnsiTheme="minorHAnsi"/>
          <w:spacing w:val="-2"/>
        </w:rPr>
        <w:t>'</w:t>
      </w:r>
      <w:r>
        <w:rPr>
          <w:rFonts w:asciiTheme="minorHAnsi" w:hAnsiTheme="minorHAnsi"/>
          <w:spacing w:val="22"/>
          <w:w w:val="101"/>
        </w:rPr>
        <w:t xml:space="preserve"> </w:t>
      </w:r>
      <w:r>
        <w:rPr>
          <w:rFonts w:asciiTheme="minorHAnsi" w:hAnsiTheme="minorHAnsi"/>
          <w:spacing w:val="-2"/>
        </w:rPr>
        <w:t>means</w:t>
      </w:r>
      <w:r>
        <w:rPr>
          <w:rFonts w:asciiTheme="minorHAnsi" w:hAnsiTheme="minorHAnsi"/>
          <w:spacing w:val="12"/>
          <w:w w:val="101"/>
        </w:rPr>
        <w:t xml:space="preserve"> </w:t>
      </w:r>
      <w:r>
        <w:rPr>
          <w:rFonts w:asciiTheme="minorHAnsi" w:hAnsiTheme="minorHAnsi"/>
          <w:spacing w:val="-2"/>
        </w:rPr>
        <w:t>lease</w:t>
      </w:r>
      <w:r>
        <w:rPr>
          <w:rFonts w:asciiTheme="minorHAnsi" w:hAnsiTheme="minorHAnsi"/>
          <w:spacing w:val="13"/>
        </w:rPr>
        <w:t xml:space="preserve"> </w:t>
      </w:r>
      <w:r>
        <w:rPr>
          <w:rFonts w:asciiTheme="minorHAnsi" w:hAnsiTheme="minorHAnsi"/>
          <w:spacing w:val="-2"/>
        </w:rPr>
        <w:t>number</w:t>
      </w:r>
      <w:r>
        <w:rPr>
          <w:rFonts w:asciiTheme="minorHAnsi" w:hAnsiTheme="minorHAnsi"/>
          <w:spacing w:val="12"/>
        </w:rPr>
        <w:t xml:space="preserve"> </w:t>
      </w:r>
      <w:r>
        <w:rPr>
          <w:rFonts w:asciiTheme="minorHAnsi" w:hAnsiTheme="minorHAnsi"/>
          <w:spacing w:val="-2"/>
        </w:rPr>
        <w:t>................. that exists</w:t>
      </w:r>
      <w:r>
        <w:rPr>
          <w:rFonts w:asciiTheme="minorHAnsi" w:hAnsiTheme="minorHAnsi"/>
          <w:spacing w:val="12"/>
          <w:w w:val="101"/>
        </w:rPr>
        <w:t xml:space="preserve"> </w:t>
      </w:r>
      <w:r>
        <w:rPr>
          <w:rFonts w:asciiTheme="minorHAnsi" w:hAnsiTheme="minorHAnsi"/>
          <w:spacing w:val="-2"/>
        </w:rPr>
        <w:t>between the</w:t>
      </w:r>
      <w:r>
        <w:rPr>
          <w:rFonts w:asciiTheme="minorHAnsi" w:hAnsiTheme="minorHAnsi"/>
          <w:spacing w:val="15"/>
        </w:rPr>
        <w:t xml:space="preserve"> </w:t>
      </w:r>
      <w:r>
        <w:rPr>
          <w:rFonts w:asciiTheme="minorHAnsi" w:hAnsiTheme="minorHAnsi"/>
          <w:spacing w:val="-2"/>
        </w:rPr>
        <w:t>Licensee as</w:t>
      </w:r>
      <w:r>
        <w:rPr>
          <w:rFonts w:asciiTheme="minorHAnsi" w:hAnsiTheme="minorHAnsi"/>
          <w:spacing w:val="12"/>
        </w:rPr>
        <w:t xml:space="preserve"> </w:t>
      </w:r>
      <w:r>
        <w:rPr>
          <w:rFonts w:asciiTheme="minorHAnsi" w:hAnsiTheme="minorHAnsi"/>
          <w:spacing w:val="-2"/>
        </w:rPr>
        <w:t>Lessor and the</w:t>
      </w:r>
      <w:r>
        <w:rPr>
          <w:rFonts w:asciiTheme="minorHAnsi" w:hAnsiTheme="minorHAnsi"/>
          <w:spacing w:val="15"/>
        </w:rPr>
        <w:t xml:space="preserve"> </w:t>
      </w:r>
      <w:r>
        <w:rPr>
          <w:rFonts w:asciiTheme="minorHAnsi" w:hAnsiTheme="minorHAnsi"/>
          <w:spacing w:val="-2"/>
        </w:rPr>
        <w:t>Licensor as</w:t>
      </w:r>
      <w:r>
        <w:rPr>
          <w:rFonts w:asciiTheme="minorHAnsi" w:hAnsiTheme="minorHAnsi"/>
          <w:spacing w:val="12"/>
          <w:w w:val="101"/>
        </w:rPr>
        <w:t xml:space="preserve"> </w:t>
      </w:r>
      <w:r>
        <w:rPr>
          <w:rFonts w:asciiTheme="minorHAnsi" w:hAnsiTheme="minorHAnsi"/>
          <w:spacing w:val="-2"/>
        </w:rPr>
        <w:t>lessee</w:t>
      </w:r>
    </w:p>
    <w:p w14:paraId="06648647" w14:textId="77777777" w:rsidR="000F72C1" w:rsidRDefault="0020793E">
      <w:pPr>
        <w:pStyle w:val="BodyText"/>
        <w:spacing w:before="59" w:line="187" w:lineRule="auto"/>
        <w:ind w:left="609"/>
        <w:rPr>
          <w:rFonts w:asciiTheme="minorHAnsi" w:hAnsiTheme="minorHAnsi"/>
        </w:rPr>
      </w:pP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relation to the</w:t>
      </w:r>
      <w:r>
        <w:rPr>
          <w:rFonts w:asciiTheme="minorHAnsi" w:hAnsiTheme="minorHAnsi"/>
          <w:spacing w:val="17"/>
        </w:rPr>
        <w:t xml:space="preserve"> </w:t>
      </w:r>
      <w:r>
        <w:rPr>
          <w:rFonts w:asciiTheme="minorHAnsi" w:hAnsiTheme="minorHAnsi"/>
          <w:spacing w:val="-2"/>
        </w:rPr>
        <w:t>La</w:t>
      </w:r>
      <w:r>
        <w:rPr>
          <w:rFonts w:asciiTheme="minorHAnsi" w:hAnsiTheme="minorHAnsi"/>
          <w:spacing w:val="-3"/>
        </w:rPr>
        <w:t>nd.</w:t>
      </w:r>
    </w:p>
    <w:p w14:paraId="06648648" w14:textId="77777777" w:rsidR="000F72C1" w:rsidRDefault="0020793E">
      <w:pPr>
        <w:pStyle w:val="BodyText"/>
        <w:spacing w:before="176" w:line="188" w:lineRule="auto"/>
        <w:ind w:left="609"/>
        <w:rPr>
          <w:rFonts w:asciiTheme="minorHAnsi" w:hAnsiTheme="minorHAnsi"/>
        </w:rPr>
      </w:pPr>
      <w:r>
        <w:rPr>
          <w:rFonts w:asciiTheme="minorHAnsi" w:hAnsiTheme="minorHAnsi"/>
          <w:spacing w:val="-1"/>
        </w:rPr>
        <w:t>'</w:t>
      </w:r>
      <w:r>
        <w:rPr>
          <w:rFonts w:asciiTheme="minorHAnsi" w:hAnsiTheme="minorHAnsi"/>
          <w:b/>
          <w:bCs/>
          <w:spacing w:val="-1"/>
        </w:rPr>
        <w:t>Licence</w:t>
      </w:r>
      <w:r>
        <w:rPr>
          <w:rFonts w:asciiTheme="minorHAnsi" w:hAnsiTheme="minorHAnsi"/>
          <w:spacing w:val="-1"/>
        </w:rPr>
        <w:t>'</w:t>
      </w:r>
      <w:r>
        <w:rPr>
          <w:rFonts w:asciiTheme="minorHAnsi" w:hAnsiTheme="minorHAnsi"/>
          <w:spacing w:val="14"/>
        </w:rPr>
        <w:t xml:space="preserve"> </w:t>
      </w:r>
      <w:r>
        <w:rPr>
          <w:rFonts w:asciiTheme="minorHAnsi" w:hAnsiTheme="minorHAnsi"/>
          <w:spacing w:val="-1"/>
        </w:rPr>
        <w:t>means the agreement to</w:t>
      </w:r>
      <w:r>
        <w:rPr>
          <w:rFonts w:asciiTheme="minorHAnsi" w:hAnsiTheme="minorHAnsi"/>
          <w:spacing w:val="18"/>
        </w:rPr>
        <w:t xml:space="preserve"> </w:t>
      </w:r>
      <w:r>
        <w:rPr>
          <w:rFonts w:asciiTheme="minorHAnsi" w:hAnsiTheme="minorHAnsi"/>
          <w:spacing w:val="-1"/>
        </w:rPr>
        <w:t>licence the</w:t>
      </w:r>
      <w:r>
        <w:rPr>
          <w:rFonts w:asciiTheme="minorHAnsi" w:hAnsiTheme="minorHAnsi"/>
          <w:spacing w:val="17"/>
        </w:rPr>
        <w:t xml:space="preserve"> </w:t>
      </w:r>
      <w:r>
        <w:rPr>
          <w:rFonts w:asciiTheme="minorHAnsi" w:hAnsiTheme="minorHAnsi"/>
          <w:spacing w:val="-1"/>
        </w:rPr>
        <w:t>use of t</w:t>
      </w:r>
      <w:r>
        <w:rPr>
          <w:rFonts w:asciiTheme="minorHAnsi" w:hAnsiTheme="minorHAnsi"/>
          <w:spacing w:val="-2"/>
        </w:rPr>
        <w:t>he</w:t>
      </w:r>
      <w:r>
        <w:rPr>
          <w:rFonts w:asciiTheme="minorHAnsi" w:hAnsiTheme="minorHAnsi"/>
          <w:spacing w:val="20"/>
        </w:rPr>
        <w:t xml:space="preserve"> </w:t>
      </w:r>
      <w:r>
        <w:rPr>
          <w:rFonts w:asciiTheme="minorHAnsi" w:hAnsiTheme="minorHAnsi"/>
          <w:spacing w:val="-2"/>
        </w:rPr>
        <w:t>Licensed Area as</w:t>
      </w:r>
      <w:r>
        <w:rPr>
          <w:rFonts w:asciiTheme="minorHAnsi" w:hAnsiTheme="minorHAnsi"/>
          <w:spacing w:val="9"/>
        </w:rPr>
        <w:t xml:space="preserve"> </w:t>
      </w:r>
      <w:r>
        <w:rPr>
          <w:rFonts w:asciiTheme="minorHAnsi" w:hAnsiTheme="minorHAnsi"/>
          <w:spacing w:val="-2"/>
        </w:rPr>
        <w:t>set</w:t>
      </w:r>
      <w:r>
        <w:rPr>
          <w:rFonts w:asciiTheme="minorHAnsi" w:hAnsiTheme="minorHAnsi"/>
          <w:spacing w:val="8"/>
        </w:rPr>
        <w:t xml:space="preserve"> </w:t>
      </w:r>
      <w:r>
        <w:rPr>
          <w:rFonts w:asciiTheme="minorHAnsi" w:hAnsiTheme="minorHAnsi"/>
          <w:spacing w:val="-2"/>
        </w:rPr>
        <w:t>out</w:t>
      </w:r>
      <w:r>
        <w:rPr>
          <w:rFonts w:asciiTheme="minorHAnsi" w:hAnsiTheme="minorHAnsi"/>
          <w:spacing w:val="13"/>
          <w:w w:val="101"/>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this</w:t>
      </w:r>
      <w:r>
        <w:rPr>
          <w:rFonts w:asciiTheme="minorHAnsi" w:hAnsiTheme="minorHAnsi"/>
          <w:spacing w:val="11"/>
        </w:rPr>
        <w:t xml:space="preserve"> </w:t>
      </w:r>
      <w:r>
        <w:rPr>
          <w:rFonts w:asciiTheme="minorHAnsi" w:hAnsiTheme="minorHAnsi"/>
          <w:spacing w:val="-2"/>
        </w:rPr>
        <w:t>document.</w:t>
      </w:r>
    </w:p>
    <w:p w14:paraId="06648649" w14:textId="77777777" w:rsidR="000F72C1" w:rsidRDefault="0020793E">
      <w:pPr>
        <w:pStyle w:val="BodyText"/>
        <w:spacing w:before="176" w:line="215" w:lineRule="auto"/>
        <w:ind w:left="610" w:right="770" w:hanging="1"/>
        <w:rPr>
          <w:rFonts w:asciiTheme="minorHAnsi" w:hAnsiTheme="minorHAnsi"/>
        </w:rPr>
      </w:pPr>
      <w:r>
        <w:rPr>
          <w:rFonts w:asciiTheme="minorHAnsi" w:hAnsiTheme="minorHAnsi"/>
          <w:spacing w:val="-2"/>
        </w:rPr>
        <w:t>'</w:t>
      </w:r>
      <w:r>
        <w:rPr>
          <w:rFonts w:asciiTheme="minorHAnsi" w:hAnsiTheme="minorHAnsi"/>
          <w:b/>
          <w:bCs/>
          <w:spacing w:val="-2"/>
        </w:rPr>
        <w:t>Licensed</w:t>
      </w:r>
      <w:r>
        <w:rPr>
          <w:rFonts w:asciiTheme="minorHAnsi" w:hAnsiTheme="minorHAnsi"/>
          <w:b/>
          <w:bCs/>
          <w:spacing w:val="21"/>
          <w:w w:val="101"/>
        </w:rPr>
        <w:t xml:space="preserve"> </w:t>
      </w:r>
      <w:r>
        <w:rPr>
          <w:rFonts w:asciiTheme="minorHAnsi" w:hAnsiTheme="minorHAnsi"/>
          <w:b/>
          <w:bCs/>
          <w:spacing w:val="-2"/>
        </w:rPr>
        <w:t>Area</w:t>
      </w:r>
      <w:r>
        <w:rPr>
          <w:rFonts w:asciiTheme="minorHAnsi" w:hAnsiTheme="minorHAnsi"/>
          <w:spacing w:val="-2"/>
        </w:rPr>
        <w:t>'</w:t>
      </w:r>
      <w:r>
        <w:rPr>
          <w:rFonts w:asciiTheme="minorHAnsi" w:hAnsiTheme="minorHAnsi"/>
          <w:spacing w:val="35"/>
          <w:w w:val="101"/>
        </w:rPr>
        <w:t xml:space="preserve"> </w:t>
      </w:r>
      <w:r>
        <w:rPr>
          <w:rFonts w:asciiTheme="minorHAnsi" w:hAnsiTheme="minorHAnsi"/>
          <w:spacing w:val="-2"/>
        </w:rPr>
        <w:t>means</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Premises</w:t>
      </w:r>
      <w:r>
        <w:rPr>
          <w:rFonts w:asciiTheme="minorHAnsi" w:hAnsiTheme="minorHAnsi"/>
          <w:spacing w:val="30"/>
        </w:rPr>
        <w:t xml:space="preserve"> </w:t>
      </w:r>
      <w:r>
        <w:rPr>
          <w:rFonts w:asciiTheme="minorHAnsi" w:hAnsiTheme="minorHAnsi"/>
          <w:spacing w:val="-2"/>
        </w:rPr>
        <w:t>and</w:t>
      </w:r>
      <w:r>
        <w:rPr>
          <w:rFonts w:asciiTheme="minorHAnsi" w:hAnsiTheme="minorHAnsi"/>
          <w:spacing w:val="25"/>
        </w:rPr>
        <w:t xml:space="preserve"> </w:t>
      </w:r>
      <w:r>
        <w:rPr>
          <w:rFonts w:asciiTheme="minorHAnsi" w:hAnsiTheme="minorHAnsi"/>
          <w:spacing w:val="-2"/>
        </w:rPr>
        <w:t>that</w:t>
      </w:r>
      <w:r>
        <w:rPr>
          <w:rFonts w:asciiTheme="minorHAnsi" w:hAnsiTheme="minorHAnsi"/>
          <w:spacing w:val="37"/>
        </w:rPr>
        <w:t xml:space="preserve"> </w:t>
      </w:r>
      <w:r>
        <w:rPr>
          <w:rFonts w:asciiTheme="minorHAnsi" w:hAnsiTheme="minorHAnsi"/>
          <w:spacing w:val="-2"/>
        </w:rPr>
        <w:t>part</w:t>
      </w:r>
      <w:r>
        <w:rPr>
          <w:rFonts w:asciiTheme="minorHAnsi" w:hAnsiTheme="minorHAnsi"/>
          <w:spacing w:val="30"/>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8"/>
          <w:w w:val="101"/>
        </w:rPr>
        <w:t xml:space="preserve"> </w:t>
      </w:r>
      <w:r>
        <w:rPr>
          <w:rFonts w:asciiTheme="minorHAnsi" w:hAnsiTheme="minorHAnsi"/>
          <w:spacing w:val="-2"/>
        </w:rPr>
        <w:t>Land</w:t>
      </w:r>
      <w:r>
        <w:rPr>
          <w:rFonts w:asciiTheme="minorHAnsi" w:hAnsiTheme="minorHAnsi"/>
          <w:spacing w:val="36"/>
        </w:rPr>
        <w:t xml:space="preserve"> </w:t>
      </w:r>
      <w:r>
        <w:rPr>
          <w:rFonts w:asciiTheme="minorHAnsi" w:hAnsiTheme="minorHAnsi"/>
          <w:spacing w:val="-2"/>
        </w:rPr>
        <w:t>(apart</w:t>
      </w:r>
      <w:r>
        <w:rPr>
          <w:rFonts w:asciiTheme="minorHAnsi" w:hAnsiTheme="minorHAnsi"/>
          <w:spacing w:val="26"/>
          <w:w w:val="101"/>
        </w:rPr>
        <w:t xml:space="preserve"> </w:t>
      </w:r>
      <w:r>
        <w:rPr>
          <w:rFonts w:asciiTheme="minorHAnsi" w:hAnsiTheme="minorHAnsi"/>
          <w:spacing w:val="-2"/>
        </w:rPr>
        <w:t>from</w:t>
      </w:r>
      <w:r>
        <w:rPr>
          <w:rFonts w:asciiTheme="minorHAnsi" w:hAnsiTheme="minorHAnsi"/>
          <w:spacing w:val="27"/>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Marine</w:t>
      </w:r>
      <w:r>
        <w:rPr>
          <w:rFonts w:asciiTheme="minorHAnsi" w:hAnsiTheme="minorHAnsi"/>
          <w:spacing w:val="26"/>
          <w:w w:val="101"/>
        </w:rPr>
        <w:t xml:space="preserve"> </w:t>
      </w:r>
      <w:r>
        <w:rPr>
          <w:rFonts w:asciiTheme="minorHAnsi" w:hAnsiTheme="minorHAnsi"/>
          <w:spacing w:val="-2"/>
        </w:rPr>
        <w:t>Aid</w:t>
      </w:r>
      <w:r>
        <w:rPr>
          <w:rFonts w:asciiTheme="minorHAnsi" w:hAnsiTheme="minorHAnsi"/>
          <w:spacing w:val="22"/>
          <w:w w:val="101"/>
        </w:rPr>
        <w:t xml:space="preserve"> </w:t>
      </w:r>
      <w:r>
        <w:rPr>
          <w:rFonts w:asciiTheme="minorHAnsi" w:hAnsiTheme="minorHAnsi"/>
          <w:spacing w:val="-2"/>
        </w:rPr>
        <w:t>to</w:t>
      </w:r>
      <w:r>
        <w:rPr>
          <w:rFonts w:asciiTheme="minorHAnsi" w:hAnsiTheme="minorHAnsi"/>
          <w:spacing w:val="42"/>
        </w:rPr>
        <w:t xml:space="preserve"> </w:t>
      </w:r>
      <w:r>
        <w:rPr>
          <w:rFonts w:asciiTheme="minorHAnsi" w:hAnsiTheme="minorHAnsi"/>
          <w:spacing w:val="-2"/>
        </w:rPr>
        <w:t>Navigat</w:t>
      </w:r>
      <w:r>
        <w:rPr>
          <w:rFonts w:asciiTheme="minorHAnsi" w:hAnsiTheme="minorHAnsi"/>
          <w:spacing w:val="-3"/>
        </w:rPr>
        <w:t>ion)</w:t>
      </w:r>
      <w:r>
        <w:rPr>
          <w:rFonts w:asciiTheme="minorHAnsi" w:hAnsiTheme="minorHAnsi"/>
        </w:rPr>
        <w:t xml:space="preserve"> </w:t>
      </w:r>
      <w:r>
        <w:rPr>
          <w:rFonts w:asciiTheme="minorHAnsi" w:hAnsiTheme="minorHAnsi"/>
          <w:spacing w:val="-1"/>
        </w:rPr>
        <w:t>reasonably</w:t>
      </w:r>
      <w:r>
        <w:rPr>
          <w:rFonts w:asciiTheme="minorHAnsi" w:hAnsiTheme="minorHAnsi"/>
          <w:spacing w:val="18"/>
        </w:rPr>
        <w:t xml:space="preserve"> </w:t>
      </w:r>
      <w:r>
        <w:rPr>
          <w:rFonts w:asciiTheme="minorHAnsi" w:hAnsiTheme="minorHAnsi"/>
          <w:spacing w:val="-1"/>
        </w:rPr>
        <w:t>needed</w:t>
      </w:r>
      <w:r>
        <w:rPr>
          <w:rFonts w:asciiTheme="minorHAnsi" w:hAnsiTheme="minorHAnsi"/>
          <w:spacing w:val="16"/>
          <w:w w:val="101"/>
        </w:rPr>
        <w:t xml:space="preserve"> </w:t>
      </w:r>
      <w:r>
        <w:rPr>
          <w:rFonts w:asciiTheme="minorHAnsi" w:hAnsiTheme="minorHAnsi"/>
          <w:spacing w:val="-1"/>
        </w:rPr>
        <w:t>by the</w:t>
      </w:r>
      <w:r>
        <w:rPr>
          <w:rFonts w:asciiTheme="minorHAnsi" w:hAnsiTheme="minorHAnsi"/>
          <w:spacing w:val="17"/>
          <w:w w:val="101"/>
        </w:rPr>
        <w:t xml:space="preserve"> </w:t>
      </w:r>
      <w:r>
        <w:rPr>
          <w:rFonts w:asciiTheme="minorHAnsi" w:hAnsiTheme="minorHAnsi"/>
          <w:spacing w:val="-1"/>
        </w:rPr>
        <w:t xml:space="preserve">Licensee to conduct </w:t>
      </w:r>
      <w:r>
        <w:rPr>
          <w:rFonts w:asciiTheme="minorHAnsi" w:hAnsiTheme="minorHAnsi"/>
          <w:spacing w:val="-2"/>
        </w:rPr>
        <w:t>tours of the</w:t>
      </w:r>
      <w:r>
        <w:rPr>
          <w:rFonts w:asciiTheme="minorHAnsi" w:hAnsiTheme="minorHAnsi"/>
          <w:spacing w:val="17"/>
        </w:rPr>
        <w:t xml:space="preserve"> </w:t>
      </w:r>
      <w:r>
        <w:rPr>
          <w:rFonts w:asciiTheme="minorHAnsi" w:hAnsiTheme="minorHAnsi"/>
          <w:spacing w:val="-2"/>
        </w:rPr>
        <w:t>Premises.</w:t>
      </w:r>
    </w:p>
    <w:p w14:paraId="0664864A" w14:textId="77777777" w:rsidR="000F72C1" w:rsidRDefault="0020793E">
      <w:pPr>
        <w:pStyle w:val="BodyText"/>
        <w:spacing w:before="178" w:line="188" w:lineRule="auto"/>
        <w:ind w:left="609"/>
        <w:rPr>
          <w:rFonts w:asciiTheme="minorHAnsi" w:hAnsiTheme="minorHAnsi"/>
        </w:rPr>
      </w:pPr>
      <w:r>
        <w:rPr>
          <w:rFonts w:asciiTheme="minorHAnsi" w:hAnsiTheme="minorHAnsi"/>
          <w:spacing w:val="-1"/>
        </w:rPr>
        <w:t>'</w:t>
      </w:r>
      <w:r>
        <w:rPr>
          <w:rFonts w:asciiTheme="minorHAnsi" w:hAnsiTheme="minorHAnsi"/>
          <w:b/>
          <w:bCs/>
          <w:spacing w:val="-1"/>
        </w:rPr>
        <w:t>Licensee'</w:t>
      </w:r>
      <w:r>
        <w:rPr>
          <w:rFonts w:asciiTheme="minorHAnsi" w:hAnsiTheme="minorHAnsi"/>
          <w:b/>
          <w:bCs/>
          <w:spacing w:val="16"/>
          <w:w w:val="101"/>
        </w:rPr>
        <w:t xml:space="preserve"> </w:t>
      </w:r>
      <w:r>
        <w:rPr>
          <w:rFonts w:asciiTheme="minorHAnsi" w:hAnsiTheme="minorHAnsi"/>
          <w:spacing w:val="-1"/>
        </w:rPr>
        <w:t>includes the successors and assigns of the</w:t>
      </w:r>
      <w:r>
        <w:rPr>
          <w:rFonts w:asciiTheme="minorHAnsi" w:hAnsiTheme="minorHAnsi"/>
          <w:spacing w:val="19"/>
          <w:w w:val="101"/>
        </w:rPr>
        <w:t xml:space="preserve"> </w:t>
      </w:r>
      <w:r>
        <w:rPr>
          <w:rFonts w:asciiTheme="minorHAnsi" w:hAnsiTheme="minorHAnsi"/>
          <w:spacing w:val="-1"/>
        </w:rPr>
        <w:t>Licensee</w:t>
      </w:r>
      <w:r>
        <w:rPr>
          <w:rFonts w:asciiTheme="minorHAnsi" w:hAnsiTheme="minorHAnsi"/>
          <w:spacing w:val="8"/>
        </w:rPr>
        <w:t xml:space="preserve"> </w:t>
      </w:r>
      <w:r>
        <w:rPr>
          <w:rFonts w:asciiTheme="minorHAnsi" w:hAnsiTheme="minorHAnsi"/>
          <w:spacing w:val="-1"/>
        </w:rPr>
        <w:t>and</w:t>
      </w:r>
      <w:r>
        <w:rPr>
          <w:rFonts w:asciiTheme="minorHAnsi" w:hAnsiTheme="minorHAnsi"/>
          <w:spacing w:val="15"/>
        </w:rPr>
        <w:t xml:space="preserve"> </w:t>
      </w:r>
      <w:r>
        <w:rPr>
          <w:rFonts w:asciiTheme="minorHAnsi" w:hAnsiTheme="minorHAnsi"/>
          <w:spacing w:val="-1"/>
        </w:rPr>
        <w:t>its</w:t>
      </w:r>
      <w:r>
        <w:rPr>
          <w:rFonts w:asciiTheme="minorHAnsi" w:hAnsiTheme="minorHAnsi"/>
          <w:spacing w:val="8"/>
        </w:rPr>
        <w:t xml:space="preserve"> </w:t>
      </w:r>
      <w:r>
        <w:rPr>
          <w:rFonts w:asciiTheme="minorHAnsi" w:hAnsiTheme="minorHAnsi"/>
          <w:spacing w:val="-1"/>
        </w:rPr>
        <w:t>employees,</w:t>
      </w:r>
      <w:r>
        <w:rPr>
          <w:rFonts w:asciiTheme="minorHAnsi" w:hAnsiTheme="minorHAnsi"/>
          <w:spacing w:val="8"/>
        </w:rPr>
        <w:t xml:space="preserve"> </w:t>
      </w:r>
      <w:r>
        <w:rPr>
          <w:rFonts w:asciiTheme="minorHAnsi" w:hAnsiTheme="minorHAnsi"/>
          <w:spacing w:val="-1"/>
        </w:rPr>
        <w:t>agents</w:t>
      </w:r>
      <w:r>
        <w:rPr>
          <w:rFonts w:asciiTheme="minorHAnsi" w:hAnsiTheme="minorHAnsi"/>
          <w:spacing w:val="11"/>
        </w:rPr>
        <w:t xml:space="preserve"> </w:t>
      </w:r>
      <w:r>
        <w:rPr>
          <w:rFonts w:asciiTheme="minorHAnsi" w:hAnsiTheme="minorHAnsi"/>
          <w:spacing w:val="-1"/>
        </w:rPr>
        <w:t>and</w:t>
      </w:r>
      <w:r>
        <w:rPr>
          <w:rFonts w:asciiTheme="minorHAnsi" w:hAnsiTheme="minorHAnsi"/>
          <w:spacing w:val="9"/>
        </w:rPr>
        <w:t xml:space="preserve"> </w:t>
      </w:r>
      <w:r>
        <w:rPr>
          <w:rFonts w:asciiTheme="minorHAnsi" w:hAnsiTheme="minorHAnsi"/>
          <w:spacing w:val="-2"/>
        </w:rPr>
        <w:t>contractors.</w:t>
      </w:r>
    </w:p>
    <w:p w14:paraId="0664864B" w14:textId="77777777" w:rsidR="000F72C1" w:rsidRDefault="0020793E">
      <w:pPr>
        <w:pStyle w:val="BodyText"/>
        <w:spacing w:before="179" w:line="214" w:lineRule="auto"/>
        <w:ind w:left="604" w:right="772" w:firstLine="5"/>
        <w:rPr>
          <w:rFonts w:asciiTheme="minorHAnsi" w:hAnsiTheme="minorHAnsi"/>
        </w:rPr>
      </w:pPr>
      <w:r>
        <w:rPr>
          <w:rFonts w:asciiTheme="minorHAnsi" w:hAnsiTheme="minorHAnsi"/>
          <w:spacing w:val="-1"/>
        </w:rPr>
        <w:t>'</w:t>
      </w:r>
      <w:r>
        <w:rPr>
          <w:rFonts w:asciiTheme="minorHAnsi" w:hAnsiTheme="minorHAnsi"/>
          <w:b/>
          <w:bCs/>
          <w:spacing w:val="-1"/>
        </w:rPr>
        <w:t>Licensee's</w:t>
      </w:r>
      <w:r>
        <w:rPr>
          <w:rFonts w:asciiTheme="minorHAnsi" w:hAnsiTheme="minorHAnsi"/>
          <w:b/>
          <w:bCs/>
          <w:spacing w:val="41"/>
          <w:w w:val="101"/>
        </w:rPr>
        <w:t xml:space="preserve"> </w:t>
      </w:r>
      <w:r>
        <w:rPr>
          <w:rFonts w:asciiTheme="minorHAnsi" w:hAnsiTheme="minorHAnsi"/>
          <w:b/>
          <w:bCs/>
          <w:spacing w:val="-1"/>
        </w:rPr>
        <w:t>Covenants</w:t>
      </w:r>
      <w:r>
        <w:rPr>
          <w:rFonts w:asciiTheme="minorHAnsi" w:hAnsiTheme="minorHAnsi"/>
          <w:spacing w:val="-1"/>
        </w:rPr>
        <w:t>'</w:t>
      </w:r>
      <w:r>
        <w:rPr>
          <w:rFonts w:asciiTheme="minorHAnsi" w:hAnsiTheme="minorHAnsi"/>
          <w:spacing w:val="47"/>
          <w:w w:val="101"/>
        </w:rPr>
        <w:t xml:space="preserve"> </w:t>
      </w:r>
      <w:r>
        <w:rPr>
          <w:rFonts w:asciiTheme="minorHAnsi" w:hAnsiTheme="minorHAnsi"/>
          <w:spacing w:val="-1"/>
        </w:rPr>
        <w:t>mean</w:t>
      </w:r>
      <w:r>
        <w:rPr>
          <w:rFonts w:asciiTheme="minorHAnsi" w:hAnsiTheme="minorHAnsi"/>
          <w:spacing w:val="-2"/>
        </w:rPr>
        <w:t>s</w:t>
      </w:r>
      <w:r>
        <w:rPr>
          <w:rFonts w:asciiTheme="minorHAnsi" w:hAnsiTheme="minorHAnsi"/>
          <w:spacing w:val="38"/>
        </w:rPr>
        <w:t xml:space="preserve"> </w:t>
      </w:r>
      <w:r>
        <w:rPr>
          <w:rFonts w:asciiTheme="minorHAnsi" w:hAnsiTheme="minorHAnsi"/>
          <w:spacing w:val="-2"/>
        </w:rPr>
        <w:t>the</w:t>
      </w:r>
      <w:r>
        <w:rPr>
          <w:rFonts w:asciiTheme="minorHAnsi" w:hAnsiTheme="minorHAnsi"/>
          <w:spacing w:val="42"/>
        </w:rPr>
        <w:t xml:space="preserve"> </w:t>
      </w:r>
      <w:r>
        <w:rPr>
          <w:rFonts w:asciiTheme="minorHAnsi" w:hAnsiTheme="minorHAnsi"/>
          <w:spacing w:val="-2"/>
        </w:rPr>
        <w:t>covenants</w:t>
      </w:r>
      <w:r>
        <w:rPr>
          <w:rFonts w:asciiTheme="minorHAnsi" w:hAnsiTheme="minorHAnsi"/>
          <w:spacing w:val="44"/>
        </w:rPr>
        <w:t xml:space="preserve"> </w:t>
      </w:r>
      <w:r>
        <w:rPr>
          <w:rFonts w:asciiTheme="minorHAnsi" w:hAnsiTheme="minorHAnsi"/>
          <w:spacing w:val="-2"/>
        </w:rPr>
        <w:t>and</w:t>
      </w:r>
      <w:r>
        <w:rPr>
          <w:rFonts w:asciiTheme="minorHAnsi" w:hAnsiTheme="minorHAnsi"/>
          <w:spacing w:val="43"/>
          <w:w w:val="101"/>
        </w:rPr>
        <w:t xml:space="preserve"> </w:t>
      </w:r>
      <w:r>
        <w:rPr>
          <w:rFonts w:asciiTheme="minorHAnsi" w:hAnsiTheme="minorHAnsi"/>
          <w:spacing w:val="-2"/>
        </w:rPr>
        <w:t>agreements</w:t>
      </w:r>
      <w:r>
        <w:rPr>
          <w:rFonts w:asciiTheme="minorHAnsi" w:hAnsiTheme="minorHAnsi"/>
          <w:spacing w:val="41"/>
          <w:w w:val="101"/>
        </w:rPr>
        <w:t xml:space="preserve"> </w:t>
      </w:r>
      <w:r>
        <w:rPr>
          <w:rFonts w:asciiTheme="minorHAnsi" w:hAnsiTheme="minorHAnsi"/>
          <w:spacing w:val="-2"/>
        </w:rPr>
        <w:t>contained</w:t>
      </w:r>
      <w:r>
        <w:rPr>
          <w:rFonts w:asciiTheme="minorHAnsi" w:hAnsiTheme="minorHAnsi"/>
          <w:spacing w:val="41"/>
        </w:rPr>
        <w:t xml:space="preserve"> </w:t>
      </w:r>
      <w:r>
        <w:rPr>
          <w:rFonts w:asciiTheme="minorHAnsi" w:hAnsiTheme="minorHAnsi"/>
          <w:spacing w:val="-2"/>
        </w:rPr>
        <w:t>or  implied  in</w:t>
      </w:r>
      <w:r>
        <w:rPr>
          <w:rFonts w:asciiTheme="minorHAnsi" w:hAnsiTheme="minorHAnsi"/>
          <w:spacing w:val="37"/>
        </w:rPr>
        <w:t xml:space="preserve"> </w:t>
      </w:r>
      <w:r>
        <w:rPr>
          <w:rFonts w:asciiTheme="minorHAnsi" w:hAnsiTheme="minorHAnsi"/>
          <w:spacing w:val="-2"/>
        </w:rPr>
        <w:t>the  Licence</w:t>
      </w:r>
      <w:r>
        <w:rPr>
          <w:rFonts w:asciiTheme="minorHAnsi" w:hAnsiTheme="minorHAnsi"/>
          <w:spacing w:val="35"/>
          <w:w w:val="101"/>
        </w:rPr>
        <w:t xml:space="preserve"> </w:t>
      </w:r>
      <w:r>
        <w:rPr>
          <w:rFonts w:asciiTheme="minorHAnsi" w:hAnsiTheme="minorHAnsi"/>
          <w:spacing w:val="-2"/>
        </w:rPr>
        <w:t>to  be</w:t>
      </w:r>
      <w:r>
        <w:rPr>
          <w:rFonts w:asciiTheme="minorHAnsi" w:hAnsiTheme="minorHAnsi"/>
        </w:rPr>
        <w:t xml:space="preserve"> </w:t>
      </w:r>
      <w:r>
        <w:rPr>
          <w:rFonts w:asciiTheme="minorHAnsi" w:hAnsiTheme="minorHAnsi"/>
          <w:spacing w:val="-2"/>
        </w:rPr>
        <w:t>observed and</w:t>
      </w:r>
      <w:r>
        <w:rPr>
          <w:rFonts w:asciiTheme="minorHAnsi" w:hAnsiTheme="minorHAnsi"/>
          <w:spacing w:val="31"/>
          <w:w w:val="101"/>
        </w:rPr>
        <w:t xml:space="preserve"> </w:t>
      </w:r>
      <w:r>
        <w:rPr>
          <w:rFonts w:asciiTheme="minorHAnsi" w:hAnsiTheme="minorHAnsi"/>
          <w:spacing w:val="-2"/>
        </w:rPr>
        <w:t>performed</w:t>
      </w:r>
      <w:r>
        <w:rPr>
          <w:rFonts w:asciiTheme="minorHAnsi" w:hAnsiTheme="minorHAnsi"/>
          <w:spacing w:val="16"/>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Licensee.</w:t>
      </w:r>
    </w:p>
    <w:p w14:paraId="0664864C" w14:textId="77777777" w:rsidR="000F72C1" w:rsidRDefault="0020793E">
      <w:pPr>
        <w:pStyle w:val="BodyText"/>
        <w:spacing w:before="178" w:line="188" w:lineRule="auto"/>
        <w:ind w:left="609"/>
        <w:rPr>
          <w:rFonts w:asciiTheme="minorHAnsi" w:hAnsiTheme="minorHAnsi"/>
        </w:rPr>
      </w:pPr>
      <w:r>
        <w:rPr>
          <w:rFonts w:asciiTheme="minorHAnsi" w:hAnsiTheme="minorHAnsi"/>
          <w:spacing w:val="-1"/>
        </w:rPr>
        <w:t>'</w:t>
      </w:r>
      <w:r>
        <w:rPr>
          <w:rFonts w:asciiTheme="minorHAnsi" w:hAnsiTheme="minorHAnsi"/>
          <w:b/>
          <w:bCs/>
          <w:spacing w:val="-1"/>
        </w:rPr>
        <w:t>Licensor</w:t>
      </w:r>
      <w:r>
        <w:rPr>
          <w:rFonts w:asciiTheme="minorHAnsi" w:hAnsiTheme="minorHAnsi"/>
          <w:spacing w:val="-1"/>
        </w:rPr>
        <w:t>'</w:t>
      </w:r>
      <w:r>
        <w:rPr>
          <w:rFonts w:asciiTheme="minorHAnsi" w:hAnsiTheme="minorHAnsi"/>
          <w:spacing w:val="14"/>
        </w:rPr>
        <w:t xml:space="preserve"> </w:t>
      </w:r>
      <w:r>
        <w:rPr>
          <w:rFonts w:asciiTheme="minorHAnsi" w:hAnsiTheme="minorHAnsi"/>
          <w:spacing w:val="-1"/>
        </w:rPr>
        <w:t>includes the successors and assigns of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7"/>
        </w:rPr>
        <w:t xml:space="preserve"> </w:t>
      </w:r>
      <w:r>
        <w:rPr>
          <w:rFonts w:asciiTheme="minorHAnsi" w:hAnsiTheme="minorHAnsi"/>
          <w:spacing w:val="-1"/>
        </w:rPr>
        <w:t>and</w:t>
      </w:r>
      <w:r>
        <w:rPr>
          <w:rFonts w:asciiTheme="minorHAnsi" w:hAnsiTheme="minorHAnsi"/>
          <w:spacing w:val="15"/>
        </w:rPr>
        <w:t xml:space="preserve"> </w:t>
      </w:r>
      <w:r>
        <w:rPr>
          <w:rFonts w:asciiTheme="minorHAnsi" w:hAnsiTheme="minorHAnsi"/>
          <w:spacing w:val="-1"/>
        </w:rPr>
        <w:t>its</w:t>
      </w:r>
      <w:r>
        <w:rPr>
          <w:rFonts w:asciiTheme="minorHAnsi" w:hAnsiTheme="minorHAnsi"/>
          <w:spacing w:val="8"/>
        </w:rPr>
        <w:t xml:space="preserve"> </w:t>
      </w:r>
      <w:r>
        <w:rPr>
          <w:rFonts w:asciiTheme="minorHAnsi" w:hAnsiTheme="minorHAnsi"/>
          <w:spacing w:val="-1"/>
        </w:rPr>
        <w:t>employees,</w:t>
      </w:r>
      <w:r>
        <w:rPr>
          <w:rFonts w:asciiTheme="minorHAnsi" w:hAnsiTheme="minorHAnsi"/>
          <w:spacing w:val="6"/>
        </w:rPr>
        <w:t xml:space="preserve"> </w:t>
      </w:r>
      <w:r>
        <w:rPr>
          <w:rFonts w:asciiTheme="minorHAnsi" w:hAnsiTheme="minorHAnsi"/>
          <w:spacing w:val="-1"/>
        </w:rPr>
        <w:t>agents</w:t>
      </w:r>
      <w:r>
        <w:rPr>
          <w:rFonts w:asciiTheme="minorHAnsi" w:hAnsiTheme="minorHAnsi"/>
          <w:spacing w:val="10"/>
        </w:rPr>
        <w:t xml:space="preserve"> </w:t>
      </w:r>
      <w:r>
        <w:rPr>
          <w:rFonts w:asciiTheme="minorHAnsi" w:hAnsiTheme="minorHAnsi"/>
          <w:spacing w:val="-1"/>
        </w:rPr>
        <w:t>and</w:t>
      </w:r>
      <w:r>
        <w:rPr>
          <w:rFonts w:asciiTheme="minorHAnsi" w:hAnsiTheme="minorHAnsi"/>
          <w:spacing w:val="10"/>
        </w:rPr>
        <w:t xml:space="preserve"> </w:t>
      </w:r>
      <w:r>
        <w:rPr>
          <w:rFonts w:asciiTheme="minorHAnsi" w:hAnsiTheme="minorHAnsi"/>
          <w:spacing w:val="-1"/>
        </w:rPr>
        <w:t>contrac</w:t>
      </w:r>
      <w:r>
        <w:rPr>
          <w:rFonts w:asciiTheme="minorHAnsi" w:hAnsiTheme="minorHAnsi"/>
          <w:spacing w:val="-2"/>
        </w:rPr>
        <w:t>tors.</w:t>
      </w:r>
    </w:p>
    <w:p w14:paraId="0664864D" w14:textId="77777777" w:rsidR="000F72C1" w:rsidRDefault="0020793E">
      <w:pPr>
        <w:pStyle w:val="BodyText"/>
        <w:spacing w:before="180" w:line="231" w:lineRule="auto"/>
        <w:ind w:left="597" w:right="770" w:firstLine="11"/>
        <w:jc w:val="both"/>
        <w:rPr>
          <w:rFonts w:asciiTheme="minorHAnsi" w:hAnsiTheme="minorHAnsi"/>
        </w:rPr>
      </w:pPr>
      <w:r>
        <w:rPr>
          <w:rFonts w:asciiTheme="minorHAnsi" w:hAnsiTheme="minorHAnsi"/>
          <w:spacing w:val="-2"/>
        </w:rPr>
        <w:t>'</w:t>
      </w:r>
      <w:r>
        <w:rPr>
          <w:rFonts w:asciiTheme="minorHAnsi" w:hAnsiTheme="minorHAnsi"/>
          <w:b/>
          <w:bCs/>
          <w:spacing w:val="-2"/>
        </w:rPr>
        <w:t>Marine</w:t>
      </w:r>
      <w:r>
        <w:rPr>
          <w:rFonts w:asciiTheme="minorHAnsi" w:hAnsiTheme="minorHAnsi"/>
          <w:b/>
          <w:bCs/>
          <w:spacing w:val="19"/>
          <w:w w:val="101"/>
        </w:rPr>
        <w:t xml:space="preserve"> </w:t>
      </w:r>
      <w:r>
        <w:rPr>
          <w:rFonts w:asciiTheme="minorHAnsi" w:hAnsiTheme="minorHAnsi"/>
          <w:b/>
          <w:bCs/>
          <w:spacing w:val="-2"/>
        </w:rPr>
        <w:t>Aid</w:t>
      </w:r>
      <w:r>
        <w:rPr>
          <w:rFonts w:asciiTheme="minorHAnsi" w:hAnsiTheme="minorHAnsi"/>
          <w:b/>
          <w:bCs/>
          <w:spacing w:val="14"/>
        </w:rPr>
        <w:t xml:space="preserve"> </w:t>
      </w:r>
      <w:r>
        <w:rPr>
          <w:rFonts w:asciiTheme="minorHAnsi" w:hAnsiTheme="minorHAnsi"/>
          <w:b/>
          <w:bCs/>
          <w:spacing w:val="-2"/>
        </w:rPr>
        <w:t>to</w:t>
      </w:r>
      <w:r>
        <w:rPr>
          <w:rFonts w:asciiTheme="minorHAnsi" w:hAnsiTheme="minorHAnsi"/>
          <w:b/>
          <w:bCs/>
          <w:spacing w:val="24"/>
          <w:w w:val="101"/>
        </w:rPr>
        <w:t xml:space="preserve"> </w:t>
      </w:r>
      <w:r>
        <w:rPr>
          <w:rFonts w:asciiTheme="minorHAnsi" w:hAnsiTheme="minorHAnsi"/>
          <w:b/>
          <w:bCs/>
          <w:spacing w:val="-2"/>
        </w:rPr>
        <w:t>Navigatio</w:t>
      </w:r>
      <w:r>
        <w:rPr>
          <w:rFonts w:asciiTheme="minorHAnsi" w:hAnsiTheme="minorHAnsi"/>
          <w:spacing w:val="-2"/>
        </w:rPr>
        <w:t>n'</w:t>
      </w:r>
      <w:r>
        <w:rPr>
          <w:rFonts w:asciiTheme="minorHAnsi" w:hAnsiTheme="minorHAnsi"/>
          <w:spacing w:val="28"/>
          <w:w w:val="101"/>
        </w:rPr>
        <w:t xml:space="preserve"> </w:t>
      </w:r>
      <w:r>
        <w:rPr>
          <w:rFonts w:asciiTheme="minorHAnsi" w:hAnsiTheme="minorHAnsi"/>
          <w:spacing w:val="-2"/>
        </w:rPr>
        <w:t>means</w:t>
      </w:r>
      <w:r>
        <w:rPr>
          <w:rFonts w:asciiTheme="minorHAnsi" w:hAnsiTheme="minorHAnsi"/>
          <w:spacing w:val="20"/>
          <w:w w:val="101"/>
        </w:rPr>
        <w:t xml:space="preserve"> </w:t>
      </w:r>
      <w:r>
        <w:rPr>
          <w:rFonts w:asciiTheme="minorHAnsi" w:hAnsiTheme="minorHAnsi"/>
          <w:spacing w:val="-2"/>
        </w:rPr>
        <w:t>all</w:t>
      </w:r>
      <w:r>
        <w:rPr>
          <w:rFonts w:asciiTheme="minorHAnsi" w:hAnsiTheme="minorHAnsi"/>
          <w:spacing w:val="29"/>
        </w:rPr>
        <w:t xml:space="preserve"> </w:t>
      </w:r>
      <w:r>
        <w:rPr>
          <w:rFonts w:asciiTheme="minorHAnsi" w:hAnsiTheme="minorHAnsi"/>
          <w:spacing w:val="-2"/>
        </w:rPr>
        <w:t>buildings,</w:t>
      </w:r>
      <w:r>
        <w:rPr>
          <w:rFonts w:asciiTheme="minorHAnsi" w:hAnsiTheme="minorHAnsi"/>
          <w:spacing w:val="21"/>
          <w:w w:val="101"/>
        </w:rPr>
        <w:t xml:space="preserve"> </w:t>
      </w:r>
      <w:r>
        <w:rPr>
          <w:rFonts w:asciiTheme="minorHAnsi" w:hAnsiTheme="minorHAnsi"/>
          <w:spacing w:val="-2"/>
        </w:rPr>
        <w:t>structures</w:t>
      </w:r>
      <w:r>
        <w:rPr>
          <w:rFonts w:asciiTheme="minorHAnsi" w:hAnsiTheme="minorHAnsi"/>
          <w:spacing w:val="23"/>
        </w:rPr>
        <w:t xml:space="preserve"> </w:t>
      </w:r>
      <w:r>
        <w:rPr>
          <w:rFonts w:asciiTheme="minorHAnsi" w:hAnsiTheme="minorHAnsi"/>
          <w:spacing w:val="-2"/>
        </w:rPr>
        <w:t>and</w:t>
      </w:r>
      <w:r>
        <w:rPr>
          <w:rFonts w:asciiTheme="minorHAnsi" w:hAnsiTheme="minorHAnsi"/>
          <w:spacing w:val="19"/>
        </w:rPr>
        <w:t xml:space="preserve"> </w:t>
      </w:r>
      <w:r>
        <w:rPr>
          <w:rFonts w:asciiTheme="minorHAnsi" w:hAnsiTheme="minorHAnsi"/>
          <w:spacing w:val="-2"/>
        </w:rPr>
        <w:t>other</w:t>
      </w:r>
      <w:r>
        <w:rPr>
          <w:rFonts w:asciiTheme="minorHAnsi" w:hAnsiTheme="minorHAnsi"/>
          <w:spacing w:val="27"/>
        </w:rPr>
        <w:t xml:space="preserve"> </w:t>
      </w:r>
      <w:r>
        <w:rPr>
          <w:rFonts w:asciiTheme="minorHAnsi" w:hAnsiTheme="minorHAnsi"/>
          <w:spacing w:val="-2"/>
        </w:rPr>
        <w:t>improvements</w:t>
      </w:r>
      <w:r>
        <w:rPr>
          <w:rFonts w:asciiTheme="minorHAnsi" w:hAnsiTheme="minorHAnsi"/>
          <w:spacing w:val="20"/>
        </w:rPr>
        <w:t xml:space="preserve"> </w:t>
      </w:r>
      <w:r>
        <w:rPr>
          <w:rFonts w:asciiTheme="minorHAnsi" w:hAnsiTheme="minorHAnsi"/>
          <w:spacing w:val="-2"/>
        </w:rPr>
        <w:t>on</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Land</w:t>
      </w:r>
      <w:r>
        <w:rPr>
          <w:rFonts w:asciiTheme="minorHAnsi" w:hAnsiTheme="minorHAnsi"/>
          <w:spacing w:val="15"/>
          <w:w w:val="101"/>
        </w:rPr>
        <w:t xml:space="preserve"> </w:t>
      </w:r>
      <w:r>
        <w:rPr>
          <w:rFonts w:asciiTheme="minorHAnsi" w:hAnsiTheme="minorHAnsi"/>
          <w:spacing w:val="-2"/>
        </w:rPr>
        <w:t>which</w:t>
      </w:r>
      <w:r>
        <w:rPr>
          <w:rFonts w:asciiTheme="minorHAnsi" w:hAnsiTheme="minorHAnsi"/>
          <w:spacing w:val="22"/>
        </w:rPr>
        <w:t xml:space="preserve"> </w:t>
      </w:r>
      <w:r>
        <w:rPr>
          <w:rFonts w:asciiTheme="minorHAnsi" w:hAnsiTheme="minorHAnsi"/>
          <w:spacing w:val="-2"/>
        </w:rPr>
        <w:t>are</w:t>
      </w:r>
      <w:r>
        <w:rPr>
          <w:rFonts w:asciiTheme="minorHAnsi" w:hAnsiTheme="minorHAnsi"/>
        </w:rPr>
        <w:t xml:space="preserve"> </w:t>
      </w:r>
      <w:r>
        <w:rPr>
          <w:rFonts w:asciiTheme="minorHAnsi" w:hAnsiTheme="minorHAnsi"/>
          <w:spacing w:val="-1"/>
        </w:rPr>
        <w:t>used to maintain, operate or support as part of or in association with</w:t>
      </w:r>
      <w:r>
        <w:rPr>
          <w:rFonts w:asciiTheme="minorHAnsi" w:hAnsiTheme="minorHAnsi"/>
          <w:spacing w:val="-2"/>
        </w:rPr>
        <w:t xml:space="preserve"> a facility for assisting marine navigation,</w:t>
      </w:r>
      <w:r>
        <w:rPr>
          <w:rFonts w:asciiTheme="minorHAnsi" w:hAnsiTheme="minorHAnsi"/>
        </w:rPr>
        <w:t xml:space="preserve"> </w:t>
      </w:r>
      <w:r>
        <w:rPr>
          <w:rFonts w:asciiTheme="minorHAnsi" w:hAnsiTheme="minorHAnsi"/>
          <w:spacing w:val="-1"/>
        </w:rPr>
        <w:t>including</w:t>
      </w:r>
      <w:r>
        <w:rPr>
          <w:rFonts w:asciiTheme="minorHAnsi" w:hAnsiTheme="minorHAnsi"/>
          <w:spacing w:val="18"/>
          <w:w w:val="101"/>
        </w:rPr>
        <w:t xml:space="preserve"> </w:t>
      </w:r>
      <w:r>
        <w:rPr>
          <w:rFonts w:asciiTheme="minorHAnsi" w:hAnsiTheme="minorHAnsi"/>
          <w:spacing w:val="-1"/>
        </w:rPr>
        <w:t>lights,</w:t>
      </w:r>
      <w:r>
        <w:rPr>
          <w:rFonts w:asciiTheme="minorHAnsi" w:hAnsiTheme="minorHAnsi"/>
          <w:spacing w:val="20"/>
        </w:rPr>
        <w:t xml:space="preserve"> </w:t>
      </w:r>
      <w:r>
        <w:rPr>
          <w:rFonts w:asciiTheme="minorHAnsi" w:hAnsiTheme="minorHAnsi"/>
          <w:spacing w:val="-1"/>
        </w:rPr>
        <w:t>beacons,</w:t>
      </w:r>
      <w:r>
        <w:rPr>
          <w:rFonts w:asciiTheme="minorHAnsi" w:hAnsiTheme="minorHAnsi"/>
          <w:spacing w:val="19"/>
          <w:w w:val="101"/>
        </w:rPr>
        <w:t xml:space="preserve"> </w:t>
      </w:r>
      <w:r>
        <w:rPr>
          <w:rFonts w:asciiTheme="minorHAnsi" w:hAnsiTheme="minorHAnsi"/>
          <w:spacing w:val="-1"/>
        </w:rPr>
        <w:t>radar,</w:t>
      </w:r>
      <w:r>
        <w:rPr>
          <w:rFonts w:asciiTheme="minorHAnsi" w:hAnsiTheme="minorHAnsi"/>
          <w:spacing w:val="13"/>
          <w:w w:val="101"/>
        </w:rPr>
        <w:t xml:space="preserve"> </w:t>
      </w:r>
      <w:r>
        <w:rPr>
          <w:rFonts w:asciiTheme="minorHAnsi" w:hAnsiTheme="minorHAnsi"/>
          <w:spacing w:val="-1"/>
        </w:rPr>
        <w:t>differential global</w:t>
      </w:r>
      <w:r>
        <w:rPr>
          <w:rFonts w:asciiTheme="minorHAnsi" w:hAnsiTheme="minorHAnsi"/>
          <w:spacing w:val="19"/>
        </w:rPr>
        <w:t xml:space="preserve"> </w:t>
      </w:r>
      <w:r>
        <w:rPr>
          <w:rFonts w:asciiTheme="minorHAnsi" w:hAnsiTheme="minorHAnsi"/>
          <w:spacing w:val="-1"/>
        </w:rPr>
        <w:t>positioning system,</w:t>
      </w:r>
      <w:r>
        <w:rPr>
          <w:rFonts w:asciiTheme="minorHAnsi" w:hAnsiTheme="minorHAnsi"/>
          <w:spacing w:val="13"/>
        </w:rPr>
        <w:t xml:space="preserve"> </w:t>
      </w:r>
      <w:r>
        <w:rPr>
          <w:rFonts w:asciiTheme="minorHAnsi" w:hAnsiTheme="minorHAnsi"/>
          <w:spacing w:val="-1"/>
        </w:rPr>
        <w:t>a</w:t>
      </w:r>
      <w:r>
        <w:rPr>
          <w:rFonts w:asciiTheme="minorHAnsi" w:hAnsiTheme="minorHAnsi"/>
          <w:spacing w:val="19"/>
          <w:w w:val="101"/>
        </w:rPr>
        <w:t xml:space="preserve"> </w:t>
      </w:r>
      <w:r>
        <w:rPr>
          <w:rFonts w:asciiTheme="minorHAnsi" w:hAnsiTheme="minorHAnsi"/>
          <w:spacing w:val="-1"/>
        </w:rPr>
        <w:t>helipad for the</w:t>
      </w:r>
      <w:r>
        <w:rPr>
          <w:rFonts w:asciiTheme="minorHAnsi" w:hAnsiTheme="minorHAnsi"/>
          <w:spacing w:val="20"/>
        </w:rPr>
        <w:t xml:space="preserve"> </w:t>
      </w:r>
      <w:r>
        <w:rPr>
          <w:rFonts w:asciiTheme="minorHAnsi" w:hAnsiTheme="minorHAnsi"/>
          <w:spacing w:val="-1"/>
        </w:rPr>
        <w:t>purp</w:t>
      </w:r>
      <w:r>
        <w:rPr>
          <w:rFonts w:asciiTheme="minorHAnsi" w:hAnsiTheme="minorHAnsi"/>
          <w:spacing w:val="-2"/>
        </w:rPr>
        <w:t>ose of</w:t>
      </w:r>
      <w:r>
        <w:rPr>
          <w:rFonts w:asciiTheme="minorHAnsi" w:hAnsiTheme="minorHAnsi"/>
          <w:spacing w:val="10"/>
        </w:rPr>
        <w:t xml:space="preserve"> </w:t>
      </w:r>
      <w:r>
        <w:rPr>
          <w:rFonts w:asciiTheme="minorHAnsi" w:hAnsiTheme="minorHAnsi"/>
          <w:spacing w:val="-2"/>
        </w:rPr>
        <w:t>enabling</w:t>
      </w:r>
      <w:r>
        <w:rPr>
          <w:rFonts w:asciiTheme="minorHAnsi" w:hAnsiTheme="minorHAnsi"/>
        </w:rPr>
        <w:t xml:space="preserve"> </w:t>
      </w:r>
      <w:r>
        <w:rPr>
          <w:rFonts w:asciiTheme="minorHAnsi" w:hAnsiTheme="minorHAnsi"/>
          <w:spacing w:val="-1"/>
        </w:rPr>
        <w:t>the</w:t>
      </w:r>
      <w:r>
        <w:rPr>
          <w:rFonts w:asciiTheme="minorHAnsi" w:hAnsiTheme="minorHAnsi"/>
          <w:spacing w:val="34"/>
          <w:w w:val="101"/>
        </w:rPr>
        <w:t xml:space="preserve"> </w:t>
      </w:r>
      <w:r>
        <w:rPr>
          <w:rFonts w:asciiTheme="minorHAnsi" w:hAnsiTheme="minorHAnsi"/>
          <w:spacing w:val="-1"/>
        </w:rPr>
        <w:t>servicing</w:t>
      </w:r>
      <w:r>
        <w:rPr>
          <w:rFonts w:asciiTheme="minorHAnsi" w:hAnsiTheme="minorHAnsi"/>
          <w:spacing w:val="31"/>
        </w:rPr>
        <w:t xml:space="preserve"> </w:t>
      </w:r>
      <w:r>
        <w:rPr>
          <w:rFonts w:asciiTheme="minorHAnsi" w:hAnsiTheme="minorHAnsi"/>
          <w:spacing w:val="-1"/>
        </w:rPr>
        <w:t>of</w:t>
      </w:r>
      <w:r>
        <w:rPr>
          <w:rFonts w:asciiTheme="minorHAnsi" w:hAnsiTheme="minorHAnsi"/>
          <w:spacing w:val="26"/>
        </w:rPr>
        <w:t xml:space="preserve"> </w:t>
      </w:r>
      <w:r>
        <w:rPr>
          <w:rFonts w:asciiTheme="minorHAnsi" w:hAnsiTheme="minorHAnsi"/>
          <w:spacing w:val="-1"/>
        </w:rPr>
        <w:t>the</w:t>
      </w:r>
      <w:r>
        <w:rPr>
          <w:rFonts w:asciiTheme="minorHAnsi" w:hAnsiTheme="minorHAnsi"/>
          <w:spacing w:val="29"/>
        </w:rPr>
        <w:t xml:space="preserve"> </w:t>
      </w:r>
      <w:r>
        <w:rPr>
          <w:rFonts w:asciiTheme="minorHAnsi" w:hAnsiTheme="minorHAnsi"/>
          <w:spacing w:val="-1"/>
        </w:rPr>
        <w:t>facility,</w:t>
      </w:r>
      <w:r>
        <w:rPr>
          <w:rFonts w:asciiTheme="minorHAnsi" w:hAnsiTheme="minorHAnsi"/>
          <w:spacing w:val="34"/>
          <w:w w:val="101"/>
        </w:rPr>
        <w:t xml:space="preserve"> </w:t>
      </w:r>
      <w:r>
        <w:rPr>
          <w:rFonts w:asciiTheme="minorHAnsi" w:hAnsiTheme="minorHAnsi"/>
          <w:spacing w:val="-1"/>
        </w:rPr>
        <w:t>any</w:t>
      </w:r>
      <w:r>
        <w:rPr>
          <w:rFonts w:asciiTheme="minorHAnsi" w:hAnsiTheme="minorHAnsi"/>
          <w:spacing w:val="35"/>
          <w:w w:val="101"/>
        </w:rPr>
        <w:t xml:space="preserve"> </w:t>
      </w:r>
      <w:r>
        <w:rPr>
          <w:rFonts w:asciiTheme="minorHAnsi" w:hAnsiTheme="minorHAnsi"/>
          <w:spacing w:val="-1"/>
        </w:rPr>
        <w:t>earthing</w:t>
      </w:r>
      <w:r>
        <w:rPr>
          <w:rFonts w:asciiTheme="minorHAnsi" w:hAnsiTheme="minorHAnsi"/>
          <w:spacing w:val="33"/>
          <w:w w:val="101"/>
        </w:rPr>
        <w:t xml:space="preserve"> </w:t>
      </w:r>
      <w:r>
        <w:rPr>
          <w:rFonts w:asciiTheme="minorHAnsi" w:hAnsiTheme="minorHAnsi"/>
          <w:spacing w:val="-1"/>
        </w:rPr>
        <w:t>apparatus</w:t>
      </w:r>
      <w:r>
        <w:rPr>
          <w:rFonts w:asciiTheme="minorHAnsi" w:hAnsiTheme="minorHAnsi"/>
          <w:spacing w:val="41"/>
          <w:w w:val="101"/>
        </w:rPr>
        <w:t xml:space="preserve"> </w:t>
      </w:r>
      <w:r>
        <w:rPr>
          <w:rFonts w:asciiTheme="minorHAnsi" w:hAnsiTheme="minorHAnsi"/>
          <w:spacing w:val="-1"/>
        </w:rPr>
        <w:t>necessary</w:t>
      </w:r>
      <w:r>
        <w:rPr>
          <w:rFonts w:asciiTheme="minorHAnsi" w:hAnsiTheme="minorHAnsi"/>
          <w:spacing w:val="29"/>
          <w:w w:val="101"/>
        </w:rPr>
        <w:t xml:space="preserve"> </w:t>
      </w:r>
      <w:r>
        <w:rPr>
          <w:rFonts w:asciiTheme="minorHAnsi" w:hAnsiTheme="minorHAnsi"/>
          <w:spacing w:val="-1"/>
        </w:rPr>
        <w:t>for</w:t>
      </w:r>
      <w:r>
        <w:rPr>
          <w:rFonts w:asciiTheme="minorHAnsi" w:hAnsiTheme="minorHAnsi"/>
          <w:spacing w:val="28"/>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35"/>
        </w:rPr>
        <w:t xml:space="preserve"> </w:t>
      </w:r>
      <w:r>
        <w:rPr>
          <w:rFonts w:asciiTheme="minorHAnsi" w:hAnsiTheme="minorHAnsi"/>
          <w:spacing w:val="-2"/>
        </w:rPr>
        <w:t>operation</w:t>
      </w:r>
      <w:r>
        <w:rPr>
          <w:rFonts w:asciiTheme="minorHAnsi" w:hAnsiTheme="minorHAnsi"/>
          <w:spacing w:val="33"/>
          <w:w w:val="101"/>
        </w:rPr>
        <w:t xml:space="preserve"> </w:t>
      </w:r>
      <w:r>
        <w:rPr>
          <w:rFonts w:asciiTheme="minorHAnsi" w:hAnsiTheme="minorHAnsi"/>
          <w:spacing w:val="-2"/>
        </w:rPr>
        <w:t>of</w:t>
      </w:r>
      <w:r>
        <w:rPr>
          <w:rFonts w:asciiTheme="minorHAnsi" w:hAnsiTheme="minorHAnsi"/>
          <w:spacing w:val="26"/>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facility,</w:t>
      </w:r>
      <w:r>
        <w:rPr>
          <w:rFonts w:asciiTheme="minorHAnsi" w:hAnsiTheme="minorHAnsi"/>
          <w:spacing w:val="34"/>
          <w:w w:val="101"/>
        </w:rPr>
        <w:t xml:space="preserve"> </w:t>
      </w:r>
      <w:r>
        <w:rPr>
          <w:rFonts w:asciiTheme="minorHAnsi" w:hAnsiTheme="minorHAnsi"/>
          <w:spacing w:val="-2"/>
        </w:rPr>
        <w:t>and</w:t>
      </w:r>
      <w:r>
        <w:rPr>
          <w:rFonts w:asciiTheme="minorHAnsi" w:hAnsiTheme="minorHAnsi"/>
          <w:spacing w:val="31"/>
        </w:rPr>
        <w:t xml:space="preserve"> </w:t>
      </w:r>
      <w:r>
        <w:rPr>
          <w:rFonts w:asciiTheme="minorHAnsi" w:hAnsiTheme="minorHAnsi"/>
          <w:spacing w:val="-2"/>
        </w:rPr>
        <w:t>other</w:t>
      </w:r>
      <w:r>
        <w:rPr>
          <w:rFonts w:asciiTheme="minorHAnsi" w:hAnsiTheme="minorHAnsi"/>
        </w:rPr>
        <w:t xml:space="preserve"> </w:t>
      </w:r>
      <w:r>
        <w:rPr>
          <w:rFonts w:asciiTheme="minorHAnsi" w:hAnsiTheme="minorHAnsi"/>
          <w:spacing w:val="-1"/>
        </w:rPr>
        <w:t>facilities</w:t>
      </w:r>
      <w:r>
        <w:rPr>
          <w:rFonts w:asciiTheme="minorHAnsi" w:hAnsiTheme="minorHAnsi"/>
          <w:spacing w:val="29"/>
        </w:rPr>
        <w:t xml:space="preserve"> </w:t>
      </w:r>
      <w:r>
        <w:rPr>
          <w:rFonts w:asciiTheme="minorHAnsi" w:hAnsiTheme="minorHAnsi"/>
          <w:spacing w:val="-1"/>
        </w:rPr>
        <w:t>used</w:t>
      </w:r>
      <w:r>
        <w:rPr>
          <w:rFonts w:asciiTheme="minorHAnsi" w:hAnsiTheme="minorHAnsi"/>
          <w:spacing w:val="26"/>
          <w:w w:val="101"/>
        </w:rPr>
        <w:t xml:space="preserve"> </w:t>
      </w:r>
      <w:r>
        <w:rPr>
          <w:rFonts w:asciiTheme="minorHAnsi" w:hAnsiTheme="minorHAnsi"/>
          <w:spacing w:val="-1"/>
        </w:rPr>
        <w:t>in</w:t>
      </w:r>
      <w:r>
        <w:rPr>
          <w:rFonts w:asciiTheme="minorHAnsi" w:hAnsiTheme="minorHAnsi"/>
          <w:spacing w:val="22"/>
        </w:rPr>
        <w:t xml:space="preserve"> </w:t>
      </w:r>
      <w:r>
        <w:rPr>
          <w:rFonts w:asciiTheme="minorHAnsi" w:hAnsiTheme="minorHAnsi"/>
          <w:spacing w:val="-1"/>
        </w:rPr>
        <w:t>connection</w:t>
      </w:r>
      <w:r>
        <w:rPr>
          <w:rFonts w:asciiTheme="minorHAnsi" w:hAnsiTheme="minorHAnsi"/>
          <w:spacing w:val="17"/>
          <w:w w:val="101"/>
        </w:rPr>
        <w:t xml:space="preserve"> </w:t>
      </w:r>
      <w:r>
        <w:rPr>
          <w:rFonts w:asciiTheme="minorHAnsi" w:hAnsiTheme="minorHAnsi"/>
          <w:spacing w:val="-1"/>
        </w:rPr>
        <w:t>with</w:t>
      </w:r>
      <w:r>
        <w:rPr>
          <w:rFonts w:asciiTheme="minorHAnsi" w:hAnsiTheme="minorHAnsi"/>
          <w:spacing w:val="26"/>
        </w:rPr>
        <w:t xml:space="preserve"> </w:t>
      </w:r>
      <w:r>
        <w:rPr>
          <w:rFonts w:asciiTheme="minorHAnsi" w:hAnsiTheme="minorHAnsi"/>
          <w:spacing w:val="-1"/>
        </w:rPr>
        <w:t>m</w:t>
      </w:r>
      <w:r>
        <w:rPr>
          <w:rFonts w:asciiTheme="minorHAnsi" w:hAnsiTheme="minorHAnsi"/>
          <w:spacing w:val="-2"/>
        </w:rPr>
        <w:t>arine</w:t>
      </w:r>
      <w:r>
        <w:rPr>
          <w:rFonts w:asciiTheme="minorHAnsi" w:hAnsiTheme="minorHAnsi"/>
          <w:spacing w:val="30"/>
        </w:rPr>
        <w:t xml:space="preserve"> </w:t>
      </w:r>
      <w:r>
        <w:rPr>
          <w:rFonts w:asciiTheme="minorHAnsi" w:hAnsiTheme="minorHAnsi"/>
          <w:spacing w:val="-2"/>
        </w:rPr>
        <w:t>navigation</w:t>
      </w:r>
      <w:r>
        <w:rPr>
          <w:rFonts w:asciiTheme="minorHAnsi" w:hAnsiTheme="minorHAnsi"/>
          <w:spacing w:val="19"/>
          <w:w w:val="101"/>
        </w:rPr>
        <w:t xml:space="preserve"> </w:t>
      </w:r>
      <w:r>
        <w:rPr>
          <w:rFonts w:asciiTheme="minorHAnsi" w:hAnsiTheme="minorHAnsi"/>
          <w:spacing w:val="-2"/>
        </w:rPr>
        <w:t>and</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operation,</w:t>
      </w:r>
      <w:r>
        <w:rPr>
          <w:rFonts w:asciiTheme="minorHAnsi" w:hAnsiTheme="minorHAnsi"/>
          <w:spacing w:val="27"/>
        </w:rPr>
        <w:t xml:space="preserve"> </w:t>
      </w:r>
      <w:r>
        <w:rPr>
          <w:rFonts w:asciiTheme="minorHAnsi" w:hAnsiTheme="minorHAnsi"/>
          <w:spacing w:val="-2"/>
        </w:rPr>
        <w:t>monitoring</w:t>
      </w:r>
      <w:r>
        <w:rPr>
          <w:rFonts w:asciiTheme="minorHAnsi" w:hAnsiTheme="minorHAnsi"/>
          <w:spacing w:val="21"/>
          <w:w w:val="101"/>
        </w:rPr>
        <w:t xml:space="preserve"> </w:t>
      </w:r>
      <w:r>
        <w:rPr>
          <w:rFonts w:asciiTheme="minorHAnsi" w:hAnsiTheme="minorHAnsi"/>
          <w:spacing w:val="-2"/>
        </w:rPr>
        <w:t>and</w:t>
      </w:r>
      <w:r>
        <w:rPr>
          <w:rFonts w:asciiTheme="minorHAnsi" w:hAnsiTheme="minorHAnsi"/>
          <w:spacing w:val="22"/>
        </w:rPr>
        <w:t xml:space="preserve"> </w:t>
      </w:r>
      <w:r>
        <w:rPr>
          <w:rFonts w:asciiTheme="minorHAnsi" w:hAnsiTheme="minorHAnsi"/>
          <w:spacing w:val="-2"/>
        </w:rPr>
        <w:t>control</w:t>
      </w:r>
      <w:r>
        <w:rPr>
          <w:rFonts w:asciiTheme="minorHAnsi" w:hAnsiTheme="minorHAnsi"/>
          <w:spacing w:val="22"/>
        </w:rPr>
        <w:t xml:space="preserve"> </w:t>
      </w:r>
      <w:r>
        <w:rPr>
          <w:rFonts w:asciiTheme="minorHAnsi" w:hAnsiTheme="minorHAnsi"/>
          <w:spacing w:val="-2"/>
        </w:rPr>
        <w:t>of</w:t>
      </w:r>
      <w:r>
        <w:rPr>
          <w:rFonts w:asciiTheme="minorHAnsi" w:hAnsiTheme="minorHAnsi"/>
          <w:spacing w:val="17"/>
        </w:rPr>
        <w:t xml:space="preserve"> </w:t>
      </w:r>
      <w:r>
        <w:rPr>
          <w:rFonts w:asciiTheme="minorHAnsi" w:hAnsiTheme="minorHAnsi"/>
          <w:spacing w:val="-2"/>
        </w:rPr>
        <w:t>shipping</w:t>
      </w:r>
      <w:r>
        <w:rPr>
          <w:rFonts w:asciiTheme="minorHAnsi" w:hAnsiTheme="minorHAnsi"/>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boating</w:t>
      </w:r>
      <w:r>
        <w:rPr>
          <w:rFonts w:asciiTheme="minorHAnsi" w:hAnsiTheme="minorHAnsi"/>
          <w:spacing w:val="14"/>
          <w:w w:val="101"/>
        </w:rPr>
        <w:t xml:space="preserve"> </w:t>
      </w:r>
      <w:r>
        <w:rPr>
          <w:rFonts w:asciiTheme="minorHAnsi" w:hAnsiTheme="minorHAnsi"/>
          <w:spacing w:val="-1"/>
        </w:rPr>
        <w:t>in Australian wate</w:t>
      </w:r>
      <w:r>
        <w:rPr>
          <w:rFonts w:asciiTheme="minorHAnsi" w:hAnsiTheme="minorHAnsi"/>
          <w:spacing w:val="-2"/>
        </w:rPr>
        <w:t>rs.</w:t>
      </w:r>
    </w:p>
    <w:p w14:paraId="0664864E" w14:textId="77777777" w:rsidR="000F72C1" w:rsidRDefault="0020793E">
      <w:pPr>
        <w:pStyle w:val="BodyText"/>
        <w:spacing w:before="178" w:line="214" w:lineRule="auto"/>
        <w:ind w:left="597" w:right="773" w:firstLine="11"/>
        <w:rPr>
          <w:rFonts w:asciiTheme="minorHAnsi" w:hAnsiTheme="minorHAnsi"/>
        </w:rPr>
      </w:pPr>
      <w:r>
        <w:rPr>
          <w:rFonts w:asciiTheme="minorHAnsi" w:hAnsiTheme="minorHAnsi"/>
          <w:spacing w:val="-1"/>
        </w:rPr>
        <w:t>'</w:t>
      </w:r>
      <w:r>
        <w:rPr>
          <w:rFonts w:asciiTheme="minorHAnsi" w:hAnsiTheme="minorHAnsi"/>
          <w:b/>
          <w:bCs/>
          <w:spacing w:val="-1"/>
        </w:rPr>
        <w:t>Marine Aid to Navigation</w:t>
      </w:r>
      <w:r>
        <w:rPr>
          <w:rFonts w:asciiTheme="minorHAnsi" w:hAnsiTheme="minorHAnsi"/>
          <w:b/>
          <w:bCs/>
          <w:spacing w:val="-10"/>
        </w:rPr>
        <w:t xml:space="preserve"> </w:t>
      </w:r>
      <w:r>
        <w:rPr>
          <w:rFonts w:asciiTheme="minorHAnsi" w:hAnsiTheme="minorHAnsi"/>
          <w:b/>
          <w:bCs/>
          <w:spacing w:val="-1"/>
        </w:rPr>
        <w:t>Apparatus</w:t>
      </w:r>
      <w:r>
        <w:rPr>
          <w:rFonts w:asciiTheme="minorHAnsi" w:hAnsiTheme="minorHAnsi"/>
          <w:spacing w:val="-1"/>
        </w:rPr>
        <w:t xml:space="preserve">' means the optics, drive system, </w:t>
      </w:r>
      <w:r>
        <w:rPr>
          <w:rFonts w:asciiTheme="minorHAnsi" w:hAnsiTheme="minorHAnsi"/>
          <w:spacing w:val="-2"/>
        </w:rPr>
        <w:t>power sources and equipment integral</w:t>
      </w:r>
      <w:r>
        <w:rPr>
          <w:rFonts w:asciiTheme="minorHAnsi" w:hAnsiTheme="minorHAnsi"/>
        </w:rPr>
        <w:t xml:space="preserve"> </w:t>
      </w:r>
      <w:r>
        <w:rPr>
          <w:rFonts w:asciiTheme="minorHAnsi" w:hAnsiTheme="minorHAnsi"/>
          <w:spacing w:val="-1"/>
        </w:rPr>
        <w:t>to the operation of the</w:t>
      </w:r>
      <w:r>
        <w:rPr>
          <w:rFonts w:asciiTheme="minorHAnsi" w:hAnsiTheme="minorHAnsi"/>
          <w:spacing w:val="28"/>
        </w:rPr>
        <w:t xml:space="preserve"> </w:t>
      </w:r>
      <w:r>
        <w:rPr>
          <w:rFonts w:asciiTheme="minorHAnsi" w:hAnsiTheme="minorHAnsi"/>
          <w:spacing w:val="-1"/>
        </w:rPr>
        <w:t>Marine Aid to</w:t>
      </w:r>
      <w:r>
        <w:rPr>
          <w:rFonts w:asciiTheme="minorHAnsi" w:hAnsiTheme="minorHAnsi"/>
          <w:spacing w:val="18"/>
          <w:w w:val="101"/>
        </w:rPr>
        <w:t xml:space="preserve"> </w:t>
      </w:r>
      <w:r>
        <w:rPr>
          <w:rFonts w:asciiTheme="minorHAnsi" w:hAnsiTheme="minorHAnsi"/>
          <w:spacing w:val="-1"/>
        </w:rPr>
        <w:t>Navigation.</w:t>
      </w:r>
    </w:p>
    <w:p w14:paraId="0664864F" w14:textId="77777777" w:rsidR="000F72C1" w:rsidRDefault="0020793E">
      <w:pPr>
        <w:pStyle w:val="BodyText"/>
        <w:spacing w:before="180" w:line="187" w:lineRule="auto"/>
        <w:ind w:left="608"/>
        <w:rPr>
          <w:rFonts w:asciiTheme="minorHAnsi" w:hAnsiTheme="minorHAnsi"/>
        </w:rPr>
      </w:pPr>
      <w:r>
        <w:rPr>
          <w:rFonts w:asciiTheme="minorHAnsi" w:hAnsiTheme="minorHAnsi"/>
          <w:spacing w:val="-2"/>
        </w:rPr>
        <w:t>'</w:t>
      </w:r>
      <w:r>
        <w:rPr>
          <w:rFonts w:asciiTheme="minorHAnsi" w:hAnsiTheme="minorHAnsi"/>
          <w:b/>
          <w:bCs/>
          <w:spacing w:val="-2"/>
        </w:rPr>
        <w:t>Month</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means calendar</w:t>
      </w:r>
      <w:r>
        <w:rPr>
          <w:rFonts w:asciiTheme="minorHAnsi" w:hAnsiTheme="minorHAnsi"/>
          <w:spacing w:val="14"/>
          <w:w w:val="101"/>
        </w:rPr>
        <w:t xml:space="preserve"> </w:t>
      </w:r>
      <w:r>
        <w:rPr>
          <w:rFonts w:asciiTheme="minorHAnsi" w:hAnsiTheme="minorHAnsi"/>
          <w:spacing w:val="-2"/>
        </w:rPr>
        <w:t>month.</w:t>
      </w:r>
    </w:p>
    <w:p w14:paraId="06648650" w14:textId="77777777" w:rsidR="000F72C1" w:rsidRDefault="0020793E">
      <w:pPr>
        <w:pStyle w:val="BodyText"/>
        <w:spacing w:before="179" w:line="389" w:lineRule="exact"/>
        <w:ind w:left="608"/>
        <w:rPr>
          <w:rFonts w:asciiTheme="minorHAnsi" w:hAnsiTheme="minorHAnsi"/>
        </w:rPr>
      </w:pPr>
      <w:r>
        <w:rPr>
          <w:rFonts w:asciiTheme="minorHAnsi" w:hAnsiTheme="minorHAnsi"/>
          <w:spacing w:val="-1"/>
          <w:position w:val="16"/>
        </w:rPr>
        <w:t>'</w:t>
      </w:r>
      <w:r>
        <w:rPr>
          <w:rFonts w:asciiTheme="minorHAnsi" w:hAnsiTheme="minorHAnsi"/>
          <w:b/>
          <w:bCs/>
          <w:spacing w:val="-1"/>
          <w:position w:val="16"/>
        </w:rPr>
        <w:t>Premises</w:t>
      </w:r>
      <w:r>
        <w:rPr>
          <w:rFonts w:asciiTheme="minorHAnsi" w:hAnsiTheme="minorHAnsi"/>
          <w:spacing w:val="-1"/>
          <w:position w:val="16"/>
        </w:rPr>
        <w:t>'</w:t>
      </w:r>
      <w:r>
        <w:rPr>
          <w:rFonts w:asciiTheme="minorHAnsi" w:hAnsiTheme="minorHAnsi"/>
          <w:spacing w:val="14"/>
          <w:position w:val="16"/>
        </w:rPr>
        <w:t xml:space="preserve"> </w:t>
      </w:r>
      <w:r>
        <w:rPr>
          <w:rFonts w:asciiTheme="minorHAnsi" w:hAnsiTheme="minorHAnsi"/>
          <w:spacing w:val="-1"/>
          <w:position w:val="16"/>
        </w:rPr>
        <w:t>means that</w:t>
      </w:r>
      <w:r>
        <w:rPr>
          <w:rFonts w:asciiTheme="minorHAnsi" w:hAnsiTheme="minorHAnsi"/>
          <w:spacing w:val="17"/>
          <w:w w:val="101"/>
          <w:position w:val="16"/>
        </w:rPr>
        <w:t xml:space="preserve"> </w:t>
      </w:r>
      <w:r>
        <w:rPr>
          <w:rFonts w:asciiTheme="minorHAnsi" w:hAnsiTheme="minorHAnsi"/>
          <w:spacing w:val="-1"/>
          <w:position w:val="16"/>
        </w:rPr>
        <w:t xml:space="preserve">part of </w:t>
      </w:r>
      <w:r>
        <w:rPr>
          <w:rFonts w:asciiTheme="minorHAnsi" w:hAnsiTheme="minorHAnsi"/>
          <w:spacing w:val="-2"/>
          <w:position w:val="16"/>
        </w:rPr>
        <w:t>the</w:t>
      </w:r>
      <w:r>
        <w:rPr>
          <w:rFonts w:asciiTheme="minorHAnsi" w:hAnsiTheme="minorHAnsi"/>
          <w:spacing w:val="17"/>
          <w:position w:val="16"/>
        </w:rPr>
        <w:t xml:space="preserve"> </w:t>
      </w:r>
      <w:r>
        <w:rPr>
          <w:rFonts w:asciiTheme="minorHAnsi" w:hAnsiTheme="minorHAnsi"/>
          <w:spacing w:val="-2"/>
          <w:position w:val="16"/>
        </w:rPr>
        <w:t>Marine Aid to</w:t>
      </w:r>
      <w:r>
        <w:rPr>
          <w:rFonts w:asciiTheme="minorHAnsi" w:hAnsiTheme="minorHAnsi"/>
          <w:spacing w:val="20"/>
          <w:w w:val="101"/>
          <w:position w:val="16"/>
        </w:rPr>
        <w:t xml:space="preserve"> </w:t>
      </w:r>
      <w:r>
        <w:rPr>
          <w:rFonts w:asciiTheme="minorHAnsi" w:hAnsiTheme="minorHAnsi"/>
          <w:spacing w:val="-2"/>
          <w:position w:val="16"/>
        </w:rPr>
        <w:t>Navigation shown</w:t>
      </w:r>
      <w:r>
        <w:rPr>
          <w:rFonts w:asciiTheme="minorHAnsi" w:hAnsiTheme="minorHAnsi"/>
          <w:spacing w:val="16"/>
          <w:w w:val="101"/>
          <w:position w:val="16"/>
        </w:rPr>
        <w:t xml:space="preserve"> </w:t>
      </w:r>
      <w:r>
        <w:rPr>
          <w:rFonts w:asciiTheme="minorHAnsi" w:hAnsiTheme="minorHAnsi"/>
          <w:spacing w:val="-2"/>
          <w:position w:val="16"/>
        </w:rPr>
        <w:t>hatched on the</w:t>
      </w:r>
      <w:r>
        <w:rPr>
          <w:rFonts w:asciiTheme="minorHAnsi" w:hAnsiTheme="minorHAnsi"/>
          <w:spacing w:val="17"/>
          <w:w w:val="101"/>
          <w:position w:val="16"/>
        </w:rPr>
        <w:t xml:space="preserve"> </w:t>
      </w:r>
      <w:r>
        <w:rPr>
          <w:rFonts w:asciiTheme="minorHAnsi" w:hAnsiTheme="minorHAnsi"/>
          <w:spacing w:val="-2"/>
          <w:position w:val="16"/>
        </w:rPr>
        <w:t>plan</w:t>
      </w:r>
      <w:r>
        <w:rPr>
          <w:rFonts w:asciiTheme="minorHAnsi" w:hAnsiTheme="minorHAnsi"/>
          <w:spacing w:val="14"/>
          <w:w w:val="101"/>
          <w:position w:val="16"/>
        </w:rPr>
        <w:t xml:space="preserve"> </w:t>
      </w:r>
      <w:r>
        <w:rPr>
          <w:rFonts w:asciiTheme="minorHAnsi" w:hAnsiTheme="minorHAnsi"/>
          <w:spacing w:val="-2"/>
          <w:position w:val="16"/>
        </w:rPr>
        <w:t>in</w:t>
      </w:r>
      <w:r>
        <w:rPr>
          <w:rFonts w:asciiTheme="minorHAnsi" w:hAnsiTheme="minorHAnsi"/>
          <w:spacing w:val="7"/>
          <w:position w:val="16"/>
        </w:rPr>
        <w:t xml:space="preserve"> </w:t>
      </w:r>
      <w:r>
        <w:rPr>
          <w:rFonts w:asciiTheme="minorHAnsi" w:hAnsiTheme="minorHAnsi"/>
          <w:spacing w:val="-2"/>
          <w:position w:val="16"/>
        </w:rPr>
        <w:t>Schedule</w:t>
      </w:r>
      <w:r>
        <w:rPr>
          <w:rFonts w:asciiTheme="minorHAnsi" w:hAnsiTheme="minorHAnsi"/>
          <w:spacing w:val="11"/>
          <w:position w:val="16"/>
        </w:rPr>
        <w:t xml:space="preserve"> </w:t>
      </w:r>
      <w:r>
        <w:rPr>
          <w:rFonts w:asciiTheme="minorHAnsi" w:hAnsiTheme="minorHAnsi"/>
          <w:spacing w:val="-2"/>
          <w:position w:val="16"/>
        </w:rPr>
        <w:t>2.</w:t>
      </w:r>
    </w:p>
    <w:p w14:paraId="06648651" w14:textId="77777777" w:rsidR="000F72C1" w:rsidRDefault="0020793E">
      <w:pPr>
        <w:pStyle w:val="BodyText"/>
        <w:spacing w:line="187" w:lineRule="auto"/>
        <w:ind w:left="608"/>
        <w:rPr>
          <w:rFonts w:asciiTheme="minorHAnsi" w:hAnsiTheme="minorHAnsi"/>
        </w:rPr>
      </w:pPr>
      <w:r>
        <w:rPr>
          <w:rFonts w:asciiTheme="minorHAnsi" w:hAnsiTheme="minorHAnsi"/>
          <w:spacing w:val="-1"/>
        </w:rPr>
        <w:t>'</w:t>
      </w:r>
      <w:r>
        <w:rPr>
          <w:rFonts w:asciiTheme="minorHAnsi" w:hAnsiTheme="minorHAnsi"/>
          <w:b/>
          <w:bCs/>
          <w:spacing w:val="-1"/>
        </w:rPr>
        <w:t>State</w:t>
      </w:r>
      <w:r>
        <w:rPr>
          <w:rFonts w:asciiTheme="minorHAnsi" w:hAnsiTheme="minorHAnsi"/>
          <w:spacing w:val="-1"/>
        </w:rPr>
        <w:t>'</w:t>
      </w:r>
      <w:r>
        <w:rPr>
          <w:rFonts w:asciiTheme="minorHAnsi" w:hAnsiTheme="minorHAnsi"/>
          <w:spacing w:val="16"/>
          <w:w w:val="101"/>
        </w:rPr>
        <w:t xml:space="preserve"> </w:t>
      </w:r>
      <w:r>
        <w:rPr>
          <w:rFonts w:asciiTheme="minorHAnsi" w:hAnsiTheme="minorHAnsi"/>
          <w:spacing w:val="-1"/>
        </w:rPr>
        <w:t>means the State of the Commonwealth of Australia</w:t>
      </w:r>
      <w:r>
        <w:rPr>
          <w:rFonts w:asciiTheme="minorHAnsi" w:hAnsiTheme="minorHAnsi"/>
          <w:spacing w:val="14"/>
          <w:w w:val="101"/>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which</w:t>
      </w:r>
      <w:r>
        <w:rPr>
          <w:rFonts w:asciiTheme="minorHAnsi" w:hAnsiTheme="minorHAnsi"/>
          <w:spacing w:val="4"/>
        </w:rPr>
        <w:t xml:space="preserve"> </w:t>
      </w:r>
      <w:r>
        <w:rPr>
          <w:rFonts w:asciiTheme="minorHAnsi" w:hAnsiTheme="minorHAnsi"/>
          <w:spacing w:val="-1"/>
        </w:rPr>
        <w:t>th</w:t>
      </w:r>
      <w:r>
        <w:rPr>
          <w:rFonts w:asciiTheme="minorHAnsi" w:hAnsiTheme="minorHAnsi"/>
          <w:spacing w:val="-2"/>
        </w:rPr>
        <w:t>e</w:t>
      </w:r>
      <w:r>
        <w:rPr>
          <w:rFonts w:asciiTheme="minorHAnsi" w:hAnsiTheme="minorHAnsi"/>
          <w:spacing w:val="19"/>
          <w:w w:val="101"/>
        </w:rPr>
        <w:t xml:space="preserve"> </w:t>
      </w:r>
      <w:r>
        <w:rPr>
          <w:rFonts w:asciiTheme="minorHAnsi" w:hAnsiTheme="minorHAnsi"/>
          <w:spacing w:val="-2"/>
        </w:rPr>
        <w:t>Land</w:t>
      </w:r>
      <w:r>
        <w:rPr>
          <w:rFonts w:asciiTheme="minorHAnsi" w:hAnsiTheme="minorHAnsi"/>
          <w:spacing w:val="14"/>
          <w:w w:val="101"/>
        </w:rPr>
        <w:t xml:space="preserve"> </w:t>
      </w:r>
      <w:r>
        <w:rPr>
          <w:rFonts w:asciiTheme="minorHAnsi" w:hAnsiTheme="minorHAnsi"/>
          <w:spacing w:val="-2"/>
        </w:rPr>
        <w:t>is</w:t>
      </w:r>
      <w:r>
        <w:rPr>
          <w:rFonts w:asciiTheme="minorHAnsi" w:hAnsiTheme="minorHAnsi"/>
          <w:spacing w:val="7"/>
        </w:rPr>
        <w:t xml:space="preserve"> </w:t>
      </w:r>
      <w:r>
        <w:rPr>
          <w:rFonts w:asciiTheme="minorHAnsi" w:hAnsiTheme="minorHAnsi"/>
          <w:spacing w:val="-2"/>
        </w:rPr>
        <w:t>situated.</w:t>
      </w:r>
    </w:p>
    <w:p w14:paraId="06648652" w14:textId="77777777" w:rsidR="000F72C1" w:rsidRDefault="0020793E">
      <w:pPr>
        <w:pStyle w:val="BodyText"/>
        <w:spacing w:before="181" w:line="226" w:lineRule="auto"/>
        <w:ind w:left="597" w:right="770" w:firstLine="11"/>
        <w:jc w:val="both"/>
        <w:rPr>
          <w:rFonts w:asciiTheme="minorHAnsi" w:hAnsiTheme="minorHAnsi"/>
        </w:rPr>
      </w:pPr>
      <w:r>
        <w:rPr>
          <w:rFonts w:asciiTheme="minorHAnsi" w:hAnsiTheme="minorHAnsi"/>
          <w:spacing w:val="-1"/>
        </w:rPr>
        <w:t>'</w:t>
      </w:r>
      <w:r>
        <w:rPr>
          <w:rFonts w:asciiTheme="minorHAnsi" w:hAnsiTheme="minorHAnsi"/>
          <w:b/>
          <w:bCs/>
          <w:spacing w:val="-1"/>
        </w:rPr>
        <w:t>Statute</w:t>
      </w:r>
      <w:r>
        <w:rPr>
          <w:rFonts w:asciiTheme="minorHAnsi" w:hAnsiTheme="minorHAnsi"/>
          <w:spacing w:val="-1"/>
        </w:rPr>
        <w:t>'  means  any</w:t>
      </w:r>
      <w:r>
        <w:rPr>
          <w:rFonts w:asciiTheme="minorHAnsi" w:hAnsiTheme="minorHAnsi"/>
          <w:spacing w:val="8"/>
        </w:rPr>
        <w:t xml:space="preserve">  </w:t>
      </w:r>
      <w:r>
        <w:rPr>
          <w:rFonts w:asciiTheme="minorHAnsi" w:hAnsiTheme="minorHAnsi"/>
          <w:spacing w:val="-1"/>
        </w:rPr>
        <w:t>statute,</w:t>
      </w:r>
      <w:r>
        <w:rPr>
          <w:rFonts w:asciiTheme="minorHAnsi" w:hAnsiTheme="minorHAnsi"/>
          <w:spacing w:val="11"/>
        </w:rPr>
        <w:t xml:space="preserve">  </w:t>
      </w:r>
      <w:r>
        <w:rPr>
          <w:rFonts w:asciiTheme="minorHAnsi" w:hAnsiTheme="minorHAnsi"/>
          <w:spacing w:val="-1"/>
        </w:rPr>
        <w:t>regulation,</w:t>
      </w:r>
      <w:r>
        <w:rPr>
          <w:rFonts w:asciiTheme="minorHAnsi" w:hAnsiTheme="minorHAnsi"/>
          <w:spacing w:val="11"/>
        </w:rPr>
        <w:t xml:space="preserve">  </w:t>
      </w:r>
      <w:r>
        <w:rPr>
          <w:rFonts w:asciiTheme="minorHAnsi" w:hAnsiTheme="minorHAnsi"/>
          <w:spacing w:val="-1"/>
        </w:rPr>
        <w:t>proclamation,</w:t>
      </w:r>
      <w:r>
        <w:rPr>
          <w:rFonts w:asciiTheme="minorHAnsi" w:hAnsiTheme="minorHAnsi"/>
          <w:spacing w:val="8"/>
        </w:rPr>
        <w:t xml:space="preserve">  </w:t>
      </w:r>
      <w:r>
        <w:rPr>
          <w:rFonts w:asciiTheme="minorHAnsi" w:hAnsiTheme="minorHAnsi"/>
          <w:spacing w:val="-1"/>
        </w:rPr>
        <w:t>ordinance</w:t>
      </w:r>
      <w:r>
        <w:rPr>
          <w:rFonts w:asciiTheme="minorHAnsi" w:hAnsiTheme="minorHAnsi"/>
          <w:spacing w:val="8"/>
        </w:rPr>
        <w:t xml:space="preserve">  </w:t>
      </w:r>
      <w:r>
        <w:rPr>
          <w:rFonts w:asciiTheme="minorHAnsi" w:hAnsiTheme="minorHAnsi"/>
          <w:spacing w:val="-1"/>
        </w:rPr>
        <w:t>or</w:t>
      </w:r>
      <w:r>
        <w:rPr>
          <w:rFonts w:asciiTheme="minorHAnsi" w:hAnsiTheme="minorHAnsi"/>
          <w:spacing w:val="12"/>
        </w:rPr>
        <w:t xml:space="preserve">  </w:t>
      </w:r>
      <w:r>
        <w:rPr>
          <w:rFonts w:asciiTheme="minorHAnsi" w:hAnsiTheme="minorHAnsi"/>
          <w:spacing w:val="-1"/>
        </w:rPr>
        <w:t>by-law</w:t>
      </w:r>
      <w:r>
        <w:rPr>
          <w:rFonts w:asciiTheme="minorHAnsi" w:hAnsiTheme="minorHAnsi"/>
          <w:spacing w:val="7"/>
        </w:rPr>
        <w:t xml:space="preserve">  </w:t>
      </w:r>
      <w:r>
        <w:rPr>
          <w:rFonts w:asciiTheme="minorHAnsi" w:hAnsiTheme="minorHAnsi"/>
          <w:spacing w:val="-1"/>
        </w:rPr>
        <w:t>o</w:t>
      </w:r>
      <w:r>
        <w:rPr>
          <w:rFonts w:asciiTheme="minorHAnsi" w:hAnsiTheme="minorHAnsi"/>
          <w:spacing w:val="-2"/>
        </w:rPr>
        <w:t>f</w:t>
      </w:r>
      <w:r>
        <w:rPr>
          <w:rFonts w:asciiTheme="minorHAnsi" w:hAnsiTheme="minorHAnsi"/>
          <w:spacing w:val="3"/>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Commonwealth</w:t>
      </w:r>
      <w:r>
        <w:rPr>
          <w:rFonts w:asciiTheme="minorHAnsi" w:hAnsiTheme="minorHAnsi"/>
          <w:spacing w:val="6"/>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Australia</w:t>
      </w:r>
      <w:r>
        <w:rPr>
          <w:rFonts w:asciiTheme="minorHAnsi" w:hAnsiTheme="minorHAnsi"/>
          <w:spacing w:val="27"/>
          <w:w w:val="101"/>
        </w:rPr>
        <w:t xml:space="preserve"> </w:t>
      </w:r>
      <w:r>
        <w:rPr>
          <w:rFonts w:asciiTheme="minorHAnsi" w:hAnsiTheme="minorHAnsi"/>
          <w:spacing w:val="-1"/>
        </w:rPr>
        <w:t>or</w:t>
      </w:r>
      <w:r>
        <w:rPr>
          <w:rFonts w:asciiTheme="minorHAnsi" w:hAnsiTheme="minorHAnsi"/>
          <w:spacing w:val="20"/>
          <w:w w:val="101"/>
        </w:rPr>
        <w:t xml:space="preserve"> </w:t>
      </w:r>
      <w:r>
        <w:rPr>
          <w:rFonts w:asciiTheme="minorHAnsi" w:hAnsiTheme="minorHAnsi"/>
          <w:spacing w:val="-1"/>
        </w:rPr>
        <w:t>the</w:t>
      </w:r>
      <w:r>
        <w:rPr>
          <w:rFonts w:asciiTheme="minorHAnsi" w:hAnsiTheme="minorHAnsi"/>
          <w:spacing w:val="25"/>
          <w:w w:val="101"/>
        </w:rPr>
        <w:t xml:space="preserve"> </w:t>
      </w:r>
      <w:r>
        <w:rPr>
          <w:rFonts w:asciiTheme="minorHAnsi" w:hAnsiTheme="minorHAnsi"/>
          <w:spacing w:val="-1"/>
        </w:rPr>
        <w:t>State</w:t>
      </w:r>
      <w:r>
        <w:rPr>
          <w:rFonts w:asciiTheme="minorHAnsi" w:hAnsiTheme="minorHAnsi"/>
          <w:spacing w:val="28"/>
        </w:rPr>
        <w:t xml:space="preserve"> </w:t>
      </w:r>
      <w:r>
        <w:rPr>
          <w:rFonts w:asciiTheme="minorHAnsi" w:hAnsiTheme="minorHAnsi"/>
          <w:spacing w:val="-1"/>
        </w:rPr>
        <w:t>and</w:t>
      </w:r>
      <w:r>
        <w:rPr>
          <w:rFonts w:asciiTheme="minorHAnsi" w:hAnsiTheme="minorHAnsi"/>
          <w:spacing w:val="28"/>
          <w:w w:val="101"/>
        </w:rPr>
        <w:t xml:space="preserve"> </w:t>
      </w:r>
      <w:r>
        <w:rPr>
          <w:rFonts w:asciiTheme="minorHAnsi" w:hAnsiTheme="minorHAnsi"/>
          <w:spacing w:val="-1"/>
        </w:rPr>
        <w:t>includes</w:t>
      </w:r>
      <w:r>
        <w:rPr>
          <w:rFonts w:asciiTheme="minorHAnsi" w:hAnsiTheme="minorHAnsi"/>
          <w:spacing w:val="27"/>
          <w:w w:val="101"/>
        </w:rPr>
        <w:t xml:space="preserve"> </w:t>
      </w:r>
      <w:r>
        <w:rPr>
          <w:rFonts w:asciiTheme="minorHAnsi" w:hAnsiTheme="minorHAnsi"/>
          <w:spacing w:val="-1"/>
        </w:rPr>
        <w:t>all</w:t>
      </w:r>
      <w:r>
        <w:rPr>
          <w:rFonts w:asciiTheme="minorHAnsi" w:hAnsiTheme="minorHAnsi"/>
          <w:spacing w:val="26"/>
        </w:rPr>
        <w:t xml:space="preserve"> </w:t>
      </w:r>
      <w:r>
        <w:rPr>
          <w:rFonts w:asciiTheme="minorHAnsi" w:hAnsiTheme="minorHAnsi"/>
          <w:spacing w:val="-1"/>
        </w:rPr>
        <w:t>statutes,</w:t>
      </w:r>
      <w:r>
        <w:rPr>
          <w:rFonts w:asciiTheme="minorHAnsi" w:hAnsiTheme="minorHAnsi"/>
          <w:spacing w:val="34"/>
        </w:rPr>
        <w:t xml:space="preserve"> </w:t>
      </w:r>
      <w:r>
        <w:rPr>
          <w:rFonts w:asciiTheme="minorHAnsi" w:hAnsiTheme="minorHAnsi"/>
          <w:spacing w:val="-1"/>
        </w:rPr>
        <w:t>regulations,</w:t>
      </w:r>
      <w:r>
        <w:rPr>
          <w:rFonts w:asciiTheme="minorHAnsi" w:hAnsiTheme="minorHAnsi"/>
          <w:spacing w:val="34"/>
        </w:rPr>
        <w:t xml:space="preserve"> </w:t>
      </w:r>
      <w:r>
        <w:rPr>
          <w:rFonts w:asciiTheme="minorHAnsi" w:hAnsiTheme="minorHAnsi"/>
          <w:spacing w:val="-1"/>
        </w:rPr>
        <w:t>proc</w:t>
      </w:r>
      <w:r>
        <w:rPr>
          <w:rFonts w:asciiTheme="minorHAnsi" w:hAnsiTheme="minorHAnsi"/>
          <w:spacing w:val="-2"/>
        </w:rPr>
        <w:t>lamations,</w:t>
      </w:r>
      <w:r>
        <w:rPr>
          <w:rFonts w:asciiTheme="minorHAnsi" w:hAnsiTheme="minorHAnsi"/>
          <w:spacing w:val="27"/>
        </w:rPr>
        <w:t xml:space="preserve"> </w:t>
      </w:r>
      <w:r>
        <w:rPr>
          <w:rFonts w:asciiTheme="minorHAnsi" w:hAnsiTheme="minorHAnsi"/>
          <w:spacing w:val="-2"/>
        </w:rPr>
        <w:t>ordinances</w:t>
      </w:r>
      <w:r>
        <w:rPr>
          <w:rFonts w:asciiTheme="minorHAnsi" w:hAnsiTheme="minorHAnsi"/>
          <w:spacing w:val="27"/>
        </w:rPr>
        <w:t xml:space="preserve"> </w:t>
      </w:r>
      <w:r>
        <w:rPr>
          <w:rFonts w:asciiTheme="minorHAnsi" w:hAnsiTheme="minorHAnsi"/>
          <w:spacing w:val="-2"/>
        </w:rPr>
        <w:t>or</w:t>
      </w:r>
      <w:r>
        <w:rPr>
          <w:rFonts w:asciiTheme="minorHAnsi" w:hAnsiTheme="minorHAnsi"/>
          <w:spacing w:val="34"/>
        </w:rPr>
        <w:t xml:space="preserve"> </w:t>
      </w:r>
      <w:r>
        <w:rPr>
          <w:rFonts w:asciiTheme="minorHAnsi" w:hAnsiTheme="minorHAnsi"/>
          <w:spacing w:val="-2"/>
        </w:rPr>
        <w:t>by-laws</w:t>
      </w:r>
      <w:r>
        <w:rPr>
          <w:rFonts w:asciiTheme="minorHAnsi" w:hAnsiTheme="minorHAnsi"/>
          <w:spacing w:val="21"/>
        </w:rPr>
        <w:t xml:space="preserve"> </w:t>
      </w:r>
      <w:r>
        <w:rPr>
          <w:rFonts w:asciiTheme="minorHAnsi" w:hAnsiTheme="minorHAnsi"/>
          <w:spacing w:val="-2"/>
        </w:rPr>
        <w:t>varying,</w:t>
      </w:r>
      <w:r>
        <w:rPr>
          <w:rFonts w:asciiTheme="minorHAnsi" w:hAnsiTheme="minorHAnsi"/>
        </w:rPr>
        <w:t xml:space="preserve"> </w:t>
      </w:r>
      <w:r>
        <w:rPr>
          <w:rFonts w:asciiTheme="minorHAnsi" w:hAnsiTheme="minorHAnsi"/>
          <w:spacing w:val="-1"/>
        </w:rPr>
        <w:t>consolidating or replacing them and all regulations, proclamations, ordinances and</w:t>
      </w:r>
      <w:r>
        <w:rPr>
          <w:rFonts w:asciiTheme="minorHAnsi" w:hAnsiTheme="minorHAnsi"/>
          <w:spacing w:val="10"/>
        </w:rPr>
        <w:t xml:space="preserve"> </w:t>
      </w:r>
      <w:r>
        <w:rPr>
          <w:rFonts w:asciiTheme="minorHAnsi" w:hAnsiTheme="minorHAnsi"/>
          <w:spacing w:val="-1"/>
        </w:rPr>
        <w:t>by-laws</w:t>
      </w:r>
      <w:r>
        <w:rPr>
          <w:rFonts w:asciiTheme="minorHAnsi" w:hAnsiTheme="minorHAnsi"/>
          <w:spacing w:val="8"/>
        </w:rPr>
        <w:t xml:space="preserve"> </w:t>
      </w:r>
      <w:r>
        <w:rPr>
          <w:rFonts w:asciiTheme="minorHAnsi" w:hAnsiTheme="minorHAnsi"/>
          <w:spacing w:val="-1"/>
        </w:rPr>
        <w:t>i</w:t>
      </w:r>
      <w:r>
        <w:rPr>
          <w:rFonts w:asciiTheme="minorHAnsi" w:hAnsiTheme="minorHAnsi"/>
          <w:spacing w:val="-2"/>
        </w:rPr>
        <w:t>ssued</w:t>
      </w:r>
      <w:r>
        <w:rPr>
          <w:rFonts w:asciiTheme="minorHAnsi" w:hAnsiTheme="minorHAnsi"/>
          <w:spacing w:val="9"/>
        </w:rPr>
        <w:t xml:space="preserve"> </w:t>
      </w:r>
      <w:r>
        <w:rPr>
          <w:rFonts w:asciiTheme="minorHAnsi" w:hAnsiTheme="minorHAnsi"/>
          <w:spacing w:val="-2"/>
        </w:rPr>
        <w:t>under that</w:t>
      </w:r>
      <w:r>
        <w:rPr>
          <w:rFonts w:asciiTheme="minorHAnsi" w:hAnsiTheme="minorHAnsi"/>
        </w:rPr>
        <w:t xml:space="preserve"> </w:t>
      </w:r>
      <w:r>
        <w:rPr>
          <w:rFonts w:asciiTheme="minorHAnsi" w:hAnsiTheme="minorHAnsi"/>
          <w:spacing w:val="-1"/>
        </w:rPr>
        <w:t>statute.</w:t>
      </w:r>
    </w:p>
    <w:p w14:paraId="06648653" w14:textId="77777777" w:rsidR="000F72C1" w:rsidRDefault="0020793E">
      <w:pPr>
        <w:pStyle w:val="BodyText"/>
        <w:spacing w:before="179" w:line="389" w:lineRule="exact"/>
        <w:ind w:left="608"/>
        <w:rPr>
          <w:rFonts w:asciiTheme="minorHAnsi" w:hAnsiTheme="minorHAnsi"/>
        </w:rPr>
      </w:pPr>
      <w:r>
        <w:rPr>
          <w:rFonts w:asciiTheme="minorHAnsi" w:hAnsiTheme="minorHAnsi"/>
          <w:spacing w:val="-2"/>
          <w:position w:val="16"/>
        </w:rPr>
        <w:t>'</w:t>
      </w:r>
      <w:r>
        <w:rPr>
          <w:rFonts w:asciiTheme="minorHAnsi" w:hAnsiTheme="minorHAnsi"/>
          <w:b/>
          <w:bCs/>
          <w:spacing w:val="-2"/>
          <w:position w:val="16"/>
        </w:rPr>
        <w:t>Term</w:t>
      </w:r>
      <w:r>
        <w:rPr>
          <w:rFonts w:asciiTheme="minorHAnsi" w:hAnsiTheme="minorHAnsi"/>
          <w:spacing w:val="-2"/>
          <w:position w:val="16"/>
        </w:rPr>
        <w:t>'</w:t>
      </w:r>
      <w:r>
        <w:rPr>
          <w:rFonts w:asciiTheme="minorHAnsi" w:hAnsiTheme="minorHAnsi"/>
          <w:spacing w:val="26"/>
          <w:position w:val="16"/>
        </w:rPr>
        <w:t xml:space="preserve"> </w:t>
      </w:r>
      <w:r>
        <w:rPr>
          <w:rFonts w:asciiTheme="minorHAnsi" w:hAnsiTheme="minorHAnsi"/>
          <w:spacing w:val="-2"/>
          <w:position w:val="16"/>
        </w:rPr>
        <w:t>means the term of the</w:t>
      </w:r>
      <w:r>
        <w:rPr>
          <w:rFonts w:asciiTheme="minorHAnsi" w:hAnsiTheme="minorHAnsi"/>
          <w:spacing w:val="19"/>
          <w:w w:val="101"/>
          <w:position w:val="16"/>
        </w:rPr>
        <w:t xml:space="preserve"> </w:t>
      </w:r>
      <w:r>
        <w:rPr>
          <w:rFonts w:asciiTheme="minorHAnsi" w:hAnsiTheme="minorHAnsi"/>
          <w:spacing w:val="-2"/>
          <w:position w:val="16"/>
        </w:rPr>
        <w:t>Licence set out</w:t>
      </w:r>
      <w:r>
        <w:rPr>
          <w:rFonts w:asciiTheme="minorHAnsi" w:hAnsiTheme="minorHAnsi"/>
          <w:spacing w:val="15"/>
          <w:w w:val="101"/>
          <w:position w:val="16"/>
        </w:rPr>
        <w:t xml:space="preserve"> </w:t>
      </w:r>
      <w:r>
        <w:rPr>
          <w:rFonts w:asciiTheme="minorHAnsi" w:hAnsiTheme="minorHAnsi"/>
          <w:spacing w:val="-2"/>
          <w:position w:val="16"/>
        </w:rPr>
        <w:t>in</w:t>
      </w:r>
      <w:r>
        <w:rPr>
          <w:rFonts w:asciiTheme="minorHAnsi" w:hAnsiTheme="minorHAnsi"/>
          <w:spacing w:val="16"/>
          <w:position w:val="16"/>
        </w:rPr>
        <w:t xml:space="preserve"> </w:t>
      </w:r>
      <w:r>
        <w:rPr>
          <w:rFonts w:asciiTheme="minorHAnsi" w:hAnsiTheme="minorHAnsi"/>
          <w:spacing w:val="-2"/>
          <w:position w:val="16"/>
        </w:rPr>
        <w:t>Item 4</w:t>
      </w:r>
      <w:r>
        <w:rPr>
          <w:rFonts w:asciiTheme="minorHAnsi" w:hAnsiTheme="minorHAnsi"/>
          <w:spacing w:val="8"/>
          <w:position w:val="16"/>
        </w:rPr>
        <w:t xml:space="preserve"> </w:t>
      </w:r>
      <w:r>
        <w:rPr>
          <w:rFonts w:asciiTheme="minorHAnsi" w:hAnsiTheme="minorHAnsi"/>
          <w:spacing w:val="-2"/>
          <w:position w:val="16"/>
        </w:rPr>
        <w:t>of</w:t>
      </w:r>
      <w:r>
        <w:rPr>
          <w:rFonts w:asciiTheme="minorHAnsi" w:hAnsiTheme="minorHAnsi"/>
          <w:spacing w:val="6"/>
          <w:position w:val="16"/>
        </w:rPr>
        <w:t xml:space="preserve"> </w:t>
      </w:r>
      <w:r>
        <w:rPr>
          <w:rFonts w:asciiTheme="minorHAnsi" w:hAnsiTheme="minorHAnsi"/>
          <w:spacing w:val="-2"/>
          <w:position w:val="16"/>
        </w:rPr>
        <w:t>Schedule</w:t>
      </w:r>
      <w:r>
        <w:rPr>
          <w:rFonts w:asciiTheme="minorHAnsi" w:hAnsiTheme="minorHAnsi"/>
          <w:spacing w:val="20"/>
          <w:w w:val="101"/>
          <w:position w:val="16"/>
        </w:rPr>
        <w:t xml:space="preserve"> </w:t>
      </w:r>
      <w:r>
        <w:rPr>
          <w:rFonts w:asciiTheme="minorHAnsi" w:hAnsiTheme="minorHAnsi"/>
          <w:spacing w:val="-2"/>
          <w:position w:val="16"/>
        </w:rPr>
        <w:t>1.</w:t>
      </w:r>
    </w:p>
    <w:p w14:paraId="06648654" w14:textId="77777777" w:rsidR="000F72C1" w:rsidRDefault="0020793E">
      <w:pPr>
        <w:pStyle w:val="BodyText"/>
        <w:spacing w:before="1" w:line="187" w:lineRule="auto"/>
        <w:ind w:left="608"/>
        <w:rPr>
          <w:rFonts w:asciiTheme="minorHAnsi" w:hAnsiTheme="minorHAnsi"/>
        </w:rPr>
      </w:pPr>
      <w:r>
        <w:rPr>
          <w:rFonts w:asciiTheme="minorHAnsi" w:hAnsiTheme="minorHAnsi"/>
          <w:spacing w:val="-2"/>
        </w:rPr>
        <w:t>'</w:t>
      </w:r>
      <w:r>
        <w:rPr>
          <w:rFonts w:asciiTheme="minorHAnsi" w:hAnsiTheme="minorHAnsi"/>
          <w:b/>
          <w:bCs/>
          <w:spacing w:val="-2"/>
        </w:rPr>
        <w:t>Terminating</w:t>
      </w:r>
      <w:r>
        <w:rPr>
          <w:rFonts w:asciiTheme="minorHAnsi" w:hAnsiTheme="minorHAnsi"/>
          <w:b/>
          <w:bCs/>
          <w:spacing w:val="25"/>
        </w:rPr>
        <w:t xml:space="preserve"> </w:t>
      </w:r>
      <w:r>
        <w:rPr>
          <w:rFonts w:asciiTheme="minorHAnsi" w:hAnsiTheme="minorHAnsi"/>
          <w:b/>
          <w:bCs/>
          <w:spacing w:val="-2"/>
        </w:rPr>
        <w:t>Date</w:t>
      </w:r>
      <w:r>
        <w:rPr>
          <w:rFonts w:asciiTheme="minorHAnsi" w:hAnsiTheme="minorHAnsi"/>
          <w:spacing w:val="-2"/>
        </w:rPr>
        <w:t>'</w:t>
      </w:r>
      <w:r>
        <w:rPr>
          <w:rFonts w:asciiTheme="minorHAnsi" w:hAnsiTheme="minorHAnsi"/>
          <w:spacing w:val="16"/>
          <w:w w:val="101"/>
        </w:rPr>
        <w:t xml:space="preserve"> </w:t>
      </w:r>
      <w:r>
        <w:rPr>
          <w:rFonts w:asciiTheme="minorHAnsi" w:hAnsiTheme="minorHAnsi"/>
          <w:spacing w:val="-2"/>
        </w:rPr>
        <w:t>means the</w:t>
      </w:r>
      <w:r>
        <w:rPr>
          <w:rFonts w:asciiTheme="minorHAnsi" w:hAnsiTheme="minorHAnsi"/>
          <w:spacing w:val="11"/>
        </w:rPr>
        <w:t xml:space="preserve"> </w:t>
      </w:r>
      <w:r>
        <w:rPr>
          <w:rFonts w:asciiTheme="minorHAnsi" w:hAnsiTheme="minorHAnsi"/>
          <w:spacing w:val="-2"/>
        </w:rPr>
        <w:t>date stated</w:t>
      </w:r>
      <w:r>
        <w:rPr>
          <w:rFonts w:asciiTheme="minorHAnsi" w:hAnsiTheme="minorHAnsi"/>
          <w:spacing w:val="14"/>
          <w:w w:val="101"/>
        </w:rPr>
        <w:t xml:space="preserve"> </w:t>
      </w:r>
      <w:r>
        <w:rPr>
          <w:rFonts w:asciiTheme="minorHAnsi" w:hAnsiTheme="minorHAnsi"/>
          <w:spacing w:val="-2"/>
        </w:rPr>
        <w:t>in</w:t>
      </w:r>
      <w:r>
        <w:rPr>
          <w:rFonts w:asciiTheme="minorHAnsi" w:hAnsiTheme="minorHAnsi"/>
          <w:spacing w:val="18"/>
          <w:w w:val="101"/>
        </w:rPr>
        <w:t xml:space="preserve"> </w:t>
      </w:r>
      <w:r>
        <w:rPr>
          <w:rFonts w:asciiTheme="minorHAnsi" w:hAnsiTheme="minorHAnsi"/>
          <w:spacing w:val="-2"/>
        </w:rPr>
        <w:t>Item 3 of Schedule</w:t>
      </w:r>
      <w:r>
        <w:rPr>
          <w:rFonts w:asciiTheme="minorHAnsi" w:hAnsiTheme="minorHAnsi"/>
          <w:spacing w:val="20"/>
        </w:rPr>
        <w:t xml:space="preserve"> </w:t>
      </w:r>
      <w:r>
        <w:rPr>
          <w:rFonts w:asciiTheme="minorHAnsi" w:hAnsiTheme="minorHAnsi"/>
          <w:spacing w:val="-2"/>
        </w:rPr>
        <w:t>1.</w:t>
      </w:r>
    </w:p>
    <w:p w14:paraId="06648655" w14:textId="77777777" w:rsidR="000F72C1" w:rsidRDefault="0020793E">
      <w:pPr>
        <w:pStyle w:val="BodyText"/>
        <w:spacing w:before="195" w:line="179" w:lineRule="auto"/>
        <w:ind w:left="46"/>
        <w:rPr>
          <w:rFonts w:asciiTheme="minorHAnsi" w:hAnsiTheme="minorHAnsi"/>
          <w:sz w:val="24"/>
          <w:szCs w:val="24"/>
        </w:rPr>
      </w:pPr>
      <w:r>
        <w:rPr>
          <w:rFonts w:asciiTheme="minorHAnsi" w:hAnsiTheme="minorHAnsi"/>
          <w:b/>
          <w:bCs/>
          <w:color w:val="00558C"/>
          <w:spacing w:val="-2"/>
          <w:sz w:val="24"/>
          <w:szCs w:val="24"/>
        </w:rPr>
        <w:t>1.2.</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INTERPRETATION</w:t>
      </w:r>
    </w:p>
    <w:p w14:paraId="06648656" w14:textId="77777777" w:rsidR="000F72C1" w:rsidRDefault="0020793E">
      <w:pPr>
        <w:pStyle w:val="BodyText"/>
        <w:spacing w:before="179" w:line="187" w:lineRule="auto"/>
        <w:ind w:left="47"/>
        <w:rPr>
          <w:rFonts w:asciiTheme="minorHAnsi" w:hAnsiTheme="minorHAnsi"/>
        </w:rPr>
      </w:pPr>
      <w:r>
        <w:rPr>
          <w:rFonts w:asciiTheme="minorHAnsi" w:hAnsiTheme="minorHAnsi"/>
          <w:spacing w:val="-1"/>
        </w:rPr>
        <w:t>In this</w:t>
      </w:r>
      <w:r>
        <w:rPr>
          <w:rFonts w:asciiTheme="minorHAnsi" w:hAnsiTheme="minorHAnsi"/>
          <w:spacing w:val="19"/>
          <w:w w:val="101"/>
        </w:rPr>
        <w:t xml:space="preserve"> </w:t>
      </w:r>
      <w:r>
        <w:rPr>
          <w:rFonts w:asciiTheme="minorHAnsi" w:hAnsiTheme="minorHAnsi"/>
          <w:spacing w:val="-1"/>
        </w:rPr>
        <w:t>Licence,</w:t>
      </w:r>
      <w:r>
        <w:rPr>
          <w:rFonts w:asciiTheme="minorHAnsi" w:hAnsiTheme="minorHAnsi"/>
          <w:spacing w:val="16"/>
          <w:w w:val="101"/>
        </w:rPr>
        <w:t xml:space="preserve"> </w:t>
      </w:r>
      <w:r>
        <w:rPr>
          <w:rFonts w:asciiTheme="minorHAnsi" w:hAnsiTheme="minorHAnsi"/>
          <w:spacing w:val="-1"/>
        </w:rPr>
        <w:t>unless the context ot</w:t>
      </w:r>
      <w:r>
        <w:rPr>
          <w:rFonts w:asciiTheme="minorHAnsi" w:hAnsiTheme="minorHAnsi"/>
          <w:spacing w:val="-2"/>
        </w:rPr>
        <w:t>herwise</w:t>
      </w:r>
      <w:r>
        <w:rPr>
          <w:rFonts w:asciiTheme="minorHAnsi" w:hAnsiTheme="minorHAnsi"/>
          <w:spacing w:val="15"/>
        </w:rPr>
        <w:t xml:space="preserve"> </w:t>
      </w:r>
      <w:r>
        <w:rPr>
          <w:rFonts w:asciiTheme="minorHAnsi" w:hAnsiTheme="minorHAnsi"/>
          <w:spacing w:val="-2"/>
        </w:rPr>
        <w:t>requires:</w:t>
      </w:r>
    </w:p>
    <w:p w14:paraId="06648657" w14:textId="77777777" w:rsidR="000F72C1" w:rsidRDefault="0020793E">
      <w:pPr>
        <w:pStyle w:val="BodyText"/>
        <w:spacing w:before="178" w:line="189" w:lineRule="auto"/>
        <w:ind w:left="609"/>
        <w:rPr>
          <w:rFonts w:asciiTheme="minorHAnsi" w:hAnsiTheme="minorHAnsi"/>
        </w:rPr>
      </w:pPr>
      <w:r>
        <w:rPr>
          <w:rFonts w:asciiTheme="minorHAnsi" w:hAnsiTheme="minorHAnsi"/>
          <w:spacing w:val="-1"/>
        </w:rPr>
        <w:t>(a)       headings and</w:t>
      </w:r>
      <w:r>
        <w:rPr>
          <w:rFonts w:asciiTheme="minorHAnsi" w:hAnsiTheme="minorHAnsi"/>
          <w:spacing w:val="14"/>
        </w:rPr>
        <w:t xml:space="preserve"> </w:t>
      </w:r>
      <w:r>
        <w:rPr>
          <w:rFonts w:asciiTheme="minorHAnsi" w:hAnsiTheme="minorHAnsi"/>
          <w:spacing w:val="-1"/>
        </w:rPr>
        <w:t>underlining are for convenience on</w:t>
      </w:r>
      <w:r>
        <w:rPr>
          <w:rFonts w:asciiTheme="minorHAnsi" w:hAnsiTheme="minorHAnsi"/>
          <w:spacing w:val="-2"/>
        </w:rPr>
        <w:t>ly and</w:t>
      </w:r>
      <w:r>
        <w:rPr>
          <w:rFonts w:asciiTheme="minorHAnsi" w:hAnsiTheme="minorHAnsi"/>
          <w:spacing w:val="8"/>
        </w:rPr>
        <w:t xml:space="preserve"> </w:t>
      </w:r>
      <w:r>
        <w:rPr>
          <w:rFonts w:asciiTheme="minorHAnsi" w:hAnsiTheme="minorHAnsi"/>
          <w:spacing w:val="-2"/>
        </w:rPr>
        <w:t>do</w:t>
      </w:r>
      <w:r>
        <w:rPr>
          <w:rFonts w:asciiTheme="minorHAnsi" w:hAnsiTheme="minorHAnsi"/>
          <w:spacing w:val="13"/>
          <w:w w:val="101"/>
        </w:rPr>
        <w:t xml:space="preserve"> </w:t>
      </w:r>
      <w:r>
        <w:rPr>
          <w:rFonts w:asciiTheme="minorHAnsi" w:hAnsiTheme="minorHAnsi"/>
          <w:spacing w:val="-2"/>
        </w:rPr>
        <w:t>not</w:t>
      </w:r>
      <w:r>
        <w:rPr>
          <w:rFonts w:asciiTheme="minorHAnsi" w:hAnsiTheme="minorHAnsi"/>
          <w:spacing w:val="6"/>
        </w:rPr>
        <w:t xml:space="preserve"> </w:t>
      </w:r>
      <w:r>
        <w:rPr>
          <w:rFonts w:asciiTheme="minorHAnsi" w:hAnsiTheme="minorHAnsi"/>
          <w:spacing w:val="-2"/>
        </w:rPr>
        <w:t>affect the</w:t>
      </w:r>
      <w:r>
        <w:rPr>
          <w:rFonts w:asciiTheme="minorHAnsi" w:hAnsiTheme="minorHAnsi"/>
          <w:spacing w:val="10"/>
        </w:rPr>
        <w:t xml:space="preserve"> </w:t>
      </w:r>
      <w:r>
        <w:rPr>
          <w:rFonts w:asciiTheme="minorHAnsi" w:hAnsiTheme="minorHAnsi"/>
          <w:spacing w:val="-2"/>
        </w:rPr>
        <w:t>interpretation</w:t>
      </w:r>
      <w:r>
        <w:rPr>
          <w:rFonts w:asciiTheme="minorHAnsi" w:hAnsiTheme="minorHAnsi"/>
          <w:spacing w:val="5"/>
        </w:rPr>
        <w:t xml:space="preserve"> </w:t>
      </w:r>
      <w:r>
        <w:rPr>
          <w:rFonts w:asciiTheme="minorHAnsi" w:hAnsiTheme="minorHAnsi"/>
          <w:spacing w:val="-2"/>
        </w:rPr>
        <w:t>of the</w:t>
      </w:r>
      <w:r>
        <w:rPr>
          <w:rFonts w:asciiTheme="minorHAnsi" w:hAnsiTheme="minorHAnsi"/>
          <w:spacing w:val="15"/>
          <w:w w:val="101"/>
        </w:rPr>
        <w:t xml:space="preserve"> </w:t>
      </w:r>
      <w:r>
        <w:rPr>
          <w:rFonts w:asciiTheme="minorHAnsi" w:hAnsiTheme="minorHAnsi"/>
          <w:spacing w:val="-2"/>
        </w:rPr>
        <w:t>Licence;</w:t>
      </w:r>
    </w:p>
    <w:p w14:paraId="06648658" w14:textId="77777777" w:rsidR="000F72C1" w:rsidRDefault="0020793E">
      <w:pPr>
        <w:pStyle w:val="BodyText"/>
        <w:spacing w:before="176" w:line="389" w:lineRule="exact"/>
        <w:ind w:left="609"/>
        <w:rPr>
          <w:rFonts w:asciiTheme="minorHAnsi" w:hAnsiTheme="minorHAnsi"/>
        </w:rPr>
      </w:pPr>
      <w:r>
        <w:rPr>
          <w:rFonts w:asciiTheme="minorHAnsi" w:hAnsiTheme="minorHAnsi"/>
          <w:spacing w:val="-1"/>
          <w:position w:val="16"/>
        </w:rPr>
        <w:t>(b)      words</w:t>
      </w:r>
      <w:r>
        <w:rPr>
          <w:rFonts w:asciiTheme="minorHAnsi" w:hAnsiTheme="minorHAnsi"/>
          <w:spacing w:val="24"/>
          <w:position w:val="16"/>
        </w:rPr>
        <w:t xml:space="preserve"> </w:t>
      </w:r>
      <w:r>
        <w:rPr>
          <w:rFonts w:asciiTheme="minorHAnsi" w:hAnsiTheme="minorHAnsi"/>
          <w:spacing w:val="-1"/>
          <w:position w:val="16"/>
        </w:rPr>
        <w:t>importing the singular</w:t>
      </w:r>
      <w:r>
        <w:rPr>
          <w:rFonts w:asciiTheme="minorHAnsi" w:hAnsiTheme="minorHAnsi"/>
          <w:spacing w:val="14"/>
          <w:w w:val="101"/>
          <w:position w:val="16"/>
        </w:rPr>
        <w:t xml:space="preserve"> </w:t>
      </w:r>
      <w:r>
        <w:rPr>
          <w:rFonts w:asciiTheme="minorHAnsi" w:hAnsiTheme="minorHAnsi"/>
          <w:spacing w:val="-1"/>
          <w:position w:val="16"/>
        </w:rPr>
        <w:t>include the</w:t>
      </w:r>
      <w:r>
        <w:rPr>
          <w:rFonts w:asciiTheme="minorHAnsi" w:hAnsiTheme="minorHAnsi"/>
          <w:spacing w:val="15"/>
          <w:w w:val="101"/>
          <w:position w:val="16"/>
        </w:rPr>
        <w:t xml:space="preserve"> </w:t>
      </w:r>
      <w:r>
        <w:rPr>
          <w:rFonts w:asciiTheme="minorHAnsi" w:hAnsiTheme="minorHAnsi"/>
          <w:spacing w:val="-1"/>
          <w:position w:val="16"/>
        </w:rPr>
        <w:t>plural</w:t>
      </w:r>
      <w:r>
        <w:rPr>
          <w:rFonts w:asciiTheme="minorHAnsi" w:hAnsiTheme="minorHAnsi"/>
          <w:spacing w:val="10"/>
          <w:position w:val="16"/>
        </w:rPr>
        <w:t xml:space="preserve"> </w:t>
      </w:r>
      <w:r>
        <w:rPr>
          <w:rFonts w:asciiTheme="minorHAnsi" w:hAnsiTheme="minorHAnsi"/>
          <w:spacing w:val="-1"/>
          <w:position w:val="16"/>
        </w:rPr>
        <w:t>and</w:t>
      </w:r>
      <w:r>
        <w:rPr>
          <w:rFonts w:asciiTheme="minorHAnsi" w:hAnsiTheme="minorHAnsi"/>
          <w:spacing w:val="4"/>
          <w:position w:val="16"/>
        </w:rPr>
        <w:t xml:space="preserve"> </w:t>
      </w:r>
      <w:r>
        <w:rPr>
          <w:rFonts w:asciiTheme="minorHAnsi" w:hAnsiTheme="minorHAnsi"/>
          <w:spacing w:val="-1"/>
          <w:position w:val="16"/>
        </w:rPr>
        <w:t>vice</w:t>
      </w:r>
      <w:r>
        <w:rPr>
          <w:rFonts w:asciiTheme="minorHAnsi" w:hAnsiTheme="minorHAnsi"/>
          <w:spacing w:val="4"/>
          <w:position w:val="16"/>
        </w:rPr>
        <w:t xml:space="preserve"> </w:t>
      </w:r>
      <w:r>
        <w:rPr>
          <w:rFonts w:asciiTheme="minorHAnsi" w:hAnsiTheme="minorHAnsi"/>
          <w:spacing w:val="-1"/>
          <w:position w:val="16"/>
        </w:rPr>
        <w:t>versa;</w:t>
      </w:r>
    </w:p>
    <w:p w14:paraId="06648659" w14:textId="77777777" w:rsidR="000F72C1" w:rsidRDefault="0020793E">
      <w:pPr>
        <w:pStyle w:val="BodyText"/>
        <w:spacing w:before="1" w:line="189" w:lineRule="auto"/>
        <w:ind w:left="609"/>
        <w:rPr>
          <w:rFonts w:asciiTheme="minorHAnsi" w:hAnsiTheme="minorHAnsi"/>
        </w:rPr>
      </w:pPr>
      <w:r>
        <w:rPr>
          <w:rFonts w:asciiTheme="minorHAnsi" w:hAnsiTheme="minorHAnsi"/>
          <w:spacing w:val="-1"/>
        </w:rPr>
        <w:t>(c)       words</w:t>
      </w:r>
      <w:r>
        <w:rPr>
          <w:rFonts w:asciiTheme="minorHAnsi" w:hAnsiTheme="minorHAnsi"/>
          <w:spacing w:val="16"/>
          <w:w w:val="101"/>
        </w:rPr>
        <w:t xml:space="preserve"> </w:t>
      </w:r>
      <w:r>
        <w:rPr>
          <w:rFonts w:asciiTheme="minorHAnsi" w:hAnsiTheme="minorHAnsi"/>
          <w:spacing w:val="-1"/>
        </w:rPr>
        <w:t>importing a gender</w:t>
      </w:r>
      <w:r>
        <w:rPr>
          <w:rFonts w:asciiTheme="minorHAnsi" w:hAnsiTheme="minorHAnsi"/>
          <w:spacing w:val="14"/>
          <w:w w:val="101"/>
        </w:rPr>
        <w:t xml:space="preserve"> </w:t>
      </w:r>
      <w:r>
        <w:rPr>
          <w:rFonts w:asciiTheme="minorHAnsi" w:hAnsiTheme="minorHAnsi"/>
          <w:spacing w:val="-1"/>
        </w:rPr>
        <w:t>include any gender;</w:t>
      </w:r>
    </w:p>
    <w:p w14:paraId="0664865A" w14:textId="77777777" w:rsidR="000F72C1" w:rsidRDefault="0020793E">
      <w:pPr>
        <w:pStyle w:val="BodyText"/>
        <w:spacing w:before="177" w:line="189" w:lineRule="auto"/>
        <w:ind w:left="609"/>
        <w:rPr>
          <w:rFonts w:asciiTheme="minorHAnsi" w:hAnsiTheme="minorHAnsi"/>
        </w:rPr>
      </w:pPr>
      <w:r>
        <w:rPr>
          <w:rFonts w:asciiTheme="minorHAnsi" w:hAnsiTheme="minorHAnsi"/>
          <w:spacing w:val="-1"/>
        </w:rPr>
        <w:t>(d)      an   expression   importing   a   natural   person   includes   an</w:t>
      </w:r>
      <w:r>
        <w:rPr>
          <w:rFonts w:asciiTheme="minorHAnsi" w:hAnsiTheme="minorHAnsi"/>
          <w:spacing w:val="-2"/>
        </w:rPr>
        <w:t>y   company,   partnership,</w:t>
      </w:r>
      <w:r>
        <w:rPr>
          <w:rFonts w:asciiTheme="minorHAnsi" w:hAnsiTheme="minorHAnsi"/>
          <w:spacing w:val="14"/>
          <w:w w:val="101"/>
        </w:rPr>
        <w:t xml:space="preserve">  </w:t>
      </w:r>
      <w:r>
        <w:rPr>
          <w:rFonts w:asciiTheme="minorHAnsi" w:hAnsiTheme="minorHAnsi"/>
          <w:spacing w:val="-2"/>
        </w:rPr>
        <w:t>joint   venture,</w:t>
      </w:r>
    </w:p>
    <w:p w14:paraId="0664865B" w14:textId="77777777" w:rsidR="000F72C1" w:rsidRDefault="0020793E">
      <w:pPr>
        <w:pStyle w:val="BodyText"/>
        <w:spacing w:before="60" w:line="383" w:lineRule="exact"/>
        <w:ind w:left="1171"/>
        <w:rPr>
          <w:rFonts w:asciiTheme="minorHAnsi" w:hAnsiTheme="minorHAnsi"/>
        </w:rPr>
      </w:pPr>
      <w:r>
        <w:rPr>
          <w:rFonts w:asciiTheme="minorHAnsi" w:hAnsiTheme="minorHAnsi"/>
          <w:position w:val="16"/>
        </w:rPr>
        <w:t>association, corporati</w:t>
      </w:r>
      <w:r>
        <w:rPr>
          <w:rFonts w:asciiTheme="minorHAnsi" w:hAnsiTheme="minorHAnsi"/>
          <w:spacing w:val="-1"/>
          <w:position w:val="16"/>
        </w:rPr>
        <w:t>on or other</w:t>
      </w:r>
      <w:r>
        <w:rPr>
          <w:rFonts w:asciiTheme="minorHAnsi" w:hAnsiTheme="minorHAnsi"/>
          <w:spacing w:val="17"/>
          <w:position w:val="16"/>
        </w:rPr>
        <w:t xml:space="preserve"> </w:t>
      </w:r>
      <w:r>
        <w:rPr>
          <w:rFonts w:asciiTheme="minorHAnsi" w:hAnsiTheme="minorHAnsi"/>
          <w:spacing w:val="-1"/>
          <w:position w:val="16"/>
        </w:rPr>
        <w:t>body corporate and</w:t>
      </w:r>
      <w:r>
        <w:rPr>
          <w:rFonts w:asciiTheme="minorHAnsi" w:hAnsiTheme="minorHAnsi"/>
          <w:spacing w:val="7"/>
          <w:position w:val="16"/>
        </w:rPr>
        <w:t xml:space="preserve"> </w:t>
      </w:r>
      <w:r>
        <w:rPr>
          <w:rFonts w:asciiTheme="minorHAnsi" w:hAnsiTheme="minorHAnsi"/>
          <w:spacing w:val="-1"/>
          <w:position w:val="16"/>
        </w:rPr>
        <w:t>any</w:t>
      </w:r>
      <w:r>
        <w:rPr>
          <w:rFonts w:asciiTheme="minorHAnsi" w:hAnsiTheme="minorHAnsi"/>
          <w:spacing w:val="11"/>
          <w:position w:val="16"/>
        </w:rPr>
        <w:t xml:space="preserve"> </w:t>
      </w:r>
      <w:r>
        <w:rPr>
          <w:rFonts w:asciiTheme="minorHAnsi" w:hAnsiTheme="minorHAnsi"/>
          <w:spacing w:val="-1"/>
          <w:position w:val="16"/>
        </w:rPr>
        <w:t>Government</w:t>
      </w:r>
      <w:r>
        <w:rPr>
          <w:rFonts w:asciiTheme="minorHAnsi" w:hAnsiTheme="minorHAnsi"/>
          <w:spacing w:val="5"/>
          <w:position w:val="16"/>
        </w:rPr>
        <w:t xml:space="preserve"> </w:t>
      </w:r>
      <w:r>
        <w:rPr>
          <w:rFonts w:asciiTheme="minorHAnsi" w:hAnsiTheme="minorHAnsi"/>
          <w:spacing w:val="-1"/>
          <w:position w:val="16"/>
        </w:rPr>
        <w:t>Agency;</w:t>
      </w:r>
    </w:p>
    <w:p w14:paraId="0664865C" w14:textId="77777777" w:rsidR="000F72C1" w:rsidRDefault="0020793E">
      <w:pPr>
        <w:pStyle w:val="BodyText"/>
        <w:spacing w:before="1" w:line="189" w:lineRule="auto"/>
        <w:ind w:left="609"/>
        <w:rPr>
          <w:rFonts w:asciiTheme="minorHAnsi" w:hAnsiTheme="minorHAnsi"/>
        </w:rPr>
      </w:pPr>
      <w:r>
        <w:rPr>
          <w:rFonts w:asciiTheme="minorHAnsi" w:hAnsiTheme="minorHAnsi"/>
          <w:spacing w:val="-1"/>
        </w:rPr>
        <w:t>(e)      a</w:t>
      </w:r>
      <w:r>
        <w:rPr>
          <w:rFonts w:asciiTheme="minorHAnsi" w:hAnsiTheme="minorHAnsi"/>
          <w:spacing w:val="17"/>
        </w:rPr>
        <w:t xml:space="preserve"> </w:t>
      </w:r>
      <w:r>
        <w:rPr>
          <w:rFonts w:asciiTheme="minorHAnsi" w:hAnsiTheme="minorHAnsi"/>
          <w:spacing w:val="-1"/>
        </w:rPr>
        <w:t>reference</w:t>
      </w:r>
      <w:r>
        <w:rPr>
          <w:rFonts w:asciiTheme="minorHAnsi" w:hAnsiTheme="minorHAnsi"/>
          <w:spacing w:val="2"/>
        </w:rPr>
        <w:t xml:space="preserve"> </w:t>
      </w:r>
      <w:r>
        <w:rPr>
          <w:rFonts w:asciiTheme="minorHAnsi" w:hAnsiTheme="minorHAnsi"/>
          <w:spacing w:val="-1"/>
        </w:rPr>
        <w:t>to</w:t>
      </w:r>
      <w:r>
        <w:rPr>
          <w:rFonts w:asciiTheme="minorHAnsi" w:hAnsiTheme="minorHAnsi"/>
          <w:spacing w:val="9"/>
        </w:rPr>
        <w:t xml:space="preserve"> </w:t>
      </w:r>
      <w:r>
        <w:rPr>
          <w:rFonts w:asciiTheme="minorHAnsi" w:hAnsiTheme="minorHAnsi"/>
          <w:spacing w:val="-1"/>
        </w:rPr>
        <w:t>any</w:t>
      </w:r>
      <w:r>
        <w:rPr>
          <w:rFonts w:asciiTheme="minorHAnsi" w:hAnsiTheme="minorHAnsi"/>
          <w:spacing w:val="3"/>
        </w:rPr>
        <w:t xml:space="preserve"> </w:t>
      </w:r>
      <w:r>
        <w:rPr>
          <w:rFonts w:asciiTheme="minorHAnsi" w:hAnsiTheme="minorHAnsi"/>
          <w:spacing w:val="-1"/>
        </w:rPr>
        <w:t>thing</w:t>
      </w:r>
      <w:r>
        <w:rPr>
          <w:rFonts w:asciiTheme="minorHAnsi" w:hAnsiTheme="minorHAnsi"/>
          <w:spacing w:val="14"/>
          <w:w w:val="101"/>
        </w:rPr>
        <w:t xml:space="preserve"> </w:t>
      </w:r>
      <w:r>
        <w:rPr>
          <w:rFonts w:asciiTheme="minorHAnsi" w:hAnsiTheme="minorHAnsi"/>
          <w:spacing w:val="-1"/>
        </w:rPr>
        <w:t>includes</w:t>
      </w:r>
      <w:r>
        <w:rPr>
          <w:rFonts w:asciiTheme="minorHAnsi" w:hAnsiTheme="minorHAnsi"/>
          <w:spacing w:val="10"/>
        </w:rPr>
        <w:t xml:space="preserve"> </w:t>
      </w:r>
      <w:r>
        <w:rPr>
          <w:rFonts w:asciiTheme="minorHAnsi" w:hAnsiTheme="minorHAnsi"/>
          <w:spacing w:val="-2"/>
        </w:rPr>
        <w:t>a</w:t>
      </w:r>
      <w:r>
        <w:rPr>
          <w:rFonts w:asciiTheme="minorHAnsi" w:hAnsiTheme="minorHAnsi"/>
          <w:spacing w:val="17"/>
          <w:w w:val="101"/>
        </w:rPr>
        <w:t xml:space="preserve"> </w:t>
      </w:r>
      <w:r>
        <w:rPr>
          <w:rFonts w:asciiTheme="minorHAnsi" w:hAnsiTheme="minorHAnsi"/>
          <w:spacing w:val="-2"/>
        </w:rPr>
        <w:t>part</w:t>
      </w:r>
      <w:r>
        <w:rPr>
          <w:rFonts w:asciiTheme="minorHAnsi" w:hAnsiTheme="minorHAnsi"/>
          <w:spacing w:val="8"/>
        </w:rPr>
        <w:t xml:space="preserve"> </w:t>
      </w:r>
      <w:r>
        <w:rPr>
          <w:rFonts w:asciiTheme="minorHAnsi" w:hAnsiTheme="minorHAnsi"/>
          <w:spacing w:val="-2"/>
        </w:rPr>
        <w:t>of that</w:t>
      </w:r>
      <w:r>
        <w:rPr>
          <w:rFonts w:asciiTheme="minorHAnsi" w:hAnsiTheme="minorHAnsi"/>
          <w:spacing w:val="5"/>
        </w:rPr>
        <w:t xml:space="preserve"> </w:t>
      </w:r>
      <w:r>
        <w:rPr>
          <w:rFonts w:asciiTheme="minorHAnsi" w:hAnsiTheme="minorHAnsi"/>
          <w:spacing w:val="-2"/>
        </w:rPr>
        <w:t>thing;</w:t>
      </w:r>
    </w:p>
    <w:p w14:paraId="0664865D" w14:textId="77777777" w:rsidR="000F72C1" w:rsidRDefault="0020793E">
      <w:pPr>
        <w:pStyle w:val="BodyText"/>
        <w:spacing w:before="176" w:line="215" w:lineRule="auto"/>
        <w:ind w:left="1170" w:right="770" w:hanging="561"/>
        <w:rPr>
          <w:rFonts w:asciiTheme="minorHAnsi" w:hAnsiTheme="minorHAnsi"/>
        </w:rPr>
      </w:pPr>
      <w:r>
        <w:rPr>
          <w:rFonts w:asciiTheme="minorHAnsi" w:hAnsiTheme="minorHAnsi"/>
          <w:spacing w:val="-2"/>
        </w:rPr>
        <w:t>(f)       a</w:t>
      </w:r>
      <w:r>
        <w:rPr>
          <w:rFonts w:asciiTheme="minorHAnsi" w:hAnsiTheme="minorHAnsi"/>
          <w:spacing w:val="14"/>
          <w:w w:val="101"/>
        </w:rPr>
        <w:t xml:space="preserve"> </w:t>
      </w:r>
      <w:r>
        <w:rPr>
          <w:rFonts w:asciiTheme="minorHAnsi" w:hAnsiTheme="minorHAnsi"/>
          <w:spacing w:val="-2"/>
        </w:rPr>
        <w:t>reference to a</w:t>
      </w:r>
      <w:r>
        <w:rPr>
          <w:rFonts w:asciiTheme="minorHAnsi" w:hAnsiTheme="minorHAnsi"/>
          <w:spacing w:val="14"/>
          <w:w w:val="101"/>
        </w:rPr>
        <w:t xml:space="preserve"> </w:t>
      </w:r>
      <w:r>
        <w:rPr>
          <w:rFonts w:asciiTheme="minorHAnsi" w:hAnsiTheme="minorHAnsi"/>
          <w:spacing w:val="-2"/>
        </w:rPr>
        <w:t>part,</w:t>
      </w:r>
      <w:r>
        <w:rPr>
          <w:rFonts w:asciiTheme="minorHAnsi" w:hAnsiTheme="minorHAnsi"/>
          <w:spacing w:val="7"/>
        </w:rPr>
        <w:t xml:space="preserve"> </w:t>
      </w:r>
      <w:r>
        <w:rPr>
          <w:rFonts w:asciiTheme="minorHAnsi" w:hAnsiTheme="minorHAnsi"/>
          <w:spacing w:val="-2"/>
        </w:rPr>
        <w:t>clause,</w:t>
      </w:r>
      <w:r>
        <w:rPr>
          <w:rFonts w:asciiTheme="minorHAnsi" w:hAnsiTheme="minorHAnsi"/>
          <w:spacing w:val="15"/>
          <w:w w:val="101"/>
        </w:rPr>
        <w:t xml:space="preserve"> </w:t>
      </w:r>
      <w:r>
        <w:rPr>
          <w:rFonts w:asciiTheme="minorHAnsi" w:hAnsiTheme="minorHAnsi"/>
          <w:spacing w:val="-2"/>
        </w:rPr>
        <w:t>party,</w:t>
      </w:r>
      <w:r>
        <w:rPr>
          <w:rFonts w:asciiTheme="minorHAnsi" w:hAnsiTheme="minorHAnsi"/>
          <w:spacing w:val="5"/>
        </w:rPr>
        <w:t xml:space="preserve"> </w:t>
      </w:r>
      <w:r>
        <w:rPr>
          <w:rFonts w:asciiTheme="minorHAnsi" w:hAnsiTheme="minorHAnsi"/>
          <w:spacing w:val="-2"/>
        </w:rPr>
        <w:t>annexure,</w:t>
      </w:r>
      <w:r>
        <w:rPr>
          <w:rFonts w:asciiTheme="minorHAnsi" w:hAnsiTheme="minorHAnsi"/>
          <w:spacing w:val="6"/>
        </w:rPr>
        <w:t xml:space="preserve"> </w:t>
      </w:r>
      <w:r>
        <w:rPr>
          <w:rFonts w:asciiTheme="minorHAnsi" w:hAnsiTheme="minorHAnsi"/>
          <w:spacing w:val="-2"/>
        </w:rPr>
        <w:t>exhibit</w:t>
      </w:r>
      <w:r>
        <w:rPr>
          <w:rFonts w:asciiTheme="minorHAnsi" w:hAnsiTheme="minorHAnsi"/>
          <w:spacing w:val="6"/>
        </w:rPr>
        <w:t xml:space="preserve"> </w:t>
      </w:r>
      <w:r>
        <w:rPr>
          <w:rFonts w:asciiTheme="minorHAnsi" w:hAnsiTheme="minorHAnsi"/>
          <w:spacing w:val="-2"/>
        </w:rPr>
        <w:t>or</w:t>
      </w:r>
      <w:r>
        <w:rPr>
          <w:rFonts w:asciiTheme="minorHAnsi" w:hAnsiTheme="minorHAnsi"/>
          <w:spacing w:val="7"/>
        </w:rPr>
        <w:t xml:space="preserve"> </w:t>
      </w:r>
      <w:r>
        <w:rPr>
          <w:rFonts w:asciiTheme="minorHAnsi" w:hAnsiTheme="minorHAnsi"/>
          <w:spacing w:val="-2"/>
        </w:rPr>
        <w:t>schedule</w:t>
      </w:r>
      <w:r>
        <w:rPr>
          <w:rFonts w:asciiTheme="minorHAnsi" w:hAnsiTheme="minorHAnsi"/>
          <w:spacing w:val="13"/>
        </w:rPr>
        <w:t xml:space="preserve"> </w:t>
      </w:r>
      <w:r>
        <w:rPr>
          <w:rFonts w:asciiTheme="minorHAnsi" w:hAnsiTheme="minorHAnsi"/>
          <w:spacing w:val="-2"/>
        </w:rPr>
        <w:t>is</w:t>
      </w:r>
      <w:r>
        <w:rPr>
          <w:rFonts w:asciiTheme="minorHAnsi" w:hAnsiTheme="minorHAnsi"/>
          <w:spacing w:val="8"/>
        </w:rPr>
        <w:t xml:space="preserve"> </w:t>
      </w:r>
      <w:r>
        <w:rPr>
          <w:rFonts w:asciiTheme="minorHAnsi" w:hAnsiTheme="minorHAnsi"/>
          <w:spacing w:val="-2"/>
        </w:rPr>
        <w:t>a</w:t>
      </w:r>
      <w:r>
        <w:rPr>
          <w:rFonts w:asciiTheme="minorHAnsi" w:hAnsiTheme="minorHAnsi"/>
          <w:spacing w:val="12"/>
          <w:w w:val="101"/>
        </w:rPr>
        <w:t xml:space="preserve"> </w:t>
      </w:r>
      <w:r>
        <w:rPr>
          <w:rFonts w:asciiTheme="minorHAnsi" w:hAnsiTheme="minorHAnsi"/>
          <w:spacing w:val="-2"/>
        </w:rPr>
        <w:t>reference</w:t>
      </w:r>
      <w:r>
        <w:rPr>
          <w:rFonts w:asciiTheme="minorHAnsi" w:hAnsiTheme="minorHAnsi"/>
          <w:spacing w:val="2"/>
        </w:rPr>
        <w:t xml:space="preserve"> </w:t>
      </w:r>
      <w:r>
        <w:rPr>
          <w:rFonts w:asciiTheme="minorHAnsi" w:hAnsiTheme="minorHAnsi"/>
          <w:spacing w:val="-2"/>
        </w:rPr>
        <w:t>to</w:t>
      </w:r>
      <w:r>
        <w:rPr>
          <w:rFonts w:asciiTheme="minorHAnsi" w:hAnsiTheme="minorHAnsi"/>
          <w:spacing w:val="9"/>
        </w:rPr>
        <w:t xml:space="preserve"> </w:t>
      </w:r>
      <w:r>
        <w:rPr>
          <w:rFonts w:asciiTheme="minorHAnsi" w:hAnsiTheme="minorHAnsi"/>
          <w:spacing w:val="-2"/>
        </w:rPr>
        <w:t>a</w:t>
      </w:r>
      <w:r>
        <w:rPr>
          <w:rFonts w:asciiTheme="minorHAnsi" w:hAnsiTheme="minorHAnsi"/>
          <w:spacing w:val="12"/>
          <w:w w:val="101"/>
        </w:rPr>
        <w:t xml:space="preserve"> </w:t>
      </w:r>
      <w:r>
        <w:rPr>
          <w:rFonts w:asciiTheme="minorHAnsi" w:hAnsiTheme="minorHAnsi"/>
          <w:spacing w:val="-2"/>
        </w:rPr>
        <w:t>part</w:t>
      </w:r>
      <w:r>
        <w:rPr>
          <w:rFonts w:asciiTheme="minorHAnsi" w:hAnsiTheme="minorHAnsi"/>
          <w:spacing w:val="6"/>
        </w:rPr>
        <w:t xml:space="preserve"> </w:t>
      </w:r>
      <w:r>
        <w:rPr>
          <w:rFonts w:asciiTheme="minorHAnsi" w:hAnsiTheme="minorHAnsi"/>
          <w:spacing w:val="-2"/>
        </w:rPr>
        <w:t>and</w:t>
      </w:r>
      <w:r>
        <w:rPr>
          <w:rFonts w:asciiTheme="minorHAnsi" w:hAnsiTheme="minorHAnsi"/>
          <w:spacing w:val="7"/>
        </w:rPr>
        <w:t xml:space="preserve"> </w:t>
      </w:r>
      <w:r>
        <w:rPr>
          <w:rFonts w:asciiTheme="minorHAnsi" w:hAnsiTheme="minorHAnsi"/>
          <w:spacing w:val="-3"/>
        </w:rPr>
        <w:t>clause</w:t>
      </w:r>
      <w:r>
        <w:rPr>
          <w:rFonts w:asciiTheme="minorHAnsi" w:hAnsiTheme="minorHAnsi"/>
          <w:spacing w:val="6"/>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and a</w:t>
      </w:r>
      <w:r>
        <w:rPr>
          <w:rFonts w:asciiTheme="minorHAnsi" w:hAnsiTheme="minorHAnsi"/>
          <w:spacing w:val="17"/>
          <w:w w:val="101"/>
        </w:rPr>
        <w:t xml:space="preserve"> </w:t>
      </w:r>
      <w:r>
        <w:rPr>
          <w:rFonts w:asciiTheme="minorHAnsi" w:hAnsiTheme="minorHAnsi"/>
          <w:spacing w:val="-1"/>
        </w:rPr>
        <w:t>party, annexure, exhibit and</w:t>
      </w:r>
      <w:r>
        <w:rPr>
          <w:rFonts w:asciiTheme="minorHAnsi" w:hAnsiTheme="minorHAnsi"/>
          <w:spacing w:val="8"/>
        </w:rPr>
        <w:t xml:space="preserve"> </w:t>
      </w:r>
      <w:r>
        <w:rPr>
          <w:rFonts w:asciiTheme="minorHAnsi" w:hAnsiTheme="minorHAnsi"/>
          <w:spacing w:val="-1"/>
        </w:rPr>
        <w:t>schedule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Licence;</w:t>
      </w:r>
    </w:p>
    <w:p w14:paraId="0664865E" w14:textId="77777777" w:rsidR="000F72C1" w:rsidRDefault="000F72C1">
      <w:pPr>
        <w:spacing w:line="215" w:lineRule="auto"/>
        <w:rPr>
          <w:rFonts w:asciiTheme="minorHAnsi" w:hAnsiTheme="minorHAnsi"/>
        </w:rPr>
        <w:sectPr w:rsidR="000F72C1">
          <w:footerReference w:type="default" r:id="rId111"/>
          <w:pgSz w:w="11907" w:h="16839"/>
          <w:pgMar w:top="1139" w:right="21" w:bottom="1495" w:left="878" w:header="6" w:footer="850" w:gutter="0"/>
          <w:cols w:space="720"/>
        </w:sectPr>
      </w:pPr>
    </w:p>
    <w:p w14:paraId="0664865F" w14:textId="77777777" w:rsidR="000F72C1" w:rsidRDefault="0020793E">
      <w:pPr>
        <w:pStyle w:val="BodyText"/>
        <w:spacing w:before="5" w:line="215" w:lineRule="auto"/>
        <w:ind w:left="1170" w:right="770" w:hanging="561"/>
        <w:rPr>
          <w:rFonts w:asciiTheme="minorHAnsi" w:hAnsiTheme="minorHAnsi"/>
        </w:rPr>
      </w:pPr>
      <w:r>
        <w:rPr>
          <w:rFonts w:asciiTheme="minorHAnsi" w:hAnsiTheme="minorHAnsi"/>
          <w:spacing w:val="-2"/>
        </w:rPr>
        <w:t>(g)      where</w:t>
      </w:r>
      <w:r>
        <w:rPr>
          <w:rFonts w:asciiTheme="minorHAnsi" w:hAnsiTheme="minorHAnsi"/>
          <w:spacing w:val="9"/>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day</w:t>
      </w:r>
      <w:r>
        <w:rPr>
          <w:rFonts w:asciiTheme="minorHAnsi" w:hAnsiTheme="minorHAnsi"/>
          <w:spacing w:val="16"/>
        </w:rPr>
        <w:t xml:space="preserve"> </w:t>
      </w:r>
      <w:r>
        <w:rPr>
          <w:rFonts w:asciiTheme="minorHAnsi" w:hAnsiTheme="minorHAnsi"/>
          <w:spacing w:val="-2"/>
        </w:rPr>
        <w:t>on</w:t>
      </w:r>
      <w:r>
        <w:rPr>
          <w:rFonts w:asciiTheme="minorHAnsi" w:hAnsiTheme="minorHAnsi"/>
          <w:spacing w:val="16"/>
          <w:w w:val="101"/>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by</w:t>
      </w:r>
      <w:r>
        <w:rPr>
          <w:rFonts w:asciiTheme="minorHAnsi" w:hAnsiTheme="minorHAnsi"/>
          <w:spacing w:val="12"/>
        </w:rPr>
        <w:t xml:space="preserve"> </w:t>
      </w:r>
      <w:r>
        <w:rPr>
          <w:rFonts w:asciiTheme="minorHAnsi" w:hAnsiTheme="minorHAnsi"/>
          <w:spacing w:val="-2"/>
        </w:rPr>
        <w:t>which</w:t>
      </w:r>
      <w:r>
        <w:rPr>
          <w:rFonts w:asciiTheme="minorHAnsi" w:hAnsiTheme="minorHAnsi"/>
          <w:spacing w:val="17"/>
        </w:rPr>
        <w:t xml:space="preserve"> </w:t>
      </w:r>
      <w:r>
        <w:rPr>
          <w:rFonts w:asciiTheme="minorHAnsi" w:hAnsiTheme="minorHAnsi"/>
          <w:spacing w:val="-2"/>
        </w:rPr>
        <w:t>any</w:t>
      </w:r>
      <w:r>
        <w:rPr>
          <w:rFonts w:asciiTheme="minorHAnsi" w:hAnsiTheme="minorHAnsi"/>
          <w:spacing w:val="12"/>
          <w:w w:val="101"/>
        </w:rPr>
        <w:t xml:space="preserve"> </w:t>
      </w:r>
      <w:r>
        <w:rPr>
          <w:rFonts w:asciiTheme="minorHAnsi" w:hAnsiTheme="minorHAnsi"/>
          <w:spacing w:val="-2"/>
        </w:rPr>
        <w:t>thing</w:t>
      </w:r>
      <w:r>
        <w:rPr>
          <w:rFonts w:asciiTheme="minorHAnsi" w:hAnsiTheme="minorHAnsi"/>
          <w:spacing w:val="21"/>
        </w:rPr>
        <w:t xml:space="preserve"> </w:t>
      </w:r>
      <w:r>
        <w:rPr>
          <w:rFonts w:asciiTheme="minorHAnsi" w:hAnsiTheme="minorHAnsi"/>
          <w:spacing w:val="-2"/>
        </w:rPr>
        <w:t>is</w:t>
      </w:r>
      <w:r>
        <w:rPr>
          <w:rFonts w:asciiTheme="minorHAnsi" w:hAnsiTheme="minorHAnsi"/>
          <w:spacing w:val="9"/>
        </w:rPr>
        <w:t xml:space="preserve"> </w:t>
      </w:r>
      <w:r>
        <w:rPr>
          <w:rFonts w:asciiTheme="minorHAnsi" w:hAnsiTheme="minorHAnsi"/>
          <w:spacing w:val="-2"/>
        </w:rPr>
        <w:t>t</w:t>
      </w:r>
      <w:r>
        <w:rPr>
          <w:rFonts w:asciiTheme="minorHAnsi" w:hAnsiTheme="minorHAnsi"/>
          <w:spacing w:val="-3"/>
        </w:rPr>
        <w:t>o</w:t>
      </w:r>
      <w:r>
        <w:rPr>
          <w:rFonts w:asciiTheme="minorHAnsi" w:hAnsiTheme="minorHAnsi"/>
          <w:spacing w:val="23"/>
          <w:w w:val="101"/>
        </w:rPr>
        <w:t xml:space="preserve"> </w:t>
      </w:r>
      <w:r>
        <w:rPr>
          <w:rFonts w:asciiTheme="minorHAnsi" w:hAnsiTheme="minorHAnsi"/>
          <w:spacing w:val="-3"/>
        </w:rPr>
        <w:t>be</w:t>
      </w:r>
      <w:r>
        <w:rPr>
          <w:rFonts w:asciiTheme="minorHAnsi" w:hAnsiTheme="minorHAnsi"/>
          <w:spacing w:val="19"/>
        </w:rPr>
        <w:t xml:space="preserve"> </w:t>
      </w:r>
      <w:r>
        <w:rPr>
          <w:rFonts w:asciiTheme="minorHAnsi" w:hAnsiTheme="minorHAnsi"/>
          <w:spacing w:val="-3"/>
        </w:rPr>
        <w:t>done</w:t>
      </w:r>
      <w:r>
        <w:rPr>
          <w:rFonts w:asciiTheme="minorHAnsi" w:hAnsiTheme="minorHAnsi"/>
          <w:spacing w:val="20"/>
        </w:rPr>
        <w:t xml:space="preserve"> </w:t>
      </w:r>
      <w:r>
        <w:rPr>
          <w:rFonts w:asciiTheme="minorHAnsi" w:hAnsiTheme="minorHAnsi"/>
          <w:spacing w:val="-3"/>
        </w:rPr>
        <w:t>is</w:t>
      </w:r>
      <w:r>
        <w:rPr>
          <w:rFonts w:asciiTheme="minorHAnsi" w:hAnsiTheme="minorHAnsi"/>
          <w:spacing w:val="24"/>
          <w:w w:val="101"/>
        </w:rPr>
        <w:t xml:space="preserve"> </w:t>
      </w:r>
      <w:r>
        <w:rPr>
          <w:rFonts w:asciiTheme="minorHAnsi" w:hAnsiTheme="minorHAnsi"/>
          <w:spacing w:val="-3"/>
        </w:rPr>
        <w:t>not</w:t>
      </w:r>
      <w:r>
        <w:rPr>
          <w:rFonts w:asciiTheme="minorHAnsi" w:hAnsiTheme="minorHAnsi"/>
          <w:spacing w:val="16"/>
        </w:rPr>
        <w:t xml:space="preserve"> </w:t>
      </w:r>
      <w:r>
        <w:rPr>
          <w:rFonts w:asciiTheme="minorHAnsi" w:hAnsiTheme="minorHAnsi"/>
          <w:spacing w:val="-3"/>
        </w:rPr>
        <w:t>a</w:t>
      </w:r>
      <w:r>
        <w:rPr>
          <w:rFonts w:asciiTheme="minorHAnsi" w:hAnsiTheme="minorHAnsi"/>
          <w:spacing w:val="26"/>
        </w:rPr>
        <w:t xml:space="preserve"> </w:t>
      </w:r>
      <w:r>
        <w:rPr>
          <w:rFonts w:asciiTheme="minorHAnsi" w:hAnsiTheme="minorHAnsi"/>
          <w:spacing w:val="-3"/>
        </w:rPr>
        <w:t>Business</w:t>
      </w:r>
      <w:r>
        <w:rPr>
          <w:rFonts w:asciiTheme="minorHAnsi" w:hAnsiTheme="minorHAnsi"/>
          <w:spacing w:val="24"/>
        </w:rPr>
        <w:t xml:space="preserve"> </w:t>
      </w:r>
      <w:r>
        <w:rPr>
          <w:rFonts w:asciiTheme="minorHAnsi" w:hAnsiTheme="minorHAnsi"/>
          <w:spacing w:val="-3"/>
        </w:rPr>
        <w:t>Day,</w:t>
      </w:r>
      <w:r>
        <w:rPr>
          <w:rFonts w:asciiTheme="minorHAnsi" w:hAnsiTheme="minorHAnsi"/>
          <w:spacing w:val="9"/>
        </w:rPr>
        <w:t xml:space="preserve"> </w:t>
      </w:r>
      <w:r>
        <w:rPr>
          <w:rFonts w:asciiTheme="minorHAnsi" w:hAnsiTheme="minorHAnsi"/>
          <w:spacing w:val="-3"/>
        </w:rPr>
        <w:t>that</w:t>
      </w:r>
      <w:r>
        <w:rPr>
          <w:rFonts w:asciiTheme="minorHAnsi" w:hAnsiTheme="minorHAnsi"/>
          <w:spacing w:val="9"/>
        </w:rPr>
        <w:t xml:space="preserve"> </w:t>
      </w:r>
      <w:r>
        <w:rPr>
          <w:rFonts w:asciiTheme="minorHAnsi" w:hAnsiTheme="minorHAnsi"/>
          <w:spacing w:val="-3"/>
        </w:rPr>
        <w:t>thing</w:t>
      </w:r>
      <w:r>
        <w:rPr>
          <w:rFonts w:asciiTheme="minorHAnsi" w:hAnsiTheme="minorHAnsi"/>
          <w:spacing w:val="24"/>
        </w:rPr>
        <w:t xml:space="preserve"> </w:t>
      </w:r>
      <w:r>
        <w:rPr>
          <w:rFonts w:asciiTheme="minorHAnsi" w:hAnsiTheme="minorHAnsi"/>
          <w:spacing w:val="-3"/>
        </w:rPr>
        <w:t>must</w:t>
      </w:r>
      <w:r>
        <w:rPr>
          <w:rFonts w:asciiTheme="minorHAnsi" w:hAnsiTheme="minorHAnsi"/>
          <w:spacing w:val="25"/>
        </w:rPr>
        <w:t xml:space="preserve"> </w:t>
      </w:r>
      <w:r>
        <w:rPr>
          <w:rFonts w:asciiTheme="minorHAnsi" w:hAnsiTheme="minorHAnsi"/>
          <w:spacing w:val="-3"/>
        </w:rPr>
        <w:t>be</w:t>
      </w:r>
      <w:r>
        <w:rPr>
          <w:rFonts w:asciiTheme="minorHAnsi" w:hAnsiTheme="minorHAnsi"/>
          <w:spacing w:val="19"/>
        </w:rPr>
        <w:t xml:space="preserve"> </w:t>
      </w:r>
      <w:r>
        <w:rPr>
          <w:rFonts w:asciiTheme="minorHAnsi" w:hAnsiTheme="minorHAnsi"/>
          <w:spacing w:val="-3"/>
        </w:rPr>
        <w:t>done</w:t>
      </w:r>
      <w:r>
        <w:rPr>
          <w:rFonts w:asciiTheme="minorHAnsi" w:hAnsiTheme="minorHAnsi"/>
        </w:rPr>
        <w:t xml:space="preserve"> </w:t>
      </w:r>
      <w:r>
        <w:rPr>
          <w:rFonts w:asciiTheme="minorHAnsi" w:hAnsiTheme="minorHAnsi"/>
          <w:spacing w:val="-2"/>
        </w:rPr>
        <w:t>on or</w:t>
      </w:r>
      <w:r>
        <w:rPr>
          <w:rFonts w:asciiTheme="minorHAnsi" w:hAnsiTheme="minorHAnsi"/>
          <w:spacing w:val="15"/>
        </w:rPr>
        <w:t xml:space="preserve"> </w:t>
      </w:r>
      <w:r>
        <w:rPr>
          <w:rFonts w:asciiTheme="minorHAnsi" w:hAnsiTheme="minorHAnsi"/>
          <w:spacing w:val="-2"/>
        </w:rPr>
        <w:t>by the</w:t>
      </w:r>
      <w:r>
        <w:rPr>
          <w:rFonts w:asciiTheme="minorHAnsi" w:hAnsiTheme="minorHAnsi"/>
          <w:spacing w:val="18"/>
        </w:rPr>
        <w:t xml:space="preserve"> </w:t>
      </w:r>
      <w:r>
        <w:rPr>
          <w:rFonts w:asciiTheme="minorHAnsi" w:hAnsiTheme="minorHAnsi"/>
          <w:spacing w:val="-2"/>
        </w:rPr>
        <w:t>next succeeding day</w:t>
      </w:r>
      <w:r>
        <w:rPr>
          <w:rFonts w:asciiTheme="minorHAnsi" w:hAnsiTheme="minorHAnsi"/>
          <w:spacing w:val="7"/>
        </w:rPr>
        <w:t xml:space="preserve"> </w:t>
      </w:r>
      <w:r>
        <w:rPr>
          <w:rFonts w:asciiTheme="minorHAnsi" w:hAnsiTheme="minorHAnsi"/>
          <w:spacing w:val="-2"/>
        </w:rPr>
        <w:t>which</w:t>
      </w:r>
      <w:r>
        <w:rPr>
          <w:rFonts w:asciiTheme="minorHAnsi" w:hAnsiTheme="minorHAnsi"/>
          <w:spacing w:val="14"/>
        </w:rPr>
        <w:t xml:space="preserve"> </w:t>
      </w:r>
      <w:r>
        <w:rPr>
          <w:rFonts w:asciiTheme="minorHAnsi" w:hAnsiTheme="minorHAnsi"/>
          <w:spacing w:val="-2"/>
        </w:rPr>
        <w:t>is</w:t>
      </w:r>
      <w:r>
        <w:rPr>
          <w:rFonts w:asciiTheme="minorHAnsi" w:hAnsiTheme="minorHAnsi"/>
          <w:spacing w:val="8"/>
        </w:rPr>
        <w:t xml:space="preserve"> </w:t>
      </w:r>
      <w:r>
        <w:rPr>
          <w:rFonts w:asciiTheme="minorHAnsi" w:hAnsiTheme="minorHAnsi"/>
          <w:spacing w:val="-2"/>
        </w:rPr>
        <w:t>a</w:t>
      </w:r>
      <w:r>
        <w:rPr>
          <w:rFonts w:asciiTheme="minorHAnsi" w:hAnsiTheme="minorHAnsi"/>
          <w:spacing w:val="19"/>
          <w:w w:val="101"/>
        </w:rPr>
        <w:t xml:space="preserve"> </w:t>
      </w:r>
      <w:r>
        <w:rPr>
          <w:rFonts w:asciiTheme="minorHAnsi" w:hAnsiTheme="minorHAnsi"/>
          <w:spacing w:val="-2"/>
        </w:rPr>
        <w:t>Busin</w:t>
      </w:r>
      <w:r>
        <w:rPr>
          <w:rFonts w:asciiTheme="minorHAnsi" w:hAnsiTheme="minorHAnsi"/>
          <w:spacing w:val="-3"/>
        </w:rPr>
        <w:t>ess</w:t>
      </w:r>
      <w:r>
        <w:rPr>
          <w:rFonts w:asciiTheme="minorHAnsi" w:hAnsiTheme="minorHAnsi"/>
          <w:spacing w:val="16"/>
          <w:w w:val="101"/>
        </w:rPr>
        <w:t xml:space="preserve"> </w:t>
      </w:r>
      <w:r>
        <w:rPr>
          <w:rFonts w:asciiTheme="minorHAnsi" w:hAnsiTheme="minorHAnsi"/>
          <w:spacing w:val="-3"/>
        </w:rPr>
        <w:t>Day;</w:t>
      </w:r>
    </w:p>
    <w:p w14:paraId="06648660" w14:textId="77777777" w:rsidR="000F72C1" w:rsidRDefault="0020793E">
      <w:pPr>
        <w:pStyle w:val="BodyText"/>
        <w:spacing w:before="176" w:line="215" w:lineRule="auto"/>
        <w:ind w:left="1164" w:right="773" w:hanging="555"/>
        <w:rPr>
          <w:rFonts w:asciiTheme="minorHAnsi" w:hAnsiTheme="minorHAnsi"/>
        </w:rPr>
      </w:pPr>
      <w:r>
        <w:rPr>
          <w:rFonts w:asciiTheme="minorHAnsi" w:hAnsiTheme="minorHAnsi"/>
          <w:spacing w:val="-1"/>
        </w:rPr>
        <w:t>(h)      no</w:t>
      </w:r>
      <w:r>
        <w:rPr>
          <w:rFonts w:asciiTheme="minorHAnsi" w:hAnsiTheme="minorHAnsi"/>
          <w:spacing w:val="26"/>
        </w:rPr>
        <w:t xml:space="preserve"> </w:t>
      </w:r>
      <w:r>
        <w:rPr>
          <w:rFonts w:asciiTheme="minorHAnsi" w:hAnsiTheme="minorHAnsi"/>
          <w:spacing w:val="-1"/>
        </w:rPr>
        <w:t>rule</w:t>
      </w:r>
      <w:r>
        <w:rPr>
          <w:rFonts w:asciiTheme="minorHAnsi" w:hAnsiTheme="minorHAnsi"/>
          <w:spacing w:val="13"/>
          <w:w w:val="101"/>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construction</w:t>
      </w:r>
      <w:r>
        <w:rPr>
          <w:rFonts w:asciiTheme="minorHAnsi" w:hAnsiTheme="minorHAnsi"/>
          <w:spacing w:val="14"/>
          <w:w w:val="101"/>
        </w:rPr>
        <w:t xml:space="preserve"> </w:t>
      </w:r>
      <w:r>
        <w:rPr>
          <w:rFonts w:asciiTheme="minorHAnsi" w:hAnsiTheme="minorHAnsi"/>
          <w:spacing w:val="-1"/>
        </w:rPr>
        <w:t>applies</w:t>
      </w:r>
      <w:r>
        <w:rPr>
          <w:rFonts w:asciiTheme="minorHAnsi" w:hAnsiTheme="minorHAnsi"/>
          <w:spacing w:val="12"/>
        </w:rPr>
        <w:t xml:space="preserve"> </w:t>
      </w:r>
      <w:r>
        <w:rPr>
          <w:rFonts w:asciiTheme="minorHAnsi" w:hAnsiTheme="minorHAnsi"/>
          <w:spacing w:val="-1"/>
        </w:rPr>
        <w:t>to</w:t>
      </w:r>
      <w:r>
        <w:rPr>
          <w:rFonts w:asciiTheme="minorHAnsi" w:hAnsiTheme="minorHAnsi"/>
          <w:spacing w:val="10"/>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disadvantage</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a</w:t>
      </w:r>
      <w:r>
        <w:rPr>
          <w:rFonts w:asciiTheme="minorHAnsi" w:hAnsiTheme="minorHAnsi"/>
          <w:spacing w:val="25"/>
        </w:rPr>
        <w:t xml:space="preserve"> </w:t>
      </w:r>
      <w:r>
        <w:rPr>
          <w:rFonts w:asciiTheme="minorHAnsi" w:hAnsiTheme="minorHAnsi"/>
          <w:spacing w:val="-2"/>
        </w:rPr>
        <w:t>party</w:t>
      </w:r>
      <w:r>
        <w:rPr>
          <w:rFonts w:asciiTheme="minorHAnsi" w:hAnsiTheme="minorHAnsi"/>
          <w:spacing w:val="22"/>
          <w:w w:val="101"/>
        </w:rPr>
        <w:t xml:space="preserve"> </w:t>
      </w:r>
      <w:r>
        <w:rPr>
          <w:rFonts w:asciiTheme="minorHAnsi" w:hAnsiTheme="minorHAnsi"/>
          <w:spacing w:val="-2"/>
        </w:rPr>
        <w:t>because</w:t>
      </w:r>
      <w:r>
        <w:rPr>
          <w:rFonts w:asciiTheme="minorHAnsi" w:hAnsiTheme="minorHAnsi"/>
          <w:spacing w:val="9"/>
        </w:rPr>
        <w:t xml:space="preserve"> </w:t>
      </w:r>
      <w:r>
        <w:rPr>
          <w:rFonts w:asciiTheme="minorHAnsi" w:hAnsiTheme="minorHAnsi"/>
          <w:spacing w:val="-2"/>
        </w:rPr>
        <w:t>that</w:t>
      </w:r>
      <w:r>
        <w:rPr>
          <w:rFonts w:asciiTheme="minorHAnsi" w:hAnsiTheme="minorHAnsi"/>
          <w:spacing w:val="23"/>
        </w:rPr>
        <w:t xml:space="preserve"> </w:t>
      </w:r>
      <w:r>
        <w:rPr>
          <w:rFonts w:asciiTheme="minorHAnsi" w:hAnsiTheme="minorHAnsi"/>
          <w:spacing w:val="-2"/>
        </w:rPr>
        <w:t>party</w:t>
      </w:r>
      <w:r>
        <w:rPr>
          <w:rFonts w:asciiTheme="minorHAnsi" w:hAnsiTheme="minorHAnsi"/>
          <w:spacing w:val="9"/>
        </w:rPr>
        <w:t xml:space="preserve"> </w:t>
      </w:r>
      <w:r>
        <w:rPr>
          <w:rFonts w:asciiTheme="minorHAnsi" w:hAnsiTheme="minorHAnsi"/>
          <w:spacing w:val="-2"/>
        </w:rPr>
        <w:t>was</w:t>
      </w:r>
      <w:r>
        <w:rPr>
          <w:rFonts w:asciiTheme="minorHAnsi" w:hAnsiTheme="minorHAnsi"/>
          <w:spacing w:val="25"/>
        </w:rPr>
        <w:t xml:space="preserve"> </w:t>
      </w:r>
      <w:r>
        <w:rPr>
          <w:rFonts w:asciiTheme="minorHAnsi" w:hAnsiTheme="minorHAnsi"/>
          <w:spacing w:val="-2"/>
        </w:rPr>
        <w:t>responsible</w:t>
      </w:r>
      <w:r>
        <w:rPr>
          <w:rFonts w:asciiTheme="minorHAnsi" w:hAnsiTheme="minorHAnsi"/>
          <w:spacing w:val="10"/>
        </w:rPr>
        <w:t xml:space="preserve"> </w:t>
      </w:r>
      <w:r>
        <w:rPr>
          <w:rFonts w:asciiTheme="minorHAnsi" w:hAnsiTheme="minorHAnsi"/>
          <w:spacing w:val="-2"/>
        </w:rPr>
        <w:t>for</w:t>
      </w:r>
      <w:r>
        <w:rPr>
          <w:rFonts w:asciiTheme="minorHAnsi" w:hAnsiTheme="minorHAnsi"/>
        </w:rPr>
        <w:t xml:space="preserve"> </w:t>
      </w:r>
      <w:r>
        <w:rPr>
          <w:rFonts w:asciiTheme="minorHAnsi" w:hAnsiTheme="minorHAnsi"/>
          <w:spacing w:val="-2"/>
        </w:rPr>
        <w:t>the</w:t>
      </w:r>
      <w:r>
        <w:rPr>
          <w:rFonts w:asciiTheme="minorHAnsi" w:hAnsiTheme="minorHAnsi"/>
          <w:spacing w:val="21"/>
          <w:w w:val="101"/>
        </w:rPr>
        <w:t xml:space="preserve"> </w:t>
      </w:r>
      <w:r>
        <w:rPr>
          <w:rFonts w:asciiTheme="minorHAnsi" w:hAnsiTheme="minorHAnsi"/>
          <w:spacing w:val="-2"/>
        </w:rPr>
        <w:t>preparation of the</w:t>
      </w:r>
      <w:r>
        <w:rPr>
          <w:rFonts w:asciiTheme="minorHAnsi" w:hAnsiTheme="minorHAnsi"/>
          <w:spacing w:val="19"/>
          <w:w w:val="101"/>
        </w:rPr>
        <w:t xml:space="preserve"> </w:t>
      </w:r>
      <w:r>
        <w:rPr>
          <w:rFonts w:asciiTheme="minorHAnsi" w:hAnsiTheme="minorHAnsi"/>
          <w:spacing w:val="-2"/>
        </w:rPr>
        <w:t>Licence or any</w:t>
      </w:r>
      <w:r>
        <w:rPr>
          <w:rFonts w:asciiTheme="minorHAnsi" w:hAnsiTheme="minorHAnsi"/>
          <w:spacing w:val="18"/>
        </w:rPr>
        <w:t xml:space="preserve"> </w:t>
      </w:r>
      <w:r>
        <w:rPr>
          <w:rFonts w:asciiTheme="minorHAnsi" w:hAnsiTheme="minorHAnsi"/>
          <w:spacing w:val="-2"/>
        </w:rPr>
        <w:t>part</w:t>
      </w:r>
      <w:r>
        <w:rPr>
          <w:rFonts w:asciiTheme="minorHAnsi" w:hAnsiTheme="minorHAnsi"/>
          <w:spacing w:val="8"/>
        </w:rPr>
        <w:t xml:space="preserve"> </w:t>
      </w:r>
      <w:r>
        <w:rPr>
          <w:rFonts w:asciiTheme="minorHAnsi" w:hAnsiTheme="minorHAnsi"/>
          <w:spacing w:val="-2"/>
        </w:rPr>
        <w:t>of</w:t>
      </w:r>
      <w:r>
        <w:rPr>
          <w:rFonts w:asciiTheme="minorHAnsi" w:hAnsiTheme="minorHAnsi"/>
          <w:spacing w:val="13"/>
        </w:rPr>
        <w:t xml:space="preserve"> </w:t>
      </w:r>
      <w:r>
        <w:rPr>
          <w:rFonts w:asciiTheme="minorHAnsi" w:hAnsiTheme="minorHAnsi"/>
          <w:spacing w:val="-2"/>
        </w:rPr>
        <w:t>it;</w:t>
      </w:r>
      <w:r>
        <w:rPr>
          <w:rFonts w:asciiTheme="minorHAnsi" w:hAnsiTheme="minorHAnsi"/>
          <w:spacing w:val="11"/>
        </w:rPr>
        <w:t xml:space="preserve"> </w:t>
      </w:r>
      <w:r>
        <w:rPr>
          <w:rFonts w:asciiTheme="minorHAnsi" w:hAnsiTheme="minorHAnsi"/>
          <w:spacing w:val="-2"/>
        </w:rPr>
        <w:t>and</w:t>
      </w:r>
    </w:p>
    <w:p w14:paraId="06648661" w14:textId="77777777" w:rsidR="000F72C1" w:rsidRDefault="0020793E">
      <w:pPr>
        <w:pStyle w:val="BodyText"/>
        <w:spacing w:before="177" w:line="189" w:lineRule="auto"/>
        <w:ind w:left="609"/>
        <w:rPr>
          <w:rFonts w:asciiTheme="minorHAnsi" w:hAnsiTheme="minorHAnsi"/>
        </w:rPr>
      </w:pPr>
      <w:r>
        <w:rPr>
          <w:rFonts w:asciiTheme="minorHAnsi" w:hAnsiTheme="minorHAnsi"/>
          <w:spacing w:val="-1"/>
        </w:rPr>
        <w:t>(i)        a covenant or agreement on</w:t>
      </w:r>
      <w:r>
        <w:rPr>
          <w:rFonts w:asciiTheme="minorHAnsi" w:hAnsiTheme="minorHAnsi"/>
          <w:spacing w:val="3"/>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par</w:t>
      </w:r>
      <w:r>
        <w:rPr>
          <w:rFonts w:asciiTheme="minorHAnsi" w:hAnsiTheme="minorHAnsi"/>
          <w:spacing w:val="-2"/>
        </w:rPr>
        <w:t>t</w:t>
      </w:r>
      <w:r>
        <w:rPr>
          <w:rFonts w:asciiTheme="minorHAnsi" w:hAnsiTheme="minorHAnsi"/>
          <w:spacing w:val="8"/>
        </w:rPr>
        <w:t xml:space="preserve"> </w:t>
      </w:r>
      <w:r>
        <w:rPr>
          <w:rFonts w:asciiTheme="minorHAnsi" w:hAnsiTheme="minorHAnsi"/>
          <w:spacing w:val="-2"/>
        </w:rPr>
        <w:t>of</w:t>
      </w:r>
      <w:r>
        <w:rPr>
          <w:rFonts w:asciiTheme="minorHAnsi" w:hAnsiTheme="minorHAnsi"/>
          <w:spacing w:val="8"/>
        </w:rPr>
        <w:t xml:space="preserve"> </w:t>
      </w:r>
      <w:r>
        <w:rPr>
          <w:rFonts w:asciiTheme="minorHAnsi" w:hAnsiTheme="minorHAnsi"/>
          <w:spacing w:val="-2"/>
        </w:rPr>
        <w:t>2</w:t>
      </w:r>
      <w:r>
        <w:rPr>
          <w:rFonts w:asciiTheme="minorHAnsi" w:hAnsiTheme="minorHAnsi"/>
          <w:spacing w:val="9"/>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more</w:t>
      </w:r>
      <w:r>
        <w:rPr>
          <w:rFonts w:asciiTheme="minorHAnsi" w:hAnsiTheme="minorHAnsi"/>
          <w:spacing w:val="17"/>
          <w:w w:val="101"/>
        </w:rPr>
        <w:t xml:space="preserve"> </w:t>
      </w:r>
      <w:r>
        <w:rPr>
          <w:rFonts w:asciiTheme="minorHAnsi" w:hAnsiTheme="minorHAnsi"/>
          <w:spacing w:val="-2"/>
        </w:rPr>
        <w:t>persons</w:t>
      </w:r>
      <w:r>
        <w:rPr>
          <w:rFonts w:asciiTheme="minorHAnsi" w:hAnsiTheme="minorHAnsi"/>
          <w:spacing w:val="17"/>
          <w:w w:val="101"/>
        </w:rPr>
        <w:t xml:space="preserve"> </w:t>
      </w:r>
      <w:r>
        <w:rPr>
          <w:rFonts w:asciiTheme="minorHAnsi" w:hAnsiTheme="minorHAnsi"/>
          <w:spacing w:val="-2"/>
        </w:rPr>
        <w:t>binds</w:t>
      </w:r>
      <w:r>
        <w:rPr>
          <w:rFonts w:asciiTheme="minorHAnsi" w:hAnsiTheme="minorHAnsi"/>
          <w:spacing w:val="4"/>
        </w:rPr>
        <w:t xml:space="preserve"> </w:t>
      </w:r>
      <w:r>
        <w:rPr>
          <w:rFonts w:asciiTheme="minorHAnsi" w:hAnsiTheme="minorHAnsi"/>
          <w:spacing w:val="-2"/>
        </w:rPr>
        <w:t>them jointly</w:t>
      </w:r>
      <w:r>
        <w:rPr>
          <w:rFonts w:asciiTheme="minorHAnsi" w:hAnsiTheme="minorHAnsi"/>
          <w:spacing w:val="11"/>
        </w:rPr>
        <w:t xml:space="preserve"> </w:t>
      </w:r>
      <w:r>
        <w:rPr>
          <w:rFonts w:asciiTheme="minorHAnsi" w:hAnsiTheme="minorHAnsi"/>
          <w:spacing w:val="-2"/>
        </w:rPr>
        <w:t>and severally.</w:t>
      </w:r>
    </w:p>
    <w:p w14:paraId="06648662" w14:textId="77777777" w:rsidR="000F72C1" w:rsidRDefault="0020793E">
      <w:pPr>
        <w:pStyle w:val="BodyText"/>
        <w:spacing w:before="207" w:line="179" w:lineRule="auto"/>
        <w:ind w:left="40"/>
        <w:rPr>
          <w:rFonts w:asciiTheme="minorHAnsi" w:hAnsiTheme="minorHAnsi"/>
          <w:sz w:val="28"/>
          <w:szCs w:val="28"/>
        </w:rPr>
      </w:pPr>
      <w:r>
        <w:rPr>
          <w:rFonts w:asciiTheme="minorHAnsi" w:hAnsiTheme="minorHAnsi"/>
          <w:b/>
          <w:bCs/>
          <w:color w:val="00558C"/>
          <w:spacing w:val="-4"/>
          <w:sz w:val="28"/>
          <w:szCs w:val="28"/>
        </w:rPr>
        <w:t>2.</w:t>
      </w:r>
      <w:r>
        <w:rPr>
          <w:rFonts w:asciiTheme="minorHAnsi" w:hAnsiTheme="minorHAnsi"/>
          <w:b/>
          <w:bCs/>
          <w:color w:val="00558C"/>
          <w:spacing w:val="1"/>
          <w:sz w:val="28"/>
          <w:szCs w:val="28"/>
        </w:rPr>
        <w:t xml:space="preserve">           </w:t>
      </w:r>
      <w:r>
        <w:rPr>
          <w:rFonts w:asciiTheme="minorHAnsi" w:hAnsiTheme="minorHAnsi"/>
          <w:b/>
          <w:bCs/>
          <w:color w:val="00558C"/>
          <w:spacing w:val="-4"/>
          <w:sz w:val="28"/>
          <w:szCs w:val="28"/>
        </w:rPr>
        <w:t>LICENCE</w:t>
      </w:r>
    </w:p>
    <w:p w14:paraId="06648663" w14:textId="77777777" w:rsidR="000F72C1" w:rsidRDefault="0020793E">
      <w:pPr>
        <w:pStyle w:val="BodyText"/>
        <w:spacing w:before="193" w:line="179" w:lineRule="auto"/>
        <w:ind w:left="39"/>
        <w:rPr>
          <w:rFonts w:asciiTheme="minorHAnsi" w:hAnsiTheme="minorHAnsi"/>
          <w:sz w:val="24"/>
          <w:szCs w:val="24"/>
        </w:rPr>
      </w:pPr>
      <w:r>
        <w:rPr>
          <w:rFonts w:asciiTheme="minorHAnsi" w:hAnsiTheme="minorHAnsi"/>
          <w:b/>
          <w:bCs/>
          <w:color w:val="00558C"/>
          <w:spacing w:val="-2"/>
          <w:sz w:val="24"/>
          <w:szCs w:val="24"/>
        </w:rPr>
        <w:t>2.1.</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GRANT OF</w:t>
      </w:r>
      <w:r>
        <w:rPr>
          <w:rFonts w:asciiTheme="minorHAnsi" w:hAnsiTheme="minorHAnsi"/>
          <w:b/>
          <w:bCs/>
          <w:color w:val="00558C"/>
          <w:spacing w:val="21"/>
          <w:sz w:val="24"/>
          <w:szCs w:val="24"/>
        </w:rPr>
        <w:t xml:space="preserve"> </w:t>
      </w:r>
      <w:r>
        <w:rPr>
          <w:rFonts w:asciiTheme="minorHAnsi" w:hAnsiTheme="minorHAnsi"/>
          <w:b/>
          <w:bCs/>
          <w:color w:val="00558C"/>
          <w:spacing w:val="-2"/>
          <w:sz w:val="24"/>
          <w:szCs w:val="24"/>
        </w:rPr>
        <w:t>LICENCE</w:t>
      </w:r>
    </w:p>
    <w:p w14:paraId="06648664" w14:textId="77777777" w:rsidR="000F72C1" w:rsidRDefault="0020793E">
      <w:pPr>
        <w:pStyle w:val="BodyText"/>
        <w:spacing w:before="177" w:line="223" w:lineRule="auto"/>
        <w:ind w:left="597" w:right="772" w:hanging="1"/>
        <w:jc w:val="both"/>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Licensor grants to the</w:t>
      </w:r>
      <w:r>
        <w:rPr>
          <w:rFonts w:asciiTheme="minorHAnsi" w:hAnsiTheme="minorHAnsi"/>
          <w:spacing w:val="17"/>
        </w:rPr>
        <w:t xml:space="preserve"> </w:t>
      </w:r>
      <w:r>
        <w:rPr>
          <w:rFonts w:asciiTheme="minorHAnsi" w:hAnsiTheme="minorHAnsi"/>
          <w:spacing w:val="-1"/>
        </w:rPr>
        <w:t>Licensee a</w:t>
      </w:r>
      <w:r>
        <w:rPr>
          <w:rFonts w:asciiTheme="minorHAnsi" w:hAnsiTheme="minorHAnsi"/>
          <w:spacing w:val="14"/>
          <w:w w:val="101"/>
        </w:rPr>
        <w:t xml:space="preserve"> </w:t>
      </w:r>
      <w:r>
        <w:rPr>
          <w:rFonts w:asciiTheme="minorHAnsi" w:hAnsiTheme="minorHAnsi"/>
          <w:spacing w:val="-1"/>
        </w:rPr>
        <w:t>l</w:t>
      </w:r>
      <w:r>
        <w:rPr>
          <w:rFonts w:asciiTheme="minorHAnsi" w:hAnsiTheme="minorHAnsi"/>
          <w:spacing w:val="-2"/>
        </w:rPr>
        <w:t>icence to enter</w:t>
      </w:r>
      <w:r>
        <w:rPr>
          <w:rFonts w:asciiTheme="minorHAnsi" w:hAnsiTheme="minorHAnsi"/>
          <w:spacing w:val="14"/>
        </w:rPr>
        <w:t xml:space="preserve"> </w:t>
      </w:r>
      <w:r>
        <w:rPr>
          <w:rFonts w:asciiTheme="minorHAnsi" w:hAnsiTheme="minorHAnsi"/>
          <w:spacing w:val="-2"/>
        </w:rPr>
        <w:t>upon and</w:t>
      </w:r>
      <w:r>
        <w:rPr>
          <w:rFonts w:asciiTheme="minorHAnsi" w:hAnsiTheme="minorHAnsi"/>
          <w:spacing w:val="13"/>
        </w:rPr>
        <w:t xml:space="preserve"> </w:t>
      </w:r>
      <w:r>
        <w:rPr>
          <w:rFonts w:asciiTheme="minorHAnsi" w:hAnsiTheme="minorHAnsi"/>
          <w:spacing w:val="-2"/>
        </w:rPr>
        <w:t>use the</w:t>
      </w:r>
      <w:r>
        <w:rPr>
          <w:rFonts w:asciiTheme="minorHAnsi" w:hAnsiTheme="minorHAnsi"/>
          <w:spacing w:val="15"/>
        </w:rPr>
        <w:t xml:space="preserve"> </w:t>
      </w:r>
      <w:r>
        <w:rPr>
          <w:rFonts w:asciiTheme="minorHAnsi" w:hAnsiTheme="minorHAnsi"/>
          <w:spacing w:val="-2"/>
        </w:rPr>
        <w:t>Licensed Area from</w:t>
      </w:r>
      <w:r>
        <w:rPr>
          <w:rFonts w:asciiTheme="minorHAnsi" w:hAnsiTheme="minorHAnsi"/>
          <w:spacing w:val="9"/>
        </w:rPr>
        <w:t xml:space="preserve"> </w:t>
      </w:r>
      <w:r>
        <w:rPr>
          <w:rFonts w:asciiTheme="minorHAnsi" w:hAnsiTheme="minorHAnsi"/>
          <w:spacing w:val="-2"/>
        </w:rPr>
        <w:t>dawn</w:t>
      </w:r>
      <w:r>
        <w:rPr>
          <w:rFonts w:asciiTheme="minorHAnsi" w:hAnsiTheme="minorHAnsi"/>
          <w:spacing w:val="1"/>
        </w:rPr>
        <w:t xml:space="preserve"> </w:t>
      </w:r>
      <w:r>
        <w:rPr>
          <w:rFonts w:asciiTheme="minorHAnsi" w:hAnsiTheme="minorHAnsi"/>
          <w:spacing w:val="-2"/>
        </w:rPr>
        <w:t>to</w:t>
      </w:r>
      <w:r>
        <w:rPr>
          <w:rFonts w:asciiTheme="minorHAnsi" w:hAnsiTheme="minorHAnsi"/>
          <w:spacing w:val="10"/>
        </w:rPr>
        <w:t xml:space="preserve"> </w:t>
      </w:r>
      <w:r>
        <w:rPr>
          <w:rFonts w:asciiTheme="minorHAnsi" w:hAnsiTheme="minorHAnsi"/>
          <w:spacing w:val="-2"/>
        </w:rPr>
        <w:t>dusk</w:t>
      </w:r>
      <w:r>
        <w:rPr>
          <w:rFonts w:asciiTheme="minorHAnsi" w:hAnsiTheme="minorHAnsi"/>
          <w:spacing w:val="3"/>
        </w:rPr>
        <w:t xml:space="preserve"> </w:t>
      </w:r>
      <w:r>
        <w:rPr>
          <w:rFonts w:asciiTheme="minorHAnsi" w:hAnsiTheme="minorHAnsi"/>
          <w:spacing w:val="-2"/>
        </w:rPr>
        <w:t>for</w:t>
      </w:r>
      <w:r>
        <w:rPr>
          <w:rFonts w:asciiTheme="minorHAnsi" w:hAnsiTheme="minorHAnsi"/>
        </w:rPr>
        <w:t xml:space="preserve"> </w:t>
      </w:r>
      <w:r>
        <w:rPr>
          <w:rFonts w:asciiTheme="minorHAnsi" w:hAnsiTheme="minorHAnsi"/>
          <w:spacing w:val="-2"/>
        </w:rPr>
        <w:t>the</w:t>
      </w:r>
      <w:r>
        <w:rPr>
          <w:rFonts w:asciiTheme="minorHAnsi" w:hAnsiTheme="minorHAnsi"/>
          <w:spacing w:val="41"/>
        </w:rPr>
        <w:t xml:space="preserve"> </w:t>
      </w:r>
      <w:r>
        <w:rPr>
          <w:rFonts w:asciiTheme="minorHAnsi" w:hAnsiTheme="minorHAnsi"/>
          <w:spacing w:val="-2"/>
        </w:rPr>
        <w:t>purpose</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20"/>
          <w:w w:val="101"/>
        </w:rPr>
        <w:t xml:space="preserve"> </w:t>
      </w:r>
      <w:r>
        <w:rPr>
          <w:rFonts w:asciiTheme="minorHAnsi" w:hAnsiTheme="minorHAnsi"/>
          <w:spacing w:val="-2"/>
        </w:rPr>
        <w:t>conducting</w:t>
      </w:r>
      <w:r>
        <w:rPr>
          <w:rFonts w:asciiTheme="minorHAnsi" w:hAnsiTheme="minorHAnsi"/>
          <w:spacing w:val="13"/>
        </w:rPr>
        <w:t xml:space="preserve"> </w:t>
      </w:r>
      <w:r>
        <w:rPr>
          <w:rFonts w:asciiTheme="minorHAnsi" w:hAnsiTheme="minorHAnsi"/>
          <w:spacing w:val="-2"/>
        </w:rPr>
        <w:t>tours</w:t>
      </w:r>
      <w:r>
        <w:rPr>
          <w:rFonts w:asciiTheme="minorHAnsi" w:hAnsiTheme="minorHAnsi"/>
          <w:spacing w:val="20"/>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Premises.</w:t>
      </w:r>
      <w:r>
        <w:rPr>
          <w:rFonts w:asciiTheme="minorHAnsi" w:hAnsiTheme="minorHAnsi"/>
          <w:spacing w:val="19"/>
        </w:rPr>
        <w:t xml:space="preserve"> </w:t>
      </w:r>
      <w:r>
        <w:rPr>
          <w:rFonts w:asciiTheme="minorHAnsi" w:hAnsiTheme="minorHAnsi"/>
          <w:spacing w:val="-2"/>
        </w:rPr>
        <w:t>While</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1"/>
          <w:w w:val="102"/>
        </w:rPr>
        <w:t xml:space="preserve"> </w:t>
      </w:r>
      <w:r>
        <w:rPr>
          <w:rFonts w:asciiTheme="minorHAnsi" w:hAnsiTheme="minorHAnsi"/>
          <w:spacing w:val="-2"/>
        </w:rPr>
        <w:t>Licence</w:t>
      </w:r>
      <w:r>
        <w:rPr>
          <w:rFonts w:asciiTheme="minorHAnsi" w:hAnsiTheme="minorHAnsi"/>
          <w:spacing w:val="27"/>
        </w:rPr>
        <w:t xml:space="preserve"> </w:t>
      </w:r>
      <w:r>
        <w:rPr>
          <w:rFonts w:asciiTheme="minorHAnsi" w:hAnsiTheme="minorHAnsi"/>
          <w:spacing w:val="-2"/>
        </w:rPr>
        <w:t>remains</w:t>
      </w:r>
      <w:r>
        <w:rPr>
          <w:rFonts w:asciiTheme="minorHAnsi" w:hAnsiTheme="minorHAnsi"/>
          <w:spacing w:val="27"/>
        </w:rPr>
        <w:t xml:space="preserve"> </w:t>
      </w:r>
      <w:r>
        <w:rPr>
          <w:rFonts w:asciiTheme="minorHAnsi" w:hAnsiTheme="minorHAnsi"/>
          <w:spacing w:val="-2"/>
        </w:rPr>
        <w:t>in</w:t>
      </w:r>
      <w:r>
        <w:rPr>
          <w:rFonts w:asciiTheme="minorHAnsi" w:hAnsiTheme="minorHAnsi"/>
          <w:spacing w:val="16"/>
        </w:rPr>
        <w:t xml:space="preserve"> </w:t>
      </w:r>
      <w:r>
        <w:rPr>
          <w:rFonts w:asciiTheme="minorHAnsi" w:hAnsiTheme="minorHAnsi"/>
          <w:spacing w:val="-2"/>
        </w:rPr>
        <w:t>force,</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Licensee</w:t>
      </w:r>
      <w:r>
        <w:rPr>
          <w:rFonts w:asciiTheme="minorHAnsi" w:hAnsiTheme="minorHAnsi"/>
          <w:spacing w:val="30"/>
        </w:rPr>
        <w:t xml:space="preserve"> </w:t>
      </w:r>
      <w:r>
        <w:rPr>
          <w:rFonts w:asciiTheme="minorHAnsi" w:hAnsiTheme="minorHAnsi"/>
          <w:spacing w:val="-2"/>
        </w:rPr>
        <w:t>has</w:t>
      </w:r>
      <w:r>
        <w:rPr>
          <w:rFonts w:asciiTheme="minorHAnsi" w:hAnsiTheme="minorHAnsi"/>
          <w:spacing w:val="16"/>
        </w:rPr>
        <w:t xml:space="preserve"> </w:t>
      </w:r>
      <w:r>
        <w:rPr>
          <w:rFonts w:asciiTheme="minorHAnsi" w:hAnsiTheme="minorHAnsi"/>
          <w:spacing w:val="-2"/>
        </w:rPr>
        <w:t>the</w:t>
      </w:r>
      <w:r>
        <w:rPr>
          <w:rFonts w:asciiTheme="minorHAnsi" w:hAnsiTheme="minorHAnsi"/>
        </w:rPr>
        <w:t xml:space="preserve"> exclusive</w:t>
      </w:r>
      <w:r>
        <w:rPr>
          <w:rFonts w:asciiTheme="minorHAnsi" w:hAnsiTheme="minorHAnsi"/>
          <w:spacing w:val="17"/>
          <w:w w:val="101"/>
        </w:rPr>
        <w:t xml:space="preserve"> </w:t>
      </w:r>
      <w:r>
        <w:rPr>
          <w:rFonts w:asciiTheme="minorHAnsi" w:hAnsiTheme="minorHAnsi"/>
        </w:rPr>
        <w:t>right to c</w:t>
      </w:r>
      <w:r>
        <w:rPr>
          <w:rFonts w:asciiTheme="minorHAnsi" w:hAnsiTheme="minorHAnsi"/>
          <w:spacing w:val="-1"/>
        </w:rPr>
        <w:t>onduct those tours.</w:t>
      </w:r>
    </w:p>
    <w:p w14:paraId="06648665" w14:textId="77777777" w:rsidR="000F72C1" w:rsidRDefault="0020793E">
      <w:pPr>
        <w:pStyle w:val="BodyText"/>
        <w:spacing w:before="195" w:line="179" w:lineRule="auto"/>
        <w:ind w:left="39"/>
        <w:rPr>
          <w:rFonts w:asciiTheme="minorHAnsi" w:hAnsiTheme="minorHAnsi"/>
          <w:sz w:val="24"/>
          <w:szCs w:val="24"/>
        </w:rPr>
      </w:pPr>
      <w:r>
        <w:rPr>
          <w:rFonts w:asciiTheme="minorHAnsi" w:hAnsiTheme="minorHAnsi"/>
          <w:b/>
          <w:bCs/>
          <w:color w:val="00558C"/>
          <w:spacing w:val="-3"/>
          <w:sz w:val="24"/>
          <w:szCs w:val="24"/>
        </w:rPr>
        <w:t>2.2.</w:t>
      </w:r>
      <w:r>
        <w:rPr>
          <w:rFonts w:asciiTheme="minorHAnsi" w:hAnsiTheme="minorHAnsi"/>
          <w:b/>
          <w:bCs/>
          <w:color w:val="00558C"/>
          <w:spacing w:val="1"/>
          <w:sz w:val="24"/>
          <w:szCs w:val="24"/>
        </w:rPr>
        <w:t xml:space="preserve">                </w:t>
      </w:r>
      <w:r>
        <w:rPr>
          <w:rFonts w:asciiTheme="minorHAnsi" w:hAnsiTheme="minorHAnsi"/>
          <w:b/>
          <w:bCs/>
          <w:color w:val="00558C"/>
          <w:spacing w:val="-3"/>
          <w:sz w:val="24"/>
          <w:szCs w:val="24"/>
        </w:rPr>
        <w:t>LICENCE</w:t>
      </w:r>
      <w:r>
        <w:rPr>
          <w:rFonts w:asciiTheme="minorHAnsi" w:hAnsiTheme="minorHAnsi"/>
          <w:b/>
          <w:bCs/>
          <w:color w:val="00558C"/>
          <w:spacing w:val="26"/>
          <w:sz w:val="24"/>
          <w:szCs w:val="24"/>
        </w:rPr>
        <w:t xml:space="preserve"> </w:t>
      </w:r>
      <w:r>
        <w:rPr>
          <w:rFonts w:asciiTheme="minorHAnsi" w:hAnsiTheme="minorHAnsi"/>
          <w:b/>
          <w:bCs/>
          <w:color w:val="00558C"/>
          <w:spacing w:val="-3"/>
          <w:sz w:val="24"/>
          <w:szCs w:val="24"/>
        </w:rPr>
        <w:t>FEE</w:t>
      </w:r>
    </w:p>
    <w:p w14:paraId="06648666" w14:textId="77777777" w:rsidR="000F72C1" w:rsidRDefault="0020793E">
      <w:pPr>
        <w:pStyle w:val="BodyText"/>
        <w:spacing w:before="164" w:line="227" w:lineRule="auto"/>
        <w:ind w:left="31" w:right="768" w:hanging="1"/>
        <w:jc w:val="both"/>
        <w:rPr>
          <w:rFonts w:asciiTheme="minorHAnsi" w:hAnsiTheme="minorHAnsi"/>
        </w:rPr>
      </w:pP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Licensee</w:t>
      </w:r>
      <w:r>
        <w:rPr>
          <w:rFonts w:asciiTheme="minorHAnsi" w:hAnsiTheme="minorHAnsi"/>
          <w:spacing w:val="27"/>
        </w:rPr>
        <w:t xml:space="preserve"> </w:t>
      </w:r>
      <w:r>
        <w:rPr>
          <w:rFonts w:asciiTheme="minorHAnsi" w:hAnsiTheme="minorHAnsi"/>
          <w:spacing w:val="-2"/>
        </w:rPr>
        <w:t>must</w:t>
      </w:r>
      <w:r>
        <w:rPr>
          <w:rFonts w:asciiTheme="minorHAnsi" w:hAnsiTheme="minorHAnsi"/>
          <w:spacing w:val="27"/>
          <w:w w:val="101"/>
        </w:rPr>
        <w:t xml:space="preserve"> </w:t>
      </w:r>
      <w:r>
        <w:rPr>
          <w:rFonts w:asciiTheme="minorHAnsi" w:hAnsiTheme="minorHAnsi"/>
          <w:spacing w:val="-2"/>
        </w:rPr>
        <w:t>pay</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as</w:t>
      </w:r>
      <w:r>
        <w:rPr>
          <w:rFonts w:asciiTheme="minorHAnsi" w:hAnsiTheme="minorHAnsi"/>
          <w:spacing w:val="20"/>
          <w:w w:val="101"/>
        </w:rPr>
        <w:t xml:space="preserve"> </w:t>
      </w:r>
      <w:r>
        <w:rPr>
          <w:rFonts w:asciiTheme="minorHAnsi" w:hAnsiTheme="minorHAnsi"/>
          <w:spacing w:val="-2"/>
        </w:rPr>
        <w:t>a</w:t>
      </w:r>
      <w:r>
        <w:rPr>
          <w:rFonts w:asciiTheme="minorHAnsi" w:hAnsiTheme="minorHAnsi"/>
          <w:spacing w:val="29"/>
        </w:rPr>
        <w:t xml:space="preserve"> </w:t>
      </w:r>
      <w:r>
        <w:rPr>
          <w:rFonts w:asciiTheme="minorHAnsi" w:hAnsiTheme="minorHAnsi"/>
          <w:spacing w:val="-2"/>
        </w:rPr>
        <w:t>li</w:t>
      </w:r>
      <w:r>
        <w:rPr>
          <w:rFonts w:asciiTheme="minorHAnsi" w:hAnsiTheme="minorHAnsi"/>
          <w:spacing w:val="-3"/>
        </w:rPr>
        <w:t>cence</w:t>
      </w:r>
      <w:r>
        <w:rPr>
          <w:rFonts w:asciiTheme="minorHAnsi" w:hAnsiTheme="minorHAnsi"/>
          <w:spacing w:val="15"/>
        </w:rPr>
        <w:t xml:space="preserve"> </w:t>
      </w:r>
      <w:r>
        <w:rPr>
          <w:rFonts w:asciiTheme="minorHAnsi" w:hAnsiTheme="minorHAnsi"/>
          <w:spacing w:val="-3"/>
        </w:rPr>
        <w:t>fee</w:t>
      </w:r>
      <w:r>
        <w:rPr>
          <w:rFonts w:asciiTheme="minorHAnsi" w:hAnsiTheme="minorHAnsi"/>
          <w:spacing w:val="16"/>
          <w:w w:val="101"/>
        </w:rPr>
        <w:t xml:space="preserve"> </w:t>
      </w:r>
      <w:r>
        <w:rPr>
          <w:rFonts w:asciiTheme="minorHAnsi" w:hAnsiTheme="minorHAnsi"/>
          <w:spacing w:val="-3"/>
        </w:rPr>
        <w:t>the</w:t>
      </w:r>
      <w:r>
        <w:rPr>
          <w:rFonts w:asciiTheme="minorHAnsi" w:hAnsiTheme="minorHAnsi"/>
          <w:spacing w:val="22"/>
        </w:rPr>
        <w:t xml:space="preserve"> </w:t>
      </w:r>
      <w:r>
        <w:rPr>
          <w:rFonts w:asciiTheme="minorHAnsi" w:hAnsiTheme="minorHAnsi"/>
          <w:spacing w:val="-3"/>
        </w:rPr>
        <w:t>sum</w:t>
      </w:r>
      <w:r>
        <w:rPr>
          <w:rFonts w:asciiTheme="minorHAnsi" w:hAnsiTheme="minorHAnsi"/>
          <w:spacing w:val="21"/>
        </w:rPr>
        <w:t xml:space="preserve"> </w:t>
      </w:r>
      <w:r>
        <w:rPr>
          <w:rFonts w:asciiTheme="minorHAnsi" w:hAnsiTheme="minorHAnsi"/>
          <w:spacing w:val="-3"/>
        </w:rPr>
        <w:t>of</w:t>
      </w:r>
      <w:r>
        <w:rPr>
          <w:rFonts w:asciiTheme="minorHAnsi" w:hAnsiTheme="minorHAnsi"/>
          <w:spacing w:val="18"/>
          <w:w w:val="101"/>
        </w:rPr>
        <w:t xml:space="preserve"> </w:t>
      </w:r>
      <w:r>
        <w:rPr>
          <w:rFonts w:asciiTheme="minorHAnsi" w:hAnsiTheme="minorHAnsi"/>
          <w:spacing w:val="-3"/>
        </w:rPr>
        <w:t>$XX.00</w:t>
      </w:r>
      <w:r>
        <w:rPr>
          <w:rFonts w:asciiTheme="minorHAnsi" w:hAnsiTheme="minorHAnsi"/>
          <w:spacing w:val="30"/>
        </w:rPr>
        <w:t xml:space="preserve"> </w:t>
      </w:r>
      <w:r>
        <w:rPr>
          <w:rFonts w:asciiTheme="minorHAnsi" w:hAnsiTheme="minorHAnsi"/>
          <w:spacing w:val="-3"/>
        </w:rPr>
        <w:t>per</w:t>
      </w:r>
      <w:r>
        <w:rPr>
          <w:rFonts w:asciiTheme="minorHAnsi" w:hAnsiTheme="minorHAnsi"/>
          <w:spacing w:val="20"/>
        </w:rPr>
        <w:t xml:space="preserve"> </w:t>
      </w:r>
      <w:r>
        <w:rPr>
          <w:rFonts w:asciiTheme="minorHAnsi" w:hAnsiTheme="minorHAnsi"/>
          <w:spacing w:val="-3"/>
        </w:rPr>
        <w:t>annum</w:t>
      </w:r>
      <w:r>
        <w:rPr>
          <w:rFonts w:asciiTheme="minorHAnsi" w:hAnsiTheme="minorHAnsi"/>
          <w:spacing w:val="21"/>
          <w:w w:val="101"/>
        </w:rPr>
        <w:t xml:space="preserve"> </w:t>
      </w:r>
      <w:r>
        <w:rPr>
          <w:rFonts w:asciiTheme="minorHAnsi" w:hAnsiTheme="minorHAnsi"/>
          <w:spacing w:val="-3"/>
        </w:rPr>
        <w:t>on</w:t>
      </w:r>
      <w:r>
        <w:rPr>
          <w:rFonts w:asciiTheme="minorHAnsi" w:hAnsiTheme="minorHAnsi"/>
          <w:spacing w:val="15"/>
          <w:w w:val="101"/>
        </w:rPr>
        <w:t xml:space="preserve"> </w:t>
      </w:r>
      <w:r>
        <w:rPr>
          <w:rFonts w:asciiTheme="minorHAnsi" w:hAnsiTheme="minorHAnsi"/>
          <w:spacing w:val="-3"/>
        </w:rPr>
        <w:t>the</w:t>
      </w:r>
      <w:r>
        <w:rPr>
          <w:rFonts w:asciiTheme="minorHAnsi" w:hAnsiTheme="minorHAnsi"/>
          <w:spacing w:val="23"/>
          <w:w w:val="101"/>
        </w:rPr>
        <w:t xml:space="preserve"> </w:t>
      </w:r>
      <w:r>
        <w:rPr>
          <w:rFonts w:asciiTheme="minorHAnsi" w:hAnsiTheme="minorHAnsi"/>
          <w:spacing w:val="-3"/>
        </w:rPr>
        <w:t>Commencing</w:t>
      </w:r>
      <w:r>
        <w:rPr>
          <w:rFonts w:asciiTheme="minorHAnsi" w:hAnsiTheme="minorHAnsi"/>
          <w:spacing w:val="28"/>
        </w:rPr>
        <w:t xml:space="preserve"> </w:t>
      </w:r>
      <w:r>
        <w:rPr>
          <w:rFonts w:asciiTheme="minorHAnsi" w:hAnsiTheme="minorHAnsi"/>
          <w:spacing w:val="-3"/>
        </w:rPr>
        <w:t>Date</w:t>
      </w:r>
      <w:r>
        <w:rPr>
          <w:rFonts w:asciiTheme="minorHAnsi" w:hAnsiTheme="minorHAnsi"/>
          <w:spacing w:val="23"/>
        </w:rPr>
        <w:t xml:space="preserve"> </w:t>
      </w:r>
      <w:r>
        <w:rPr>
          <w:rFonts w:asciiTheme="minorHAnsi" w:hAnsiTheme="minorHAnsi"/>
          <w:spacing w:val="-3"/>
        </w:rPr>
        <w:t>and</w:t>
      </w:r>
      <w:r>
        <w:rPr>
          <w:rFonts w:asciiTheme="minorHAnsi" w:hAnsiTheme="minorHAnsi"/>
        </w:rPr>
        <w:t xml:space="preserve"> </w:t>
      </w:r>
      <w:r>
        <w:rPr>
          <w:rFonts w:asciiTheme="minorHAnsi" w:hAnsiTheme="minorHAnsi"/>
          <w:spacing w:val="-1"/>
        </w:rPr>
        <w:t>thereafter on each anniversary of the Commencing</w:t>
      </w:r>
      <w:r>
        <w:rPr>
          <w:rFonts w:asciiTheme="minorHAnsi" w:hAnsiTheme="minorHAnsi"/>
          <w:spacing w:val="13"/>
          <w:w w:val="101"/>
        </w:rPr>
        <w:t xml:space="preserve"> </w:t>
      </w:r>
      <w:r>
        <w:rPr>
          <w:rFonts w:asciiTheme="minorHAnsi" w:hAnsiTheme="minorHAnsi"/>
          <w:spacing w:val="-1"/>
        </w:rPr>
        <w:t>Date</w:t>
      </w:r>
      <w:r>
        <w:rPr>
          <w:rFonts w:asciiTheme="minorHAnsi" w:hAnsiTheme="minorHAnsi"/>
          <w:spacing w:val="9"/>
        </w:rPr>
        <w:t xml:space="preserve"> </w:t>
      </w:r>
      <w:r>
        <w:rPr>
          <w:rFonts w:asciiTheme="minorHAnsi" w:hAnsiTheme="minorHAnsi"/>
          <w:spacing w:val="-1"/>
        </w:rPr>
        <w:t>during the Term. The</w:t>
      </w:r>
      <w:r>
        <w:rPr>
          <w:rFonts w:asciiTheme="minorHAnsi" w:hAnsiTheme="minorHAnsi"/>
          <w:spacing w:val="17"/>
          <w:w w:val="101"/>
        </w:rPr>
        <w:t xml:space="preserve"> </w:t>
      </w:r>
      <w:r>
        <w:rPr>
          <w:rFonts w:asciiTheme="minorHAnsi" w:hAnsiTheme="minorHAnsi"/>
          <w:spacing w:val="-1"/>
        </w:rPr>
        <w:t>License</w:t>
      </w:r>
      <w:r>
        <w:rPr>
          <w:rFonts w:asciiTheme="minorHAnsi" w:hAnsiTheme="minorHAnsi"/>
          <w:spacing w:val="-2"/>
        </w:rPr>
        <w:t>e</w:t>
      </w:r>
      <w:r>
        <w:rPr>
          <w:rFonts w:asciiTheme="minorHAnsi" w:hAnsiTheme="minorHAnsi"/>
          <w:spacing w:val="12"/>
          <w:w w:val="101"/>
        </w:rPr>
        <w:t xml:space="preserve"> </w:t>
      </w:r>
      <w:r>
        <w:rPr>
          <w:rFonts w:asciiTheme="minorHAnsi" w:hAnsiTheme="minorHAnsi"/>
          <w:spacing w:val="-2"/>
        </w:rPr>
        <w:t>may</w:t>
      </w:r>
      <w:r>
        <w:rPr>
          <w:rFonts w:asciiTheme="minorHAnsi" w:hAnsiTheme="minorHAnsi"/>
          <w:spacing w:val="9"/>
        </w:rPr>
        <w:t xml:space="preserve"> </w:t>
      </w:r>
      <w:r>
        <w:rPr>
          <w:rFonts w:asciiTheme="minorHAnsi" w:hAnsiTheme="minorHAnsi"/>
          <w:spacing w:val="-2"/>
        </w:rPr>
        <w:t>at</w:t>
      </w:r>
      <w:r>
        <w:rPr>
          <w:rFonts w:asciiTheme="minorHAnsi" w:hAnsiTheme="minorHAnsi"/>
          <w:spacing w:val="8"/>
        </w:rPr>
        <w:t xml:space="preserve"> </w:t>
      </w:r>
      <w:r>
        <w:rPr>
          <w:rFonts w:asciiTheme="minorHAnsi" w:hAnsiTheme="minorHAnsi"/>
          <w:spacing w:val="-2"/>
        </w:rPr>
        <w:t>any</w:t>
      </w:r>
      <w:r>
        <w:rPr>
          <w:rFonts w:asciiTheme="minorHAnsi" w:hAnsiTheme="minorHAnsi"/>
          <w:spacing w:val="3"/>
        </w:rPr>
        <w:t xml:space="preserve"> </w:t>
      </w:r>
      <w:r>
        <w:rPr>
          <w:rFonts w:asciiTheme="minorHAnsi" w:hAnsiTheme="minorHAnsi"/>
          <w:spacing w:val="-2"/>
        </w:rPr>
        <w:t>time</w:t>
      </w:r>
      <w:r>
        <w:rPr>
          <w:rFonts w:asciiTheme="minorHAnsi" w:hAnsiTheme="minorHAnsi"/>
          <w:spacing w:val="15"/>
          <w:w w:val="101"/>
        </w:rPr>
        <w:t xml:space="preserve"> </w:t>
      </w:r>
      <w:r>
        <w:rPr>
          <w:rFonts w:asciiTheme="minorHAnsi" w:hAnsiTheme="minorHAnsi"/>
          <w:spacing w:val="-2"/>
        </w:rPr>
        <w:t>pay to</w:t>
      </w:r>
      <w:r>
        <w:rPr>
          <w:rFonts w:asciiTheme="minorHAnsi" w:hAnsiTheme="minorHAnsi"/>
          <w:spacing w:val="2"/>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Licensor all of the</w:t>
      </w:r>
      <w:r>
        <w:rPr>
          <w:rFonts w:asciiTheme="minorHAnsi" w:hAnsiTheme="minorHAnsi"/>
          <w:spacing w:val="27"/>
        </w:rPr>
        <w:t xml:space="preserve"> </w:t>
      </w:r>
      <w:r>
        <w:rPr>
          <w:rFonts w:asciiTheme="minorHAnsi" w:hAnsiTheme="minorHAnsi"/>
          <w:spacing w:val="-1"/>
        </w:rPr>
        <w:t>licence fee</w:t>
      </w:r>
      <w:r>
        <w:rPr>
          <w:rFonts w:asciiTheme="minorHAnsi" w:hAnsiTheme="minorHAnsi"/>
          <w:spacing w:val="17"/>
          <w:w w:val="101"/>
        </w:rPr>
        <w:t xml:space="preserve"> </w:t>
      </w:r>
      <w:r>
        <w:rPr>
          <w:rFonts w:asciiTheme="minorHAnsi" w:hAnsiTheme="minorHAnsi"/>
          <w:spacing w:val="-1"/>
        </w:rPr>
        <w:t>payable for the</w:t>
      </w:r>
      <w:r>
        <w:rPr>
          <w:rFonts w:asciiTheme="minorHAnsi" w:hAnsiTheme="minorHAnsi"/>
          <w:spacing w:val="17"/>
          <w:w w:val="101"/>
        </w:rPr>
        <w:t xml:space="preserve"> </w:t>
      </w:r>
      <w:r>
        <w:rPr>
          <w:rFonts w:asciiTheme="minorHAnsi" w:hAnsiTheme="minorHAnsi"/>
          <w:spacing w:val="-1"/>
        </w:rPr>
        <w:t>balance of the Term.</w:t>
      </w:r>
    </w:p>
    <w:p w14:paraId="06648667" w14:textId="77777777" w:rsidR="000F72C1" w:rsidRDefault="0020793E">
      <w:pPr>
        <w:pStyle w:val="BodyText"/>
        <w:spacing w:before="195" w:line="179" w:lineRule="auto"/>
        <w:ind w:left="39"/>
        <w:rPr>
          <w:rFonts w:asciiTheme="minorHAnsi" w:hAnsiTheme="minorHAnsi"/>
          <w:sz w:val="24"/>
          <w:szCs w:val="24"/>
        </w:rPr>
      </w:pPr>
      <w:r>
        <w:rPr>
          <w:rFonts w:asciiTheme="minorHAnsi" w:hAnsiTheme="minorHAnsi"/>
          <w:b/>
          <w:bCs/>
          <w:color w:val="00558C"/>
          <w:spacing w:val="-4"/>
          <w:sz w:val="24"/>
          <w:szCs w:val="24"/>
        </w:rPr>
        <w:t>2.3.</w:t>
      </w:r>
      <w:r>
        <w:rPr>
          <w:rFonts w:asciiTheme="minorHAnsi" w:hAnsiTheme="minorHAnsi"/>
          <w:b/>
          <w:bCs/>
          <w:color w:val="00558C"/>
          <w:spacing w:val="2"/>
          <w:sz w:val="24"/>
          <w:szCs w:val="24"/>
        </w:rPr>
        <w:t xml:space="preserve">                </w:t>
      </w:r>
      <w:r>
        <w:rPr>
          <w:rFonts w:asciiTheme="minorHAnsi" w:hAnsiTheme="minorHAnsi"/>
          <w:b/>
          <w:bCs/>
          <w:color w:val="00558C"/>
          <w:spacing w:val="-4"/>
          <w:sz w:val="24"/>
          <w:szCs w:val="24"/>
        </w:rPr>
        <w:t>NO</w:t>
      </w:r>
      <w:r>
        <w:rPr>
          <w:rFonts w:asciiTheme="minorHAnsi" w:hAnsiTheme="minorHAnsi"/>
          <w:b/>
          <w:bCs/>
          <w:color w:val="00558C"/>
          <w:spacing w:val="19"/>
          <w:w w:val="101"/>
          <w:sz w:val="24"/>
          <w:szCs w:val="24"/>
        </w:rPr>
        <w:t xml:space="preserve"> </w:t>
      </w:r>
      <w:r>
        <w:rPr>
          <w:rFonts w:asciiTheme="minorHAnsi" w:hAnsiTheme="minorHAnsi"/>
          <w:b/>
          <w:bCs/>
          <w:color w:val="00558C"/>
          <w:spacing w:val="-4"/>
          <w:sz w:val="24"/>
          <w:szCs w:val="24"/>
        </w:rPr>
        <w:t>LICENCE</w:t>
      </w:r>
      <w:r>
        <w:rPr>
          <w:rFonts w:asciiTheme="minorHAnsi" w:hAnsiTheme="minorHAnsi"/>
          <w:b/>
          <w:bCs/>
          <w:color w:val="00558C"/>
          <w:spacing w:val="18"/>
          <w:sz w:val="24"/>
          <w:szCs w:val="24"/>
        </w:rPr>
        <w:t xml:space="preserve"> </w:t>
      </w:r>
      <w:r>
        <w:rPr>
          <w:rFonts w:asciiTheme="minorHAnsi" w:hAnsiTheme="minorHAnsi"/>
          <w:b/>
          <w:bCs/>
          <w:color w:val="00558C"/>
          <w:spacing w:val="-4"/>
          <w:sz w:val="24"/>
          <w:szCs w:val="24"/>
        </w:rPr>
        <w:t>FEE</w:t>
      </w:r>
      <w:r>
        <w:rPr>
          <w:rFonts w:asciiTheme="minorHAnsi" w:hAnsiTheme="minorHAnsi"/>
          <w:b/>
          <w:bCs/>
          <w:color w:val="00558C"/>
          <w:spacing w:val="18"/>
          <w:sz w:val="24"/>
          <w:szCs w:val="24"/>
        </w:rPr>
        <w:t xml:space="preserve"> </w:t>
      </w:r>
      <w:r>
        <w:rPr>
          <w:rFonts w:asciiTheme="minorHAnsi" w:hAnsiTheme="minorHAnsi"/>
          <w:b/>
          <w:bCs/>
          <w:color w:val="00558C"/>
          <w:spacing w:val="-4"/>
          <w:sz w:val="24"/>
          <w:szCs w:val="24"/>
        </w:rPr>
        <w:t>REVIEW</w:t>
      </w:r>
    </w:p>
    <w:p w14:paraId="06648668" w14:textId="77777777" w:rsidR="000F72C1" w:rsidRDefault="0020793E">
      <w:pPr>
        <w:pStyle w:val="BodyText"/>
        <w:spacing w:before="178" w:line="188" w:lineRule="auto"/>
        <w:ind w:left="30"/>
        <w:rPr>
          <w:rFonts w:asciiTheme="minorHAnsi" w:hAnsiTheme="minorHAnsi"/>
        </w:rPr>
      </w:pP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licence fee</w:t>
      </w:r>
      <w:r>
        <w:rPr>
          <w:rFonts w:asciiTheme="minorHAnsi" w:hAnsiTheme="minorHAnsi"/>
          <w:spacing w:val="15"/>
          <w:w w:val="101"/>
        </w:rPr>
        <w:t xml:space="preserve"> </w:t>
      </w:r>
      <w:r>
        <w:rPr>
          <w:rFonts w:asciiTheme="minorHAnsi" w:hAnsiTheme="minorHAnsi"/>
          <w:spacing w:val="-1"/>
        </w:rPr>
        <w:t>is</w:t>
      </w:r>
      <w:r>
        <w:rPr>
          <w:rFonts w:asciiTheme="minorHAnsi" w:hAnsiTheme="minorHAnsi"/>
          <w:spacing w:val="15"/>
        </w:rPr>
        <w:t xml:space="preserve"> </w:t>
      </w:r>
      <w:r>
        <w:rPr>
          <w:rFonts w:asciiTheme="minorHAnsi" w:hAnsiTheme="minorHAnsi"/>
          <w:spacing w:val="-1"/>
        </w:rPr>
        <w:t>not subject to</w:t>
      </w:r>
      <w:r>
        <w:rPr>
          <w:rFonts w:asciiTheme="minorHAnsi" w:hAnsiTheme="minorHAnsi"/>
          <w:spacing w:val="18"/>
        </w:rPr>
        <w:t xml:space="preserve"> </w:t>
      </w:r>
      <w:r>
        <w:rPr>
          <w:rFonts w:asciiTheme="minorHAnsi" w:hAnsiTheme="minorHAnsi"/>
          <w:spacing w:val="-1"/>
        </w:rPr>
        <w:t>review</w:t>
      </w:r>
      <w:r>
        <w:rPr>
          <w:rFonts w:asciiTheme="minorHAnsi" w:hAnsiTheme="minorHAnsi"/>
          <w:spacing w:val="11"/>
        </w:rPr>
        <w:t xml:space="preserve"> </w:t>
      </w:r>
      <w:r>
        <w:rPr>
          <w:rFonts w:asciiTheme="minorHAnsi" w:hAnsiTheme="minorHAnsi"/>
          <w:spacing w:val="-1"/>
        </w:rPr>
        <w:t xml:space="preserve">during </w:t>
      </w:r>
      <w:r>
        <w:rPr>
          <w:rFonts w:asciiTheme="minorHAnsi" w:hAnsiTheme="minorHAnsi"/>
          <w:spacing w:val="-2"/>
        </w:rPr>
        <w:t>the Term or any</w:t>
      </w:r>
      <w:r>
        <w:rPr>
          <w:rFonts w:asciiTheme="minorHAnsi" w:hAnsiTheme="minorHAnsi"/>
          <w:spacing w:val="16"/>
          <w:w w:val="101"/>
        </w:rPr>
        <w:t xml:space="preserve"> </w:t>
      </w:r>
      <w:r>
        <w:rPr>
          <w:rFonts w:asciiTheme="minorHAnsi" w:hAnsiTheme="minorHAnsi"/>
          <w:spacing w:val="-2"/>
        </w:rPr>
        <w:t>renewal</w:t>
      </w:r>
      <w:r>
        <w:rPr>
          <w:rFonts w:asciiTheme="minorHAnsi" w:hAnsiTheme="minorHAnsi"/>
          <w:spacing w:val="7"/>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3"/>
        </w:rPr>
        <w:t xml:space="preserve"> </w:t>
      </w:r>
      <w:r>
        <w:rPr>
          <w:rFonts w:asciiTheme="minorHAnsi" w:hAnsiTheme="minorHAnsi"/>
          <w:spacing w:val="-2"/>
        </w:rPr>
        <w:t>Term.</w:t>
      </w:r>
    </w:p>
    <w:p w14:paraId="06648669" w14:textId="77777777" w:rsidR="000F72C1" w:rsidRDefault="0020793E">
      <w:pPr>
        <w:pStyle w:val="BodyText"/>
        <w:spacing w:before="194" w:line="179" w:lineRule="auto"/>
        <w:ind w:left="39"/>
        <w:rPr>
          <w:rFonts w:asciiTheme="minorHAnsi" w:hAnsiTheme="minorHAnsi"/>
          <w:sz w:val="24"/>
          <w:szCs w:val="24"/>
        </w:rPr>
      </w:pPr>
      <w:r>
        <w:rPr>
          <w:rFonts w:asciiTheme="minorHAnsi" w:hAnsiTheme="minorHAnsi"/>
          <w:b/>
          <w:bCs/>
          <w:color w:val="00558C"/>
          <w:spacing w:val="-2"/>
          <w:sz w:val="24"/>
          <w:szCs w:val="24"/>
        </w:rPr>
        <w:t>2.4.</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NO TENANCY</w:t>
      </w:r>
    </w:p>
    <w:p w14:paraId="0664866A" w14:textId="77777777" w:rsidR="000F72C1" w:rsidRDefault="0020793E">
      <w:pPr>
        <w:pStyle w:val="BodyText"/>
        <w:spacing w:before="178" w:line="214" w:lineRule="auto"/>
        <w:ind w:left="47" w:right="771" w:hanging="17"/>
        <w:rPr>
          <w:rFonts w:asciiTheme="minorHAnsi" w:hAnsiTheme="minorHAnsi"/>
        </w:rPr>
      </w:pPr>
      <w:r>
        <w:rPr>
          <w:rFonts w:asciiTheme="minorHAnsi" w:hAnsiTheme="minorHAnsi"/>
          <w:spacing w:val="-1"/>
        </w:rPr>
        <w:t>The grant of the</w:t>
      </w:r>
      <w:r>
        <w:rPr>
          <w:rFonts w:asciiTheme="minorHAnsi" w:hAnsiTheme="minorHAnsi"/>
          <w:spacing w:val="17"/>
          <w:w w:val="101"/>
        </w:rPr>
        <w:t xml:space="preserve"> </w:t>
      </w:r>
      <w:r>
        <w:rPr>
          <w:rFonts w:asciiTheme="minorHAnsi" w:hAnsiTheme="minorHAnsi"/>
          <w:spacing w:val="-1"/>
        </w:rPr>
        <w:t>Licence</w:t>
      </w:r>
      <w:r>
        <w:rPr>
          <w:rFonts w:asciiTheme="minorHAnsi" w:hAnsiTheme="minorHAnsi"/>
          <w:spacing w:val="11"/>
        </w:rPr>
        <w:t xml:space="preserve"> </w:t>
      </w:r>
      <w:r>
        <w:rPr>
          <w:rFonts w:asciiTheme="minorHAnsi" w:hAnsiTheme="minorHAnsi"/>
          <w:spacing w:val="-1"/>
        </w:rPr>
        <w:t>does</w:t>
      </w:r>
      <w:r>
        <w:rPr>
          <w:rFonts w:asciiTheme="minorHAnsi" w:hAnsiTheme="minorHAnsi"/>
          <w:spacing w:val="18"/>
        </w:rPr>
        <w:t xml:space="preserve"> </w:t>
      </w:r>
      <w:r>
        <w:rPr>
          <w:rFonts w:asciiTheme="minorHAnsi" w:hAnsiTheme="minorHAnsi"/>
          <w:spacing w:val="-1"/>
        </w:rPr>
        <w:t>not crea</w:t>
      </w:r>
      <w:r>
        <w:rPr>
          <w:rFonts w:asciiTheme="minorHAnsi" w:hAnsiTheme="minorHAnsi"/>
          <w:spacing w:val="-2"/>
        </w:rPr>
        <w:t>te or confer</w:t>
      </w:r>
      <w:r>
        <w:rPr>
          <w:rFonts w:asciiTheme="minorHAnsi" w:hAnsiTheme="minorHAnsi"/>
          <w:spacing w:val="13"/>
          <w:w w:val="101"/>
        </w:rPr>
        <w:t xml:space="preserve"> </w:t>
      </w:r>
      <w:r>
        <w:rPr>
          <w:rFonts w:asciiTheme="minorHAnsi" w:hAnsiTheme="minorHAnsi"/>
          <w:spacing w:val="-2"/>
        </w:rPr>
        <w:t>upon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8"/>
        </w:rPr>
        <w:t xml:space="preserve"> </w:t>
      </w:r>
      <w:r>
        <w:rPr>
          <w:rFonts w:asciiTheme="minorHAnsi" w:hAnsiTheme="minorHAnsi"/>
          <w:spacing w:val="-2"/>
        </w:rPr>
        <w:t>any</w:t>
      </w:r>
      <w:r>
        <w:rPr>
          <w:rFonts w:asciiTheme="minorHAnsi" w:hAnsiTheme="minorHAnsi"/>
          <w:spacing w:val="3"/>
        </w:rPr>
        <w:t xml:space="preserve"> </w:t>
      </w:r>
      <w:r>
        <w:rPr>
          <w:rFonts w:asciiTheme="minorHAnsi" w:hAnsiTheme="minorHAnsi"/>
          <w:spacing w:val="-2"/>
        </w:rPr>
        <w:t>tenancy</w:t>
      </w:r>
      <w:r>
        <w:rPr>
          <w:rFonts w:asciiTheme="minorHAnsi" w:hAnsiTheme="minorHAnsi"/>
          <w:spacing w:val="8"/>
        </w:rPr>
        <w:t xml:space="preserve"> </w:t>
      </w:r>
      <w:r>
        <w:rPr>
          <w:rFonts w:asciiTheme="minorHAnsi" w:hAnsiTheme="minorHAnsi"/>
          <w:spacing w:val="-2"/>
        </w:rPr>
        <w:t>or</w:t>
      </w:r>
      <w:r>
        <w:rPr>
          <w:rFonts w:asciiTheme="minorHAnsi" w:hAnsiTheme="minorHAnsi"/>
          <w:spacing w:val="6"/>
        </w:rPr>
        <w:t xml:space="preserve"> </w:t>
      </w:r>
      <w:r>
        <w:rPr>
          <w:rFonts w:asciiTheme="minorHAnsi" w:hAnsiTheme="minorHAnsi"/>
          <w:spacing w:val="-2"/>
        </w:rPr>
        <w:t>other</w:t>
      </w:r>
      <w:r>
        <w:rPr>
          <w:rFonts w:asciiTheme="minorHAnsi" w:hAnsiTheme="minorHAnsi"/>
          <w:spacing w:val="8"/>
        </w:rPr>
        <w:t xml:space="preserve"> </w:t>
      </w:r>
      <w:r>
        <w:rPr>
          <w:rFonts w:asciiTheme="minorHAnsi" w:hAnsiTheme="minorHAnsi"/>
          <w:spacing w:val="-2"/>
        </w:rPr>
        <w:t>estate</w:t>
      </w:r>
      <w:r>
        <w:rPr>
          <w:rFonts w:asciiTheme="minorHAnsi" w:hAnsiTheme="minorHAnsi"/>
          <w:spacing w:val="6"/>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interest</w:t>
      </w:r>
      <w:r>
        <w:rPr>
          <w:rFonts w:asciiTheme="minorHAnsi" w:hAnsiTheme="minorHAnsi"/>
          <w:spacing w:val="13"/>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4"/>
        </w:rPr>
        <w:t>Land.</w:t>
      </w:r>
    </w:p>
    <w:p w14:paraId="0664866B" w14:textId="77777777" w:rsidR="000F72C1" w:rsidRDefault="0020793E">
      <w:pPr>
        <w:pStyle w:val="BodyText"/>
        <w:spacing w:before="193" w:line="179" w:lineRule="auto"/>
        <w:ind w:left="39"/>
        <w:rPr>
          <w:rFonts w:asciiTheme="minorHAnsi" w:hAnsiTheme="minorHAnsi"/>
          <w:sz w:val="24"/>
          <w:szCs w:val="24"/>
        </w:rPr>
      </w:pPr>
      <w:r>
        <w:rPr>
          <w:rFonts w:asciiTheme="minorHAnsi" w:hAnsiTheme="minorHAnsi"/>
          <w:b/>
          <w:bCs/>
          <w:color w:val="00558C"/>
          <w:spacing w:val="-1"/>
          <w:sz w:val="24"/>
          <w:szCs w:val="24"/>
        </w:rPr>
        <w:t>2.5.                LICENSOR</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MAY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RECOVER COSTS</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F</w:t>
      </w:r>
      <w:r>
        <w:rPr>
          <w:rFonts w:asciiTheme="minorHAnsi" w:hAnsiTheme="minorHAnsi"/>
          <w:b/>
          <w:bCs/>
          <w:color w:val="00558C"/>
          <w:spacing w:val="-2"/>
          <w:sz w:val="24"/>
          <w:szCs w:val="24"/>
        </w:rPr>
        <w:t>ROM</w:t>
      </w:r>
      <w:r>
        <w:rPr>
          <w:rFonts w:asciiTheme="minorHAnsi" w:hAnsiTheme="minorHAnsi"/>
          <w:b/>
          <w:bCs/>
          <w:color w:val="00558C"/>
          <w:spacing w:val="16"/>
          <w:w w:val="101"/>
          <w:sz w:val="24"/>
          <w:szCs w:val="24"/>
        </w:rPr>
        <w:t xml:space="preserve"> </w:t>
      </w:r>
      <w:r>
        <w:rPr>
          <w:rFonts w:asciiTheme="minorHAnsi" w:hAnsiTheme="minorHAnsi"/>
          <w:b/>
          <w:bCs/>
          <w:color w:val="00558C"/>
          <w:spacing w:val="-2"/>
          <w:sz w:val="24"/>
          <w:szCs w:val="24"/>
        </w:rPr>
        <w:t>LICENSEE</w:t>
      </w:r>
    </w:p>
    <w:p w14:paraId="0664866C" w14:textId="77777777" w:rsidR="000F72C1" w:rsidRDefault="0020793E">
      <w:pPr>
        <w:pStyle w:val="BodyText"/>
        <w:spacing w:before="178" w:line="214" w:lineRule="auto"/>
        <w:ind w:left="604" w:right="768" w:hanging="8"/>
        <w:rPr>
          <w:rFonts w:asciiTheme="minorHAnsi" w:hAnsiTheme="minorHAnsi"/>
        </w:rPr>
      </w:pPr>
      <w:r>
        <w:rPr>
          <w:rFonts w:asciiTheme="minorHAnsi" w:hAnsiTheme="minorHAnsi"/>
          <w:spacing w:val="-1"/>
        </w:rPr>
        <w:t>The</w:t>
      </w:r>
      <w:r>
        <w:rPr>
          <w:rFonts w:asciiTheme="minorHAnsi" w:hAnsiTheme="minorHAnsi"/>
          <w:spacing w:val="27"/>
        </w:rPr>
        <w:t xml:space="preserve"> </w:t>
      </w:r>
      <w:r>
        <w:rPr>
          <w:rFonts w:asciiTheme="minorHAnsi" w:hAnsiTheme="minorHAnsi"/>
          <w:spacing w:val="-1"/>
        </w:rPr>
        <w:t>Licensor</w:t>
      </w:r>
      <w:r>
        <w:rPr>
          <w:rFonts w:asciiTheme="minorHAnsi" w:hAnsiTheme="minorHAnsi"/>
          <w:spacing w:val="21"/>
          <w:w w:val="101"/>
        </w:rPr>
        <w:t xml:space="preserve"> </w:t>
      </w:r>
      <w:r>
        <w:rPr>
          <w:rFonts w:asciiTheme="minorHAnsi" w:hAnsiTheme="minorHAnsi"/>
          <w:spacing w:val="-1"/>
        </w:rPr>
        <w:t>may</w:t>
      </w:r>
      <w:r>
        <w:rPr>
          <w:rFonts w:asciiTheme="minorHAnsi" w:hAnsiTheme="minorHAnsi"/>
          <w:spacing w:val="23"/>
        </w:rPr>
        <w:t xml:space="preserve"> </w:t>
      </w:r>
      <w:r>
        <w:rPr>
          <w:rFonts w:asciiTheme="minorHAnsi" w:hAnsiTheme="minorHAnsi"/>
          <w:spacing w:val="-1"/>
        </w:rPr>
        <w:t>recover</w:t>
      </w:r>
      <w:r>
        <w:rPr>
          <w:rFonts w:asciiTheme="minorHAnsi" w:hAnsiTheme="minorHAnsi"/>
          <w:spacing w:val="11"/>
        </w:rPr>
        <w:t xml:space="preserve"> </w:t>
      </w:r>
      <w:r>
        <w:rPr>
          <w:rFonts w:asciiTheme="minorHAnsi" w:hAnsiTheme="minorHAnsi"/>
          <w:spacing w:val="-1"/>
        </w:rPr>
        <w:t>from the</w:t>
      </w:r>
      <w:r>
        <w:rPr>
          <w:rFonts w:asciiTheme="minorHAnsi" w:hAnsiTheme="minorHAnsi"/>
          <w:spacing w:val="25"/>
        </w:rPr>
        <w:t xml:space="preserve"> </w:t>
      </w:r>
      <w:r>
        <w:rPr>
          <w:rFonts w:asciiTheme="minorHAnsi" w:hAnsiTheme="minorHAnsi"/>
          <w:spacing w:val="-1"/>
        </w:rPr>
        <w:t>Licensee the following</w:t>
      </w:r>
      <w:r>
        <w:rPr>
          <w:rFonts w:asciiTheme="minorHAnsi" w:hAnsiTheme="minorHAnsi"/>
          <w:spacing w:val="17"/>
        </w:rPr>
        <w:t xml:space="preserve"> </w:t>
      </w:r>
      <w:r>
        <w:rPr>
          <w:rFonts w:asciiTheme="minorHAnsi" w:hAnsiTheme="minorHAnsi"/>
          <w:spacing w:val="-1"/>
        </w:rPr>
        <w:t>costs</w:t>
      </w:r>
      <w:r>
        <w:rPr>
          <w:rFonts w:asciiTheme="minorHAnsi" w:hAnsiTheme="minorHAnsi"/>
          <w:spacing w:val="22"/>
          <w:w w:val="101"/>
        </w:rPr>
        <w:t xml:space="preserve"> </w:t>
      </w:r>
      <w:r>
        <w:rPr>
          <w:rFonts w:asciiTheme="minorHAnsi" w:hAnsiTheme="minorHAnsi"/>
          <w:spacing w:val="-1"/>
        </w:rPr>
        <w:t>incurre</w:t>
      </w:r>
      <w:r>
        <w:rPr>
          <w:rFonts w:asciiTheme="minorHAnsi" w:hAnsiTheme="minorHAnsi"/>
          <w:spacing w:val="-2"/>
        </w:rPr>
        <w:t>d</w:t>
      </w:r>
      <w:r>
        <w:rPr>
          <w:rFonts w:asciiTheme="minorHAnsi" w:hAnsiTheme="minorHAnsi"/>
          <w:spacing w:val="23"/>
          <w:w w:val="101"/>
        </w:rPr>
        <w:t xml:space="preserve"> </w:t>
      </w:r>
      <w:r>
        <w:rPr>
          <w:rFonts w:asciiTheme="minorHAnsi" w:hAnsiTheme="minorHAnsi"/>
          <w:spacing w:val="-2"/>
        </w:rPr>
        <w:t>by the</w:t>
      </w:r>
      <w:r>
        <w:rPr>
          <w:rFonts w:asciiTheme="minorHAnsi" w:hAnsiTheme="minorHAnsi"/>
          <w:spacing w:val="24"/>
          <w:w w:val="101"/>
        </w:rPr>
        <w:t xml:space="preserve"> </w:t>
      </w:r>
      <w:r>
        <w:rPr>
          <w:rFonts w:asciiTheme="minorHAnsi" w:hAnsiTheme="minorHAnsi"/>
          <w:spacing w:val="-2"/>
        </w:rPr>
        <w:t>Licensor</w:t>
      </w:r>
      <w:r>
        <w:rPr>
          <w:rFonts w:asciiTheme="minorHAnsi" w:hAnsiTheme="minorHAnsi"/>
          <w:spacing w:val="22"/>
        </w:rPr>
        <w:t xml:space="preserve"> </w:t>
      </w:r>
      <w:r>
        <w:rPr>
          <w:rFonts w:asciiTheme="minorHAnsi" w:hAnsiTheme="minorHAnsi"/>
          <w:spacing w:val="-2"/>
        </w:rPr>
        <w:t>in</w:t>
      </w:r>
      <w:r>
        <w:rPr>
          <w:rFonts w:asciiTheme="minorHAnsi" w:hAnsiTheme="minorHAnsi"/>
          <w:spacing w:val="17"/>
        </w:rPr>
        <w:t xml:space="preserve"> </w:t>
      </w:r>
      <w:r>
        <w:rPr>
          <w:rFonts w:asciiTheme="minorHAnsi" w:hAnsiTheme="minorHAnsi"/>
          <w:spacing w:val="-2"/>
        </w:rPr>
        <w:t>allowing</w:t>
      </w:r>
      <w:r>
        <w:rPr>
          <w:rFonts w:asciiTheme="minorHAnsi" w:hAnsiTheme="minorHAnsi"/>
          <w:spacing w:val="8"/>
        </w:rPr>
        <w:t xml:space="preserve"> </w:t>
      </w:r>
      <w:r>
        <w:rPr>
          <w:rFonts w:asciiTheme="minorHAnsi" w:hAnsiTheme="minorHAnsi"/>
          <w:spacing w:val="-2"/>
        </w:rPr>
        <w:t>tourist</w:t>
      </w:r>
      <w:r>
        <w:rPr>
          <w:rFonts w:asciiTheme="minorHAnsi" w:hAnsiTheme="minorHAnsi"/>
        </w:rPr>
        <w:t xml:space="preserve"> </w:t>
      </w:r>
      <w:r>
        <w:rPr>
          <w:rFonts w:asciiTheme="minorHAnsi" w:hAnsiTheme="minorHAnsi"/>
          <w:spacing w:val="-1"/>
        </w:rPr>
        <w:t>access to the</w:t>
      </w:r>
      <w:r>
        <w:rPr>
          <w:rFonts w:asciiTheme="minorHAnsi" w:hAnsiTheme="minorHAnsi"/>
          <w:spacing w:val="17"/>
        </w:rPr>
        <w:t xml:space="preserve"> </w:t>
      </w:r>
      <w:r>
        <w:rPr>
          <w:rFonts w:asciiTheme="minorHAnsi" w:hAnsiTheme="minorHAnsi"/>
          <w:spacing w:val="-1"/>
        </w:rPr>
        <w:t>Licensed Area:</w:t>
      </w:r>
    </w:p>
    <w:p w14:paraId="0664866D" w14:textId="77777777" w:rsidR="000F72C1" w:rsidRDefault="0020793E">
      <w:pPr>
        <w:pStyle w:val="BodyText"/>
        <w:spacing w:before="176" w:line="215" w:lineRule="auto"/>
        <w:ind w:left="1164" w:right="773" w:hanging="555"/>
        <w:rPr>
          <w:rFonts w:asciiTheme="minorHAnsi" w:hAnsiTheme="minorHAnsi"/>
        </w:rPr>
      </w:pPr>
      <w:r>
        <w:rPr>
          <w:rFonts w:asciiTheme="minorHAnsi" w:hAnsiTheme="minorHAnsi"/>
          <w:spacing w:val="-1"/>
        </w:rPr>
        <w:t>(a)      the cost</w:t>
      </w:r>
      <w:r>
        <w:rPr>
          <w:rFonts w:asciiTheme="minorHAnsi" w:hAnsiTheme="minorHAnsi"/>
          <w:spacing w:val="8"/>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works</w:t>
      </w:r>
      <w:r>
        <w:rPr>
          <w:rFonts w:asciiTheme="minorHAnsi" w:hAnsiTheme="minorHAnsi"/>
          <w:spacing w:val="4"/>
        </w:rPr>
        <w:t xml:space="preserve"> </w:t>
      </w:r>
      <w:r>
        <w:rPr>
          <w:rFonts w:asciiTheme="minorHAnsi" w:hAnsiTheme="minorHAnsi"/>
          <w:spacing w:val="-1"/>
        </w:rPr>
        <w:t>which</w:t>
      </w:r>
      <w:r>
        <w:rPr>
          <w:rFonts w:asciiTheme="minorHAnsi" w:hAnsiTheme="minorHAnsi"/>
          <w:spacing w:val="1"/>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0"/>
        </w:rPr>
        <w:t xml:space="preserve"> </w:t>
      </w:r>
      <w:r>
        <w:rPr>
          <w:rFonts w:asciiTheme="minorHAnsi" w:hAnsiTheme="minorHAnsi"/>
          <w:spacing w:val="-1"/>
        </w:rPr>
        <w:t>can</w:t>
      </w:r>
      <w:r>
        <w:rPr>
          <w:rFonts w:asciiTheme="minorHAnsi" w:hAnsiTheme="minorHAnsi"/>
          <w:spacing w:val="14"/>
        </w:rPr>
        <w:t xml:space="preserve"> </w:t>
      </w:r>
      <w:r>
        <w:rPr>
          <w:rFonts w:asciiTheme="minorHAnsi" w:hAnsiTheme="minorHAnsi"/>
          <w:spacing w:val="-1"/>
        </w:rPr>
        <w:t>reasonably justify</w:t>
      </w:r>
      <w:r>
        <w:rPr>
          <w:rFonts w:asciiTheme="minorHAnsi" w:hAnsiTheme="minorHAnsi"/>
          <w:spacing w:val="15"/>
          <w:w w:val="101"/>
        </w:rPr>
        <w:t xml:space="preserve"> </w:t>
      </w:r>
      <w:r>
        <w:rPr>
          <w:rFonts w:asciiTheme="minorHAnsi" w:hAnsiTheme="minorHAnsi"/>
          <w:spacing w:val="-1"/>
        </w:rPr>
        <w:t>in</w:t>
      </w:r>
      <w:r>
        <w:rPr>
          <w:rFonts w:asciiTheme="minorHAnsi" w:hAnsiTheme="minorHAnsi"/>
          <w:spacing w:val="7"/>
        </w:rPr>
        <w:t xml:space="preserve"> </w:t>
      </w:r>
      <w:r>
        <w:rPr>
          <w:rFonts w:asciiTheme="minorHAnsi" w:hAnsiTheme="minorHAnsi"/>
          <w:spacing w:val="-1"/>
        </w:rPr>
        <w:t>endeavouring to</w:t>
      </w:r>
      <w:r>
        <w:rPr>
          <w:rFonts w:asciiTheme="minorHAnsi" w:hAnsiTheme="minorHAnsi"/>
          <w:spacing w:val="16"/>
          <w:w w:val="101"/>
        </w:rPr>
        <w:t xml:space="preserve"> </w:t>
      </w:r>
      <w:r>
        <w:rPr>
          <w:rFonts w:asciiTheme="minorHAnsi" w:hAnsiTheme="minorHAnsi"/>
          <w:spacing w:val="-1"/>
        </w:rPr>
        <w:t>prot</w:t>
      </w:r>
      <w:r>
        <w:rPr>
          <w:rFonts w:asciiTheme="minorHAnsi" w:hAnsiTheme="minorHAnsi"/>
          <w:spacing w:val="-2"/>
        </w:rPr>
        <w:t>ect</w:t>
      </w:r>
      <w:r>
        <w:rPr>
          <w:rFonts w:asciiTheme="minorHAnsi" w:hAnsiTheme="minorHAnsi"/>
          <w:spacing w:val="2"/>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Marine</w:t>
      </w:r>
      <w:r>
        <w:rPr>
          <w:rFonts w:asciiTheme="minorHAnsi" w:hAnsiTheme="minorHAnsi"/>
          <w:spacing w:val="2"/>
        </w:rPr>
        <w:t xml:space="preserve"> </w:t>
      </w:r>
      <w:r>
        <w:rPr>
          <w:rFonts w:asciiTheme="minorHAnsi" w:hAnsiTheme="minorHAnsi"/>
          <w:spacing w:val="-2"/>
        </w:rPr>
        <w:t>Aid</w:t>
      </w:r>
      <w:r>
        <w:rPr>
          <w:rFonts w:asciiTheme="minorHAnsi" w:hAnsiTheme="minorHAnsi"/>
        </w:rPr>
        <w:t xml:space="preserve"> to</w:t>
      </w:r>
      <w:r>
        <w:rPr>
          <w:rFonts w:asciiTheme="minorHAnsi" w:hAnsiTheme="minorHAnsi"/>
          <w:spacing w:val="21"/>
        </w:rPr>
        <w:t xml:space="preserve"> </w:t>
      </w:r>
      <w:r>
        <w:rPr>
          <w:rFonts w:asciiTheme="minorHAnsi" w:hAnsiTheme="minorHAnsi"/>
        </w:rPr>
        <w:t>Navigation Apparatus</w:t>
      </w:r>
      <w:r>
        <w:rPr>
          <w:rFonts w:asciiTheme="minorHAnsi" w:hAnsiTheme="minorHAnsi"/>
          <w:spacing w:val="-1"/>
        </w:rPr>
        <w:t xml:space="preserve"> from tourist</w:t>
      </w:r>
      <w:r>
        <w:rPr>
          <w:rFonts w:asciiTheme="minorHAnsi" w:hAnsiTheme="minorHAnsi"/>
          <w:spacing w:val="15"/>
          <w:w w:val="101"/>
        </w:rPr>
        <w:t xml:space="preserve"> </w:t>
      </w:r>
      <w:r>
        <w:rPr>
          <w:rFonts w:asciiTheme="minorHAnsi" w:hAnsiTheme="minorHAnsi"/>
          <w:spacing w:val="-1"/>
        </w:rPr>
        <w:t>interference or activity;</w:t>
      </w:r>
    </w:p>
    <w:p w14:paraId="0664866E" w14:textId="77777777" w:rsidR="000F72C1" w:rsidRDefault="0020793E">
      <w:pPr>
        <w:pStyle w:val="BodyText"/>
        <w:spacing w:before="177" w:line="215" w:lineRule="auto"/>
        <w:ind w:left="1177" w:right="771" w:hanging="568"/>
        <w:rPr>
          <w:rFonts w:asciiTheme="minorHAnsi" w:hAnsiTheme="minorHAnsi"/>
        </w:rPr>
      </w:pPr>
      <w:r>
        <w:rPr>
          <w:rFonts w:asciiTheme="minorHAnsi" w:hAnsiTheme="minorHAnsi"/>
          <w:spacing w:val="-2"/>
        </w:rPr>
        <w:t>(b)      all</w:t>
      </w:r>
      <w:r>
        <w:rPr>
          <w:rFonts w:asciiTheme="minorHAnsi" w:hAnsiTheme="minorHAnsi"/>
          <w:spacing w:val="29"/>
          <w:w w:val="101"/>
        </w:rPr>
        <w:t xml:space="preserve"> </w:t>
      </w:r>
      <w:r>
        <w:rPr>
          <w:rFonts w:asciiTheme="minorHAnsi" w:hAnsiTheme="minorHAnsi"/>
          <w:spacing w:val="-2"/>
        </w:rPr>
        <w:t>costs  incurred  by</w:t>
      </w:r>
      <w:r>
        <w:rPr>
          <w:rFonts w:asciiTheme="minorHAnsi" w:hAnsiTheme="minorHAnsi"/>
          <w:spacing w:val="21"/>
          <w:w w:val="101"/>
        </w:rPr>
        <w:t xml:space="preserve"> </w:t>
      </w:r>
      <w:r>
        <w:rPr>
          <w:rFonts w:asciiTheme="minorHAnsi" w:hAnsiTheme="minorHAnsi"/>
          <w:spacing w:val="-2"/>
        </w:rPr>
        <w:t>the  Licensor</w:t>
      </w:r>
      <w:r>
        <w:rPr>
          <w:rFonts w:asciiTheme="minorHAnsi" w:hAnsiTheme="minorHAnsi"/>
          <w:spacing w:val="31"/>
          <w:w w:val="101"/>
        </w:rPr>
        <w:t xml:space="preserve"> </w:t>
      </w:r>
      <w:r>
        <w:rPr>
          <w:rFonts w:asciiTheme="minorHAnsi" w:hAnsiTheme="minorHAnsi"/>
          <w:spacing w:val="-2"/>
        </w:rPr>
        <w:t>in</w:t>
      </w:r>
      <w:r>
        <w:rPr>
          <w:rFonts w:asciiTheme="minorHAnsi" w:hAnsiTheme="minorHAnsi"/>
          <w:spacing w:val="33"/>
          <w:w w:val="101"/>
        </w:rPr>
        <w:t xml:space="preserve"> </w:t>
      </w:r>
      <w:r>
        <w:rPr>
          <w:rFonts w:asciiTheme="minorHAnsi" w:hAnsiTheme="minorHAnsi"/>
          <w:spacing w:val="-2"/>
        </w:rPr>
        <w:t>making</w:t>
      </w:r>
      <w:r>
        <w:rPr>
          <w:rFonts w:asciiTheme="minorHAnsi" w:hAnsiTheme="minorHAnsi"/>
          <w:spacing w:val="35"/>
          <w:w w:val="101"/>
        </w:rPr>
        <w:t xml:space="preserve"> </w:t>
      </w:r>
      <w:r>
        <w:rPr>
          <w:rFonts w:asciiTheme="minorHAnsi" w:hAnsiTheme="minorHAnsi"/>
          <w:spacing w:val="-2"/>
        </w:rPr>
        <w:t>repairs</w:t>
      </w:r>
      <w:r>
        <w:rPr>
          <w:rFonts w:asciiTheme="minorHAnsi" w:hAnsiTheme="minorHAnsi"/>
          <w:spacing w:val="21"/>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Marine</w:t>
      </w:r>
      <w:r>
        <w:rPr>
          <w:rFonts w:asciiTheme="minorHAnsi" w:hAnsiTheme="minorHAnsi"/>
          <w:spacing w:val="24"/>
        </w:rPr>
        <w:t xml:space="preserve"> </w:t>
      </w:r>
      <w:r>
        <w:rPr>
          <w:rFonts w:asciiTheme="minorHAnsi" w:hAnsiTheme="minorHAnsi"/>
          <w:spacing w:val="-2"/>
        </w:rPr>
        <w:t>Aid</w:t>
      </w:r>
      <w:r>
        <w:rPr>
          <w:rFonts w:asciiTheme="minorHAnsi" w:hAnsiTheme="minorHAnsi"/>
          <w:spacing w:val="20"/>
          <w:w w:val="101"/>
        </w:rPr>
        <w:t xml:space="preserve"> </w:t>
      </w:r>
      <w:r>
        <w:rPr>
          <w:rFonts w:asciiTheme="minorHAnsi" w:hAnsiTheme="minorHAnsi"/>
          <w:spacing w:val="-2"/>
        </w:rPr>
        <w:t>to</w:t>
      </w:r>
      <w:r>
        <w:rPr>
          <w:rFonts w:asciiTheme="minorHAnsi" w:hAnsiTheme="minorHAnsi"/>
          <w:spacing w:val="37"/>
        </w:rPr>
        <w:t xml:space="preserve"> </w:t>
      </w:r>
      <w:r>
        <w:rPr>
          <w:rFonts w:asciiTheme="minorHAnsi" w:hAnsiTheme="minorHAnsi"/>
          <w:spacing w:val="-3"/>
        </w:rPr>
        <w:t>Navigation</w:t>
      </w:r>
      <w:r>
        <w:rPr>
          <w:rFonts w:asciiTheme="minorHAnsi" w:hAnsiTheme="minorHAnsi"/>
          <w:spacing w:val="23"/>
        </w:rPr>
        <w:t xml:space="preserve"> </w:t>
      </w:r>
      <w:r>
        <w:rPr>
          <w:rFonts w:asciiTheme="minorHAnsi" w:hAnsiTheme="minorHAnsi"/>
          <w:spacing w:val="-3"/>
        </w:rPr>
        <w:t>Apparatus</w:t>
      </w:r>
      <w:r>
        <w:rPr>
          <w:rFonts w:asciiTheme="minorHAnsi" w:hAnsiTheme="minorHAnsi"/>
          <w:spacing w:val="27"/>
          <w:w w:val="101"/>
        </w:rPr>
        <w:t xml:space="preserve"> </w:t>
      </w:r>
      <w:r>
        <w:rPr>
          <w:rFonts w:asciiTheme="minorHAnsi" w:hAnsiTheme="minorHAnsi"/>
          <w:spacing w:val="-3"/>
        </w:rPr>
        <w:t>as</w:t>
      </w:r>
      <w:r>
        <w:rPr>
          <w:rFonts w:asciiTheme="minorHAnsi" w:hAnsiTheme="minorHAnsi"/>
          <w:spacing w:val="30"/>
        </w:rPr>
        <w:t xml:space="preserve"> </w:t>
      </w:r>
      <w:r>
        <w:rPr>
          <w:rFonts w:asciiTheme="minorHAnsi" w:hAnsiTheme="minorHAnsi"/>
          <w:spacing w:val="-3"/>
        </w:rPr>
        <w:t>a</w:t>
      </w:r>
      <w:r>
        <w:rPr>
          <w:rFonts w:asciiTheme="minorHAnsi" w:hAnsiTheme="minorHAnsi"/>
        </w:rPr>
        <w:t xml:space="preserve"> </w:t>
      </w:r>
      <w:r>
        <w:rPr>
          <w:rFonts w:asciiTheme="minorHAnsi" w:hAnsiTheme="minorHAnsi"/>
          <w:spacing w:val="-2"/>
        </w:rPr>
        <w:t>result of any damage</w:t>
      </w:r>
      <w:r>
        <w:rPr>
          <w:rFonts w:asciiTheme="minorHAnsi" w:hAnsiTheme="minorHAnsi"/>
          <w:spacing w:val="24"/>
        </w:rPr>
        <w:t xml:space="preserve"> </w:t>
      </w:r>
      <w:r>
        <w:rPr>
          <w:rFonts w:asciiTheme="minorHAnsi" w:hAnsiTheme="minorHAnsi"/>
          <w:spacing w:val="-2"/>
        </w:rPr>
        <w:t>done</w:t>
      </w:r>
      <w:r>
        <w:rPr>
          <w:rFonts w:asciiTheme="minorHAnsi" w:hAnsiTheme="minorHAnsi"/>
          <w:spacing w:val="15"/>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Licensee or</w:t>
      </w:r>
      <w:r>
        <w:rPr>
          <w:rFonts w:asciiTheme="minorHAnsi" w:hAnsiTheme="minorHAnsi"/>
          <w:spacing w:val="8"/>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invitee</w:t>
      </w:r>
      <w:r>
        <w:rPr>
          <w:rFonts w:asciiTheme="minorHAnsi" w:hAnsiTheme="minorHAnsi"/>
          <w:spacing w:val="8"/>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Licensee;</w:t>
      </w:r>
      <w:r>
        <w:rPr>
          <w:rFonts w:asciiTheme="minorHAnsi" w:hAnsiTheme="minorHAnsi"/>
          <w:spacing w:val="11"/>
        </w:rPr>
        <w:t xml:space="preserve"> </w:t>
      </w:r>
      <w:r>
        <w:rPr>
          <w:rFonts w:asciiTheme="minorHAnsi" w:hAnsiTheme="minorHAnsi"/>
          <w:spacing w:val="-2"/>
        </w:rPr>
        <w:t>and</w:t>
      </w:r>
    </w:p>
    <w:p w14:paraId="0664866F" w14:textId="77777777" w:rsidR="000F72C1" w:rsidRDefault="0020793E">
      <w:pPr>
        <w:pStyle w:val="BodyText"/>
        <w:spacing w:before="176" w:line="215" w:lineRule="auto"/>
        <w:ind w:left="1170" w:right="770" w:hanging="561"/>
        <w:rPr>
          <w:rFonts w:asciiTheme="minorHAnsi" w:hAnsiTheme="minorHAnsi"/>
        </w:rPr>
      </w:pPr>
      <w:r>
        <w:rPr>
          <w:rFonts w:asciiTheme="minorHAnsi" w:hAnsiTheme="minorHAnsi"/>
          <w:spacing w:val="-2"/>
        </w:rPr>
        <w:t>(c)       all</w:t>
      </w:r>
      <w:r>
        <w:rPr>
          <w:rFonts w:asciiTheme="minorHAnsi" w:hAnsiTheme="minorHAnsi"/>
          <w:spacing w:val="17"/>
          <w:w w:val="101"/>
        </w:rPr>
        <w:t xml:space="preserve"> </w:t>
      </w:r>
      <w:r>
        <w:rPr>
          <w:rFonts w:asciiTheme="minorHAnsi" w:hAnsiTheme="minorHAnsi"/>
          <w:spacing w:val="-2"/>
        </w:rPr>
        <w:t>costs</w:t>
      </w:r>
      <w:r>
        <w:rPr>
          <w:rFonts w:asciiTheme="minorHAnsi" w:hAnsiTheme="minorHAnsi"/>
          <w:spacing w:val="20"/>
        </w:rPr>
        <w:t xml:space="preserve"> </w:t>
      </w:r>
      <w:r>
        <w:rPr>
          <w:rFonts w:asciiTheme="minorHAnsi" w:hAnsiTheme="minorHAnsi"/>
          <w:spacing w:val="-2"/>
        </w:rPr>
        <w:t>incurred</w:t>
      </w:r>
      <w:r>
        <w:rPr>
          <w:rFonts w:asciiTheme="minorHAnsi" w:hAnsiTheme="minorHAnsi"/>
          <w:spacing w:val="21"/>
        </w:rPr>
        <w:t xml:space="preserve"> </w:t>
      </w:r>
      <w:r>
        <w:rPr>
          <w:rFonts w:asciiTheme="minorHAnsi" w:hAnsiTheme="minorHAnsi"/>
          <w:spacing w:val="-2"/>
        </w:rPr>
        <w:t>by the</w:t>
      </w:r>
      <w:r>
        <w:rPr>
          <w:rFonts w:asciiTheme="minorHAnsi" w:hAnsiTheme="minorHAnsi"/>
          <w:spacing w:val="24"/>
          <w:w w:val="101"/>
        </w:rPr>
        <w:t xml:space="preserve"> </w:t>
      </w:r>
      <w:r>
        <w:rPr>
          <w:rFonts w:asciiTheme="minorHAnsi" w:hAnsiTheme="minorHAnsi"/>
          <w:spacing w:val="-2"/>
        </w:rPr>
        <w:t>Licensor</w:t>
      </w:r>
      <w:r>
        <w:rPr>
          <w:rFonts w:asciiTheme="minorHAnsi" w:hAnsiTheme="minorHAnsi"/>
          <w:spacing w:val="19"/>
          <w:w w:val="101"/>
        </w:rPr>
        <w:t xml:space="preserve"> </w:t>
      </w:r>
      <w:r>
        <w:rPr>
          <w:rFonts w:asciiTheme="minorHAnsi" w:hAnsiTheme="minorHAnsi"/>
          <w:spacing w:val="-2"/>
        </w:rPr>
        <w:t>in</w:t>
      </w:r>
      <w:r>
        <w:rPr>
          <w:rFonts w:asciiTheme="minorHAnsi" w:hAnsiTheme="minorHAnsi"/>
          <w:spacing w:val="21"/>
          <w:w w:val="101"/>
        </w:rPr>
        <w:t xml:space="preserve"> </w:t>
      </w:r>
      <w:r>
        <w:rPr>
          <w:rFonts w:asciiTheme="minorHAnsi" w:hAnsiTheme="minorHAnsi"/>
          <w:spacing w:val="-2"/>
        </w:rPr>
        <w:t>making</w:t>
      </w:r>
      <w:r>
        <w:rPr>
          <w:rFonts w:asciiTheme="minorHAnsi" w:hAnsiTheme="minorHAnsi"/>
          <w:spacing w:val="21"/>
        </w:rPr>
        <w:t xml:space="preserve"> </w:t>
      </w:r>
      <w:r>
        <w:rPr>
          <w:rFonts w:asciiTheme="minorHAnsi" w:hAnsiTheme="minorHAnsi"/>
          <w:spacing w:val="-2"/>
        </w:rPr>
        <w:t>repairs to the</w:t>
      </w:r>
      <w:r>
        <w:rPr>
          <w:rFonts w:asciiTheme="minorHAnsi" w:hAnsiTheme="minorHAnsi"/>
          <w:spacing w:val="24"/>
          <w:w w:val="101"/>
        </w:rPr>
        <w:t xml:space="preserve"> </w:t>
      </w:r>
      <w:r>
        <w:rPr>
          <w:rFonts w:asciiTheme="minorHAnsi" w:hAnsiTheme="minorHAnsi"/>
          <w:spacing w:val="-2"/>
        </w:rPr>
        <w:t>Licensed</w:t>
      </w:r>
      <w:r>
        <w:rPr>
          <w:rFonts w:asciiTheme="minorHAnsi" w:hAnsiTheme="minorHAnsi"/>
          <w:spacing w:val="11"/>
        </w:rPr>
        <w:t xml:space="preserve"> </w:t>
      </w:r>
      <w:r>
        <w:rPr>
          <w:rFonts w:asciiTheme="minorHAnsi" w:hAnsiTheme="minorHAnsi"/>
          <w:spacing w:val="-2"/>
        </w:rPr>
        <w:t>Area</w:t>
      </w:r>
      <w:r>
        <w:rPr>
          <w:rFonts w:asciiTheme="minorHAnsi" w:hAnsiTheme="minorHAnsi"/>
          <w:spacing w:val="15"/>
          <w:w w:val="101"/>
        </w:rPr>
        <w:t xml:space="preserve"> </w:t>
      </w:r>
      <w:r>
        <w:rPr>
          <w:rFonts w:asciiTheme="minorHAnsi" w:hAnsiTheme="minorHAnsi"/>
          <w:spacing w:val="-2"/>
        </w:rPr>
        <w:t>as</w:t>
      </w:r>
      <w:r>
        <w:rPr>
          <w:rFonts w:asciiTheme="minorHAnsi" w:hAnsiTheme="minorHAnsi"/>
          <w:spacing w:val="15"/>
          <w:w w:val="101"/>
        </w:rPr>
        <w:t xml:space="preserve"> </w:t>
      </w:r>
      <w:r>
        <w:rPr>
          <w:rFonts w:asciiTheme="minorHAnsi" w:hAnsiTheme="minorHAnsi"/>
          <w:spacing w:val="-2"/>
        </w:rPr>
        <w:t>a</w:t>
      </w:r>
      <w:r>
        <w:rPr>
          <w:rFonts w:asciiTheme="minorHAnsi" w:hAnsiTheme="minorHAnsi"/>
          <w:spacing w:val="22"/>
        </w:rPr>
        <w:t xml:space="preserve"> </w:t>
      </w:r>
      <w:r>
        <w:rPr>
          <w:rFonts w:asciiTheme="minorHAnsi" w:hAnsiTheme="minorHAnsi"/>
          <w:spacing w:val="-2"/>
        </w:rPr>
        <w:t>result</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15"/>
          <w:w w:val="101"/>
        </w:rPr>
        <w:t xml:space="preserve"> </w:t>
      </w:r>
      <w:r>
        <w:rPr>
          <w:rFonts w:asciiTheme="minorHAnsi" w:hAnsiTheme="minorHAnsi"/>
          <w:spacing w:val="-2"/>
        </w:rPr>
        <w:t>any</w:t>
      </w:r>
      <w:r>
        <w:rPr>
          <w:rFonts w:asciiTheme="minorHAnsi" w:hAnsiTheme="minorHAnsi"/>
          <w:spacing w:val="19"/>
        </w:rPr>
        <w:t xml:space="preserve"> </w:t>
      </w:r>
      <w:r>
        <w:rPr>
          <w:rFonts w:asciiTheme="minorHAnsi" w:hAnsiTheme="minorHAnsi"/>
          <w:spacing w:val="-2"/>
        </w:rPr>
        <w:t>dama</w:t>
      </w:r>
      <w:r>
        <w:rPr>
          <w:rFonts w:asciiTheme="minorHAnsi" w:hAnsiTheme="minorHAnsi"/>
          <w:spacing w:val="-3"/>
        </w:rPr>
        <w:t>ge</w:t>
      </w:r>
      <w:r>
        <w:rPr>
          <w:rFonts w:asciiTheme="minorHAnsi" w:hAnsiTheme="minorHAnsi"/>
          <w:spacing w:val="13"/>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1"/>
        </w:rPr>
        <w:t>accelerated wear caused</w:t>
      </w:r>
      <w:r>
        <w:rPr>
          <w:rFonts w:asciiTheme="minorHAnsi" w:hAnsiTheme="minorHAnsi"/>
          <w:spacing w:val="17"/>
        </w:rPr>
        <w:t xml:space="preserve"> </w:t>
      </w:r>
      <w:r>
        <w:rPr>
          <w:rFonts w:asciiTheme="minorHAnsi" w:hAnsiTheme="minorHAnsi"/>
          <w:spacing w:val="-1"/>
        </w:rPr>
        <w:t>by the</w:t>
      </w:r>
      <w:r>
        <w:rPr>
          <w:rFonts w:asciiTheme="minorHAnsi" w:hAnsiTheme="minorHAnsi"/>
          <w:spacing w:val="17"/>
        </w:rPr>
        <w:t xml:space="preserve"> </w:t>
      </w:r>
      <w:r>
        <w:rPr>
          <w:rFonts w:asciiTheme="minorHAnsi" w:hAnsiTheme="minorHAnsi"/>
          <w:spacing w:val="-1"/>
        </w:rPr>
        <w:t>Licensee or</w:t>
      </w:r>
      <w:r>
        <w:rPr>
          <w:rFonts w:asciiTheme="minorHAnsi" w:hAnsiTheme="minorHAnsi"/>
          <w:spacing w:val="12"/>
          <w:w w:val="101"/>
        </w:rPr>
        <w:t xml:space="preserve"> </w:t>
      </w:r>
      <w:r>
        <w:rPr>
          <w:rFonts w:asciiTheme="minorHAnsi" w:hAnsiTheme="minorHAnsi"/>
          <w:spacing w:val="-1"/>
        </w:rPr>
        <w:t>invitees of the</w:t>
      </w:r>
      <w:r>
        <w:rPr>
          <w:rFonts w:asciiTheme="minorHAnsi" w:hAnsiTheme="minorHAnsi"/>
          <w:spacing w:val="17"/>
        </w:rPr>
        <w:t xml:space="preserve"> </w:t>
      </w:r>
      <w:r>
        <w:rPr>
          <w:rFonts w:asciiTheme="minorHAnsi" w:hAnsiTheme="minorHAnsi"/>
          <w:spacing w:val="-1"/>
        </w:rPr>
        <w:t>L</w:t>
      </w:r>
      <w:r>
        <w:rPr>
          <w:rFonts w:asciiTheme="minorHAnsi" w:hAnsiTheme="minorHAnsi"/>
          <w:spacing w:val="-2"/>
        </w:rPr>
        <w:t>icensee.</w:t>
      </w:r>
    </w:p>
    <w:p w14:paraId="06648670" w14:textId="77777777" w:rsidR="000F72C1" w:rsidRDefault="0020793E">
      <w:pPr>
        <w:pStyle w:val="BodyText"/>
        <w:spacing w:before="208" w:line="179" w:lineRule="auto"/>
        <w:ind w:left="40"/>
        <w:rPr>
          <w:rFonts w:asciiTheme="minorHAnsi" w:hAnsiTheme="minorHAnsi"/>
          <w:sz w:val="28"/>
          <w:szCs w:val="28"/>
        </w:rPr>
      </w:pPr>
      <w:r>
        <w:rPr>
          <w:rFonts w:asciiTheme="minorHAnsi" w:hAnsiTheme="minorHAnsi"/>
          <w:b/>
          <w:bCs/>
          <w:color w:val="00558C"/>
          <w:spacing w:val="-1"/>
          <w:sz w:val="28"/>
          <w:szCs w:val="28"/>
        </w:rPr>
        <w:t>3.           TERM O</w:t>
      </w:r>
      <w:r>
        <w:rPr>
          <w:rFonts w:asciiTheme="minorHAnsi" w:hAnsiTheme="minorHAnsi"/>
          <w:b/>
          <w:bCs/>
          <w:color w:val="00558C"/>
          <w:spacing w:val="-2"/>
          <w:sz w:val="28"/>
          <w:szCs w:val="28"/>
        </w:rPr>
        <w:t>F</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LICENCE</w:t>
      </w:r>
    </w:p>
    <w:p w14:paraId="06648671" w14:textId="77777777" w:rsidR="000F72C1" w:rsidRDefault="0020793E">
      <w:pPr>
        <w:pStyle w:val="BodyText"/>
        <w:spacing w:before="193" w:line="179" w:lineRule="auto"/>
        <w:ind w:left="38"/>
        <w:rPr>
          <w:rFonts w:asciiTheme="minorHAnsi" w:hAnsiTheme="minorHAnsi"/>
          <w:sz w:val="24"/>
          <w:szCs w:val="24"/>
        </w:rPr>
      </w:pPr>
      <w:r>
        <w:rPr>
          <w:rFonts w:asciiTheme="minorHAnsi" w:hAnsiTheme="minorHAnsi"/>
          <w:b/>
          <w:bCs/>
          <w:color w:val="00558C"/>
          <w:sz w:val="24"/>
          <w:szCs w:val="24"/>
        </w:rPr>
        <w:t>3.1.                TE</w:t>
      </w:r>
      <w:r>
        <w:rPr>
          <w:rFonts w:asciiTheme="minorHAnsi" w:hAnsiTheme="minorHAnsi"/>
          <w:b/>
          <w:bCs/>
          <w:color w:val="00558C"/>
          <w:spacing w:val="-1"/>
          <w:sz w:val="24"/>
          <w:szCs w:val="24"/>
        </w:rPr>
        <w:t>RM</w:t>
      </w:r>
    </w:p>
    <w:p w14:paraId="06648672" w14:textId="77777777" w:rsidR="000F72C1" w:rsidRDefault="0020793E">
      <w:pPr>
        <w:pStyle w:val="BodyText"/>
        <w:spacing w:before="178" w:line="214" w:lineRule="auto"/>
        <w:ind w:left="611" w:right="770" w:hanging="15"/>
        <w:rPr>
          <w:rFonts w:asciiTheme="minorHAnsi" w:hAnsiTheme="minorHAnsi"/>
        </w:rPr>
      </w:pPr>
      <w:r>
        <w:rPr>
          <w:rFonts w:asciiTheme="minorHAnsi" w:hAnsiTheme="minorHAnsi"/>
          <w:spacing w:val="-1"/>
        </w:rPr>
        <w:t>The</w:t>
      </w:r>
      <w:r>
        <w:rPr>
          <w:rFonts w:asciiTheme="minorHAnsi" w:hAnsiTheme="minorHAnsi"/>
          <w:spacing w:val="63"/>
        </w:rPr>
        <w:t xml:space="preserve"> </w:t>
      </w:r>
      <w:r>
        <w:rPr>
          <w:rFonts w:asciiTheme="minorHAnsi" w:hAnsiTheme="minorHAnsi"/>
          <w:spacing w:val="-1"/>
        </w:rPr>
        <w:t>Term  commences  on  the  Commencing  Date  and  expires</w:t>
      </w:r>
      <w:r>
        <w:rPr>
          <w:rFonts w:asciiTheme="minorHAnsi" w:hAnsiTheme="minorHAnsi"/>
          <w:spacing w:val="2"/>
        </w:rPr>
        <w:t xml:space="preserve">  </w:t>
      </w:r>
      <w:r>
        <w:rPr>
          <w:rFonts w:asciiTheme="minorHAnsi" w:hAnsiTheme="minorHAnsi"/>
          <w:spacing w:val="-1"/>
        </w:rPr>
        <w:t>on  the  Terminating</w:t>
      </w:r>
      <w:r>
        <w:rPr>
          <w:rFonts w:asciiTheme="minorHAnsi" w:hAnsiTheme="minorHAnsi"/>
          <w:spacing w:val="7"/>
        </w:rPr>
        <w:t xml:space="preserve">  </w:t>
      </w:r>
      <w:r>
        <w:rPr>
          <w:rFonts w:asciiTheme="minorHAnsi" w:hAnsiTheme="minorHAnsi"/>
          <w:spacing w:val="-1"/>
        </w:rPr>
        <w:t>Date,</w:t>
      </w:r>
      <w:r>
        <w:rPr>
          <w:rFonts w:asciiTheme="minorHAnsi" w:hAnsiTheme="minorHAnsi"/>
          <w:spacing w:val="2"/>
        </w:rPr>
        <w:t xml:space="preserve">  </w:t>
      </w:r>
      <w:r>
        <w:rPr>
          <w:rFonts w:asciiTheme="minorHAnsi" w:hAnsiTheme="minorHAnsi"/>
          <w:spacing w:val="-1"/>
        </w:rPr>
        <w:t>subject  to  the</w:t>
      </w:r>
      <w:r>
        <w:rPr>
          <w:rFonts w:asciiTheme="minorHAnsi" w:hAnsiTheme="minorHAnsi"/>
          <w:spacing w:val="1"/>
        </w:rPr>
        <w:t xml:space="preserve"> </w:t>
      </w:r>
      <w:r>
        <w:rPr>
          <w:rFonts w:asciiTheme="minorHAnsi" w:hAnsiTheme="minorHAnsi"/>
          <w:spacing w:val="-2"/>
        </w:rPr>
        <w:t>provisions of the</w:t>
      </w:r>
      <w:r>
        <w:rPr>
          <w:rFonts w:asciiTheme="minorHAnsi" w:hAnsiTheme="minorHAnsi"/>
          <w:spacing w:val="35"/>
          <w:w w:val="101"/>
        </w:rPr>
        <w:t xml:space="preserve"> </w:t>
      </w:r>
      <w:r>
        <w:rPr>
          <w:rFonts w:asciiTheme="minorHAnsi" w:hAnsiTheme="minorHAnsi"/>
          <w:spacing w:val="-2"/>
        </w:rPr>
        <w:t>Licence.</w:t>
      </w:r>
    </w:p>
    <w:p w14:paraId="06648673"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pacing w:val="-1"/>
          <w:sz w:val="24"/>
          <w:szCs w:val="24"/>
        </w:rPr>
        <w:t>3.2.                OPTION</w:t>
      </w:r>
      <w:r>
        <w:rPr>
          <w:rFonts w:asciiTheme="minorHAnsi" w:hAnsiTheme="minorHAnsi"/>
          <w:b/>
          <w:bCs/>
          <w:color w:val="00558C"/>
          <w:spacing w:val="23"/>
          <w:w w:val="101"/>
          <w:sz w:val="24"/>
          <w:szCs w:val="24"/>
        </w:rPr>
        <w:t xml:space="preserve"> </w:t>
      </w:r>
      <w:r>
        <w:rPr>
          <w:rFonts w:asciiTheme="minorHAnsi" w:hAnsiTheme="minorHAnsi"/>
          <w:b/>
          <w:bCs/>
          <w:color w:val="00558C"/>
          <w:spacing w:val="-1"/>
          <w:sz w:val="24"/>
          <w:szCs w:val="24"/>
        </w:rPr>
        <w:t>OF A</w:t>
      </w:r>
      <w:r>
        <w:rPr>
          <w:rFonts w:asciiTheme="minorHAnsi" w:hAnsiTheme="minorHAnsi"/>
          <w:b/>
          <w:bCs/>
          <w:color w:val="00558C"/>
          <w:spacing w:val="16"/>
          <w:sz w:val="24"/>
          <w:szCs w:val="24"/>
        </w:rPr>
        <w:t xml:space="preserve"> </w:t>
      </w:r>
      <w:r>
        <w:rPr>
          <w:rFonts w:asciiTheme="minorHAnsi" w:hAnsiTheme="minorHAnsi"/>
          <w:b/>
          <w:bCs/>
          <w:color w:val="00558C"/>
          <w:spacing w:val="-1"/>
          <w:sz w:val="24"/>
          <w:szCs w:val="24"/>
        </w:rPr>
        <w:t>FURTHER TERM</w:t>
      </w:r>
    </w:p>
    <w:p w14:paraId="06648674" w14:textId="77777777" w:rsidR="000F72C1" w:rsidRDefault="0020793E">
      <w:pPr>
        <w:pStyle w:val="BodyText"/>
        <w:spacing w:before="177" w:line="223" w:lineRule="auto"/>
        <w:ind w:left="608" w:right="768" w:hanging="12"/>
        <w:jc w:val="both"/>
        <w:rPr>
          <w:rFonts w:asciiTheme="minorHAnsi" w:hAnsiTheme="minorHAnsi"/>
        </w:rPr>
      </w:pP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Licence</w:t>
      </w:r>
      <w:r>
        <w:rPr>
          <w:rFonts w:asciiTheme="minorHAnsi" w:hAnsiTheme="minorHAnsi"/>
          <w:spacing w:val="23"/>
          <w:w w:val="101"/>
        </w:rPr>
        <w:t xml:space="preserve"> </w:t>
      </w:r>
      <w:r>
        <w:rPr>
          <w:rFonts w:asciiTheme="minorHAnsi" w:hAnsiTheme="minorHAnsi"/>
          <w:spacing w:val="-2"/>
        </w:rPr>
        <w:t>will</w:t>
      </w:r>
      <w:r>
        <w:rPr>
          <w:rFonts w:asciiTheme="minorHAnsi" w:hAnsiTheme="minorHAnsi"/>
          <w:spacing w:val="36"/>
          <w:w w:val="101"/>
        </w:rPr>
        <w:t xml:space="preserve"> </w:t>
      </w:r>
      <w:r>
        <w:rPr>
          <w:rFonts w:asciiTheme="minorHAnsi" w:hAnsiTheme="minorHAnsi"/>
          <w:spacing w:val="-2"/>
        </w:rPr>
        <w:t>be</w:t>
      </w:r>
      <w:r>
        <w:rPr>
          <w:rFonts w:asciiTheme="minorHAnsi" w:hAnsiTheme="minorHAnsi"/>
          <w:spacing w:val="30"/>
        </w:rPr>
        <w:t xml:space="preserve"> </w:t>
      </w:r>
      <w:r>
        <w:rPr>
          <w:rFonts w:asciiTheme="minorHAnsi" w:hAnsiTheme="minorHAnsi"/>
          <w:spacing w:val="-2"/>
        </w:rPr>
        <w:t>automatically</w:t>
      </w:r>
      <w:r>
        <w:rPr>
          <w:rFonts w:asciiTheme="minorHAnsi" w:hAnsiTheme="minorHAnsi"/>
          <w:spacing w:val="37"/>
        </w:rPr>
        <w:t xml:space="preserve"> </w:t>
      </w:r>
      <w:r>
        <w:rPr>
          <w:rFonts w:asciiTheme="minorHAnsi" w:hAnsiTheme="minorHAnsi"/>
          <w:spacing w:val="-2"/>
        </w:rPr>
        <w:t>renewed</w:t>
      </w:r>
      <w:r>
        <w:rPr>
          <w:rFonts w:asciiTheme="minorHAnsi" w:hAnsiTheme="minorHAnsi"/>
          <w:spacing w:val="23"/>
        </w:rPr>
        <w:t xml:space="preserve"> </w:t>
      </w:r>
      <w:r>
        <w:rPr>
          <w:rFonts w:asciiTheme="minorHAnsi" w:hAnsiTheme="minorHAnsi"/>
          <w:spacing w:val="-2"/>
        </w:rPr>
        <w:t>for</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24"/>
        </w:rPr>
        <w:t xml:space="preserve"> </w:t>
      </w:r>
      <w:r>
        <w:rPr>
          <w:rFonts w:asciiTheme="minorHAnsi" w:hAnsiTheme="minorHAnsi"/>
          <w:spacing w:val="-2"/>
        </w:rPr>
        <w:t>further</w:t>
      </w:r>
      <w:r>
        <w:rPr>
          <w:rFonts w:asciiTheme="minorHAnsi" w:hAnsiTheme="minorHAnsi"/>
          <w:spacing w:val="23"/>
        </w:rPr>
        <w:t xml:space="preserve"> </w:t>
      </w:r>
      <w:r>
        <w:rPr>
          <w:rFonts w:asciiTheme="minorHAnsi" w:hAnsiTheme="minorHAnsi"/>
          <w:spacing w:val="-2"/>
        </w:rPr>
        <w:t>term</w:t>
      </w:r>
      <w:r>
        <w:rPr>
          <w:rFonts w:asciiTheme="minorHAnsi" w:hAnsiTheme="minorHAnsi"/>
          <w:spacing w:val="27"/>
          <w:w w:val="101"/>
        </w:rPr>
        <w:t xml:space="preserve"> </w:t>
      </w:r>
      <w:r>
        <w:rPr>
          <w:rFonts w:asciiTheme="minorHAnsi" w:hAnsiTheme="minorHAnsi"/>
          <w:spacing w:val="-2"/>
        </w:rPr>
        <w:t>set</w:t>
      </w:r>
      <w:r>
        <w:rPr>
          <w:rFonts w:asciiTheme="minorHAnsi" w:hAnsiTheme="minorHAnsi"/>
          <w:spacing w:val="28"/>
        </w:rPr>
        <w:t xml:space="preserve"> </w:t>
      </w:r>
      <w:r>
        <w:rPr>
          <w:rFonts w:asciiTheme="minorHAnsi" w:hAnsiTheme="minorHAnsi"/>
          <w:spacing w:val="-2"/>
        </w:rPr>
        <w:t>out</w:t>
      </w:r>
      <w:r>
        <w:rPr>
          <w:rFonts w:asciiTheme="minorHAnsi" w:hAnsiTheme="minorHAnsi"/>
          <w:spacing w:val="34"/>
          <w:w w:val="101"/>
        </w:rPr>
        <w:t xml:space="preserve"> </w:t>
      </w:r>
      <w:r>
        <w:rPr>
          <w:rFonts w:asciiTheme="minorHAnsi" w:hAnsiTheme="minorHAnsi"/>
          <w:spacing w:val="-2"/>
        </w:rPr>
        <w:t>in</w:t>
      </w:r>
      <w:r>
        <w:rPr>
          <w:rFonts w:asciiTheme="minorHAnsi" w:hAnsiTheme="minorHAnsi"/>
          <w:spacing w:val="37"/>
          <w:w w:val="101"/>
        </w:rPr>
        <w:t xml:space="preserve"> </w:t>
      </w:r>
      <w:r>
        <w:rPr>
          <w:rFonts w:asciiTheme="minorHAnsi" w:hAnsiTheme="minorHAnsi"/>
          <w:spacing w:val="-2"/>
        </w:rPr>
        <w:t>Item</w:t>
      </w:r>
      <w:r>
        <w:rPr>
          <w:rFonts w:asciiTheme="minorHAnsi" w:hAnsiTheme="minorHAnsi"/>
          <w:spacing w:val="29"/>
          <w:w w:val="101"/>
        </w:rPr>
        <w:t xml:space="preserve"> </w:t>
      </w:r>
      <w:r>
        <w:rPr>
          <w:rFonts w:asciiTheme="minorHAnsi" w:hAnsiTheme="minorHAnsi"/>
          <w:spacing w:val="-2"/>
        </w:rPr>
        <w:t>5</w:t>
      </w:r>
      <w:r>
        <w:rPr>
          <w:rFonts w:asciiTheme="minorHAnsi" w:hAnsiTheme="minorHAnsi"/>
          <w:spacing w:val="28"/>
        </w:rPr>
        <w:t xml:space="preserve"> </w:t>
      </w:r>
      <w:r>
        <w:rPr>
          <w:rFonts w:asciiTheme="minorHAnsi" w:hAnsiTheme="minorHAnsi"/>
          <w:spacing w:val="-2"/>
        </w:rPr>
        <w:t>of</w:t>
      </w:r>
      <w:r>
        <w:rPr>
          <w:rFonts w:asciiTheme="minorHAnsi" w:hAnsiTheme="minorHAnsi"/>
          <w:spacing w:val="25"/>
        </w:rPr>
        <w:t xml:space="preserve"> </w:t>
      </w:r>
      <w:r>
        <w:rPr>
          <w:rFonts w:asciiTheme="minorHAnsi" w:hAnsiTheme="minorHAnsi"/>
          <w:spacing w:val="-2"/>
        </w:rPr>
        <w:t>Sch</w:t>
      </w:r>
      <w:r>
        <w:rPr>
          <w:rFonts w:asciiTheme="minorHAnsi" w:hAnsiTheme="minorHAnsi"/>
          <w:spacing w:val="-3"/>
        </w:rPr>
        <w:t>edule1</w:t>
      </w:r>
      <w:r>
        <w:rPr>
          <w:rFonts w:asciiTheme="minorHAnsi" w:hAnsiTheme="minorHAnsi"/>
          <w:spacing w:val="37"/>
        </w:rPr>
        <w:t xml:space="preserve"> </w:t>
      </w:r>
      <w:r>
        <w:rPr>
          <w:rFonts w:asciiTheme="minorHAnsi" w:hAnsiTheme="minorHAnsi"/>
          <w:spacing w:val="-3"/>
        </w:rPr>
        <w:t>unless</w:t>
      </w:r>
      <w:r>
        <w:rPr>
          <w:rFonts w:asciiTheme="minorHAnsi" w:hAnsiTheme="minorHAnsi"/>
          <w:spacing w:val="2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Licensee gives the Licensor notice in writing at least si</w:t>
      </w:r>
      <w:r>
        <w:rPr>
          <w:rFonts w:asciiTheme="minorHAnsi" w:hAnsiTheme="minorHAnsi"/>
          <w:spacing w:val="-2"/>
        </w:rPr>
        <w:t>x months</w:t>
      </w:r>
      <w:r>
        <w:rPr>
          <w:rFonts w:asciiTheme="minorHAnsi" w:hAnsiTheme="minorHAnsi"/>
          <w:spacing w:val="11"/>
        </w:rPr>
        <w:t xml:space="preserve"> </w:t>
      </w:r>
      <w:r>
        <w:rPr>
          <w:rFonts w:asciiTheme="minorHAnsi" w:hAnsiTheme="minorHAnsi"/>
          <w:spacing w:val="-2"/>
        </w:rPr>
        <w:t>prior to the Terminating Date that the Licence</w:t>
      </w:r>
      <w:r>
        <w:rPr>
          <w:rFonts w:asciiTheme="minorHAnsi" w:hAnsiTheme="minorHAnsi"/>
        </w:rPr>
        <w:t xml:space="preserve"> </w:t>
      </w:r>
      <w:r>
        <w:rPr>
          <w:rFonts w:asciiTheme="minorHAnsi" w:hAnsiTheme="minorHAnsi"/>
          <w:spacing w:val="-4"/>
        </w:rPr>
        <w:t>is</w:t>
      </w:r>
      <w:r>
        <w:rPr>
          <w:rFonts w:asciiTheme="minorHAnsi" w:hAnsiTheme="minorHAnsi"/>
          <w:spacing w:val="24"/>
          <w:w w:val="101"/>
        </w:rPr>
        <w:t xml:space="preserve"> </w:t>
      </w:r>
      <w:r>
        <w:rPr>
          <w:rFonts w:asciiTheme="minorHAnsi" w:hAnsiTheme="minorHAnsi"/>
          <w:spacing w:val="-4"/>
        </w:rPr>
        <w:t>not to</w:t>
      </w:r>
      <w:r>
        <w:rPr>
          <w:rFonts w:asciiTheme="minorHAnsi" w:hAnsiTheme="minorHAnsi"/>
          <w:spacing w:val="16"/>
        </w:rPr>
        <w:t xml:space="preserve"> </w:t>
      </w:r>
      <w:r>
        <w:rPr>
          <w:rFonts w:asciiTheme="minorHAnsi" w:hAnsiTheme="minorHAnsi"/>
          <w:spacing w:val="-4"/>
        </w:rPr>
        <w:t>be</w:t>
      </w:r>
      <w:r>
        <w:rPr>
          <w:rFonts w:asciiTheme="minorHAnsi" w:hAnsiTheme="minorHAnsi"/>
          <w:spacing w:val="18"/>
        </w:rPr>
        <w:t xml:space="preserve"> </w:t>
      </w:r>
      <w:r>
        <w:rPr>
          <w:rFonts w:asciiTheme="minorHAnsi" w:hAnsiTheme="minorHAnsi"/>
          <w:spacing w:val="-4"/>
        </w:rPr>
        <w:t>renewed.</w:t>
      </w:r>
    </w:p>
    <w:p w14:paraId="06648675" w14:textId="77777777" w:rsidR="000F72C1" w:rsidRDefault="000F72C1">
      <w:pPr>
        <w:spacing w:line="223" w:lineRule="auto"/>
        <w:rPr>
          <w:rFonts w:asciiTheme="minorHAnsi" w:hAnsiTheme="minorHAnsi"/>
        </w:rPr>
        <w:sectPr w:rsidR="000F72C1">
          <w:footerReference w:type="default" r:id="rId112"/>
          <w:pgSz w:w="11907" w:h="16839"/>
          <w:pgMar w:top="1139" w:right="21" w:bottom="1495" w:left="878" w:header="6" w:footer="850" w:gutter="0"/>
          <w:cols w:space="720"/>
        </w:sectPr>
      </w:pPr>
    </w:p>
    <w:p w14:paraId="06648676" w14:textId="77777777" w:rsidR="000F72C1" w:rsidRDefault="0020793E">
      <w:pPr>
        <w:pStyle w:val="BodyText"/>
        <w:spacing w:before="24" w:line="179" w:lineRule="auto"/>
        <w:ind w:left="38"/>
        <w:rPr>
          <w:rFonts w:asciiTheme="minorHAnsi" w:hAnsiTheme="minorHAnsi"/>
          <w:sz w:val="24"/>
          <w:szCs w:val="24"/>
        </w:rPr>
      </w:pPr>
      <w:r>
        <w:rPr>
          <w:rFonts w:asciiTheme="minorHAnsi" w:hAnsiTheme="minorHAnsi"/>
          <w:b/>
          <w:bCs/>
          <w:color w:val="00558C"/>
          <w:sz w:val="24"/>
          <w:szCs w:val="24"/>
        </w:rPr>
        <w:t>3.3.                LICENCE TER</w:t>
      </w:r>
      <w:r>
        <w:rPr>
          <w:rFonts w:asciiTheme="minorHAnsi" w:hAnsiTheme="minorHAnsi"/>
          <w:b/>
          <w:bCs/>
          <w:color w:val="00558C"/>
          <w:spacing w:val="-1"/>
          <w:sz w:val="24"/>
          <w:szCs w:val="24"/>
        </w:rPr>
        <w:t>MINATES WITH</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LEASE</w:t>
      </w:r>
    </w:p>
    <w:p w14:paraId="06648677" w14:textId="77777777" w:rsidR="000F72C1" w:rsidRDefault="0020793E">
      <w:pPr>
        <w:pStyle w:val="BodyText"/>
        <w:spacing w:before="178" w:line="214" w:lineRule="auto"/>
        <w:ind w:left="613" w:right="774"/>
        <w:rPr>
          <w:rFonts w:asciiTheme="minorHAnsi" w:hAnsiTheme="minorHAnsi"/>
        </w:rPr>
      </w:pPr>
      <w:r>
        <w:rPr>
          <w:rFonts w:asciiTheme="minorHAnsi" w:hAnsiTheme="minorHAnsi"/>
          <w:spacing w:val="-1"/>
        </w:rPr>
        <w:t>In spite of any other</w:t>
      </w:r>
      <w:r>
        <w:rPr>
          <w:rFonts w:asciiTheme="minorHAnsi" w:hAnsiTheme="minorHAnsi"/>
          <w:spacing w:val="15"/>
        </w:rPr>
        <w:t xml:space="preserve"> </w:t>
      </w:r>
      <w:r>
        <w:rPr>
          <w:rFonts w:asciiTheme="minorHAnsi" w:hAnsiTheme="minorHAnsi"/>
          <w:spacing w:val="-1"/>
        </w:rPr>
        <w:t>provision of this</w:t>
      </w:r>
      <w:r>
        <w:rPr>
          <w:rFonts w:asciiTheme="minorHAnsi" w:hAnsiTheme="minorHAnsi"/>
          <w:spacing w:val="17"/>
        </w:rPr>
        <w:t xml:space="preserve"> </w:t>
      </w:r>
      <w:r>
        <w:rPr>
          <w:rFonts w:asciiTheme="minorHAnsi" w:hAnsiTheme="minorHAnsi"/>
          <w:spacing w:val="-1"/>
        </w:rPr>
        <w:t>Licence, this</w:t>
      </w:r>
      <w:r>
        <w:rPr>
          <w:rFonts w:asciiTheme="minorHAnsi" w:hAnsiTheme="minorHAnsi"/>
          <w:spacing w:val="14"/>
          <w:w w:val="101"/>
        </w:rPr>
        <w:t xml:space="preserve"> </w:t>
      </w:r>
      <w:r>
        <w:rPr>
          <w:rFonts w:asciiTheme="minorHAnsi" w:hAnsiTheme="minorHAnsi"/>
          <w:spacing w:val="-1"/>
        </w:rPr>
        <w:t>Licence terminates on the expira</w:t>
      </w:r>
      <w:r>
        <w:rPr>
          <w:rFonts w:asciiTheme="minorHAnsi" w:hAnsiTheme="minorHAnsi"/>
          <w:spacing w:val="-2"/>
        </w:rPr>
        <w:t>tion</w:t>
      </w:r>
      <w:r>
        <w:rPr>
          <w:rFonts w:asciiTheme="minorHAnsi" w:hAnsiTheme="minorHAnsi"/>
          <w:spacing w:val="5"/>
        </w:rPr>
        <w:t xml:space="preserve"> </w:t>
      </w:r>
      <w:r>
        <w:rPr>
          <w:rFonts w:asciiTheme="minorHAnsi" w:hAnsiTheme="minorHAnsi"/>
          <w:spacing w:val="-2"/>
        </w:rPr>
        <w:t>or termination</w:t>
      </w:r>
      <w:r>
        <w:rPr>
          <w:rFonts w:asciiTheme="minorHAnsi" w:hAnsiTheme="minorHAnsi"/>
          <w:spacing w:val="4"/>
        </w:rPr>
        <w:t xml:space="preserve"> </w:t>
      </w:r>
      <w:r>
        <w:rPr>
          <w:rFonts w:asciiTheme="minorHAnsi" w:hAnsiTheme="minorHAnsi"/>
          <w:spacing w:val="-2"/>
        </w:rPr>
        <w:t>of the</w:t>
      </w:r>
      <w:r>
        <w:rPr>
          <w:rFonts w:asciiTheme="minorHAnsi" w:hAnsiTheme="minorHAnsi"/>
        </w:rPr>
        <w:t xml:space="preserve"> </w:t>
      </w:r>
      <w:r>
        <w:rPr>
          <w:rFonts w:asciiTheme="minorHAnsi" w:hAnsiTheme="minorHAnsi"/>
          <w:spacing w:val="-3"/>
        </w:rPr>
        <w:t>Lease.</w:t>
      </w:r>
    </w:p>
    <w:p w14:paraId="06648678" w14:textId="77777777" w:rsidR="000F72C1" w:rsidRDefault="0020793E">
      <w:pPr>
        <w:pStyle w:val="BodyText"/>
        <w:spacing w:before="196" w:line="187" w:lineRule="auto"/>
        <w:ind w:left="33"/>
        <w:rPr>
          <w:rFonts w:asciiTheme="minorHAnsi" w:hAnsiTheme="minorHAnsi"/>
          <w:sz w:val="28"/>
          <w:szCs w:val="28"/>
        </w:rPr>
      </w:pPr>
      <w:r>
        <w:rPr>
          <w:rFonts w:asciiTheme="minorHAnsi" w:hAnsiTheme="minorHAnsi"/>
          <w:b/>
          <w:bCs/>
          <w:color w:val="00558C"/>
          <w:spacing w:val="-1"/>
          <w:sz w:val="28"/>
          <w:szCs w:val="28"/>
        </w:rPr>
        <w:t>4.           LICENSEE'S</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USE OF THE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LICENSED AREA</w:t>
      </w:r>
    </w:p>
    <w:p w14:paraId="06648679" w14:textId="77777777" w:rsidR="000F72C1" w:rsidRDefault="0020793E">
      <w:pPr>
        <w:pStyle w:val="BodyText"/>
        <w:spacing w:before="193" w:line="179" w:lineRule="auto"/>
        <w:ind w:left="33"/>
        <w:rPr>
          <w:rFonts w:asciiTheme="minorHAnsi" w:hAnsiTheme="minorHAnsi"/>
          <w:sz w:val="24"/>
          <w:szCs w:val="24"/>
        </w:rPr>
      </w:pPr>
      <w:r>
        <w:rPr>
          <w:rFonts w:asciiTheme="minorHAnsi" w:hAnsiTheme="minorHAnsi"/>
          <w:b/>
          <w:bCs/>
          <w:color w:val="00558C"/>
          <w:spacing w:val="-1"/>
          <w:sz w:val="24"/>
          <w:szCs w:val="24"/>
        </w:rPr>
        <w:t>4.1.                LICENSEE</w:t>
      </w:r>
      <w:r>
        <w:rPr>
          <w:rFonts w:asciiTheme="minorHAnsi" w:hAnsiTheme="minorHAnsi"/>
          <w:b/>
          <w:bCs/>
          <w:color w:val="00558C"/>
          <w:spacing w:val="28"/>
          <w:sz w:val="24"/>
          <w:szCs w:val="24"/>
        </w:rPr>
        <w:t xml:space="preserve"> </w:t>
      </w:r>
      <w:r>
        <w:rPr>
          <w:rFonts w:asciiTheme="minorHAnsi" w:hAnsiTheme="minorHAnsi"/>
          <w:b/>
          <w:bCs/>
          <w:color w:val="00558C"/>
          <w:spacing w:val="-1"/>
          <w:sz w:val="24"/>
          <w:szCs w:val="24"/>
        </w:rPr>
        <w:t>NOT TO</w:t>
      </w:r>
      <w:r>
        <w:rPr>
          <w:rFonts w:asciiTheme="minorHAnsi" w:hAnsiTheme="minorHAnsi"/>
          <w:b/>
          <w:bCs/>
          <w:color w:val="00558C"/>
          <w:spacing w:val="9"/>
          <w:sz w:val="24"/>
          <w:szCs w:val="24"/>
        </w:rPr>
        <w:t xml:space="preserve"> </w:t>
      </w:r>
      <w:r>
        <w:rPr>
          <w:rFonts w:asciiTheme="minorHAnsi" w:hAnsiTheme="minorHAnsi"/>
          <w:b/>
          <w:bCs/>
          <w:color w:val="00558C"/>
          <w:spacing w:val="-1"/>
          <w:sz w:val="24"/>
          <w:szCs w:val="24"/>
        </w:rPr>
        <w:t>OBSTRUCT</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LICENSOR</w:t>
      </w:r>
    </w:p>
    <w:p w14:paraId="0664867A" w14:textId="77777777" w:rsidR="000F72C1" w:rsidRDefault="0020793E">
      <w:pPr>
        <w:pStyle w:val="BodyText"/>
        <w:spacing w:before="176" w:line="230" w:lineRule="auto"/>
        <w:ind w:left="597" w:right="766" w:hanging="1"/>
        <w:jc w:val="both"/>
        <w:rPr>
          <w:rFonts w:asciiTheme="minorHAnsi" w:hAnsiTheme="minorHAnsi"/>
        </w:rPr>
      </w:pP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Licensee</w:t>
      </w:r>
      <w:r>
        <w:rPr>
          <w:rFonts w:asciiTheme="minorHAnsi" w:hAnsiTheme="minorHAnsi"/>
          <w:spacing w:val="27"/>
        </w:rPr>
        <w:t xml:space="preserve"> </w:t>
      </w:r>
      <w:r>
        <w:rPr>
          <w:rFonts w:asciiTheme="minorHAnsi" w:hAnsiTheme="minorHAnsi"/>
          <w:spacing w:val="-2"/>
        </w:rPr>
        <w:t>must</w:t>
      </w:r>
      <w:r>
        <w:rPr>
          <w:rFonts w:asciiTheme="minorHAnsi" w:hAnsiTheme="minorHAnsi"/>
          <w:spacing w:val="30"/>
        </w:rPr>
        <w:t xml:space="preserve"> </w:t>
      </w:r>
      <w:r>
        <w:rPr>
          <w:rFonts w:asciiTheme="minorHAnsi" w:hAnsiTheme="minorHAnsi"/>
          <w:spacing w:val="-2"/>
        </w:rPr>
        <w:t>not</w:t>
      </w:r>
      <w:r>
        <w:rPr>
          <w:rFonts w:asciiTheme="minorHAnsi" w:hAnsiTheme="minorHAnsi"/>
          <w:spacing w:val="18"/>
        </w:rPr>
        <w:t xml:space="preserve"> </w:t>
      </w:r>
      <w:r>
        <w:rPr>
          <w:rFonts w:asciiTheme="minorHAnsi" w:hAnsiTheme="minorHAnsi"/>
          <w:spacing w:val="-2"/>
        </w:rPr>
        <w:t>obstruct</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interrupt</w:t>
      </w:r>
      <w:r>
        <w:rPr>
          <w:rFonts w:asciiTheme="minorHAnsi" w:hAnsiTheme="minorHAnsi"/>
          <w:spacing w:val="14"/>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and,</w:t>
      </w:r>
      <w:r>
        <w:rPr>
          <w:rFonts w:asciiTheme="minorHAnsi" w:hAnsiTheme="minorHAnsi"/>
          <w:spacing w:val="16"/>
          <w:w w:val="101"/>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extent</w:t>
      </w:r>
      <w:r>
        <w:rPr>
          <w:rFonts w:asciiTheme="minorHAnsi" w:hAnsiTheme="minorHAnsi"/>
          <w:spacing w:val="14"/>
          <w:w w:val="101"/>
        </w:rPr>
        <w:t xml:space="preserve"> </w:t>
      </w:r>
      <w:r>
        <w:rPr>
          <w:rFonts w:asciiTheme="minorHAnsi" w:hAnsiTheme="minorHAnsi"/>
          <w:spacing w:val="-2"/>
        </w:rPr>
        <w:t>that</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5"/>
        </w:rPr>
        <w:t xml:space="preserve"> </w:t>
      </w:r>
      <w:r>
        <w:rPr>
          <w:rFonts w:asciiTheme="minorHAnsi" w:hAnsiTheme="minorHAnsi"/>
          <w:spacing w:val="-2"/>
        </w:rPr>
        <w:t>interests</w:t>
      </w:r>
      <w:r>
        <w:rPr>
          <w:rFonts w:asciiTheme="minorHAnsi" w:hAnsiTheme="minorHAnsi"/>
          <w:spacing w:val="17"/>
          <w:w w:val="101"/>
        </w:rPr>
        <w:t xml:space="preserve"> </w:t>
      </w:r>
      <w:r>
        <w:rPr>
          <w:rFonts w:asciiTheme="minorHAnsi" w:hAnsiTheme="minorHAnsi"/>
          <w:spacing w:val="-2"/>
        </w:rPr>
        <w:t>of</w:t>
      </w:r>
      <w:r>
        <w:rPr>
          <w:rFonts w:asciiTheme="minorHAnsi" w:hAnsiTheme="minorHAnsi"/>
          <w:spacing w:val="20"/>
          <w:w w:val="101"/>
        </w:rPr>
        <w:t xml:space="preserve"> </w:t>
      </w:r>
      <w:r>
        <w:rPr>
          <w:rFonts w:asciiTheme="minorHAnsi" w:hAnsiTheme="minorHAnsi"/>
          <w:spacing w:val="-2"/>
        </w:rPr>
        <w:t>any</w:t>
      </w:r>
      <w:r>
        <w:rPr>
          <w:rFonts w:asciiTheme="minorHAnsi" w:hAnsiTheme="minorHAnsi"/>
          <w:spacing w:val="20"/>
          <w:w w:val="101"/>
        </w:rPr>
        <w:t xml:space="preserve"> </w:t>
      </w:r>
      <w:r>
        <w:rPr>
          <w:rFonts w:asciiTheme="minorHAnsi" w:hAnsiTheme="minorHAnsi"/>
          <w:spacing w:val="-2"/>
        </w:rPr>
        <w:t>other</w:t>
      </w:r>
      <w:r>
        <w:rPr>
          <w:rFonts w:asciiTheme="minorHAnsi" w:hAnsiTheme="minorHAnsi"/>
        </w:rPr>
        <w:t xml:space="preserve"> </w:t>
      </w:r>
      <w:r>
        <w:rPr>
          <w:rFonts w:asciiTheme="minorHAnsi" w:hAnsiTheme="minorHAnsi"/>
          <w:spacing w:val="-2"/>
        </w:rPr>
        <w:t>licensee</w:t>
      </w:r>
      <w:r>
        <w:rPr>
          <w:rFonts w:asciiTheme="minorHAnsi" w:hAnsiTheme="minorHAnsi"/>
          <w:spacing w:val="26"/>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Licensor</w:t>
      </w:r>
      <w:r>
        <w:rPr>
          <w:rFonts w:asciiTheme="minorHAnsi" w:hAnsiTheme="minorHAnsi"/>
          <w:spacing w:val="23"/>
        </w:rPr>
        <w:t xml:space="preserve"> </w:t>
      </w:r>
      <w:r>
        <w:rPr>
          <w:rFonts w:asciiTheme="minorHAnsi" w:hAnsiTheme="minorHAnsi"/>
          <w:spacing w:val="-2"/>
        </w:rPr>
        <w:t>do</w:t>
      </w:r>
      <w:r>
        <w:rPr>
          <w:rFonts w:asciiTheme="minorHAnsi" w:hAnsiTheme="minorHAnsi"/>
          <w:spacing w:val="28"/>
        </w:rPr>
        <w:t xml:space="preserve"> </w:t>
      </w:r>
      <w:r>
        <w:rPr>
          <w:rFonts w:asciiTheme="minorHAnsi" w:hAnsiTheme="minorHAnsi"/>
          <w:spacing w:val="-2"/>
        </w:rPr>
        <w:t>not</w:t>
      </w:r>
      <w:r>
        <w:rPr>
          <w:rFonts w:asciiTheme="minorHAnsi" w:hAnsiTheme="minorHAnsi"/>
          <w:spacing w:val="23"/>
        </w:rPr>
        <w:t xml:space="preserve"> </w:t>
      </w:r>
      <w:r>
        <w:rPr>
          <w:rFonts w:asciiTheme="minorHAnsi" w:hAnsiTheme="minorHAnsi"/>
          <w:spacing w:val="-2"/>
        </w:rPr>
        <w:t>conflict</w:t>
      </w:r>
      <w:r>
        <w:rPr>
          <w:rFonts w:asciiTheme="minorHAnsi" w:hAnsiTheme="minorHAnsi"/>
          <w:spacing w:val="19"/>
        </w:rPr>
        <w:t xml:space="preserve"> </w:t>
      </w:r>
      <w:r>
        <w:rPr>
          <w:rFonts w:asciiTheme="minorHAnsi" w:hAnsiTheme="minorHAnsi"/>
          <w:spacing w:val="-2"/>
        </w:rPr>
        <w:t>with</w:t>
      </w:r>
      <w:r>
        <w:rPr>
          <w:rFonts w:asciiTheme="minorHAnsi" w:hAnsiTheme="minorHAnsi"/>
          <w:spacing w:val="13"/>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tourist</w:t>
      </w:r>
      <w:r>
        <w:rPr>
          <w:rFonts w:asciiTheme="minorHAnsi" w:hAnsiTheme="minorHAnsi"/>
          <w:spacing w:val="23"/>
          <w:w w:val="101"/>
        </w:rPr>
        <w:t xml:space="preserve"> </w:t>
      </w:r>
      <w:r>
        <w:rPr>
          <w:rFonts w:asciiTheme="minorHAnsi" w:hAnsiTheme="minorHAnsi"/>
          <w:spacing w:val="-2"/>
        </w:rPr>
        <w:t>access</w:t>
      </w:r>
      <w:r>
        <w:rPr>
          <w:rFonts w:asciiTheme="minorHAnsi" w:hAnsiTheme="minorHAnsi"/>
          <w:spacing w:val="29"/>
        </w:rPr>
        <w:t xml:space="preserve"> </w:t>
      </w:r>
      <w:r>
        <w:rPr>
          <w:rFonts w:asciiTheme="minorHAnsi" w:hAnsiTheme="minorHAnsi"/>
          <w:spacing w:val="-2"/>
        </w:rPr>
        <w:t>rights</w:t>
      </w:r>
      <w:r>
        <w:rPr>
          <w:rFonts w:asciiTheme="minorHAnsi" w:hAnsiTheme="minorHAnsi"/>
          <w:spacing w:val="23"/>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32"/>
        </w:rPr>
        <w:t xml:space="preserve"> </w:t>
      </w:r>
      <w:r>
        <w:rPr>
          <w:rFonts w:asciiTheme="minorHAnsi" w:hAnsiTheme="minorHAnsi"/>
          <w:spacing w:val="-2"/>
        </w:rPr>
        <w:t>Licensee,</w:t>
      </w:r>
      <w:r>
        <w:rPr>
          <w:rFonts w:asciiTheme="minorHAnsi" w:hAnsiTheme="minorHAnsi"/>
          <w:spacing w:val="27"/>
        </w:rPr>
        <w:t xml:space="preserve"> </w:t>
      </w:r>
      <w:r>
        <w:rPr>
          <w:rFonts w:asciiTheme="minorHAnsi" w:hAnsiTheme="minorHAnsi"/>
          <w:spacing w:val="-2"/>
        </w:rPr>
        <w:t>must</w:t>
      </w:r>
      <w:r>
        <w:rPr>
          <w:rFonts w:asciiTheme="minorHAnsi" w:hAnsiTheme="minorHAnsi"/>
          <w:spacing w:val="29"/>
          <w:w w:val="101"/>
        </w:rPr>
        <w:t xml:space="preserve"> </w:t>
      </w:r>
      <w:r>
        <w:rPr>
          <w:rFonts w:asciiTheme="minorHAnsi" w:hAnsiTheme="minorHAnsi"/>
          <w:spacing w:val="-2"/>
        </w:rPr>
        <w:t>not</w:t>
      </w:r>
      <w:r>
        <w:rPr>
          <w:rFonts w:asciiTheme="minorHAnsi" w:hAnsiTheme="minorHAnsi"/>
          <w:spacing w:val="23"/>
        </w:rPr>
        <w:t xml:space="preserve"> </w:t>
      </w:r>
      <w:r>
        <w:rPr>
          <w:rFonts w:asciiTheme="minorHAnsi" w:hAnsiTheme="minorHAnsi"/>
          <w:spacing w:val="-2"/>
        </w:rPr>
        <w:t>obstruct</w:t>
      </w:r>
      <w:r>
        <w:rPr>
          <w:rFonts w:asciiTheme="minorHAnsi" w:hAnsiTheme="minorHAnsi"/>
          <w:spacing w:val="23"/>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1"/>
        </w:rPr>
        <w:t>interrupt any other licensee in its u</w:t>
      </w:r>
      <w:r>
        <w:rPr>
          <w:rFonts w:asciiTheme="minorHAnsi" w:hAnsiTheme="minorHAnsi"/>
          <w:spacing w:val="-2"/>
        </w:rPr>
        <w:t>se, occupation or</w:t>
      </w:r>
      <w:r>
        <w:rPr>
          <w:rFonts w:asciiTheme="minorHAnsi" w:hAnsiTheme="minorHAnsi"/>
        </w:rPr>
        <w:t xml:space="preserve"> </w:t>
      </w:r>
      <w:r>
        <w:rPr>
          <w:rFonts w:asciiTheme="minorHAnsi" w:hAnsiTheme="minorHAnsi"/>
          <w:spacing w:val="-2"/>
        </w:rPr>
        <w:t>enjoyment of the</w:t>
      </w:r>
      <w:r>
        <w:rPr>
          <w:rFonts w:asciiTheme="minorHAnsi" w:hAnsiTheme="minorHAnsi"/>
          <w:spacing w:val="10"/>
        </w:rPr>
        <w:t xml:space="preserve"> </w:t>
      </w:r>
      <w:r>
        <w:rPr>
          <w:rFonts w:asciiTheme="minorHAnsi" w:hAnsiTheme="minorHAnsi"/>
          <w:spacing w:val="-2"/>
        </w:rPr>
        <w:t>Land and</w:t>
      </w:r>
      <w:r>
        <w:rPr>
          <w:rFonts w:asciiTheme="minorHAnsi" w:hAnsiTheme="minorHAnsi"/>
          <w:spacing w:val="5"/>
        </w:rPr>
        <w:t xml:space="preserve"> </w:t>
      </w:r>
      <w:r>
        <w:rPr>
          <w:rFonts w:asciiTheme="minorHAnsi" w:hAnsiTheme="minorHAnsi"/>
          <w:spacing w:val="-2"/>
        </w:rPr>
        <w:t>must take all</w:t>
      </w:r>
      <w:r>
        <w:rPr>
          <w:rFonts w:asciiTheme="minorHAnsi" w:hAnsiTheme="minorHAnsi"/>
          <w:spacing w:val="7"/>
        </w:rPr>
        <w:t xml:space="preserve"> </w:t>
      </w:r>
      <w:r>
        <w:rPr>
          <w:rFonts w:asciiTheme="minorHAnsi" w:hAnsiTheme="minorHAnsi"/>
          <w:spacing w:val="-2"/>
        </w:rPr>
        <w:t>necessary</w:t>
      </w:r>
      <w:r>
        <w:rPr>
          <w:rFonts w:asciiTheme="minorHAnsi" w:hAnsiTheme="minorHAnsi"/>
          <w:spacing w:val="4"/>
        </w:rPr>
        <w:t xml:space="preserve"> </w:t>
      </w:r>
      <w:r>
        <w:rPr>
          <w:rFonts w:asciiTheme="minorHAnsi" w:hAnsiTheme="minorHAnsi"/>
          <w:spacing w:val="-2"/>
        </w:rPr>
        <w:t>steps</w:t>
      </w:r>
      <w:r>
        <w:rPr>
          <w:rFonts w:asciiTheme="minorHAnsi" w:hAnsiTheme="minorHAnsi"/>
        </w:rPr>
        <w:t xml:space="preserve"> </w:t>
      </w:r>
      <w:r>
        <w:rPr>
          <w:rFonts w:asciiTheme="minorHAnsi" w:hAnsiTheme="minorHAnsi"/>
          <w:spacing w:val="-1"/>
        </w:rPr>
        <w:t>to ensure that the integrity of the</w:t>
      </w:r>
      <w:r>
        <w:rPr>
          <w:rFonts w:asciiTheme="minorHAnsi" w:hAnsiTheme="minorHAnsi"/>
          <w:spacing w:val="12"/>
          <w:w w:val="101"/>
        </w:rPr>
        <w:t xml:space="preserve"> </w:t>
      </w:r>
      <w:r>
        <w:rPr>
          <w:rFonts w:asciiTheme="minorHAnsi" w:hAnsiTheme="minorHAnsi"/>
          <w:spacing w:val="-1"/>
        </w:rPr>
        <w:t>Marine Aid to</w:t>
      </w:r>
      <w:r>
        <w:rPr>
          <w:rFonts w:asciiTheme="minorHAnsi" w:hAnsiTheme="minorHAnsi"/>
          <w:spacing w:val="13"/>
          <w:w w:val="101"/>
        </w:rPr>
        <w:t xml:space="preserve"> </w:t>
      </w:r>
      <w:r>
        <w:rPr>
          <w:rFonts w:asciiTheme="minorHAnsi" w:hAnsiTheme="minorHAnsi"/>
          <w:spacing w:val="-1"/>
        </w:rPr>
        <w:t xml:space="preserve">Navigation </w:t>
      </w:r>
      <w:r>
        <w:rPr>
          <w:rFonts w:asciiTheme="minorHAnsi" w:hAnsiTheme="minorHAnsi"/>
          <w:spacing w:val="-2"/>
        </w:rPr>
        <w:t>Apparatus is not interfered with by the Licensee's</w:t>
      </w:r>
      <w:r>
        <w:rPr>
          <w:rFonts w:asciiTheme="minorHAnsi" w:hAnsiTheme="minorHAnsi"/>
        </w:rPr>
        <w:t xml:space="preserve"> </w:t>
      </w:r>
      <w:r>
        <w:rPr>
          <w:rFonts w:asciiTheme="minorHAnsi" w:hAnsiTheme="minorHAnsi"/>
          <w:spacing w:val="-1"/>
        </w:rPr>
        <w:t>use of the</w:t>
      </w:r>
      <w:r>
        <w:rPr>
          <w:rFonts w:asciiTheme="minorHAnsi" w:hAnsiTheme="minorHAnsi"/>
          <w:spacing w:val="22"/>
          <w:w w:val="101"/>
        </w:rPr>
        <w:t xml:space="preserve"> </w:t>
      </w:r>
      <w:r>
        <w:rPr>
          <w:rFonts w:asciiTheme="minorHAnsi" w:hAnsiTheme="minorHAnsi"/>
          <w:spacing w:val="-1"/>
        </w:rPr>
        <w:t>Licensed Area.</w:t>
      </w:r>
    </w:p>
    <w:p w14:paraId="0664867B" w14:textId="77777777" w:rsidR="000F72C1" w:rsidRDefault="0020793E">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4.2.                IMPROVEMENTS OR</w:t>
      </w:r>
      <w:r>
        <w:rPr>
          <w:rFonts w:asciiTheme="minorHAnsi" w:hAnsiTheme="minorHAnsi"/>
          <w:b/>
          <w:bCs/>
          <w:color w:val="00558C"/>
          <w:spacing w:val="6"/>
          <w:sz w:val="24"/>
          <w:szCs w:val="24"/>
        </w:rPr>
        <w:t xml:space="preserve"> </w:t>
      </w:r>
      <w:r>
        <w:rPr>
          <w:rFonts w:asciiTheme="minorHAnsi" w:hAnsiTheme="minorHAnsi"/>
          <w:b/>
          <w:bCs/>
          <w:color w:val="00558C"/>
          <w:sz w:val="24"/>
          <w:szCs w:val="24"/>
        </w:rPr>
        <w:t>ALTERATIONS</w:t>
      </w:r>
    </w:p>
    <w:p w14:paraId="0664867C" w14:textId="77777777" w:rsidR="000F72C1" w:rsidRDefault="0020793E">
      <w:pPr>
        <w:pStyle w:val="BodyText"/>
        <w:spacing w:before="178" w:line="227" w:lineRule="auto"/>
        <w:ind w:left="603" w:right="768" w:hanging="7"/>
        <w:jc w:val="both"/>
        <w:rPr>
          <w:rFonts w:asciiTheme="minorHAnsi" w:hAnsiTheme="minorHAnsi"/>
        </w:rPr>
      </w:pPr>
      <w:r>
        <w:rPr>
          <w:rFonts w:asciiTheme="minorHAnsi" w:hAnsiTheme="minorHAnsi"/>
          <w:spacing w:val="-1"/>
        </w:rPr>
        <w:t>The Licensee must not make any improvem</w:t>
      </w:r>
      <w:r>
        <w:rPr>
          <w:rFonts w:asciiTheme="minorHAnsi" w:hAnsiTheme="minorHAnsi"/>
          <w:spacing w:val="-2"/>
        </w:rPr>
        <w:t>ents or alterations</w:t>
      </w:r>
      <w:r>
        <w:rPr>
          <w:rFonts w:asciiTheme="minorHAnsi" w:hAnsiTheme="minorHAnsi"/>
          <w:spacing w:val="-10"/>
        </w:rPr>
        <w:t xml:space="preserve"> </w:t>
      </w:r>
      <w:r>
        <w:rPr>
          <w:rFonts w:asciiTheme="minorHAnsi" w:hAnsiTheme="minorHAnsi"/>
          <w:spacing w:val="-2"/>
        </w:rPr>
        <w:t>to the Licensed Area (including works identified</w:t>
      </w:r>
      <w:r>
        <w:rPr>
          <w:rFonts w:asciiTheme="minorHAnsi" w:hAnsiTheme="minorHAnsi"/>
        </w:rPr>
        <w:t xml:space="preserve"> </w:t>
      </w:r>
      <w:r>
        <w:rPr>
          <w:rFonts w:asciiTheme="minorHAnsi" w:hAnsiTheme="minorHAnsi"/>
          <w:spacing w:val="-2"/>
        </w:rPr>
        <w:t>in</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BCA</w:t>
      </w:r>
      <w:r>
        <w:rPr>
          <w:rFonts w:asciiTheme="minorHAnsi" w:hAnsiTheme="minorHAnsi"/>
          <w:spacing w:val="37"/>
          <w:w w:val="101"/>
        </w:rPr>
        <w:t xml:space="preserve"> </w:t>
      </w:r>
      <w:r>
        <w:rPr>
          <w:rFonts w:asciiTheme="minorHAnsi" w:hAnsiTheme="minorHAnsi"/>
          <w:spacing w:val="-2"/>
        </w:rPr>
        <w:t>Report)</w:t>
      </w:r>
      <w:r>
        <w:rPr>
          <w:rFonts w:asciiTheme="minorHAnsi" w:hAnsiTheme="minorHAnsi"/>
          <w:spacing w:val="23"/>
          <w:w w:val="101"/>
        </w:rPr>
        <w:t xml:space="preserve"> </w:t>
      </w:r>
      <w:r>
        <w:rPr>
          <w:rFonts w:asciiTheme="minorHAnsi" w:hAnsiTheme="minorHAnsi"/>
          <w:spacing w:val="-2"/>
        </w:rPr>
        <w:t>without</w:t>
      </w:r>
      <w:r>
        <w:rPr>
          <w:rFonts w:asciiTheme="minorHAnsi" w:hAnsiTheme="minorHAnsi"/>
          <w:spacing w:val="26"/>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prior</w:t>
      </w:r>
      <w:r>
        <w:rPr>
          <w:rFonts w:asciiTheme="minorHAnsi" w:hAnsiTheme="minorHAnsi"/>
          <w:spacing w:val="29"/>
          <w:w w:val="101"/>
        </w:rPr>
        <w:t xml:space="preserve"> </w:t>
      </w:r>
      <w:r>
        <w:rPr>
          <w:rFonts w:asciiTheme="minorHAnsi" w:hAnsiTheme="minorHAnsi"/>
          <w:spacing w:val="-2"/>
        </w:rPr>
        <w:t>consent</w:t>
      </w:r>
      <w:r>
        <w:rPr>
          <w:rFonts w:asciiTheme="minorHAnsi" w:hAnsiTheme="minorHAnsi"/>
          <w:spacing w:val="30"/>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Licensor.</w:t>
      </w:r>
      <w:r>
        <w:rPr>
          <w:rFonts w:asciiTheme="minorHAnsi" w:hAnsiTheme="minorHAnsi"/>
          <w:spacing w:val="2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Licensee’s</w:t>
      </w:r>
      <w:r>
        <w:rPr>
          <w:rFonts w:asciiTheme="minorHAnsi" w:hAnsiTheme="minorHAnsi"/>
          <w:spacing w:val="36"/>
          <w:w w:val="101"/>
        </w:rPr>
        <w:t xml:space="preserve"> </w:t>
      </w:r>
      <w:r>
        <w:rPr>
          <w:rFonts w:asciiTheme="minorHAnsi" w:hAnsiTheme="minorHAnsi"/>
          <w:spacing w:val="-2"/>
        </w:rPr>
        <w:t>requ</w:t>
      </w:r>
      <w:r>
        <w:rPr>
          <w:rFonts w:asciiTheme="minorHAnsi" w:hAnsiTheme="minorHAnsi"/>
          <w:spacing w:val="-3"/>
        </w:rPr>
        <w:t>est</w:t>
      </w:r>
      <w:r>
        <w:rPr>
          <w:rFonts w:asciiTheme="minorHAnsi" w:hAnsiTheme="minorHAnsi"/>
          <w:spacing w:val="39"/>
        </w:rPr>
        <w:t xml:space="preserve"> </w:t>
      </w:r>
      <w:r>
        <w:rPr>
          <w:rFonts w:asciiTheme="minorHAnsi" w:hAnsiTheme="minorHAnsi"/>
          <w:spacing w:val="-3"/>
        </w:rPr>
        <w:t>notice</w:t>
      </w:r>
      <w:r>
        <w:rPr>
          <w:rFonts w:asciiTheme="minorHAnsi" w:hAnsiTheme="minorHAnsi"/>
          <w:spacing w:val="37"/>
        </w:rPr>
        <w:t xml:space="preserve"> </w:t>
      </w:r>
      <w:r>
        <w:rPr>
          <w:rFonts w:asciiTheme="minorHAnsi" w:hAnsiTheme="minorHAnsi"/>
          <w:spacing w:val="-3"/>
        </w:rPr>
        <w:t>must</w:t>
      </w:r>
      <w:r>
        <w:rPr>
          <w:rFonts w:asciiTheme="minorHAnsi" w:hAnsiTheme="minorHAnsi"/>
          <w:spacing w:val="34"/>
          <w:w w:val="101"/>
        </w:rPr>
        <w:t xml:space="preserve"> </w:t>
      </w:r>
      <w:r>
        <w:rPr>
          <w:rFonts w:asciiTheme="minorHAnsi" w:hAnsiTheme="minorHAnsi"/>
          <w:spacing w:val="-3"/>
        </w:rPr>
        <w:t>include</w:t>
      </w:r>
      <w:r>
        <w:rPr>
          <w:rFonts w:asciiTheme="minorHAnsi" w:hAnsiTheme="minorHAnsi"/>
        </w:rPr>
        <w:t xml:space="preserve"> </w:t>
      </w:r>
      <w:r>
        <w:rPr>
          <w:rFonts w:asciiTheme="minorHAnsi" w:hAnsiTheme="minorHAnsi"/>
          <w:spacing w:val="-1"/>
        </w:rPr>
        <w:t>specifications</w:t>
      </w:r>
      <w:r>
        <w:rPr>
          <w:rFonts w:asciiTheme="minorHAnsi" w:hAnsiTheme="minorHAnsi"/>
          <w:spacing w:val="25"/>
        </w:rPr>
        <w:t xml:space="preserve"> </w:t>
      </w:r>
      <w:r>
        <w:rPr>
          <w:rFonts w:asciiTheme="minorHAnsi" w:hAnsiTheme="minorHAnsi"/>
          <w:spacing w:val="-1"/>
        </w:rPr>
        <w:t>and</w:t>
      </w:r>
      <w:r>
        <w:rPr>
          <w:rFonts w:asciiTheme="minorHAnsi" w:hAnsiTheme="minorHAnsi"/>
          <w:spacing w:val="24"/>
          <w:w w:val="101"/>
        </w:rPr>
        <w:t xml:space="preserve"> </w:t>
      </w:r>
      <w:r>
        <w:rPr>
          <w:rFonts w:asciiTheme="minorHAnsi" w:hAnsiTheme="minorHAnsi"/>
          <w:spacing w:val="-1"/>
        </w:rPr>
        <w:t>drawin</w:t>
      </w:r>
      <w:r>
        <w:rPr>
          <w:rFonts w:asciiTheme="minorHAnsi" w:hAnsiTheme="minorHAnsi"/>
          <w:spacing w:val="-2"/>
        </w:rPr>
        <w:t>gs</w:t>
      </w:r>
      <w:r>
        <w:rPr>
          <w:rFonts w:asciiTheme="minorHAnsi" w:hAnsiTheme="minorHAnsi"/>
          <w:spacing w:val="24"/>
          <w:w w:val="101"/>
        </w:rPr>
        <w:t xml:space="preserve"> </w:t>
      </w:r>
      <w:r>
        <w:rPr>
          <w:rFonts w:asciiTheme="minorHAnsi" w:hAnsiTheme="minorHAnsi"/>
          <w:spacing w:val="-2"/>
        </w:rPr>
        <w:t>of</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proposed</w:t>
      </w:r>
      <w:r>
        <w:rPr>
          <w:rFonts w:asciiTheme="minorHAnsi" w:hAnsiTheme="minorHAnsi"/>
          <w:spacing w:val="20"/>
        </w:rPr>
        <w:t xml:space="preserve"> </w:t>
      </w:r>
      <w:r>
        <w:rPr>
          <w:rFonts w:asciiTheme="minorHAnsi" w:hAnsiTheme="minorHAnsi"/>
          <w:spacing w:val="-2"/>
        </w:rPr>
        <w:t>works.</w:t>
      </w:r>
      <w:r>
        <w:rPr>
          <w:rFonts w:asciiTheme="minorHAnsi" w:hAnsiTheme="minorHAnsi"/>
          <w:spacing w:val="17"/>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29"/>
          <w:w w:val="101"/>
        </w:rPr>
        <w:t xml:space="preserve"> </w:t>
      </w:r>
      <w:r>
        <w:rPr>
          <w:rFonts w:asciiTheme="minorHAnsi" w:hAnsiTheme="minorHAnsi"/>
          <w:spacing w:val="-2"/>
        </w:rPr>
        <w:t>must</w:t>
      </w:r>
      <w:r>
        <w:rPr>
          <w:rFonts w:asciiTheme="minorHAnsi" w:hAnsiTheme="minorHAnsi"/>
          <w:spacing w:val="30"/>
        </w:rPr>
        <w:t xml:space="preserve"> </w:t>
      </w:r>
      <w:r>
        <w:rPr>
          <w:rFonts w:asciiTheme="minorHAnsi" w:hAnsiTheme="minorHAnsi"/>
          <w:spacing w:val="-2"/>
        </w:rPr>
        <w:t>indemnify</w:t>
      </w:r>
      <w:r>
        <w:rPr>
          <w:rFonts w:asciiTheme="minorHAnsi" w:hAnsiTheme="minorHAnsi"/>
          <w:spacing w:val="19"/>
        </w:rPr>
        <w:t xml:space="preserve"> </w:t>
      </w: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Licensor</w:t>
      </w:r>
      <w:r>
        <w:rPr>
          <w:rFonts w:asciiTheme="minorHAnsi" w:hAnsiTheme="minorHAnsi"/>
          <w:spacing w:val="25"/>
        </w:rPr>
        <w:t xml:space="preserve"> </w:t>
      </w:r>
      <w:r>
        <w:rPr>
          <w:rFonts w:asciiTheme="minorHAnsi" w:hAnsiTheme="minorHAnsi"/>
          <w:spacing w:val="-2"/>
        </w:rPr>
        <w:t>against</w:t>
      </w:r>
      <w:r>
        <w:rPr>
          <w:rFonts w:asciiTheme="minorHAnsi" w:hAnsiTheme="minorHAnsi"/>
          <w:spacing w:val="25"/>
        </w:rPr>
        <w:t xml:space="preserve"> </w:t>
      </w:r>
      <w:r>
        <w:rPr>
          <w:rFonts w:asciiTheme="minorHAnsi" w:hAnsiTheme="minorHAnsi"/>
          <w:spacing w:val="-2"/>
        </w:rPr>
        <w:t>any</w:t>
      </w:r>
      <w:r>
        <w:rPr>
          <w:rFonts w:asciiTheme="minorHAnsi" w:hAnsiTheme="minorHAnsi"/>
        </w:rPr>
        <w:t xml:space="preserve"> </w:t>
      </w:r>
      <w:r>
        <w:rPr>
          <w:rFonts w:asciiTheme="minorHAnsi" w:hAnsiTheme="minorHAnsi"/>
          <w:spacing w:val="-1"/>
        </w:rPr>
        <w:t>claim</w:t>
      </w:r>
      <w:r>
        <w:rPr>
          <w:rFonts w:asciiTheme="minorHAnsi" w:hAnsiTheme="minorHAnsi"/>
          <w:spacing w:val="18"/>
          <w:w w:val="101"/>
        </w:rPr>
        <w:t xml:space="preserve"> </w:t>
      </w:r>
      <w:r>
        <w:rPr>
          <w:rFonts w:asciiTheme="minorHAnsi" w:hAnsiTheme="minorHAnsi"/>
          <w:spacing w:val="-1"/>
        </w:rPr>
        <w:t>under the</w:t>
      </w:r>
      <w:r>
        <w:rPr>
          <w:rFonts w:asciiTheme="minorHAnsi" w:hAnsiTheme="minorHAnsi"/>
          <w:spacing w:val="17"/>
        </w:rPr>
        <w:t xml:space="preserve"> </w:t>
      </w:r>
      <w:r>
        <w:rPr>
          <w:rFonts w:asciiTheme="minorHAnsi" w:hAnsiTheme="minorHAnsi"/>
          <w:spacing w:val="-1"/>
        </w:rPr>
        <w:t>Lease arising from the</w:t>
      </w:r>
      <w:r>
        <w:rPr>
          <w:rFonts w:asciiTheme="minorHAnsi" w:hAnsiTheme="minorHAnsi"/>
          <w:spacing w:val="15"/>
          <w:w w:val="101"/>
        </w:rPr>
        <w:t xml:space="preserve"> </w:t>
      </w:r>
      <w:r>
        <w:rPr>
          <w:rFonts w:asciiTheme="minorHAnsi" w:hAnsiTheme="minorHAnsi"/>
          <w:spacing w:val="-1"/>
        </w:rPr>
        <w:t>making of any</w:t>
      </w:r>
      <w:r>
        <w:rPr>
          <w:rFonts w:asciiTheme="minorHAnsi" w:hAnsiTheme="minorHAnsi"/>
          <w:spacing w:val="13"/>
          <w:w w:val="101"/>
        </w:rPr>
        <w:t xml:space="preserve"> </w:t>
      </w:r>
      <w:r>
        <w:rPr>
          <w:rFonts w:asciiTheme="minorHAnsi" w:hAnsiTheme="minorHAnsi"/>
          <w:spacing w:val="-1"/>
        </w:rPr>
        <w:t>improvements or</w:t>
      </w:r>
      <w:r>
        <w:rPr>
          <w:rFonts w:asciiTheme="minorHAnsi" w:hAnsiTheme="minorHAnsi"/>
          <w:spacing w:val="10"/>
        </w:rPr>
        <w:t xml:space="preserve"> </w:t>
      </w:r>
      <w:r>
        <w:rPr>
          <w:rFonts w:asciiTheme="minorHAnsi" w:hAnsiTheme="minorHAnsi"/>
          <w:spacing w:val="-1"/>
        </w:rPr>
        <w:t>alterations</w:t>
      </w:r>
      <w:r>
        <w:rPr>
          <w:rFonts w:asciiTheme="minorHAnsi" w:hAnsiTheme="minorHAnsi"/>
          <w:spacing w:val="4"/>
        </w:rPr>
        <w:t xml:space="preserve"> </w:t>
      </w:r>
      <w:r>
        <w:rPr>
          <w:rFonts w:asciiTheme="minorHAnsi" w:hAnsiTheme="minorHAnsi"/>
          <w:spacing w:val="-1"/>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Licensed</w:t>
      </w:r>
      <w:r>
        <w:rPr>
          <w:rFonts w:asciiTheme="minorHAnsi" w:hAnsiTheme="minorHAnsi"/>
          <w:spacing w:val="3"/>
        </w:rPr>
        <w:t xml:space="preserve"> </w:t>
      </w:r>
      <w:r>
        <w:rPr>
          <w:rFonts w:asciiTheme="minorHAnsi" w:hAnsiTheme="minorHAnsi"/>
          <w:spacing w:val="-2"/>
        </w:rPr>
        <w:t>Area.</w:t>
      </w:r>
    </w:p>
    <w:p w14:paraId="0664867D" w14:textId="77777777" w:rsidR="000F72C1" w:rsidRDefault="0020793E">
      <w:pPr>
        <w:pStyle w:val="BodyText"/>
        <w:spacing w:before="194" w:line="179" w:lineRule="auto"/>
        <w:ind w:left="33"/>
        <w:rPr>
          <w:rFonts w:asciiTheme="minorHAnsi" w:hAnsiTheme="minorHAnsi"/>
          <w:sz w:val="24"/>
          <w:szCs w:val="24"/>
        </w:rPr>
      </w:pPr>
      <w:r>
        <w:rPr>
          <w:rFonts w:asciiTheme="minorHAnsi" w:hAnsiTheme="minorHAnsi"/>
          <w:b/>
          <w:bCs/>
          <w:color w:val="00558C"/>
          <w:spacing w:val="-1"/>
          <w:sz w:val="24"/>
          <w:szCs w:val="24"/>
        </w:rPr>
        <w:t>4.3.</w:t>
      </w:r>
      <w:r>
        <w:rPr>
          <w:rFonts w:asciiTheme="minorHAnsi" w:hAnsiTheme="minorHAnsi"/>
          <w:b/>
          <w:bCs/>
          <w:color w:val="00558C"/>
          <w:sz w:val="24"/>
          <w:szCs w:val="24"/>
        </w:rPr>
        <w:t xml:space="preserve">                </w:t>
      </w:r>
      <w:r>
        <w:rPr>
          <w:rFonts w:asciiTheme="minorHAnsi" w:hAnsiTheme="minorHAnsi"/>
          <w:b/>
          <w:bCs/>
          <w:color w:val="00558C"/>
          <w:spacing w:val="-1"/>
          <w:sz w:val="24"/>
          <w:szCs w:val="24"/>
        </w:rPr>
        <w:t>CONSENT</w:t>
      </w:r>
    </w:p>
    <w:p w14:paraId="0664867E" w14:textId="77777777" w:rsidR="000F72C1" w:rsidRDefault="0020793E">
      <w:pPr>
        <w:pStyle w:val="BodyText"/>
        <w:spacing w:before="177" w:line="223" w:lineRule="auto"/>
        <w:ind w:left="598" w:right="772" w:firstLine="15"/>
        <w:jc w:val="both"/>
        <w:rPr>
          <w:rFonts w:asciiTheme="minorHAnsi" w:hAnsiTheme="minorHAnsi"/>
        </w:rPr>
      </w:pPr>
      <w:r>
        <w:rPr>
          <w:rFonts w:asciiTheme="minorHAnsi" w:hAnsiTheme="minorHAnsi"/>
          <w:spacing w:val="-2"/>
        </w:rPr>
        <w:t>Requests for consent</w:t>
      </w:r>
      <w:r>
        <w:rPr>
          <w:rFonts w:asciiTheme="minorHAnsi" w:hAnsiTheme="minorHAnsi"/>
          <w:spacing w:val="17"/>
          <w:w w:val="101"/>
        </w:rPr>
        <w:t xml:space="preserve"> </w:t>
      </w:r>
      <w:r>
        <w:rPr>
          <w:rFonts w:asciiTheme="minorHAnsi" w:hAnsiTheme="minorHAnsi"/>
          <w:spacing w:val="-2"/>
        </w:rPr>
        <w:t>by the</w:t>
      </w:r>
      <w:r>
        <w:rPr>
          <w:rFonts w:asciiTheme="minorHAnsi" w:hAnsiTheme="minorHAnsi"/>
          <w:spacing w:val="19"/>
          <w:w w:val="101"/>
        </w:rPr>
        <w:t xml:space="preserve"> </w:t>
      </w:r>
      <w:r>
        <w:rPr>
          <w:rFonts w:asciiTheme="minorHAnsi" w:hAnsiTheme="minorHAnsi"/>
          <w:spacing w:val="-2"/>
        </w:rPr>
        <w:t>Licensee to the</w:t>
      </w:r>
      <w:r>
        <w:rPr>
          <w:rFonts w:asciiTheme="minorHAnsi" w:hAnsiTheme="minorHAnsi"/>
          <w:spacing w:val="20"/>
        </w:rPr>
        <w:t xml:space="preserve"> </w:t>
      </w:r>
      <w:r>
        <w:rPr>
          <w:rFonts w:asciiTheme="minorHAnsi" w:hAnsiTheme="minorHAnsi"/>
          <w:spacing w:val="-2"/>
        </w:rPr>
        <w:t>Licensor</w:t>
      </w:r>
      <w:r>
        <w:rPr>
          <w:rFonts w:asciiTheme="minorHAnsi" w:hAnsiTheme="minorHAnsi"/>
          <w:spacing w:val="13"/>
          <w:w w:val="101"/>
        </w:rPr>
        <w:t xml:space="preserve"> </w:t>
      </w:r>
      <w:r>
        <w:rPr>
          <w:rFonts w:asciiTheme="minorHAnsi" w:hAnsiTheme="minorHAnsi"/>
          <w:spacing w:val="-2"/>
        </w:rPr>
        <w:t>under clause 4.2</w:t>
      </w:r>
      <w:r>
        <w:rPr>
          <w:rFonts w:asciiTheme="minorHAnsi" w:hAnsiTheme="minorHAnsi"/>
          <w:spacing w:val="16"/>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notice</w:t>
      </w:r>
      <w:r>
        <w:rPr>
          <w:rFonts w:asciiTheme="minorHAnsi" w:hAnsiTheme="minorHAnsi"/>
          <w:spacing w:val="9"/>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2"/>
        </w:rPr>
        <w:t>conse</w:t>
      </w:r>
      <w:r>
        <w:rPr>
          <w:rFonts w:asciiTheme="minorHAnsi" w:hAnsiTheme="minorHAnsi"/>
          <w:spacing w:val="-3"/>
        </w:rPr>
        <w:t>nt</w:t>
      </w:r>
      <w:r>
        <w:rPr>
          <w:rFonts w:asciiTheme="minorHAnsi" w:hAnsiTheme="minorHAnsi"/>
          <w:spacing w:val="5"/>
        </w:rPr>
        <w:t xml:space="preserve"> </w:t>
      </w:r>
      <w:r>
        <w:rPr>
          <w:rFonts w:asciiTheme="minorHAnsi" w:hAnsiTheme="minorHAnsi"/>
          <w:spacing w:val="-3"/>
        </w:rPr>
        <w:t>will</w:t>
      </w:r>
      <w:r>
        <w:rPr>
          <w:rFonts w:asciiTheme="minorHAnsi" w:hAnsiTheme="minorHAnsi"/>
          <w:spacing w:val="17"/>
        </w:rPr>
        <w:t xml:space="preserve"> </w:t>
      </w:r>
      <w:r>
        <w:rPr>
          <w:rFonts w:asciiTheme="minorHAnsi" w:hAnsiTheme="minorHAnsi"/>
          <w:spacing w:val="-3"/>
        </w:rPr>
        <w:t>be</w:t>
      </w:r>
      <w:r>
        <w:rPr>
          <w:rFonts w:asciiTheme="minorHAnsi" w:hAnsiTheme="minorHAnsi"/>
        </w:rPr>
        <w:t xml:space="preserve"> </w:t>
      </w:r>
      <w:r>
        <w:rPr>
          <w:rFonts w:asciiTheme="minorHAnsi" w:hAnsiTheme="minorHAnsi"/>
          <w:spacing w:val="-2"/>
        </w:rPr>
        <w:t>taken</w:t>
      </w:r>
      <w:r>
        <w:rPr>
          <w:rFonts w:asciiTheme="minorHAnsi" w:hAnsiTheme="minorHAnsi"/>
          <w:spacing w:val="20"/>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be</w:t>
      </w:r>
      <w:r>
        <w:rPr>
          <w:rFonts w:asciiTheme="minorHAnsi" w:hAnsiTheme="minorHAnsi"/>
          <w:spacing w:val="21"/>
        </w:rPr>
        <w:t xml:space="preserve"> </w:t>
      </w:r>
      <w:r>
        <w:rPr>
          <w:rFonts w:asciiTheme="minorHAnsi" w:hAnsiTheme="minorHAnsi"/>
          <w:spacing w:val="-2"/>
        </w:rPr>
        <w:t>granted</w:t>
      </w:r>
      <w:r>
        <w:rPr>
          <w:rFonts w:asciiTheme="minorHAnsi" w:hAnsiTheme="minorHAnsi"/>
          <w:spacing w:val="31"/>
        </w:rPr>
        <w:t xml:space="preserve"> </w:t>
      </w:r>
      <w:r>
        <w:rPr>
          <w:rFonts w:asciiTheme="minorHAnsi" w:hAnsiTheme="minorHAnsi"/>
          <w:spacing w:val="-2"/>
        </w:rPr>
        <w:t>if</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w:t>
      </w:r>
      <w:r>
        <w:rPr>
          <w:rFonts w:asciiTheme="minorHAnsi" w:hAnsiTheme="minorHAnsi"/>
          <w:spacing w:val="27"/>
          <w:w w:val="101"/>
        </w:rPr>
        <w:t xml:space="preserve"> </w:t>
      </w:r>
      <w:r>
        <w:rPr>
          <w:rFonts w:asciiTheme="minorHAnsi" w:hAnsiTheme="minorHAnsi"/>
          <w:spacing w:val="-2"/>
        </w:rPr>
        <w:t>does</w:t>
      </w:r>
      <w:r>
        <w:rPr>
          <w:rFonts w:asciiTheme="minorHAnsi" w:hAnsiTheme="minorHAnsi"/>
          <w:spacing w:val="34"/>
          <w:w w:val="101"/>
        </w:rPr>
        <w:t xml:space="preserve"> </w:t>
      </w:r>
      <w:r>
        <w:rPr>
          <w:rFonts w:asciiTheme="minorHAnsi" w:hAnsiTheme="minorHAnsi"/>
          <w:spacing w:val="-2"/>
        </w:rPr>
        <w:t>not,</w:t>
      </w:r>
      <w:r>
        <w:rPr>
          <w:rFonts w:asciiTheme="minorHAnsi" w:hAnsiTheme="minorHAnsi"/>
          <w:spacing w:val="20"/>
          <w:w w:val="101"/>
        </w:rPr>
        <w:t xml:space="preserve"> </w:t>
      </w:r>
      <w:r>
        <w:rPr>
          <w:rFonts w:asciiTheme="minorHAnsi" w:hAnsiTheme="minorHAnsi"/>
          <w:spacing w:val="-2"/>
        </w:rPr>
        <w:t>wit</w:t>
      </w:r>
      <w:r>
        <w:rPr>
          <w:rFonts w:asciiTheme="minorHAnsi" w:hAnsiTheme="minorHAnsi"/>
          <w:spacing w:val="-3"/>
        </w:rPr>
        <w:t>hin</w:t>
      </w:r>
      <w:r>
        <w:rPr>
          <w:rFonts w:asciiTheme="minorHAnsi" w:hAnsiTheme="minorHAnsi"/>
          <w:spacing w:val="25"/>
          <w:w w:val="101"/>
        </w:rPr>
        <w:t xml:space="preserve"> </w:t>
      </w:r>
      <w:r>
        <w:rPr>
          <w:rFonts w:asciiTheme="minorHAnsi" w:hAnsiTheme="minorHAnsi"/>
          <w:spacing w:val="-3"/>
        </w:rPr>
        <w:t>30</w:t>
      </w:r>
      <w:r>
        <w:rPr>
          <w:rFonts w:asciiTheme="minorHAnsi" w:hAnsiTheme="minorHAnsi"/>
          <w:spacing w:val="37"/>
        </w:rPr>
        <w:t xml:space="preserve"> </w:t>
      </w:r>
      <w:r>
        <w:rPr>
          <w:rFonts w:asciiTheme="minorHAnsi" w:hAnsiTheme="minorHAnsi"/>
          <w:spacing w:val="-3"/>
        </w:rPr>
        <w:t>Business</w:t>
      </w:r>
      <w:r>
        <w:rPr>
          <w:rFonts w:asciiTheme="minorHAnsi" w:hAnsiTheme="minorHAnsi"/>
          <w:spacing w:val="33"/>
          <w:w w:val="101"/>
        </w:rPr>
        <w:t xml:space="preserve"> </w:t>
      </w:r>
      <w:r>
        <w:rPr>
          <w:rFonts w:asciiTheme="minorHAnsi" w:hAnsiTheme="minorHAnsi"/>
          <w:spacing w:val="-3"/>
        </w:rPr>
        <w:t>Days</w:t>
      </w:r>
      <w:r>
        <w:rPr>
          <w:rFonts w:asciiTheme="minorHAnsi" w:hAnsiTheme="minorHAnsi"/>
          <w:spacing w:val="25"/>
        </w:rPr>
        <w:t xml:space="preserve"> </w:t>
      </w:r>
      <w:r>
        <w:rPr>
          <w:rFonts w:asciiTheme="minorHAnsi" w:hAnsiTheme="minorHAnsi"/>
          <w:spacing w:val="-3"/>
        </w:rPr>
        <w:t>of</w:t>
      </w:r>
      <w:r>
        <w:rPr>
          <w:rFonts w:asciiTheme="minorHAnsi" w:hAnsiTheme="minorHAnsi"/>
          <w:spacing w:val="29"/>
        </w:rPr>
        <w:t xml:space="preserve"> </w:t>
      </w:r>
      <w:r>
        <w:rPr>
          <w:rFonts w:asciiTheme="minorHAnsi" w:hAnsiTheme="minorHAnsi"/>
          <w:spacing w:val="-3"/>
        </w:rPr>
        <w:t>its</w:t>
      </w:r>
      <w:r>
        <w:rPr>
          <w:rFonts w:asciiTheme="minorHAnsi" w:hAnsiTheme="minorHAnsi"/>
          <w:spacing w:val="34"/>
        </w:rPr>
        <w:t xml:space="preserve"> </w:t>
      </w:r>
      <w:r>
        <w:rPr>
          <w:rFonts w:asciiTheme="minorHAnsi" w:hAnsiTheme="minorHAnsi"/>
          <w:spacing w:val="-3"/>
        </w:rPr>
        <w:t>receipt</w:t>
      </w:r>
      <w:r>
        <w:rPr>
          <w:rFonts w:asciiTheme="minorHAnsi" w:hAnsiTheme="minorHAnsi"/>
          <w:spacing w:val="27"/>
          <w:w w:val="102"/>
        </w:rPr>
        <w:t xml:space="preserve"> </w:t>
      </w:r>
      <w:r>
        <w:rPr>
          <w:rFonts w:asciiTheme="minorHAnsi" w:hAnsiTheme="minorHAnsi"/>
          <w:spacing w:val="-3"/>
        </w:rPr>
        <w:t>of</w:t>
      </w:r>
      <w:r>
        <w:rPr>
          <w:rFonts w:asciiTheme="minorHAnsi" w:hAnsiTheme="minorHAnsi"/>
          <w:spacing w:val="22"/>
          <w:w w:val="101"/>
        </w:rPr>
        <w:t xml:space="preserve"> </w:t>
      </w:r>
      <w:r>
        <w:rPr>
          <w:rFonts w:asciiTheme="minorHAnsi" w:hAnsiTheme="minorHAnsi"/>
          <w:spacing w:val="-3"/>
        </w:rPr>
        <w:t>a</w:t>
      </w:r>
      <w:r>
        <w:rPr>
          <w:rFonts w:asciiTheme="minorHAnsi" w:hAnsiTheme="minorHAnsi"/>
          <w:spacing w:val="33"/>
          <w:w w:val="101"/>
        </w:rPr>
        <w:t xml:space="preserve"> </w:t>
      </w:r>
      <w:r>
        <w:rPr>
          <w:rFonts w:asciiTheme="minorHAnsi" w:hAnsiTheme="minorHAnsi"/>
          <w:spacing w:val="-3"/>
        </w:rPr>
        <w:t>notice</w:t>
      </w:r>
      <w:r>
        <w:rPr>
          <w:rFonts w:asciiTheme="minorHAnsi" w:hAnsiTheme="minorHAnsi"/>
          <w:spacing w:val="34"/>
          <w:w w:val="101"/>
        </w:rPr>
        <w:t xml:space="preserve"> </w:t>
      </w:r>
      <w:r>
        <w:rPr>
          <w:rFonts w:asciiTheme="minorHAnsi" w:hAnsiTheme="minorHAnsi"/>
          <w:spacing w:val="-3"/>
        </w:rPr>
        <w:t>requesting</w:t>
      </w:r>
      <w:r>
        <w:rPr>
          <w:rFonts w:asciiTheme="minorHAnsi" w:hAnsiTheme="minorHAnsi"/>
        </w:rPr>
        <w:t xml:space="preserve"> </w:t>
      </w:r>
      <w:r>
        <w:rPr>
          <w:rFonts w:asciiTheme="minorHAnsi" w:hAnsiTheme="minorHAnsi"/>
          <w:spacing w:val="-1"/>
        </w:rPr>
        <w:t>consent, furnish the</w:t>
      </w:r>
      <w:r>
        <w:rPr>
          <w:rFonts w:asciiTheme="minorHAnsi" w:hAnsiTheme="minorHAnsi"/>
          <w:spacing w:val="17"/>
          <w:w w:val="101"/>
        </w:rPr>
        <w:t xml:space="preserve"> </w:t>
      </w:r>
      <w:r>
        <w:rPr>
          <w:rFonts w:asciiTheme="minorHAnsi" w:hAnsiTheme="minorHAnsi"/>
          <w:spacing w:val="-1"/>
        </w:rPr>
        <w:t>Licensee with a</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7"/>
          <w:w w:val="101"/>
        </w:rPr>
        <w:t xml:space="preserve"> </w:t>
      </w:r>
      <w:r>
        <w:rPr>
          <w:rFonts w:asciiTheme="minorHAnsi" w:hAnsiTheme="minorHAnsi"/>
          <w:spacing w:val="-1"/>
        </w:rPr>
        <w:t>refusing consent setting</w:t>
      </w:r>
      <w:r>
        <w:rPr>
          <w:rFonts w:asciiTheme="minorHAnsi" w:hAnsiTheme="minorHAnsi"/>
          <w:spacing w:val="9"/>
        </w:rPr>
        <w:t xml:space="preserve"> </w:t>
      </w:r>
      <w:r>
        <w:rPr>
          <w:rFonts w:asciiTheme="minorHAnsi" w:hAnsiTheme="minorHAnsi"/>
          <w:spacing w:val="-1"/>
        </w:rPr>
        <w:t>out</w:t>
      </w:r>
      <w:r>
        <w:rPr>
          <w:rFonts w:asciiTheme="minorHAnsi" w:hAnsiTheme="minorHAnsi"/>
          <w:spacing w:val="15"/>
          <w:w w:val="101"/>
        </w:rPr>
        <w:t xml:space="preserve"> </w:t>
      </w:r>
      <w:r>
        <w:rPr>
          <w:rFonts w:asciiTheme="minorHAnsi" w:hAnsiTheme="minorHAnsi"/>
          <w:spacing w:val="-1"/>
        </w:rPr>
        <w:t>reasons for</w:t>
      </w:r>
      <w:r>
        <w:rPr>
          <w:rFonts w:asciiTheme="minorHAnsi" w:hAnsiTheme="minorHAnsi"/>
          <w:spacing w:val="4"/>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7"/>
          <w:w w:val="101"/>
        </w:rPr>
        <w:t xml:space="preserve"> </w:t>
      </w:r>
      <w:r>
        <w:rPr>
          <w:rFonts w:asciiTheme="minorHAnsi" w:hAnsiTheme="minorHAnsi"/>
          <w:spacing w:val="-2"/>
        </w:rPr>
        <w:t>refusal.</w:t>
      </w:r>
    </w:p>
    <w:p w14:paraId="0664867F" w14:textId="77777777" w:rsidR="000F72C1" w:rsidRDefault="0020793E">
      <w:pPr>
        <w:pStyle w:val="BodyText"/>
        <w:spacing w:before="193" w:line="179" w:lineRule="auto"/>
        <w:ind w:left="33"/>
        <w:rPr>
          <w:rFonts w:asciiTheme="minorHAnsi" w:hAnsiTheme="minorHAnsi"/>
          <w:sz w:val="24"/>
          <w:szCs w:val="24"/>
        </w:rPr>
      </w:pPr>
      <w:r>
        <w:rPr>
          <w:rFonts w:asciiTheme="minorHAnsi" w:hAnsiTheme="minorHAnsi"/>
          <w:b/>
          <w:bCs/>
          <w:color w:val="00558C"/>
          <w:sz w:val="24"/>
          <w:szCs w:val="24"/>
        </w:rPr>
        <w:t>4.4.                APPROVED ALTERATIONS</w:t>
      </w:r>
    </w:p>
    <w:p w14:paraId="06648680" w14:textId="77777777" w:rsidR="000F72C1" w:rsidRDefault="0020793E">
      <w:pPr>
        <w:pStyle w:val="BodyText"/>
        <w:spacing w:before="178" w:line="214" w:lineRule="auto"/>
        <w:ind w:left="610" w:right="774" w:hanging="14"/>
        <w:rPr>
          <w:rFonts w:asciiTheme="minorHAnsi" w:hAnsiTheme="minorHAnsi"/>
        </w:rPr>
      </w:pPr>
      <w:r>
        <w:rPr>
          <w:rFonts w:asciiTheme="minorHAnsi" w:hAnsiTheme="minorHAnsi"/>
          <w:spacing w:val="-2"/>
        </w:rPr>
        <w:t>The</w:t>
      </w:r>
      <w:r>
        <w:rPr>
          <w:rFonts w:asciiTheme="minorHAnsi" w:hAnsiTheme="minorHAnsi"/>
          <w:spacing w:val="50"/>
          <w:w w:val="101"/>
        </w:rPr>
        <w:t xml:space="preserve"> </w:t>
      </w:r>
      <w:r>
        <w:rPr>
          <w:rFonts w:asciiTheme="minorHAnsi" w:hAnsiTheme="minorHAnsi"/>
          <w:spacing w:val="-2"/>
        </w:rPr>
        <w:t>Licensee</w:t>
      </w:r>
      <w:r>
        <w:rPr>
          <w:rFonts w:asciiTheme="minorHAnsi" w:hAnsiTheme="minorHAnsi"/>
          <w:spacing w:val="29"/>
        </w:rPr>
        <w:t xml:space="preserve"> </w:t>
      </w:r>
      <w:r>
        <w:rPr>
          <w:rFonts w:asciiTheme="minorHAnsi" w:hAnsiTheme="minorHAnsi"/>
          <w:spacing w:val="-2"/>
        </w:rPr>
        <w:t>shall</w:t>
      </w:r>
      <w:r>
        <w:rPr>
          <w:rFonts w:asciiTheme="minorHAnsi" w:hAnsiTheme="minorHAnsi"/>
          <w:spacing w:val="25"/>
          <w:w w:val="101"/>
        </w:rPr>
        <w:t xml:space="preserve"> </w:t>
      </w:r>
      <w:r>
        <w:rPr>
          <w:rFonts w:asciiTheme="minorHAnsi" w:hAnsiTheme="minorHAnsi"/>
          <w:spacing w:val="-2"/>
        </w:rPr>
        <w:t>give</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Licensor</w:t>
      </w:r>
      <w:r>
        <w:rPr>
          <w:rFonts w:asciiTheme="minorHAnsi" w:hAnsiTheme="minorHAnsi"/>
          <w:spacing w:val="29"/>
          <w:w w:val="101"/>
        </w:rPr>
        <w:t xml:space="preserve"> </w:t>
      </w:r>
      <w:r>
        <w:rPr>
          <w:rFonts w:asciiTheme="minorHAnsi" w:hAnsiTheme="minorHAnsi"/>
          <w:spacing w:val="-2"/>
        </w:rPr>
        <w:t>an</w:t>
      </w:r>
      <w:r>
        <w:rPr>
          <w:rFonts w:asciiTheme="minorHAnsi" w:hAnsiTheme="minorHAnsi"/>
          <w:spacing w:val="29"/>
        </w:rPr>
        <w:t xml:space="preserve"> </w:t>
      </w:r>
      <w:r>
        <w:rPr>
          <w:rFonts w:asciiTheme="minorHAnsi" w:hAnsiTheme="minorHAnsi"/>
          <w:spacing w:val="-2"/>
        </w:rPr>
        <w:t>opportunity</w:t>
      </w:r>
      <w:r>
        <w:rPr>
          <w:rFonts w:asciiTheme="minorHAnsi" w:hAnsiTheme="minorHAnsi"/>
          <w:spacing w:val="21"/>
          <w:w w:val="101"/>
        </w:rPr>
        <w:t xml:space="preserve"> </w:t>
      </w:r>
      <w:r>
        <w:rPr>
          <w:rFonts w:asciiTheme="minorHAnsi" w:hAnsiTheme="minorHAnsi"/>
          <w:spacing w:val="-2"/>
        </w:rPr>
        <w:t>to</w:t>
      </w:r>
      <w:r>
        <w:rPr>
          <w:rFonts w:asciiTheme="minorHAnsi" w:hAnsiTheme="minorHAnsi"/>
          <w:spacing w:val="31"/>
          <w:w w:val="101"/>
        </w:rPr>
        <w:t xml:space="preserve"> </w:t>
      </w:r>
      <w:r>
        <w:rPr>
          <w:rFonts w:asciiTheme="minorHAnsi" w:hAnsiTheme="minorHAnsi"/>
          <w:spacing w:val="-2"/>
        </w:rPr>
        <w:t>quote</w:t>
      </w:r>
      <w:r>
        <w:rPr>
          <w:rFonts w:asciiTheme="minorHAnsi" w:hAnsiTheme="minorHAnsi"/>
          <w:spacing w:val="30"/>
        </w:rPr>
        <w:t xml:space="preserve"> </w:t>
      </w:r>
      <w:r>
        <w:rPr>
          <w:rFonts w:asciiTheme="minorHAnsi" w:hAnsiTheme="minorHAnsi"/>
          <w:spacing w:val="-2"/>
        </w:rPr>
        <w:t>or</w:t>
      </w:r>
      <w:r>
        <w:rPr>
          <w:rFonts w:asciiTheme="minorHAnsi" w:hAnsiTheme="minorHAnsi"/>
          <w:spacing w:val="20"/>
          <w:w w:val="101"/>
        </w:rPr>
        <w:t xml:space="preserve"> </w:t>
      </w:r>
      <w:r>
        <w:rPr>
          <w:rFonts w:asciiTheme="minorHAnsi" w:hAnsiTheme="minorHAnsi"/>
          <w:spacing w:val="-2"/>
        </w:rPr>
        <w:t>tender</w:t>
      </w:r>
      <w:r>
        <w:rPr>
          <w:rFonts w:asciiTheme="minorHAnsi" w:hAnsiTheme="minorHAnsi"/>
          <w:spacing w:val="24"/>
        </w:rPr>
        <w:t xml:space="preserve"> </w:t>
      </w:r>
      <w:r>
        <w:rPr>
          <w:rFonts w:asciiTheme="minorHAnsi" w:hAnsiTheme="minorHAnsi"/>
          <w:spacing w:val="-2"/>
        </w:rPr>
        <w:t>for</w:t>
      </w:r>
      <w:r>
        <w:rPr>
          <w:rFonts w:asciiTheme="minorHAnsi" w:hAnsiTheme="minorHAnsi"/>
          <w:spacing w:val="29"/>
          <w:w w:val="101"/>
        </w:rPr>
        <w:t xml:space="preserve"> </w:t>
      </w:r>
      <w:r>
        <w:rPr>
          <w:rFonts w:asciiTheme="minorHAnsi" w:hAnsiTheme="minorHAnsi"/>
          <w:spacing w:val="-2"/>
        </w:rPr>
        <w:t>any</w:t>
      </w:r>
      <w:r>
        <w:rPr>
          <w:rFonts w:asciiTheme="minorHAnsi" w:hAnsiTheme="minorHAnsi"/>
          <w:spacing w:val="23"/>
          <w:w w:val="102"/>
        </w:rPr>
        <w:t xml:space="preserve"> </w:t>
      </w:r>
      <w:r>
        <w:rPr>
          <w:rFonts w:asciiTheme="minorHAnsi" w:hAnsiTheme="minorHAnsi"/>
          <w:spacing w:val="-2"/>
        </w:rPr>
        <w:t>works</w:t>
      </w:r>
      <w:r>
        <w:rPr>
          <w:rFonts w:asciiTheme="minorHAnsi" w:hAnsiTheme="minorHAnsi"/>
          <w:spacing w:val="29"/>
          <w:w w:val="101"/>
        </w:rPr>
        <w:t xml:space="preserve"> </w:t>
      </w:r>
      <w:r>
        <w:rPr>
          <w:rFonts w:asciiTheme="minorHAnsi" w:hAnsiTheme="minorHAnsi"/>
          <w:spacing w:val="-2"/>
        </w:rPr>
        <w:t>approved</w:t>
      </w:r>
      <w:r>
        <w:rPr>
          <w:rFonts w:asciiTheme="minorHAnsi" w:hAnsiTheme="minorHAnsi"/>
          <w:spacing w:val="35"/>
          <w:w w:val="101"/>
        </w:rPr>
        <w:t xml:space="preserve"> </w:t>
      </w:r>
      <w:r>
        <w:rPr>
          <w:rFonts w:asciiTheme="minorHAnsi" w:hAnsiTheme="minorHAnsi"/>
          <w:spacing w:val="-2"/>
        </w:rPr>
        <w:t>by</w:t>
      </w:r>
      <w:r>
        <w:rPr>
          <w:rFonts w:asciiTheme="minorHAnsi" w:hAnsiTheme="minorHAnsi"/>
          <w:spacing w:val="37"/>
          <w:w w:val="101"/>
        </w:rPr>
        <w:t xml:space="preserve"> </w:t>
      </w:r>
      <w:r>
        <w:rPr>
          <w:rFonts w:asciiTheme="minorHAnsi" w:hAnsiTheme="minorHAnsi"/>
          <w:spacing w:val="-2"/>
        </w:rPr>
        <w:t>notice</w:t>
      </w:r>
      <w:r>
        <w:rPr>
          <w:rFonts w:asciiTheme="minorHAnsi" w:hAnsiTheme="minorHAnsi"/>
        </w:rPr>
        <w:t xml:space="preserve"> </w:t>
      </w:r>
      <w:r>
        <w:rPr>
          <w:rFonts w:asciiTheme="minorHAnsi" w:hAnsiTheme="minorHAnsi"/>
          <w:spacing w:val="-1"/>
        </w:rPr>
        <w:t>under clause 4.3 when such works will</w:t>
      </w:r>
      <w:r>
        <w:rPr>
          <w:rFonts w:asciiTheme="minorHAnsi" w:hAnsiTheme="minorHAnsi"/>
          <w:spacing w:val="15"/>
        </w:rPr>
        <w:t xml:space="preserve"> </w:t>
      </w:r>
      <w:r>
        <w:rPr>
          <w:rFonts w:asciiTheme="minorHAnsi" w:hAnsiTheme="minorHAnsi"/>
          <w:spacing w:val="-1"/>
        </w:rPr>
        <w:t>not</w:t>
      </w:r>
      <w:r>
        <w:rPr>
          <w:rFonts w:asciiTheme="minorHAnsi" w:hAnsiTheme="minorHAnsi"/>
          <w:spacing w:val="15"/>
          <w:w w:val="101"/>
        </w:rPr>
        <w:t xml:space="preserve"> </w:t>
      </w:r>
      <w:r>
        <w:rPr>
          <w:rFonts w:asciiTheme="minorHAnsi" w:hAnsiTheme="minorHAnsi"/>
          <w:spacing w:val="-2"/>
        </w:rPr>
        <w:t>be</w:t>
      </w:r>
      <w:r>
        <w:rPr>
          <w:rFonts w:asciiTheme="minorHAnsi" w:hAnsiTheme="minorHAnsi"/>
          <w:spacing w:val="10"/>
        </w:rPr>
        <w:t xml:space="preserve"> </w:t>
      </w:r>
      <w:r>
        <w:rPr>
          <w:rFonts w:asciiTheme="minorHAnsi" w:hAnsiTheme="minorHAnsi"/>
          <w:spacing w:val="-2"/>
        </w:rPr>
        <w:t>carried</w:t>
      </w:r>
      <w:r>
        <w:rPr>
          <w:rFonts w:asciiTheme="minorHAnsi" w:hAnsiTheme="minorHAnsi"/>
          <w:spacing w:val="8"/>
        </w:rPr>
        <w:t xml:space="preserve"> </w:t>
      </w:r>
      <w:r>
        <w:rPr>
          <w:rFonts w:asciiTheme="minorHAnsi" w:hAnsiTheme="minorHAnsi"/>
          <w:spacing w:val="-2"/>
        </w:rPr>
        <w:t>out</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9"/>
        </w:rPr>
        <w:t xml:space="preserve"> </w:t>
      </w:r>
      <w:r>
        <w:rPr>
          <w:rFonts w:asciiTheme="minorHAnsi" w:hAnsiTheme="minorHAnsi"/>
          <w:spacing w:val="-2"/>
        </w:rPr>
        <w:t>employees</w:t>
      </w:r>
      <w:r>
        <w:rPr>
          <w:rFonts w:asciiTheme="minorHAnsi" w:hAnsiTheme="minorHAnsi"/>
          <w:spacing w:val="8"/>
        </w:rPr>
        <w:t xml:space="preserve"> </w:t>
      </w:r>
      <w:r>
        <w:rPr>
          <w:rFonts w:asciiTheme="minorHAnsi" w:hAnsiTheme="minorHAnsi"/>
          <w:spacing w:val="-2"/>
        </w:rPr>
        <w:t>of</w:t>
      </w:r>
      <w:r>
        <w:rPr>
          <w:rFonts w:asciiTheme="minorHAnsi" w:hAnsiTheme="minorHAnsi"/>
          <w:spacing w:val="1"/>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Licensee.</w:t>
      </w:r>
    </w:p>
    <w:p w14:paraId="06648681" w14:textId="77777777" w:rsidR="000F72C1" w:rsidRDefault="0020793E">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4.5.                REST</w:t>
      </w:r>
      <w:r>
        <w:rPr>
          <w:rFonts w:asciiTheme="minorHAnsi" w:hAnsiTheme="minorHAnsi"/>
          <w:b/>
          <w:bCs/>
          <w:color w:val="00558C"/>
          <w:spacing w:val="-1"/>
          <w:sz w:val="24"/>
          <w:szCs w:val="24"/>
        </w:rPr>
        <w:t>ORATION</w:t>
      </w:r>
      <w:r>
        <w:rPr>
          <w:rFonts w:asciiTheme="minorHAnsi" w:hAnsiTheme="minorHAnsi"/>
          <w:b/>
          <w:bCs/>
          <w:color w:val="00558C"/>
          <w:spacing w:val="8"/>
          <w:sz w:val="24"/>
          <w:szCs w:val="24"/>
        </w:rPr>
        <w:t xml:space="preserve"> </w:t>
      </w:r>
      <w:r>
        <w:rPr>
          <w:rFonts w:asciiTheme="minorHAnsi" w:hAnsiTheme="minorHAnsi"/>
          <w:b/>
          <w:bCs/>
          <w:color w:val="00558C"/>
          <w:spacing w:val="-1"/>
          <w:sz w:val="24"/>
          <w:szCs w:val="24"/>
        </w:rPr>
        <w:t>OF</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LICENSED AREA</w:t>
      </w:r>
    </w:p>
    <w:p w14:paraId="06648682" w14:textId="77777777" w:rsidR="000F72C1" w:rsidRDefault="0020793E">
      <w:pPr>
        <w:pStyle w:val="BodyText"/>
        <w:spacing w:before="178" w:line="227" w:lineRule="auto"/>
        <w:ind w:left="598" w:right="769" w:firstLine="15"/>
        <w:jc w:val="both"/>
        <w:rPr>
          <w:rFonts w:asciiTheme="minorHAnsi" w:hAnsiTheme="minorHAnsi"/>
        </w:rPr>
      </w:pPr>
      <w:r>
        <w:rPr>
          <w:rFonts w:asciiTheme="minorHAnsi" w:hAnsiTheme="minorHAnsi"/>
          <w:spacing w:val="-1"/>
        </w:rPr>
        <w:t>If the</w:t>
      </w:r>
      <w:r>
        <w:rPr>
          <w:rFonts w:asciiTheme="minorHAnsi" w:hAnsiTheme="minorHAnsi"/>
          <w:spacing w:val="17"/>
        </w:rPr>
        <w:t xml:space="preserve"> </w:t>
      </w:r>
      <w:r>
        <w:rPr>
          <w:rFonts w:asciiTheme="minorHAnsi" w:hAnsiTheme="minorHAnsi"/>
          <w:spacing w:val="-1"/>
        </w:rPr>
        <w:t>Licensee</w:t>
      </w:r>
      <w:r>
        <w:rPr>
          <w:rFonts w:asciiTheme="minorHAnsi" w:hAnsiTheme="minorHAnsi"/>
          <w:spacing w:val="15"/>
          <w:w w:val="101"/>
        </w:rPr>
        <w:t xml:space="preserve"> </w:t>
      </w:r>
      <w:r>
        <w:rPr>
          <w:rFonts w:asciiTheme="minorHAnsi" w:hAnsiTheme="minorHAnsi"/>
          <w:spacing w:val="-1"/>
        </w:rPr>
        <w:t>makes an</w:t>
      </w:r>
      <w:r>
        <w:rPr>
          <w:rFonts w:asciiTheme="minorHAnsi" w:hAnsiTheme="minorHAnsi"/>
          <w:spacing w:val="14"/>
        </w:rPr>
        <w:t xml:space="preserve"> </w:t>
      </w:r>
      <w:r>
        <w:rPr>
          <w:rFonts w:asciiTheme="minorHAnsi" w:hAnsiTheme="minorHAnsi"/>
          <w:spacing w:val="-1"/>
        </w:rPr>
        <w:t xml:space="preserve">improvement or alteration to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Licensed Area</w:t>
      </w:r>
      <w:r>
        <w:rPr>
          <w:rFonts w:asciiTheme="minorHAnsi" w:hAnsiTheme="minorHAnsi"/>
          <w:spacing w:val="17"/>
        </w:rPr>
        <w:t xml:space="preserve"> </w:t>
      </w:r>
      <w:r>
        <w:rPr>
          <w:rFonts w:asciiTheme="minorHAnsi" w:hAnsiTheme="minorHAnsi"/>
          <w:spacing w:val="-2"/>
        </w:rPr>
        <w:t>not</w:t>
      </w:r>
      <w:r>
        <w:rPr>
          <w:rFonts w:asciiTheme="minorHAnsi" w:hAnsiTheme="minorHAnsi"/>
          <w:spacing w:val="8"/>
        </w:rPr>
        <w:t xml:space="preserve"> </w:t>
      </w:r>
      <w:r>
        <w:rPr>
          <w:rFonts w:asciiTheme="minorHAnsi" w:hAnsiTheme="minorHAnsi"/>
          <w:spacing w:val="-2"/>
        </w:rPr>
        <w:t>consented to</w:t>
      </w:r>
      <w:r>
        <w:rPr>
          <w:rFonts w:asciiTheme="minorHAnsi" w:hAnsiTheme="minorHAnsi"/>
          <w:spacing w:val="15"/>
          <w:w w:val="101"/>
        </w:rPr>
        <w:t xml:space="preserve"> </w:t>
      </w:r>
      <w:r>
        <w:rPr>
          <w:rFonts w:asciiTheme="minorHAnsi" w:hAnsiTheme="minorHAnsi"/>
          <w:spacing w:val="-2"/>
        </w:rPr>
        <w:t>under</w:t>
      </w:r>
      <w:r>
        <w:rPr>
          <w:rFonts w:asciiTheme="minorHAnsi" w:hAnsiTheme="minorHAnsi"/>
          <w:spacing w:val="7"/>
        </w:rPr>
        <w:t xml:space="preserve"> </w:t>
      </w:r>
      <w:r>
        <w:rPr>
          <w:rFonts w:asciiTheme="minorHAnsi" w:hAnsiTheme="minorHAnsi"/>
          <w:spacing w:val="-2"/>
        </w:rPr>
        <w:t>clause 4.3,</w:t>
      </w:r>
      <w:r>
        <w:rPr>
          <w:rFonts w:asciiTheme="minorHAnsi" w:hAnsiTheme="minorHAnsi"/>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Licensee</w:t>
      </w:r>
      <w:r>
        <w:rPr>
          <w:rFonts w:asciiTheme="minorHAnsi" w:hAnsiTheme="minorHAnsi"/>
          <w:spacing w:val="17"/>
          <w:w w:val="101"/>
        </w:rPr>
        <w:t xml:space="preserve"> </w:t>
      </w:r>
      <w:r>
        <w:rPr>
          <w:rFonts w:asciiTheme="minorHAnsi" w:hAnsiTheme="minorHAnsi"/>
          <w:spacing w:val="-2"/>
        </w:rPr>
        <w:t>must,</w:t>
      </w:r>
      <w:r>
        <w:rPr>
          <w:rFonts w:asciiTheme="minorHAnsi" w:hAnsiTheme="minorHAnsi"/>
          <w:spacing w:val="19"/>
        </w:rPr>
        <w:t xml:space="preserve"> </w:t>
      </w:r>
      <w:r>
        <w:rPr>
          <w:rFonts w:asciiTheme="minorHAnsi" w:hAnsiTheme="minorHAnsi"/>
          <w:spacing w:val="-2"/>
        </w:rPr>
        <w:t>upon</w:t>
      </w:r>
      <w:r>
        <w:rPr>
          <w:rFonts w:asciiTheme="minorHAnsi" w:hAnsiTheme="minorHAnsi"/>
          <w:spacing w:val="19"/>
        </w:rPr>
        <w:t xml:space="preserve"> </w:t>
      </w:r>
      <w:r>
        <w:rPr>
          <w:rFonts w:asciiTheme="minorHAnsi" w:hAnsiTheme="minorHAnsi"/>
          <w:spacing w:val="-2"/>
        </w:rPr>
        <w:t>being given</w:t>
      </w:r>
      <w:r>
        <w:rPr>
          <w:rFonts w:asciiTheme="minorHAnsi" w:hAnsiTheme="minorHAnsi"/>
          <w:spacing w:val="18"/>
          <w:w w:val="101"/>
        </w:rPr>
        <w:t xml:space="preserve"> </w:t>
      </w:r>
      <w:r>
        <w:rPr>
          <w:rFonts w:asciiTheme="minorHAnsi" w:hAnsiTheme="minorHAnsi"/>
          <w:spacing w:val="-2"/>
        </w:rPr>
        <w:t>notice to</w:t>
      </w:r>
      <w:r>
        <w:rPr>
          <w:rFonts w:asciiTheme="minorHAnsi" w:hAnsiTheme="minorHAnsi"/>
          <w:spacing w:val="15"/>
        </w:rPr>
        <w:t xml:space="preserve"> </w:t>
      </w:r>
      <w:r>
        <w:rPr>
          <w:rFonts w:asciiTheme="minorHAnsi" w:hAnsiTheme="minorHAnsi"/>
          <w:spacing w:val="-2"/>
        </w:rPr>
        <w:t>do so</w:t>
      </w:r>
      <w:r>
        <w:rPr>
          <w:rFonts w:asciiTheme="minorHAnsi" w:hAnsiTheme="minorHAnsi"/>
          <w:spacing w:val="18"/>
          <w:w w:val="101"/>
        </w:rPr>
        <w:t xml:space="preserve"> </w:t>
      </w:r>
      <w:r>
        <w:rPr>
          <w:rFonts w:asciiTheme="minorHAnsi" w:hAnsiTheme="minorHAnsi"/>
          <w:spacing w:val="-2"/>
        </w:rPr>
        <w:t>by the</w:t>
      </w:r>
      <w:r>
        <w:rPr>
          <w:rFonts w:asciiTheme="minorHAnsi" w:hAnsiTheme="minorHAnsi"/>
          <w:spacing w:val="20"/>
        </w:rPr>
        <w:t xml:space="preserve"> </w:t>
      </w:r>
      <w:r>
        <w:rPr>
          <w:rFonts w:asciiTheme="minorHAnsi" w:hAnsiTheme="minorHAnsi"/>
          <w:spacing w:val="-2"/>
        </w:rPr>
        <w:t>Licensor,</w:t>
      </w:r>
      <w:r>
        <w:rPr>
          <w:rFonts w:asciiTheme="minorHAnsi" w:hAnsiTheme="minorHAnsi"/>
          <w:spacing w:val="17"/>
          <w:w w:val="101"/>
        </w:rPr>
        <w:t xml:space="preserve"> </w:t>
      </w:r>
      <w:r>
        <w:rPr>
          <w:rFonts w:asciiTheme="minorHAnsi" w:hAnsiTheme="minorHAnsi"/>
          <w:spacing w:val="-2"/>
        </w:rPr>
        <w:t>immediately</w:t>
      </w:r>
      <w:r>
        <w:rPr>
          <w:rFonts w:asciiTheme="minorHAnsi" w:hAnsiTheme="minorHAnsi"/>
          <w:spacing w:val="20"/>
        </w:rPr>
        <w:t xml:space="preserve"> </w:t>
      </w:r>
      <w:r>
        <w:rPr>
          <w:rFonts w:asciiTheme="minorHAnsi" w:hAnsiTheme="minorHAnsi"/>
          <w:spacing w:val="-2"/>
        </w:rPr>
        <w:t>restore the</w:t>
      </w:r>
      <w:r>
        <w:rPr>
          <w:rFonts w:asciiTheme="minorHAnsi" w:hAnsiTheme="minorHAnsi"/>
          <w:spacing w:val="19"/>
          <w:w w:val="101"/>
        </w:rPr>
        <w:t xml:space="preserve"> </w:t>
      </w:r>
      <w:r>
        <w:rPr>
          <w:rFonts w:asciiTheme="minorHAnsi" w:hAnsiTheme="minorHAnsi"/>
          <w:spacing w:val="-2"/>
        </w:rPr>
        <w:t>Licensed</w:t>
      </w:r>
      <w:r>
        <w:rPr>
          <w:rFonts w:asciiTheme="minorHAnsi" w:hAnsiTheme="minorHAnsi"/>
          <w:spacing w:val="6"/>
        </w:rPr>
        <w:t xml:space="preserve"> </w:t>
      </w:r>
      <w:r>
        <w:rPr>
          <w:rFonts w:asciiTheme="minorHAnsi" w:hAnsiTheme="minorHAnsi"/>
          <w:spacing w:val="-2"/>
        </w:rPr>
        <w:t>Area</w:t>
      </w:r>
      <w:r>
        <w:rPr>
          <w:rFonts w:asciiTheme="minorHAnsi" w:hAnsiTheme="minorHAnsi"/>
        </w:rPr>
        <w:t xml:space="preserve"> </w:t>
      </w:r>
      <w:r>
        <w:rPr>
          <w:rFonts w:asciiTheme="minorHAnsi" w:hAnsiTheme="minorHAnsi"/>
          <w:spacing w:val="-1"/>
        </w:rPr>
        <w:t>to the same or substantially the same condition as it</w:t>
      </w:r>
      <w:r>
        <w:rPr>
          <w:rFonts w:asciiTheme="minorHAnsi" w:hAnsiTheme="minorHAnsi"/>
          <w:spacing w:val="13"/>
          <w:w w:val="101"/>
        </w:rPr>
        <w:t xml:space="preserve"> </w:t>
      </w:r>
      <w:r>
        <w:rPr>
          <w:rFonts w:asciiTheme="minorHAnsi" w:hAnsiTheme="minorHAnsi"/>
          <w:spacing w:val="-1"/>
        </w:rPr>
        <w:t>had</w:t>
      </w:r>
      <w:r>
        <w:rPr>
          <w:rFonts w:asciiTheme="minorHAnsi" w:hAnsiTheme="minorHAnsi"/>
          <w:spacing w:val="11"/>
        </w:rPr>
        <w:t xml:space="preserve"> </w:t>
      </w:r>
      <w:r>
        <w:rPr>
          <w:rFonts w:asciiTheme="minorHAnsi" w:hAnsiTheme="minorHAnsi"/>
          <w:spacing w:val="-1"/>
        </w:rPr>
        <w:t>before the unauthorised im</w:t>
      </w:r>
      <w:r>
        <w:rPr>
          <w:rFonts w:asciiTheme="minorHAnsi" w:hAnsiTheme="minorHAnsi"/>
          <w:spacing w:val="-2"/>
        </w:rPr>
        <w:t>provement or</w:t>
      </w:r>
      <w:r>
        <w:rPr>
          <w:rFonts w:asciiTheme="minorHAnsi" w:hAnsiTheme="minorHAnsi"/>
          <w:spacing w:val="6"/>
        </w:rPr>
        <w:t xml:space="preserve"> </w:t>
      </w:r>
      <w:r>
        <w:rPr>
          <w:rFonts w:asciiTheme="minorHAnsi" w:hAnsiTheme="minorHAnsi"/>
          <w:spacing w:val="-2"/>
        </w:rPr>
        <w:t>alteration</w:t>
      </w:r>
      <w:r>
        <w:rPr>
          <w:rFonts w:asciiTheme="minorHAnsi" w:hAnsiTheme="minorHAnsi"/>
        </w:rPr>
        <w:t xml:space="preserve"> </w:t>
      </w:r>
      <w:r>
        <w:rPr>
          <w:rFonts w:asciiTheme="minorHAnsi" w:hAnsiTheme="minorHAnsi"/>
          <w:spacing w:val="-2"/>
        </w:rPr>
        <w:t>was</w:t>
      </w:r>
      <w:r>
        <w:rPr>
          <w:rFonts w:asciiTheme="minorHAnsi" w:hAnsiTheme="minorHAnsi"/>
          <w:spacing w:val="14"/>
          <w:w w:val="101"/>
        </w:rPr>
        <w:t xml:space="preserve"> </w:t>
      </w:r>
      <w:r>
        <w:rPr>
          <w:rFonts w:asciiTheme="minorHAnsi" w:hAnsiTheme="minorHAnsi"/>
          <w:spacing w:val="-2"/>
        </w:rPr>
        <w:t>made.</w:t>
      </w:r>
    </w:p>
    <w:p w14:paraId="06648683" w14:textId="77777777" w:rsidR="000F72C1" w:rsidRDefault="0020793E">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4.6.                OBLIGA</w:t>
      </w:r>
      <w:r>
        <w:rPr>
          <w:rFonts w:asciiTheme="minorHAnsi" w:hAnsiTheme="minorHAnsi"/>
          <w:b/>
          <w:bCs/>
          <w:color w:val="00558C"/>
          <w:spacing w:val="-1"/>
          <w:sz w:val="24"/>
          <w:szCs w:val="24"/>
        </w:rPr>
        <w:t>TIONS OF</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LICENSEE</w:t>
      </w:r>
    </w:p>
    <w:p w14:paraId="06648684" w14:textId="77777777" w:rsidR="000F72C1" w:rsidRDefault="0020793E">
      <w:pPr>
        <w:pStyle w:val="BodyText"/>
        <w:spacing w:before="179" w:line="187" w:lineRule="auto"/>
        <w:ind w:left="596"/>
        <w:rPr>
          <w:rFonts w:asciiTheme="minorHAnsi" w:hAnsiTheme="minorHAnsi"/>
        </w:rPr>
      </w:pPr>
      <w:r>
        <w:rPr>
          <w:rFonts w:asciiTheme="minorHAnsi" w:hAnsiTheme="minorHAnsi"/>
          <w:spacing w:val="-3"/>
        </w:rPr>
        <w:t>The</w:t>
      </w:r>
      <w:r>
        <w:rPr>
          <w:rFonts w:asciiTheme="minorHAnsi" w:hAnsiTheme="minorHAnsi"/>
          <w:spacing w:val="32"/>
          <w:w w:val="101"/>
        </w:rPr>
        <w:t xml:space="preserve"> </w:t>
      </w:r>
      <w:r>
        <w:rPr>
          <w:rFonts w:asciiTheme="minorHAnsi" w:hAnsiTheme="minorHAnsi"/>
          <w:spacing w:val="-3"/>
        </w:rPr>
        <w:t>Licensee</w:t>
      </w:r>
      <w:r>
        <w:rPr>
          <w:rFonts w:asciiTheme="minorHAnsi" w:hAnsiTheme="minorHAnsi"/>
          <w:spacing w:val="15"/>
          <w:w w:val="101"/>
        </w:rPr>
        <w:t xml:space="preserve"> </w:t>
      </w:r>
      <w:r>
        <w:rPr>
          <w:rFonts w:asciiTheme="minorHAnsi" w:hAnsiTheme="minorHAnsi"/>
          <w:spacing w:val="-3"/>
        </w:rPr>
        <w:t>must:</w:t>
      </w:r>
    </w:p>
    <w:p w14:paraId="06648685" w14:textId="77777777" w:rsidR="000F72C1" w:rsidRDefault="0020793E">
      <w:pPr>
        <w:pStyle w:val="BodyText"/>
        <w:spacing w:before="177" w:line="215" w:lineRule="auto"/>
        <w:ind w:left="1179" w:right="772" w:hanging="570"/>
        <w:rPr>
          <w:rFonts w:asciiTheme="minorHAnsi" w:hAnsiTheme="minorHAnsi"/>
        </w:rPr>
      </w:pPr>
      <w:r>
        <w:rPr>
          <w:rFonts w:asciiTheme="minorHAnsi" w:hAnsiTheme="minorHAnsi"/>
          <w:spacing w:val="-1"/>
        </w:rPr>
        <w:t>(a)       repair</w:t>
      </w:r>
      <w:r>
        <w:rPr>
          <w:rFonts w:asciiTheme="minorHAnsi" w:hAnsiTheme="minorHAnsi"/>
          <w:spacing w:val="40"/>
        </w:rPr>
        <w:t xml:space="preserve"> </w:t>
      </w:r>
      <w:r>
        <w:rPr>
          <w:rFonts w:asciiTheme="minorHAnsi" w:hAnsiTheme="minorHAnsi"/>
          <w:spacing w:val="-1"/>
        </w:rPr>
        <w:t>to</w:t>
      </w:r>
      <w:r>
        <w:rPr>
          <w:rFonts w:asciiTheme="minorHAnsi" w:hAnsiTheme="minorHAnsi"/>
          <w:spacing w:val="39"/>
        </w:rPr>
        <w:t xml:space="preserve"> </w:t>
      </w:r>
      <w:r>
        <w:rPr>
          <w:rFonts w:asciiTheme="minorHAnsi" w:hAnsiTheme="minorHAnsi"/>
          <w:spacing w:val="-1"/>
        </w:rPr>
        <w:t>the</w:t>
      </w:r>
      <w:r>
        <w:rPr>
          <w:rFonts w:asciiTheme="minorHAnsi" w:hAnsiTheme="minorHAnsi"/>
          <w:spacing w:val="43"/>
          <w:w w:val="101"/>
        </w:rPr>
        <w:t xml:space="preserve"> </w:t>
      </w:r>
      <w:r>
        <w:rPr>
          <w:rFonts w:asciiTheme="minorHAnsi" w:hAnsiTheme="minorHAnsi"/>
          <w:spacing w:val="-1"/>
        </w:rPr>
        <w:t>sat</w:t>
      </w:r>
      <w:r>
        <w:rPr>
          <w:rFonts w:asciiTheme="minorHAnsi" w:hAnsiTheme="minorHAnsi"/>
          <w:spacing w:val="-2"/>
        </w:rPr>
        <w:t>isfaction</w:t>
      </w:r>
      <w:r>
        <w:rPr>
          <w:rFonts w:asciiTheme="minorHAnsi" w:hAnsiTheme="minorHAnsi"/>
          <w:spacing w:val="43"/>
        </w:rPr>
        <w:t xml:space="preserve"> </w:t>
      </w:r>
      <w:r>
        <w:rPr>
          <w:rFonts w:asciiTheme="minorHAnsi" w:hAnsiTheme="minorHAnsi"/>
          <w:spacing w:val="-2"/>
        </w:rPr>
        <w:t>of</w:t>
      </w:r>
      <w:r>
        <w:rPr>
          <w:rFonts w:asciiTheme="minorHAnsi" w:hAnsiTheme="minorHAnsi"/>
          <w:spacing w:val="35"/>
          <w:w w:val="101"/>
        </w:rPr>
        <w:t xml:space="preserve"> </w:t>
      </w:r>
      <w:r>
        <w:rPr>
          <w:rFonts w:asciiTheme="minorHAnsi" w:hAnsiTheme="minorHAnsi"/>
          <w:spacing w:val="-2"/>
        </w:rPr>
        <w:t>the  Licensor  any  damage</w:t>
      </w:r>
      <w:r>
        <w:rPr>
          <w:rFonts w:asciiTheme="minorHAnsi" w:hAnsiTheme="minorHAnsi"/>
          <w:spacing w:val="40"/>
          <w:w w:val="101"/>
        </w:rPr>
        <w:t xml:space="preserve"> </w:t>
      </w:r>
      <w:r>
        <w:rPr>
          <w:rFonts w:asciiTheme="minorHAnsi" w:hAnsiTheme="minorHAnsi"/>
          <w:spacing w:val="-2"/>
        </w:rPr>
        <w:t>to</w:t>
      </w:r>
      <w:r>
        <w:rPr>
          <w:rFonts w:asciiTheme="minorHAnsi" w:hAnsiTheme="minorHAnsi"/>
          <w:spacing w:val="39"/>
        </w:rPr>
        <w:t xml:space="preserve"> </w:t>
      </w:r>
      <w:r>
        <w:rPr>
          <w:rFonts w:asciiTheme="minorHAnsi" w:hAnsiTheme="minorHAnsi"/>
          <w:spacing w:val="-2"/>
        </w:rPr>
        <w:t>the  Land  (apart</w:t>
      </w:r>
      <w:r>
        <w:rPr>
          <w:rFonts w:asciiTheme="minorHAnsi" w:hAnsiTheme="minorHAnsi"/>
          <w:spacing w:val="38"/>
          <w:w w:val="101"/>
        </w:rPr>
        <w:t xml:space="preserve"> </w:t>
      </w:r>
      <w:r>
        <w:rPr>
          <w:rFonts w:asciiTheme="minorHAnsi" w:hAnsiTheme="minorHAnsi"/>
          <w:spacing w:val="-2"/>
        </w:rPr>
        <w:t>from</w:t>
      </w:r>
      <w:r>
        <w:rPr>
          <w:rFonts w:asciiTheme="minorHAnsi" w:hAnsiTheme="minorHAnsi"/>
          <w:spacing w:val="39"/>
        </w:rPr>
        <w:t xml:space="preserve"> </w:t>
      </w:r>
      <w:r>
        <w:rPr>
          <w:rFonts w:asciiTheme="minorHAnsi" w:hAnsiTheme="minorHAnsi"/>
          <w:spacing w:val="-2"/>
        </w:rPr>
        <w:t>the  Marine  Aid</w:t>
      </w:r>
      <w:r>
        <w:rPr>
          <w:rFonts w:asciiTheme="minorHAnsi" w:hAnsiTheme="minorHAnsi"/>
          <w:spacing w:val="37"/>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Navigation Apparatus) caused</w:t>
      </w:r>
      <w:r>
        <w:rPr>
          <w:rFonts w:asciiTheme="minorHAnsi" w:hAnsiTheme="minorHAnsi"/>
          <w:spacing w:val="16"/>
        </w:rPr>
        <w:t xml:space="preserve"> </w:t>
      </w:r>
      <w:r>
        <w:rPr>
          <w:rFonts w:asciiTheme="minorHAnsi" w:hAnsiTheme="minorHAnsi"/>
          <w:spacing w:val="-1"/>
        </w:rPr>
        <w:t>by the</w:t>
      </w:r>
      <w:r>
        <w:rPr>
          <w:rFonts w:asciiTheme="minorHAnsi" w:hAnsiTheme="minorHAnsi"/>
          <w:spacing w:val="20"/>
        </w:rPr>
        <w:t xml:space="preserve"> </w:t>
      </w:r>
      <w:r>
        <w:rPr>
          <w:rFonts w:asciiTheme="minorHAnsi" w:hAnsiTheme="minorHAnsi"/>
          <w:spacing w:val="-1"/>
        </w:rPr>
        <w:t>Licensee or</w:t>
      </w:r>
      <w:r>
        <w:rPr>
          <w:rFonts w:asciiTheme="minorHAnsi" w:hAnsiTheme="minorHAnsi"/>
          <w:spacing w:val="14"/>
          <w:w w:val="101"/>
        </w:rPr>
        <w:t xml:space="preserve"> </w:t>
      </w:r>
      <w:r>
        <w:rPr>
          <w:rFonts w:asciiTheme="minorHAnsi" w:hAnsiTheme="minorHAnsi"/>
          <w:spacing w:val="-1"/>
        </w:rPr>
        <w:t>its</w:t>
      </w:r>
      <w:r>
        <w:rPr>
          <w:rFonts w:asciiTheme="minorHAnsi" w:hAnsiTheme="minorHAnsi"/>
          <w:spacing w:val="12"/>
          <w:w w:val="101"/>
        </w:rPr>
        <w:t xml:space="preserve"> </w:t>
      </w:r>
      <w:r>
        <w:rPr>
          <w:rFonts w:asciiTheme="minorHAnsi" w:hAnsiTheme="minorHAnsi"/>
          <w:spacing w:val="-1"/>
        </w:rPr>
        <w:t>invi</w:t>
      </w:r>
      <w:r>
        <w:rPr>
          <w:rFonts w:asciiTheme="minorHAnsi" w:hAnsiTheme="minorHAnsi"/>
          <w:spacing w:val="-2"/>
        </w:rPr>
        <w:t>tees or</w:t>
      </w:r>
      <w:r>
        <w:rPr>
          <w:rFonts w:asciiTheme="minorHAnsi" w:hAnsiTheme="minorHAnsi"/>
          <w:spacing w:val="10"/>
        </w:rPr>
        <w:t xml:space="preserve"> </w:t>
      </w:r>
      <w:r>
        <w:rPr>
          <w:rFonts w:asciiTheme="minorHAnsi" w:hAnsiTheme="minorHAnsi"/>
          <w:spacing w:val="-2"/>
        </w:rPr>
        <w:t>contractors;</w:t>
      </w:r>
    </w:p>
    <w:p w14:paraId="06648686" w14:textId="77777777" w:rsidR="000F72C1" w:rsidRDefault="0020793E">
      <w:pPr>
        <w:pStyle w:val="BodyText"/>
        <w:spacing w:before="176" w:line="215" w:lineRule="auto"/>
        <w:ind w:left="1177" w:right="774" w:hanging="568"/>
        <w:rPr>
          <w:rFonts w:asciiTheme="minorHAnsi" w:hAnsiTheme="minorHAnsi"/>
        </w:rPr>
      </w:pPr>
      <w:r>
        <w:rPr>
          <w:rFonts w:asciiTheme="minorHAnsi" w:hAnsiTheme="minorHAnsi"/>
          <w:spacing w:val="-1"/>
        </w:rPr>
        <w:t>(b)      at all times</w:t>
      </w:r>
      <w:r>
        <w:rPr>
          <w:rFonts w:asciiTheme="minorHAnsi" w:hAnsiTheme="minorHAnsi"/>
          <w:spacing w:val="13"/>
        </w:rPr>
        <w:t xml:space="preserve"> </w:t>
      </w:r>
      <w:r>
        <w:rPr>
          <w:rFonts w:asciiTheme="minorHAnsi" w:hAnsiTheme="minorHAnsi"/>
          <w:spacing w:val="-1"/>
        </w:rPr>
        <w:t>maintain</w:t>
      </w:r>
      <w:r>
        <w:rPr>
          <w:rFonts w:asciiTheme="minorHAnsi" w:hAnsiTheme="minorHAnsi"/>
          <w:spacing w:val="1"/>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1"/>
        </w:rPr>
        <w:t xml:space="preserve"> </w:t>
      </w:r>
      <w:r>
        <w:rPr>
          <w:rFonts w:asciiTheme="minorHAnsi" w:hAnsiTheme="minorHAnsi"/>
          <w:spacing w:val="-2"/>
        </w:rPr>
        <w:t>Area</w:t>
      </w:r>
      <w:r>
        <w:rPr>
          <w:rFonts w:asciiTheme="minorHAnsi" w:hAnsiTheme="minorHAnsi"/>
          <w:spacing w:val="10"/>
        </w:rPr>
        <w:t xml:space="preserve"> </w:t>
      </w:r>
      <w:r>
        <w:rPr>
          <w:rFonts w:asciiTheme="minorHAnsi" w:hAnsiTheme="minorHAnsi"/>
          <w:spacing w:val="-2"/>
        </w:rPr>
        <w:t>(including,</w:t>
      </w:r>
      <w:r>
        <w:rPr>
          <w:rFonts w:asciiTheme="minorHAnsi" w:hAnsiTheme="minorHAnsi"/>
          <w:spacing w:val="15"/>
        </w:rPr>
        <w:t xml:space="preserve"> </w:t>
      </w:r>
      <w:r>
        <w:rPr>
          <w:rFonts w:asciiTheme="minorHAnsi" w:hAnsiTheme="minorHAnsi"/>
          <w:spacing w:val="-2"/>
        </w:rPr>
        <w:t>paths,</w:t>
      </w:r>
      <w:r>
        <w:rPr>
          <w:rFonts w:asciiTheme="minorHAnsi" w:hAnsiTheme="minorHAnsi"/>
          <w:spacing w:val="14"/>
          <w:w w:val="101"/>
        </w:rPr>
        <w:t xml:space="preserve"> </w:t>
      </w:r>
      <w:r>
        <w:rPr>
          <w:rFonts w:asciiTheme="minorHAnsi" w:hAnsiTheme="minorHAnsi"/>
          <w:spacing w:val="-2"/>
        </w:rPr>
        <w:t>lawns</w:t>
      </w:r>
      <w:r>
        <w:rPr>
          <w:rFonts w:asciiTheme="minorHAnsi" w:hAnsiTheme="minorHAnsi"/>
          <w:spacing w:val="6"/>
        </w:rPr>
        <w:t xml:space="preserve"> </w:t>
      </w:r>
      <w:r>
        <w:rPr>
          <w:rFonts w:asciiTheme="minorHAnsi" w:hAnsiTheme="minorHAnsi"/>
          <w:spacing w:val="-2"/>
        </w:rPr>
        <w:t>and</w:t>
      </w:r>
      <w:r>
        <w:rPr>
          <w:rFonts w:asciiTheme="minorHAnsi" w:hAnsiTheme="minorHAnsi"/>
          <w:spacing w:val="3"/>
        </w:rPr>
        <w:t xml:space="preserve"> </w:t>
      </w:r>
      <w:r>
        <w:rPr>
          <w:rFonts w:asciiTheme="minorHAnsi" w:hAnsiTheme="minorHAnsi"/>
          <w:spacing w:val="-2"/>
        </w:rPr>
        <w:t>gardens</w:t>
      </w:r>
      <w:r>
        <w:rPr>
          <w:rFonts w:asciiTheme="minorHAnsi" w:hAnsiTheme="minorHAnsi"/>
          <w:spacing w:val="6"/>
        </w:rPr>
        <w:t xml:space="preserve"> </w:t>
      </w:r>
      <w:r>
        <w:rPr>
          <w:rFonts w:asciiTheme="minorHAnsi" w:hAnsiTheme="minorHAnsi"/>
          <w:spacing w:val="-2"/>
        </w:rPr>
        <w:t>on</w:t>
      </w:r>
      <w:r>
        <w:rPr>
          <w:rFonts w:asciiTheme="minorHAnsi" w:hAnsiTheme="minorHAnsi"/>
          <w:spacing w:val="1"/>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1"/>
        </w:rPr>
        <w:t xml:space="preserve"> </w:t>
      </w:r>
      <w:r>
        <w:rPr>
          <w:rFonts w:asciiTheme="minorHAnsi" w:hAnsiTheme="minorHAnsi"/>
          <w:spacing w:val="-2"/>
        </w:rPr>
        <w:t>Area)</w:t>
      </w:r>
      <w:r>
        <w:rPr>
          <w:rFonts w:asciiTheme="minorHAnsi" w:hAnsiTheme="minorHAnsi"/>
          <w:spacing w:val="13"/>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neat and tidy</w:t>
      </w:r>
      <w:r>
        <w:rPr>
          <w:rFonts w:asciiTheme="minorHAnsi" w:hAnsiTheme="minorHAnsi"/>
          <w:spacing w:val="11"/>
        </w:rPr>
        <w:t xml:space="preserve"> </w:t>
      </w:r>
      <w:r>
        <w:rPr>
          <w:rFonts w:asciiTheme="minorHAnsi" w:hAnsiTheme="minorHAnsi"/>
          <w:spacing w:val="-1"/>
        </w:rPr>
        <w:t>conditi</w:t>
      </w:r>
      <w:r>
        <w:rPr>
          <w:rFonts w:asciiTheme="minorHAnsi" w:hAnsiTheme="minorHAnsi"/>
          <w:spacing w:val="-2"/>
        </w:rPr>
        <w:t>on;</w:t>
      </w:r>
    </w:p>
    <w:p w14:paraId="06648687" w14:textId="77777777" w:rsidR="000F72C1" w:rsidRDefault="0020793E">
      <w:pPr>
        <w:pStyle w:val="BodyText"/>
        <w:spacing w:before="174" w:line="215" w:lineRule="auto"/>
        <w:ind w:left="1170" w:right="770" w:hanging="561"/>
        <w:rPr>
          <w:rFonts w:asciiTheme="minorHAnsi" w:hAnsiTheme="minorHAnsi"/>
        </w:rPr>
      </w:pPr>
      <w:r>
        <w:rPr>
          <w:rFonts w:asciiTheme="minorHAnsi" w:hAnsiTheme="minorHAnsi"/>
          <w:spacing w:val="-2"/>
        </w:rPr>
        <w:t>(c)       keep the</w:t>
      </w:r>
      <w:r>
        <w:rPr>
          <w:rFonts w:asciiTheme="minorHAnsi" w:hAnsiTheme="minorHAnsi"/>
          <w:spacing w:val="30"/>
          <w:w w:val="101"/>
        </w:rPr>
        <w:t xml:space="preserve"> </w:t>
      </w:r>
      <w:r>
        <w:rPr>
          <w:rFonts w:asciiTheme="minorHAnsi" w:hAnsiTheme="minorHAnsi"/>
          <w:spacing w:val="-2"/>
        </w:rPr>
        <w:t>Licensed Area clean and free from</w:t>
      </w:r>
      <w:r>
        <w:rPr>
          <w:rFonts w:asciiTheme="minorHAnsi" w:hAnsiTheme="minorHAnsi"/>
          <w:spacing w:val="11"/>
        </w:rPr>
        <w:t xml:space="preserve"> </w:t>
      </w:r>
      <w:r>
        <w:rPr>
          <w:rFonts w:asciiTheme="minorHAnsi" w:hAnsiTheme="minorHAnsi"/>
          <w:spacing w:val="-2"/>
        </w:rPr>
        <w:t>rubbish and ensure that all</w:t>
      </w:r>
      <w:r>
        <w:rPr>
          <w:rFonts w:asciiTheme="minorHAnsi" w:hAnsiTheme="minorHAnsi"/>
          <w:spacing w:val="12"/>
          <w:w w:val="101"/>
        </w:rPr>
        <w:t xml:space="preserve"> </w:t>
      </w:r>
      <w:r>
        <w:rPr>
          <w:rFonts w:asciiTheme="minorHAnsi" w:hAnsiTheme="minorHAnsi"/>
          <w:spacing w:val="-2"/>
        </w:rPr>
        <w:t>rubbish</w:t>
      </w:r>
      <w:r>
        <w:rPr>
          <w:rFonts w:asciiTheme="minorHAnsi" w:hAnsiTheme="minorHAnsi"/>
          <w:spacing w:val="9"/>
        </w:rPr>
        <w:t xml:space="preserve"> </w:t>
      </w:r>
      <w:r>
        <w:rPr>
          <w:rFonts w:asciiTheme="minorHAnsi" w:hAnsiTheme="minorHAnsi"/>
          <w:spacing w:val="-2"/>
        </w:rPr>
        <w:t>is</w:t>
      </w:r>
      <w:r>
        <w:rPr>
          <w:rFonts w:asciiTheme="minorHAnsi" w:hAnsiTheme="minorHAnsi"/>
          <w:spacing w:val="3"/>
        </w:rPr>
        <w:t xml:space="preserve"> </w:t>
      </w:r>
      <w:r>
        <w:rPr>
          <w:rFonts w:asciiTheme="minorHAnsi" w:hAnsiTheme="minorHAnsi"/>
          <w:spacing w:val="-2"/>
        </w:rPr>
        <w:t>stored</w:t>
      </w:r>
      <w:r>
        <w:rPr>
          <w:rFonts w:asciiTheme="minorHAnsi" w:hAnsiTheme="minorHAnsi"/>
          <w:spacing w:val="9"/>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proper</w:t>
      </w:r>
      <w:r>
        <w:rPr>
          <w:rFonts w:asciiTheme="minorHAnsi" w:hAnsiTheme="minorHAnsi"/>
          <w:spacing w:val="12"/>
        </w:rPr>
        <w:t xml:space="preserve"> </w:t>
      </w:r>
      <w:r>
        <w:rPr>
          <w:rFonts w:asciiTheme="minorHAnsi" w:hAnsiTheme="minorHAnsi"/>
          <w:spacing w:val="-2"/>
        </w:rPr>
        <w:t>bins</w:t>
      </w:r>
      <w:r>
        <w:rPr>
          <w:rFonts w:asciiTheme="minorHAnsi" w:hAnsiTheme="minorHAnsi"/>
        </w:rPr>
        <w:t xml:space="preserve"> </w:t>
      </w:r>
      <w:r>
        <w:rPr>
          <w:rFonts w:asciiTheme="minorHAnsi" w:hAnsiTheme="minorHAnsi"/>
          <w:spacing w:val="-2"/>
        </w:rPr>
        <w:t>and</w:t>
      </w:r>
      <w:r>
        <w:rPr>
          <w:rFonts w:asciiTheme="minorHAnsi" w:hAnsiTheme="minorHAnsi"/>
          <w:spacing w:val="29"/>
          <w:w w:val="101"/>
        </w:rPr>
        <w:t xml:space="preserve"> </w:t>
      </w:r>
      <w:r>
        <w:rPr>
          <w:rFonts w:asciiTheme="minorHAnsi" w:hAnsiTheme="minorHAnsi"/>
          <w:spacing w:val="-2"/>
        </w:rPr>
        <w:t>is disposed of</w:t>
      </w:r>
      <w:r>
        <w:rPr>
          <w:rFonts w:asciiTheme="minorHAnsi" w:hAnsiTheme="minorHAnsi"/>
          <w:spacing w:val="15"/>
        </w:rPr>
        <w:t xml:space="preserve"> </w:t>
      </w:r>
      <w:r>
        <w:rPr>
          <w:rFonts w:asciiTheme="minorHAnsi" w:hAnsiTheme="minorHAnsi"/>
          <w:spacing w:val="-2"/>
        </w:rPr>
        <w:t>regularly;</w:t>
      </w:r>
    </w:p>
    <w:p w14:paraId="06648688" w14:textId="77777777" w:rsidR="000F72C1" w:rsidRDefault="0020793E">
      <w:pPr>
        <w:pStyle w:val="BodyText"/>
        <w:spacing w:before="179" w:line="227" w:lineRule="auto"/>
        <w:ind w:left="1164" w:right="766" w:hanging="555"/>
        <w:rPr>
          <w:rFonts w:asciiTheme="minorHAnsi" w:hAnsiTheme="minorHAnsi"/>
        </w:rPr>
      </w:pPr>
      <w:r>
        <w:rPr>
          <w:rFonts w:asciiTheme="minorHAnsi" w:hAnsiTheme="minorHAnsi"/>
          <w:spacing w:val="-1"/>
        </w:rPr>
        <w:t>(d)      comply</w:t>
      </w:r>
      <w:r>
        <w:rPr>
          <w:rFonts w:asciiTheme="minorHAnsi" w:hAnsiTheme="minorHAnsi"/>
          <w:spacing w:val="12"/>
          <w:w w:val="101"/>
        </w:rPr>
        <w:t xml:space="preserve"> </w:t>
      </w:r>
      <w:r>
        <w:rPr>
          <w:rFonts w:asciiTheme="minorHAnsi" w:hAnsiTheme="minorHAnsi"/>
          <w:spacing w:val="-1"/>
        </w:rPr>
        <w:t>with</w:t>
      </w:r>
      <w:r>
        <w:rPr>
          <w:rFonts w:asciiTheme="minorHAnsi" w:hAnsiTheme="minorHAnsi"/>
          <w:spacing w:val="14"/>
          <w:w w:val="101"/>
        </w:rPr>
        <w:t xml:space="preserve"> </w:t>
      </w:r>
      <w:r>
        <w:rPr>
          <w:rFonts w:asciiTheme="minorHAnsi" w:hAnsiTheme="minorHAnsi"/>
          <w:spacing w:val="-1"/>
        </w:rPr>
        <w:t>all</w:t>
      </w:r>
      <w:r>
        <w:rPr>
          <w:rFonts w:asciiTheme="minorHAnsi" w:hAnsiTheme="minorHAnsi"/>
          <w:spacing w:val="14"/>
        </w:rPr>
        <w:t xml:space="preserve"> </w:t>
      </w:r>
      <w:r>
        <w:rPr>
          <w:rFonts w:asciiTheme="minorHAnsi" w:hAnsiTheme="minorHAnsi"/>
          <w:spacing w:val="-1"/>
        </w:rPr>
        <w:t>statutes,</w:t>
      </w:r>
      <w:r>
        <w:rPr>
          <w:rFonts w:asciiTheme="minorHAnsi" w:hAnsiTheme="minorHAnsi"/>
          <w:spacing w:val="13"/>
        </w:rPr>
        <w:t xml:space="preserve"> </w:t>
      </w:r>
      <w:r>
        <w:rPr>
          <w:rFonts w:asciiTheme="minorHAnsi" w:hAnsiTheme="minorHAnsi"/>
          <w:spacing w:val="-1"/>
        </w:rPr>
        <w:t>ordinances,</w:t>
      </w:r>
      <w:r>
        <w:rPr>
          <w:rFonts w:asciiTheme="minorHAnsi" w:hAnsiTheme="minorHAnsi"/>
          <w:spacing w:val="22"/>
        </w:rPr>
        <w:t xml:space="preserve"> </w:t>
      </w:r>
      <w:r>
        <w:rPr>
          <w:rFonts w:asciiTheme="minorHAnsi" w:hAnsiTheme="minorHAnsi"/>
          <w:spacing w:val="-1"/>
        </w:rPr>
        <w:t>regulations,</w:t>
      </w:r>
      <w:r>
        <w:rPr>
          <w:rFonts w:asciiTheme="minorHAnsi" w:hAnsiTheme="minorHAnsi"/>
          <w:spacing w:val="22"/>
        </w:rPr>
        <w:t xml:space="preserve"> </w:t>
      </w:r>
      <w:r>
        <w:rPr>
          <w:rFonts w:asciiTheme="minorHAnsi" w:hAnsiTheme="minorHAnsi"/>
          <w:spacing w:val="-1"/>
        </w:rPr>
        <w:t>by-laws</w:t>
      </w:r>
      <w:r>
        <w:rPr>
          <w:rFonts w:asciiTheme="minorHAnsi" w:hAnsiTheme="minorHAnsi"/>
          <w:spacing w:val="15"/>
          <w:w w:val="101"/>
        </w:rPr>
        <w:t xml:space="preserve"> </w:t>
      </w:r>
      <w:r>
        <w:rPr>
          <w:rFonts w:asciiTheme="minorHAnsi" w:hAnsiTheme="minorHAnsi"/>
          <w:spacing w:val="-1"/>
        </w:rPr>
        <w:t>or</w:t>
      </w:r>
      <w:r>
        <w:rPr>
          <w:rFonts w:asciiTheme="minorHAnsi" w:hAnsiTheme="minorHAnsi"/>
          <w:spacing w:val="12"/>
          <w:w w:val="101"/>
        </w:rPr>
        <w:t xml:space="preserve"> </w:t>
      </w:r>
      <w:r>
        <w:rPr>
          <w:rFonts w:asciiTheme="minorHAnsi" w:hAnsiTheme="minorHAnsi"/>
          <w:spacing w:val="-1"/>
        </w:rPr>
        <w:t>other</w:t>
      </w:r>
      <w:r>
        <w:rPr>
          <w:rFonts w:asciiTheme="minorHAnsi" w:hAnsiTheme="minorHAnsi"/>
          <w:spacing w:val="21"/>
          <w:w w:val="101"/>
        </w:rPr>
        <w:t xml:space="preserve"> </w:t>
      </w:r>
      <w:r>
        <w:rPr>
          <w:rFonts w:asciiTheme="minorHAnsi" w:hAnsiTheme="minorHAnsi"/>
          <w:spacing w:val="-1"/>
        </w:rPr>
        <w:t>legislative</w:t>
      </w:r>
      <w:r>
        <w:rPr>
          <w:rFonts w:asciiTheme="minorHAnsi" w:hAnsiTheme="minorHAnsi"/>
          <w:spacing w:val="20"/>
          <w:w w:val="101"/>
        </w:rPr>
        <w:t xml:space="preserve"> </w:t>
      </w:r>
      <w:r>
        <w:rPr>
          <w:rFonts w:asciiTheme="minorHAnsi" w:hAnsiTheme="minorHAnsi"/>
          <w:spacing w:val="-1"/>
        </w:rPr>
        <w:t>instruments</w:t>
      </w:r>
      <w:r>
        <w:rPr>
          <w:rFonts w:asciiTheme="minorHAnsi" w:hAnsiTheme="minorHAnsi"/>
          <w:spacing w:val="15"/>
          <w:w w:val="101"/>
        </w:rPr>
        <w:t xml:space="preserve"> </w:t>
      </w:r>
      <w:r>
        <w:rPr>
          <w:rFonts w:asciiTheme="minorHAnsi" w:hAnsiTheme="minorHAnsi"/>
          <w:spacing w:val="-2"/>
        </w:rPr>
        <w:t>applying to</w:t>
      </w:r>
      <w:r>
        <w:rPr>
          <w:rFonts w:asciiTheme="minorHAnsi" w:hAnsiTheme="minorHAnsi"/>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Licensed</w:t>
      </w:r>
      <w:r>
        <w:rPr>
          <w:rFonts w:asciiTheme="minorHAnsi" w:hAnsiTheme="minorHAnsi"/>
          <w:spacing w:val="20"/>
          <w:w w:val="101"/>
        </w:rPr>
        <w:t xml:space="preserve"> </w:t>
      </w:r>
      <w:r>
        <w:rPr>
          <w:rFonts w:asciiTheme="minorHAnsi" w:hAnsiTheme="minorHAnsi"/>
          <w:spacing w:val="-2"/>
        </w:rPr>
        <w:t>Area</w:t>
      </w:r>
      <w:r>
        <w:rPr>
          <w:rFonts w:asciiTheme="minorHAnsi" w:hAnsiTheme="minorHAnsi"/>
          <w:spacing w:val="27"/>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with</w:t>
      </w:r>
      <w:r>
        <w:rPr>
          <w:rFonts w:asciiTheme="minorHAnsi" w:hAnsiTheme="minorHAnsi"/>
          <w:spacing w:val="26"/>
          <w:w w:val="101"/>
        </w:rPr>
        <w:t xml:space="preserve"> </w:t>
      </w:r>
      <w:r>
        <w:rPr>
          <w:rFonts w:asciiTheme="minorHAnsi" w:hAnsiTheme="minorHAnsi"/>
          <w:spacing w:val="-2"/>
        </w:rPr>
        <w:t>all</w:t>
      </w:r>
      <w:r>
        <w:rPr>
          <w:rFonts w:asciiTheme="minorHAnsi" w:hAnsiTheme="minorHAnsi"/>
          <w:spacing w:val="34"/>
        </w:rPr>
        <w:t xml:space="preserve"> </w:t>
      </w:r>
      <w:r>
        <w:rPr>
          <w:rFonts w:asciiTheme="minorHAnsi" w:hAnsiTheme="minorHAnsi"/>
          <w:spacing w:val="-2"/>
        </w:rPr>
        <w:t>lawful</w:t>
      </w:r>
      <w:r>
        <w:rPr>
          <w:rFonts w:asciiTheme="minorHAnsi" w:hAnsiTheme="minorHAnsi"/>
          <w:spacing w:val="27"/>
          <w:w w:val="101"/>
        </w:rPr>
        <w:t xml:space="preserve"> </w:t>
      </w:r>
      <w:r>
        <w:rPr>
          <w:rFonts w:asciiTheme="minorHAnsi" w:hAnsiTheme="minorHAnsi"/>
          <w:spacing w:val="-2"/>
        </w:rPr>
        <w:t>directions</w:t>
      </w:r>
      <w:r>
        <w:rPr>
          <w:rFonts w:asciiTheme="minorHAnsi" w:hAnsiTheme="minorHAnsi"/>
          <w:spacing w:val="24"/>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orders</w:t>
      </w:r>
      <w:r>
        <w:rPr>
          <w:rFonts w:asciiTheme="minorHAnsi" w:hAnsiTheme="minorHAnsi"/>
          <w:spacing w:val="23"/>
          <w:w w:val="101"/>
        </w:rPr>
        <w:t xml:space="preserve"> </w:t>
      </w:r>
      <w:r>
        <w:rPr>
          <w:rFonts w:asciiTheme="minorHAnsi" w:hAnsiTheme="minorHAnsi"/>
          <w:spacing w:val="-2"/>
        </w:rPr>
        <w:t>given</w:t>
      </w:r>
      <w:r>
        <w:rPr>
          <w:rFonts w:asciiTheme="minorHAnsi" w:hAnsiTheme="minorHAnsi"/>
          <w:spacing w:val="33"/>
        </w:rPr>
        <w:t xml:space="preserve"> </w:t>
      </w:r>
      <w:r>
        <w:rPr>
          <w:rFonts w:asciiTheme="minorHAnsi" w:hAnsiTheme="minorHAnsi"/>
          <w:spacing w:val="-2"/>
        </w:rPr>
        <w:t>by</w:t>
      </w:r>
      <w:r>
        <w:rPr>
          <w:rFonts w:asciiTheme="minorHAnsi" w:hAnsiTheme="minorHAnsi"/>
          <w:spacing w:val="26"/>
        </w:rPr>
        <w:t xml:space="preserve"> </w:t>
      </w:r>
      <w:r>
        <w:rPr>
          <w:rFonts w:asciiTheme="minorHAnsi" w:hAnsiTheme="minorHAnsi"/>
          <w:spacing w:val="-2"/>
        </w:rPr>
        <w:t>a</w:t>
      </w:r>
      <w:r>
        <w:rPr>
          <w:rFonts w:asciiTheme="minorHAnsi" w:hAnsiTheme="minorHAnsi"/>
          <w:spacing w:val="25"/>
        </w:rPr>
        <w:t xml:space="preserve"> </w:t>
      </w:r>
      <w:r>
        <w:rPr>
          <w:rFonts w:asciiTheme="minorHAnsi" w:hAnsiTheme="minorHAnsi"/>
          <w:spacing w:val="-2"/>
        </w:rPr>
        <w:t>St</w:t>
      </w:r>
      <w:r>
        <w:rPr>
          <w:rFonts w:asciiTheme="minorHAnsi" w:hAnsiTheme="minorHAnsi"/>
          <w:spacing w:val="-3"/>
        </w:rPr>
        <w:t>ate</w:t>
      </w:r>
      <w:r>
        <w:rPr>
          <w:rFonts w:asciiTheme="minorHAnsi" w:hAnsiTheme="minorHAnsi"/>
          <w:spacing w:val="22"/>
          <w:w w:val="101"/>
        </w:rPr>
        <w:t xml:space="preserve"> </w:t>
      </w:r>
      <w:r>
        <w:rPr>
          <w:rFonts w:asciiTheme="minorHAnsi" w:hAnsiTheme="minorHAnsi"/>
          <w:spacing w:val="-3"/>
        </w:rPr>
        <w:t>or</w:t>
      </w:r>
      <w:r>
        <w:rPr>
          <w:rFonts w:asciiTheme="minorHAnsi" w:hAnsiTheme="minorHAnsi"/>
          <w:spacing w:val="31"/>
          <w:w w:val="101"/>
        </w:rPr>
        <w:t xml:space="preserve"> </w:t>
      </w:r>
      <w:r>
        <w:rPr>
          <w:rFonts w:asciiTheme="minorHAnsi" w:hAnsiTheme="minorHAnsi"/>
          <w:spacing w:val="-3"/>
        </w:rPr>
        <w:t>municipal</w:t>
      </w:r>
      <w:r>
        <w:rPr>
          <w:rFonts w:asciiTheme="minorHAnsi" w:hAnsiTheme="minorHAnsi"/>
          <w:spacing w:val="27"/>
        </w:rPr>
        <w:t xml:space="preserve"> </w:t>
      </w:r>
      <w:r>
        <w:rPr>
          <w:rFonts w:asciiTheme="minorHAnsi" w:hAnsiTheme="minorHAnsi"/>
          <w:spacing w:val="-3"/>
        </w:rPr>
        <w:t>authority</w:t>
      </w:r>
      <w:r>
        <w:rPr>
          <w:rFonts w:asciiTheme="minorHAnsi" w:hAnsiTheme="minorHAnsi"/>
          <w:spacing w:val="32"/>
          <w:w w:val="101"/>
        </w:rPr>
        <w:t xml:space="preserve"> </w:t>
      </w:r>
      <w:r>
        <w:rPr>
          <w:rFonts w:asciiTheme="minorHAnsi" w:hAnsiTheme="minorHAnsi"/>
          <w:spacing w:val="-3"/>
        </w:rPr>
        <w:t>in</w:t>
      </w:r>
      <w:r>
        <w:rPr>
          <w:rFonts w:asciiTheme="minorHAnsi" w:hAnsiTheme="minorHAnsi"/>
        </w:rPr>
        <w:t xml:space="preserve"> </w:t>
      </w:r>
      <w:r>
        <w:rPr>
          <w:rFonts w:asciiTheme="minorHAnsi" w:hAnsiTheme="minorHAnsi"/>
          <w:spacing w:val="-1"/>
        </w:rPr>
        <w:t>relation</w:t>
      </w:r>
      <w:r>
        <w:rPr>
          <w:rFonts w:asciiTheme="minorHAnsi" w:hAnsiTheme="minorHAnsi"/>
          <w:spacing w:val="34"/>
          <w:w w:val="101"/>
        </w:rPr>
        <w:t xml:space="preserve"> </w:t>
      </w:r>
      <w:r>
        <w:rPr>
          <w:rFonts w:asciiTheme="minorHAnsi" w:hAnsiTheme="minorHAnsi"/>
          <w:spacing w:val="-1"/>
        </w:rPr>
        <w:t>to</w:t>
      </w:r>
      <w:r>
        <w:rPr>
          <w:rFonts w:asciiTheme="minorHAnsi" w:hAnsiTheme="minorHAnsi"/>
          <w:spacing w:val="36"/>
          <w:w w:val="101"/>
        </w:rPr>
        <w:t xml:space="preserve"> </w:t>
      </w:r>
      <w:r>
        <w:rPr>
          <w:rFonts w:asciiTheme="minorHAnsi" w:hAnsiTheme="minorHAnsi"/>
          <w:spacing w:val="-1"/>
        </w:rPr>
        <w:t>the  Licensed</w:t>
      </w:r>
      <w:r>
        <w:rPr>
          <w:rFonts w:asciiTheme="minorHAnsi" w:hAnsiTheme="minorHAnsi"/>
          <w:spacing w:val="37"/>
          <w:w w:val="101"/>
        </w:rPr>
        <w:t xml:space="preserve"> </w:t>
      </w:r>
      <w:r>
        <w:rPr>
          <w:rFonts w:asciiTheme="minorHAnsi" w:hAnsiTheme="minorHAnsi"/>
          <w:spacing w:val="-1"/>
        </w:rPr>
        <w:t>Area  including  a</w:t>
      </w:r>
      <w:r>
        <w:rPr>
          <w:rFonts w:asciiTheme="minorHAnsi" w:hAnsiTheme="minorHAnsi"/>
          <w:spacing w:val="-2"/>
        </w:rPr>
        <w:t>ny  requirements</w:t>
      </w:r>
      <w:r>
        <w:rPr>
          <w:rFonts w:asciiTheme="minorHAnsi" w:hAnsiTheme="minorHAnsi"/>
          <w:spacing w:val="41"/>
          <w:w w:val="101"/>
        </w:rPr>
        <w:t xml:space="preserve"> </w:t>
      </w:r>
      <w:r>
        <w:rPr>
          <w:rFonts w:asciiTheme="minorHAnsi" w:hAnsiTheme="minorHAnsi"/>
          <w:spacing w:val="-2"/>
        </w:rPr>
        <w:t>of</w:t>
      </w:r>
      <w:r>
        <w:rPr>
          <w:rFonts w:asciiTheme="minorHAnsi" w:hAnsiTheme="minorHAnsi"/>
          <w:spacing w:val="39"/>
          <w:w w:val="101"/>
        </w:rPr>
        <w:t xml:space="preserve"> </w:t>
      </w:r>
      <w:r>
        <w:rPr>
          <w:rFonts w:asciiTheme="minorHAnsi" w:hAnsiTheme="minorHAnsi"/>
          <w:spacing w:val="-2"/>
        </w:rPr>
        <w:t>State  law  relating  to</w:t>
      </w:r>
      <w:r>
        <w:rPr>
          <w:rFonts w:asciiTheme="minorHAnsi" w:hAnsiTheme="minorHAnsi"/>
          <w:spacing w:val="39"/>
        </w:rPr>
        <w:t xml:space="preserve"> </w:t>
      </w:r>
      <w:r>
        <w:rPr>
          <w:rFonts w:asciiTheme="minorHAnsi" w:hAnsiTheme="minorHAnsi"/>
          <w:spacing w:val="-2"/>
        </w:rPr>
        <w:t>the  licensing</w:t>
      </w:r>
      <w:r>
        <w:rPr>
          <w:rFonts w:asciiTheme="minorHAnsi" w:hAnsiTheme="minorHAnsi"/>
          <w:spacing w:val="45"/>
        </w:rPr>
        <w:t xml:space="preserve"> </w:t>
      </w:r>
      <w:r>
        <w:rPr>
          <w:rFonts w:asciiTheme="minorHAnsi" w:hAnsiTheme="minorHAnsi"/>
          <w:spacing w:val="-2"/>
        </w:rPr>
        <w:t>of</w:t>
      </w:r>
      <w:r>
        <w:rPr>
          <w:rFonts w:asciiTheme="minorHAnsi" w:hAnsiTheme="minorHAnsi"/>
        </w:rPr>
        <w:t xml:space="preserve"> commercial tour operators;</w:t>
      </w:r>
      <w:r>
        <w:rPr>
          <w:rFonts w:asciiTheme="minorHAnsi" w:hAnsiTheme="minorHAnsi"/>
          <w:spacing w:val="-1"/>
        </w:rPr>
        <w:t xml:space="preserve"> and</w:t>
      </w:r>
    </w:p>
    <w:p w14:paraId="06648689" w14:textId="77777777" w:rsidR="000F72C1" w:rsidRDefault="0020793E">
      <w:pPr>
        <w:pStyle w:val="BodyText"/>
        <w:spacing w:before="177" w:line="215" w:lineRule="auto"/>
        <w:ind w:left="1165" w:right="772" w:hanging="557"/>
        <w:rPr>
          <w:rFonts w:asciiTheme="minorHAnsi" w:hAnsiTheme="minorHAnsi"/>
        </w:rPr>
      </w:pPr>
      <w:r>
        <w:rPr>
          <w:rFonts w:asciiTheme="minorHAnsi" w:hAnsiTheme="minorHAnsi"/>
          <w:spacing w:val="-1"/>
        </w:rPr>
        <w:t>(e)      obtain</w:t>
      </w:r>
      <w:r>
        <w:rPr>
          <w:rFonts w:asciiTheme="minorHAnsi" w:hAnsiTheme="minorHAnsi"/>
          <w:spacing w:val="17"/>
          <w:w w:val="101"/>
        </w:rPr>
        <w:t xml:space="preserve"> </w:t>
      </w:r>
      <w:r>
        <w:rPr>
          <w:rFonts w:asciiTheme="minorHAnsi" w:hAnsiTheme="minorHAnsi"/>
          <w:spacing w:val="-1"/>
        </w:rPr>
        <w:t>and</w:t>
      </w:r>
      <w:r>
        <w:rPr>
          <w:rFonts w:asciiTheme="minorHAnsi" w:hAnsiTheme="minorHAnsi"/>
          <w:spacing w:val="21"/>
          <w:w w:val="101"/>
        </w:rPr>
        <w:t xml:space="preserve"> </w:t>
      </w:r>
      <w:r>
        <w:rPr>
          <w:rFonts w:asciiTheme="minorHAnsi" w:hAnsiTheme="minorHAnsi"/>
          <w:spacing w:val="-1"/>
        </w:rPr>
        <w:t>keep</w:t>
      </w:r>
      <w:r>
        <w:rPr>
          <w:rFonts w:asciiTheme="minorHAnsi" w:hAnsiTheme="minorHAnsi"/>
          <w:spacing w:val="17"/>
        </w:rPr>
        <w:t xml:space="preserve"> </w:t>
      </w:r>
      <w:r>
        <w:rPr>
          <w:rFonts w:asciiTheme="minorHAnsi" w:hAnsiTheme="minorHAnsi"/>
          <w:spacing w:val="-1"/>
        </w:rPr>
        <w:t>current</w:t>
      </w:r>
      <w:r>
        <w:rPr>
          <w:rFonts w:asciiTheme="minorHAnsi" w:hAnsiTheme="minorHAnsi"/>
          <w:spacing w:val="18"/>
        </w:rPr>
        <w:t xml:space="preserve"> </w:t>
      </w:r>
      <w:r>
        <w:rPr>
          <w:rFonts w:asciiTheme="minorHAnsi" w:hAnsiTheme="minorHAnsi"/>
          <w:spacing w:val="-1"/>
        </w:rPr>
        <w:t>all</w:t>
      </w:r>
      <w:r>
        <w:rPr>
          <w:rFonts w:asciiTheme="minorHAnsi" w:hAnsiTheme="minorHAnsi"/>
          <w:spacing w:val="15"/>
        </w:rPr>
        <w:t xml:space="preserve"> </w:t>
      </w:r>
      <w:r>
        <w:rPr>
          <w:rFonts w:asciiTheme="minorHAnsi" w:hAnsiTheme="minorHAnsi"/>
          <w:spacing w:val="-1"/>
        </w:rPr>
        <w:t>consents</w:t>
      </w:r>
      <w:r>
        <w:rPr>
          <w:rFonts w:asciiTheme="minorHAnsi" w:hAnsiTheme="minorHAnsi"/>
          <w:spacing w:val="15"/>
          <w:w w:val="101"/>
        </w:rPr>
        <w:t xml:space="preserve"> </w:t>
      </w:r>
      <w:r>
        <w:rPr>
          <w:rFonts w:asciiTheme="minorHAnsi" w:hAnsiTheme="minorHAnsi"/>
          <w:spacing w:val="-1"/>
        </w:rPr>
        <w:t>and</w:t>
      </w:r>
      <w:r>
        <w:rPr>
          <w:rFonts w:asciiTheme="minorHAnsi" w:hAnsiTheme="minorHAnsi"/>
          <w:spacing w:val="24"/>
        </w:rPr>
        <w:t xml:space="preserve"> </w:t>
      </w:r>
      <w:r>
        <w:rPr>
          <w:rFonts w:asciiTheme="minorHAnsi" w:hAnsiTheme="minorHAnsi"/>
          <w:spacing w:val="-1"/>
        </w:rPr>
        <w:t>pe</w:t>
      </w:r>
      <w:r>
        <w:rPr>
          <w:rFonts w:asciiTheme="minorHAnsi" w:hAnsiTheme="minorHAnsi"/>
          <w:spacing w:val="-2"/>
        </w:rPr>
        <w:t>rmits</w:t>
      </w:r>
      <w:r>
        <w:rPr>
          <w:rFonts w:asciiTheme="minorHAnsi" w:hAnsiTheme="minorHAnsi"/>
          <w:spacing w:val="9"/>
        </w:rPr>
        <w:t xml:space="preserve"> </w:t>
      </w:r>
      <w:r>
        <w:rPr>
          <w:rFonts w:asciiTheme="minorHAnsi" w:hAnsiTheme="minorHAnsi"/>
          <w:spacing w:val="-2"/>
        </w:rPr>
        <w:t>for</w:t>
      </w:r>
      <w:r>
        <w:rPr>
          <w:rFonts w:asciiTheme="minorHAnsi" w:hAnsiTheme="minorHAnsi"/>
          <w:spacing w:val="11"/>
        </w:rPr>
        <w:t xml:space="preserve"> </w:t>
      </w:r>
      <w:r>
        <w:rPr>
          <w:rFonts w:asciiTheme="minorHAnsi" w:hAnsiTheme="minorHAnsi"/>
          <w:spacing w:val="-2"/>
        </w:rPr>
        <w:t>the</w:t>
      </w:r>
      <w:r>
        <w:rPr>
          <w:rFonts w:asciiTheme="minorHAnsi" w:hAnsiTheme="minorHAnsi"/>
          <w:spacing w:val="25"/>
        </w:rPr>
        <w:t xml:space="preserve"> </w:t>
      </w:r>
      <w:r>
        <w:rPr>
          <w:rFonts w:asciiTheme="minorHAnsi" w:hAnsiTheme="minorHAnsi"/>
          <w:spacing w:val="-2"/>
        </w:rPr>
        <w:t>use</w:t>
      </w:r>
      <w:r>
        <w:rPr>
          <w:rFonts w:asciiTheme="minorHAnsi" w:hAnsiTheme="minorHAnsi"/>
          <w:spacing w:val="15"/>
          <w:w w:val="101"/>
        </w:rPr>
        <w:t xml:space="preserve"> </w:t>
      </w:r>
      <w:r>
        <w:rPr>
          <w:rFonts w:asciiTheme="minorHAnsi" w:hAnsiTheme="minorHAnsi"/>
          <w:spacing w:val="-2"/>
        </w:rPr>
        <w:t>of the</w:t>
      </w:r>
      <w:r>
        <w:rPr>
          <w:rFonts w:asciiTheme="minorHAnsi" w:hAnsiTheme="minorHAnsi"/>
          <w:spacing w:val="24"/>
          <w:w w:val="101"/>
        </w:rPr>
        <w:t xml:space="preserve"> </w:t>
      </w:r>
      <w:r>
        <w:rPr>
          <w:rFonts w:asciiTheme="minorHAnsi" w:hAnsiTheme="minorHAnsi"/>
          <w:spacing w:val="-2"/>
        </w:rPr>
        <w:t>Licensed</w:t>
      </w:r>
      <w:r>
        <w:rPr>
          <w:rFonts w:asciiTheme="minorHAnsi" w:hAnsiTheme="minorHAnsi"/>
          <w:spacing w:val="8"/>
        </w:rPr>
        <w:t xml:space="preserve"> </w:t>
      </w:r>
      <w:r>
        <w:rPr>
          <w:rFonts w:asciiTheme="minorHAnsi" w:hAnsiTheme="minorHAnsi"/>
          <w:spacing w:val="-2"/>
        </w:rPr>
        <w:t>Area</w:t>
      </w:r>
      <w:r>
        <w:rPr>
          <w:rFonts w:asciiTheme="minorHAnsi" w:hAnsiTheme="minorHAnsi"/>
          <w:spacing w:val="18"/>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a</w:t>
      </w:r>
      <w:r>
        <w:rPr>
          <w:rFonts w:asciiTheme="minorHAnsi" w:hAnsiTheme="minorHAnsi"/>
          <w:spacing w:val="9"/>
        </w:rPr>
        <w:t xml:space="preserve"> </w:t>
      </w:r>
      <w:r>
        <w:rPr>
          <w:rFonts w:asciiTheme="minorHAnsi" w:hAnsiTheme="minorHAnsi"/>
          <w:spacing w:val="-2"/>
        </w:rPr>
        <w:t>tourist</w:t>
      </w:r>
      <w:r>
        <w:rPr>
          <w:rFonts w:asciiTheme="minorHAnsi" w:hAnsiTheme="minorHAnsi"/>
          <w:spacing w:val="10"/>
        </w:rPr>
        <w:t xml:space="preserve"> </w:t>
      </w:r>
      <w:r>
        <w:rPr>
          <w:rFonts w:asciiTheme="minorHAnsi" w:hAnsiTheme="minorHAnsi"/>
          <w:spacing w:val="-2"/>
        </w:rPr>
        <w:t>facility</w:t>
      </w:r>
      <w:r>
        <w:rPr>
          <w:rFonts w:asciiTheme="minorHAnsi" w:hAnsiTheme="minorHAnsi"/>
        </w:rPr>
        <w:t xml:space="preserve"> </w:t>
      </w:r>
      <w:r>
        <w:rPr>
          <w:rFonts w:asciiTheme="minorHAnsi" w:hAnsiTheme="minorHAnsi"/>
          <w:spacing w:val="-2"/>
        </w:rPr>
        <w:t>which</w:t>
      </w:r>
      <w:r>
        <w:rPr>
          <w:rFonts w:asciiTheme="minorHAnsi" w:hAnsiTheme="minorHAnsi"/>
          <w:spacing w:val="32"/>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be</w:t>
      </w:r>
      <w:r>
        <w:rPr>
          <w:rFonts w:asciiTheme="minorHAnsi" w:hAnsiTheme="minorHAnsi"/>
          <w:spacing w:val="15"/>
        </w:rPr>
        <w:t xml:space="preserve"> </w:t>
      </w:r>
      <w:r>
        <w:rPr>
          <w:rFonts w:asciiTheme="minorHAnsi" w:hAnsiTheme="minorHAnsi"/>
          <w:spacing w:val="-2"/>
        </w:rPr>
        <w:t>required</w:t>
      </w:r>
      <w:r>
        <w:rPr>
          <w:rFonts w:asciiTheme="minorHAnsi" w:hAnsiTheme="minorHAnsi"/>
          <w:spacing w:val="16"/>
          <w:w w:val="101"/>
        </w:rPr>
        <w:t xml:space="preserve"> </w:t>
      </w:r>
      <w:r>
        <w:rPr>
          <w:rFonts w:asciiTheme="minorHAnsi" w:hAnsiTheme="minorHAnsi"/>
          <w:spacing w:val="-2"/>
        </w:rPr>
        <w:t>by a State or</w:t>
      </w:r>
      <w:r>
        <w:rPr>
          <w:rFonts w:asciiTheme="minorHAnsi" w:hAnsiTheme="minorHAnsi"/>
          <w:spacing w:val="14"/>
          <w:w w:val="101"/>
        </w:rPr>
        <w:t xml:space="preserve"> </w:t>
      </w:r>
      <w:r>
        <w:rPr>
          <w:rFonts w:asciiTheme="minorHAnsi" w:hAnsiTheme="minorHAnsi"/>
          <w:spacing w:val="-2"/>
        </w:rPr>
        <w:t>municipal authority.</w:t>
      </w:r>
    </w:p>
    <w:p w14:paraId="0664868A" w14:textId="77777777" w:rsidR="000F72C1" w:rsidRDefault="000F72C1">
      <w:pPr>
        <w:spacing w:line="215" w:lineRule="auto"/>
        <w:rPr>
          <w:rFonts w:asciiTheme="minorHAnsi" w:hAnsiTheme="minorHAnsi"/>
        </w:rPr>
        <w:sectPr w:rsidR="000F72C1">
          <w:footerReference w:type="default" r:id="rId113"/>
          <w:pgSz w:w="11907" w:h="16839"/>
          <w:pgMar w:top="1139" w:right="21" w:bottom="1495" w:left="878" w:header="6" w:footer="850" w:gutter="0"/>
          <w:cols w:space="720"/>
        </w:sectPr>
      </w:pPr>
    </w:p>
    <w:p w14:paraId="0664868B" w14:textId="77777777" w:rsidR="000F72C1" w:rsidRDefault="0020793E">
      <w:pPr>
        <w:pStyle w:val="BodyText"/>
        <w:spacing w:before="24" w:line="179" w:lineRule="auto"/>
        <w:ind w:left="33"/>
        <w:rPr>
          <w:rFonts w:asciiTheme="minorHAnsi" w:hAnsiTheme="minorHAnsi"/>
          <w:sz w:val="24"/>
          <w:szCs w:val="24"/>
        </w:rPr>
      </w:pPr>
      <w:r>
        <w:rPr>
          <w:rFonts w:asciiTheme="minorHAnsi" w:hAnsiTheme="minorHAnsi"/>
          <w:b/>
          <w:bCs/>
          <w:color w:val="00558C"/>
          <w:sz w:val="24"/>
          <w:szCs w:val="24"/>
        </w:rPr>
        <w:t>4.7.                EVIDENCE</w:t>
      </w:r>
      <w:r>
        <w:rPr>
          <w:rFonts w:asciiTheme="minorHAnsi" w:hAnsiTheme="minorHAnsi"/>
          <w:b/>
          <w:bCs/>
          <w:color w:val="00558C"/>
          <w:spacing w:val="-1"/>
          <w:sz w:val="24"/>
          <w:szCs w:val="24"/>
        </w:rPr>
        <w:t xml:space="preserve"> OF</w:t>
      </w:r>
      <w:r>
        <w:rPr>
          <w:rFonts w:asciiTheme="minorHAnsi" w:hAnsiTheme="minorHAnsi"/>
          <w:b/>
          <w:bCs/>
          <w:color w:val="00558C"/>
          <w:spacing w:val="11"/>
          <w:sz w:val="24"/>
          <w:szCs w:val="24"/>
        </w:rPr>
        <w:t xml:space="preserve"> </w:t>
      </w:r>
      <w:r>
        <w:rPr>
          <w:rFonts w:asciiTheme="minorHAnsi" w:hAnsiTheme="minorHAnsi"/>
          <w:b/>
          <w:bCs/>
          <w:color w:val="00558C"/>
          <w:spacing w:val="-1"/>
          <w:sz w:val="24"/>
          <w:szCs w:val="24"/>
        </w:rPr>
        <w:t>CONSENTS AND</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PERMITS</w:t>
      </w:r>
    </w:p>
    <w:p w14:paraId="0664868C" w14:textId="77777777" w:rsidR="000F72C1" w:rsidRDefault="0020793E">
      <w:pPr>
        <w:pStyle w:val="BodyText"/>
        <w:spacing w:before="178" w:line="214" w:lineRule="auto"/>
        <w:ind w:left="613" w:right="771" w:hanging="17"/>
        <w:rPr>
          <w:rFonts w:asciiTheme="minorHAnsi" w:hAnsiTheme="minorHAnsi"/>
        </w:rPr>
      </w:pPr>
      <w:r>
        <w:rPr>
          <w:rFonts w:asciiTheme="minorHAnsi" w:hAnsiTheme="minorHAnsi"/>
          <w:spacing w:val="-2"/>
        </w:rPr>
        <w:t>The</w:t>
      </w:r>
      <w:r>
        <w:rPr>
          <w:rFonts w:asciiTheme="minorHAnsi" w:hAnsiTheme="minorHAnsi"/>
          <w:spacing w:val="41"/>
          <w:w w:val="101"/>
        </w:rPr>
        <w:t xml:space="preserve"> </w:t>
      </w:r>
      <w:r>
        <w:rPr>
          <w:rFonts w:asciiTheme="minorHAnsi" w:hAnsiTheme="minorHAnsi"/>
          <w:spacing w:val="-2"/>
        </w:rPr>
        <w:t>Licensee</w:t>
      </w:r>
      <w:r>
        <w:rPr>
          <w:rFonts w:asciiTheme="minorHAnsi" w:hAnsiTheme="minorHAnsi"/>
          <w:spacing w:val="36"/>
          <w:w w:val="101"/>
        </w:rPr>
        <w:t xml:space="preserve"> </w:t>
      </w:r>
      <w:r>
        <w:rPr>
          <w:rFonts w:asciiTheme="minorHAnsi" w:hAnsiTheme="minorHAnsi"/>
          <w:spacing w:val="-2"/>
        </w:rPr>
        <w:t>must,</w:t>
      </w:r>
      <w:r>
        <w:rPr>
          <w:rFonts w:asciiTheme="minorHAnsi" w:hAnsiTheme="minorHAnsi"/>
          <w:spacing w:val="25"/>
          <w:w w:val="101"/>
        </w:rPr>
        <w:t xml:space="preserve"> </w:t>
      </w:r>
      <w:r>
        <w:rPr>
          <w:rFonts w:asciiTheme="minorHAnsi" w:hAnsiTheme="minorHAnsi"/>
          <w:spacing w:val="-2"/>
        </w:rPr>
        <w:t>within</w:t>
      </w:r>
      <w:r>
        <w:rPr>
          <w:rFonts w:asciiTheme="minorHAnsi" w:hAnsiTheme="minorHAnsi"/>
          <w:spacing w:val="30"/>
          <w:w w:val="101"/>
        </w:rPr>
        <w:t xml:space="preserve"> </w:t>
      </w:r>
      <w:r>
        <w:rPr>
          <w:rFonts w:asciiTheme="minorHAnsi" w:hAnsiTheme="minorHAnsi"/>
          <w:spacing w:val="-2"/>
        </w:rPr>
        <w:t>30</w:t>
      </w:r>
      <w:r>
        <w:rPr>
          <w:rFonts w:asciiTheme="minorHAnsi" w:hAnsiTheme="minorHAnsi"/>
          <w:spacing w:val="41"/>
          <w:w w:val="101"/>
        </w:rPr>
        <w:t xml:space="preserve"> </w:t>
      </w:r>
      <w:r>
        <w:rPr>
          <w:rFonts w:asciiTheme="minorHAnsi" w:hAnsiTheme="minorHAnsi"/>
          <w:spacing w:val="-2"/>
        </w:rPr>
        <w:t>Business</w:t>
      </w:r>
      <w:r>
        <w:rPr>
          <w:rFonts w:asciiTheme="minorHAnsi" w:hAnsiTheme="minorHAnsi"/>
          <w:spacing w:val="38"/>
          <w:w w:val="101"/>
        </w:rPr>
        <w:t xml:space="preserve"> </w:t>
      </w:r>
      <w:r>
        <w:rPr>
          <w:rFonts w:asciiTheme="minorHAnsi" w:hAnsiTheme="minorHAnsi"/>
          <w:spacing w:val="-2"/>
        </w:rPr>
        <w:t>Days</w:t>
      </w:r>
      <w:r>
        <w:rPr>
          <w:rFonts w:asciiTheme="minorHAnsi" w:hAnsiTheme="minorHAnsi"/>
          <w:spacing w:val="32"/>
        </w:rPr>
        <w:t xml:space="preserve"> </w:t>
      </w:r>
      <w:r>
        <w:rPr>
          <w:rFonts w:asciiTheme="minorHAnsi" w:hAnsiTheme="minorHAnsi"/>
          <w:spacing w:val="-2"/>
        </w:rPr>
        <w:t>of</w:t>
      </w:r>
      <w:r>
        <w:rPr>
          <w:rFonts w:asciiTheme="minorHAnsi" w:hAnsiTheme="minorHAnsi"/>
          <w:spacing w:val="36"/>
          <w:w w:val="101"/>
        </w:rPr>
        <w:t xml:space="preserve"> </w:t>
      </w:r>
      <w:r>
        <w:rPr>
          <w:rFonts w:asciiTheme="minorHAnsi" w:hAnsiTheme="minorHAnsi"/>
          <w:spacing w:val="-2"/>
        </w:rPr>
        <w:t>being</w:t>
      </w:r>
      <w:r>
        <w:rPr>
          <w:rFonts w:asciiTheme="minorHAnsi" w:hAnsiTheme="minorHAnsi"/>
          <w:spacing w:val="38"/>
        </w:rPr>
        <w:t xml:space="preserve"> </w:t>
      </w:r>
      <w:r>
        <w:rPr>
          <w:rFonts w:asciiTheme="minorHAnsi" w:hAnsiTheme="minorHAnsi"/>
          <w:spacing w:val="-2"/>
        </w:rPr>
        <w:t>reques</w:t>
      </w:r>
      <w:r>
        <w:rPr>
          <w:rFonts w:asciiTheme="minorHAnsi" w:hAnsiTheme="minorHAnsi"/>
          <w:spacing w:val="-3"/>
        </w:rPr>
        <w:t>ted</w:t>
      </w:r>
      <w:r>
        <w:rPr>
          <w:rFonts w:asciiTheme="minorHAnsi" w:hAnsiTheme="minorHAnsi"/>
          <w:spacing w:val="38"/>
        </w:rPr>
        <w:t xml:space="preserve"> </w:t>
      </w:r>
      <w:r>
        <w:rPr>
          <w:rFonts w:asciiTheme="minorHAnsi" w:hAnsiTheme="minorHAnsi"/>
          <w:spacing w:val="-3"/>
        </w:rPr>
        <w:t>by</w:t>
      </w:r>
      <w:r>
        <w:rPr>
          <w:rFonts w:asciiTheme="minorHAnsi" w:hAnsiTheme="minorHAnsi"/>
          <w:spacing w:val="26"/>
          <w:w w:val="101"/>
        </w:rPr>
        <w:t xml:space="preserve"> </w:t>
      </w:r>
      <w:r>
        <w:rPr>
          <w:rFonts w:asciiTheme="minorHAnsi" w:hAnsiTheme="minorHAnsi"/>
          <w:spacing w:val="-3"/>
        </w:rPr>
        <w:t>the</w:t>
      </w:r>
      <w:r>
        <w:rPr>
          <w:rFonts w:asciiTheme="minorHAnsi" w:hAnsiTheme="minorHAnsi"/>
          <w:spacing w:val="41"/>
          <w:w w:val="101"/>
        </w:rPr>
        <w:t xml:space="preserve"> </w:t>
      </w:r>
      <w:r>
        <w:rPr>
          <w:rFonts w:asciiTheme="minorHAnsi" w:hAnsiTheme="minorHAnsi"/>
          <w:spacing w:val="-3"/>
        </w:rPr>
        <w:t>Licensor</w:t>
      </w:r>
      <w:r>
        <w:rPr>
          <w:rFonts w:asciiTheme="minorHAnsi" w:hAnsiTheme="minorHAnsi"/>
          <w:spacing w:val="25"/>
          <w:w w:val="101"/>
        </w:rPr>
        <w:t xml:space="preserve"> </w:t>
      </w:r>
      <w:r>
        <w:rPr>
          <w:rFonts w:asciiTheme="minorHAnsi" w:hAnsiTheme="minorHAnsi"/>
          <w:spacing w:val="-3"/>
        </w:rPr>
        <w:t>to</w:t>
      </w:r>
      <w:r>
        <w:rPr>
          <w:rFonts w:asciiTheme="minorHAnsi" w:hAnsiTheme="minorHAnsi"/>
          <w:spacing w:val="34"/>
        </w:rPr>
        <w:t xml:space="preserve"> </w:t>
      </w:r>
      <w:r>
        <w:rPr>
          <w:rFonts w:asciiTheme="minorHAnsi" w:hAnsiTheme="minorHAnsi"/>
          <w:spacing w:val="-3"/>
        </w:rPr>
        <w:t>do</w:t>
      </w:r>
      <w:r>
        <w:rPr>
          <w:rFonts w:asciiTheme="minorHAnsi" w:hAnsiTheme="minorHAnsi"/>
          <w:spacing w:val="32"/>
        </w:rPr>
        <w:t xml:space="preserve"> </w:t>
      </w:r>
      <w:r>
        <w:rPr>
          <w:rFonts w:asciiTheme="minorHAnsi" w:hAnsiTheme="minorHAnsi"/>
          <w:spacing w:val="-3"/>
        </w:rPr>
        <w:t>so,</w:t>
      </w:r>
      <w:r>
        <w:rPr>
          <w:rFonts w:asciiTheme="minorHAnsi" w:hAnsiTheme="minorHAnsi"/>
          <w:spacing w:val="39"/>
        </w:rPr>
        <w:t xml:space="preserve"> </w:t>
      </w:r>
      <w:r>
        <w:rPr>
          <w:rFonts w:asciiTheme="minorHAnsi" w:hAnsiTheme="minorHAnsi"/>
          <w:spacing w:val="-3"/>
        </w:rPr>
        <w:t>produce</w:t>
      </w:r>
      <w:r>
        <w:rPr>
          <w:rFonts w:asciiTheme="minorHAnsi" w:hAnsiTheme="minorHAnsi"/>
          <w:spacing w:val="24"/>
        </w:rPr>
        <w:t xml:space="preserve"> </w:t>
      </w:r>
      <w:r>
        <w:rPr>
          <w:rFonts w:asciiTheme="minorHAnsi" w:hAnsiTheme="minorHAnsi"/>
          <w:spacing w:val="-3"/>
        </w:rPr>
        <w:t>to</w:t>
      </w:r>
      <w:r>
        <w:rPr>
          <w:rFonts w:asciiTheme="minorHAnsi" w:hAnsiTheme="minorHAnsi"/>
          <w:spacing w:val="27"/>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Licensor evidence of the consents and</w:t>
      </w:r>
      <w:r>
        <w:rPr>
          <w:rFonts w:asciiTheme="minorHAnsi" w:hAnsiTheme="minorHAnsi"/>
          <w:spacing w:val="25"/>
          <w:w w:val="101"/>
        </w:rPr>
        <w:t xml:space="preserve"> </w:t>
      </w:r>
      <w:r>
        <w:rPr>
          <w:rFonts w:asciiTheme="minorHAnsi" w:hAnsiTheme="minorHAnsi"/>
          <w:spacing w:val="-1"/>
        </w:rPr>
        <w:t>permits</w:t>
      </w:r>
      <w:r>
        <w:rPr>
          <w:rFonts w:asciiTheme="minorHAnsi" w:hAnsiTheme="minorHAnsi"/>
          <w:spacing w:val="15"/>
        </w:rPr>
        <w:t xml:space="preserve"> </w:t>
      </w:r>
      <w:r>
        <w:rPr>
          <w:rFonts w:asciiTheme="minorHAnsi" w:hAnsiTheme="minorHAnsi"/>
          <w:spacing w:val="-1"/>
        </w:rPr>
        <w:t>referred to</w:t>
      </w:r>
      <w:r>
        <w:rPr>
          <w:rFonts w:asciiTheme="minorHAnsi" w:hAnsiTheme="minorHAnsi"/>
          <w:spacing w:val="16"/>
        </w:rPr>
        <w:t xml:space="preserve"> </w:t>
      </w:r>
      <w:r>
        <w:rPr>
          <w:rFonts w:asciiTheme="minorHAnsi" w:hAnsiTheme="minorHAnsi"/>
          <w:spacing w:val="-1"/>
        </w:rPr>
        <w:t>in</w:t>
      </w:r>
      <w:r>
        <w:rPr>
          <w:rFonts w:asciiTheme="minorHAnsi" w:hAnsiTheme="minorHAnsi"/>
          <w:spacing w:val="7"/>
        </w:rPr>
        <w:t xml:space="preserve"> </w:t>
      </w:r>
      <w:r>
        <w:rPr>
          <w:rFonts w:asciiTheme="minorHAnsi" w:hAnsiTheme="minorHAnsi"/>
          <w:spacing w:val="-1"/>
        </w:rPr>
        <w:t>clause</w:t>
      </w:r>
      <w:r>
        <w:rPr>
          <w:rFonts w:asciiTheme="minorHAnsi" w:hAnsiTheme="minorHAnsi"/>
          <w:spacing w:val="4"/>
        </w:rPr>
        <w:t xml:space="preserve"> </w:t>
      </w:r>
      <w:r>
        <w:rPr>
          <w:rFonts w:asciiTheme="minorHAnsi" w:hAnsiTheme="minorHAnsi"/>
          <w:spacing w:val="-1"/>
        </w:rPr>
        <w:t>4.6(e).</w:t>
      </w:r>
    </w:p>
    <w:p w14:paraId="0664868D" w14:textId="77777777" w:rsidR="000F72C1" w:rsidRDefault="0020793E">
      <w:pPr>
        <w:pStyle w:val="BodyText"/>
        <w:spacing w:before="194" w:line="179" w:lineRule="auto"/>
        <w:ind w:left="33"/>
        <w:rPr>
          <w:rFonts w:asciiTheme="minorHAnsi" w:hAnsiTheme="minorHAnsi"/>
          <w:sz w:val="24"/>
          <w:szCs w:val="24"/>
        </w:rPr>
      </w:pPr>
      <w:r>
        <w:rPr>
          <w:rFonts w:asciiTheme="minorHAnsi" w:hAnsiTheme="minorHAnsi"/>
          <w:b/>
          <w:bCs/>
          <w:color w:val="00558C"/>
          <w:spacing w:val="-1"/>
          <w:sz w:val="24"/>
          <w:szCs w:val="24"/>
        </w:rPr>
        <w:t>4.8.                LICENSOR</w:t>
      </w:r>
      <w:r>
        <w:rPr>
          <w:rFonts w:asciiTheme="minorHAnsi" w:hAnsiTheme="minorHAnsi"/>
          <w:b/>
          <w:bCs/>
          <w:color w:val="00558C"/>
          <w:spacing w:val="17"/>
          <w:sz w:val="24"/>
          <w:szCs w:val="24"/>
        </w:rPr>
        <w:t xml:space="preserve"> </w:t>
      </w:r>
      <w:r>
        <w:rPr>
          <w:rFonts w:asciiTheme="minorHAnsi" w:hAnsiTheme="minorHAnsi"/>
          <w:b/>
          <w:bCs/>
          <w:color w:val="00558C"/>
          <w:spacing w:val="-1"/>
          <w:sz w:val="24"/>
          <w:szCs w:val="24"/>
        </w:rPr>
        <w:t>MAY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RECOVER COSTS</w:t>
      </w:r>
      <w:r>
        <w:rPr>
          <w:rFonts w:asciiTheme="minorHAnsi" w:hAnsiTheme="minorHAnsi"/>
          <w:b/>
          <w:bCs/>
          <w:color w:val="00558C"/>
          <w:spacing w:val="9"/>
          <w:sz w:val="24"/>
          <w:szCs w:val="24"/>
        </w:rPr>
        <w:t xml:space="preserve"> </w:t>
      </w:r>
      <w:r>
        <w:rPr>
          <w:rFonts w:asciiTheme="minorHAnsi" w:hAnsiTheme="minorHAnsi"/>
          <w:b/>
          <w:bCs/>
          <w:color w:val="00558C"/>
          <w:spacing w:val="-1"/>
          <w:sz w:val="24"/>
          <w:szCs w:val="24"/>
        </w:rPr>
        <w:t>OF</w:t>
      </w:r>
      <w:r>
        <w:rPr>
          <w:rFonts w:asciiTheme="minorHAnsi" w:hAnsiTheme="minorHAnsi"/>
          <w:b/>
          <w:bCs/>
          <w:color w:val="00558C"/>
          <w:spacing w:val="4"/>
          <w:sz w:val="24"/>
          <w:szCs w:val="24"/>
        </w:rPr>
        <w:t xml:space="preserve"> </w:t>
      </w:r>
      <w:r>
        <w:rPr>
          <w:rFonts w:asciiTheme="minorHAnsi" w:hAnsiTheme="minorHAnsi"/>
          <w:b/>
          <w:bCs/>
          <w:color w:val="00558C"/>
          <w:spacing w:val="-1"/>
          <w:sz w:val="24"/>
          <w:szCs w:val="24"/>
        </w:rPr>
        <w:t>WORKS</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F</w:t>
      </w:r>
      <w:r>
        <w:rPr>
          <w:rFonts w:asciiTheme="minorHAnsi" w:hAnsiTheme="minorHAnsi"/>
          <w:b/>
          <w:bCs/>
          <w:color w:val="00558C"/>
          <w:spacing w:val="-2"/>
          <w:sz w:val="24"/>
          <w:szCs w:val="24"/>
        </w:rPr>
        <w:t>ROM</w:t>
      </w:r>
      <w:r>
        <w:rPr>
          <w:rFonts w:asciiTheme="minorHAnsi" w:hAnsiTheme="minorHAnsi"/>
          <w:b/>
          <w:bCs/>
          <w:color w:val="00558C"/>
          <w:spacing w:val="16"/>
          <w:w w:val="101"/>
          <w:sz w:val="24"/>
          <w:szCs w:val="24"/>
        </w:rPr>
        <w:t xml:space="preserve"> </w:t>
      </w:r>
      <w:r>
        <w:rPr>
          <w:rFonts w:asciiTheme="minorHAnsi" w:hAnsiTheme="minorHAnsi"/>
          <w:b/>
          <w:bCs/>
          <w:color w:val="00558C"/>
          <w:spacing w:val="-2"/>
          <w:sz w:val="24"/>
          <w:szCs w:val="24"/>
        </w:rPr>
        <w:t>LICENSEE</w:t>
      </w:r>
    </w:p>
    <w:p w14:paraId="0664868E" w14:textId="77777777" w:rsidR="000F72C1" w:rsidRDefault="0020793E">
      <w:pPr>
        <w:pStyle w:val="BodyText"/>
        <w:spacing w:before="178" w:line="227" w:lineRule="auto"/>
        <w:ind w:left="604" w:right="770" w:firstLine="8"/>
        <w:jc w:val="both"/>
        <w:rPr>
          <w:rFonts w:asciiTheme="minorHAnsi" w:hAnsiTheme="minorHAnsi"/>
        </w:rPr>
      </w:pPr>
      <w:r>
        <w:rPr>
          <w:rFonts w:asciiTheme="minorHAnsi" w:hAnsiTheme="minorHAnsi"/>
          <w:spacing w:val="-2"/>
        </w:rPr>
        <w:t>If</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Licensee</w:t>
      </w:r>
      <w:r>
        <w:rPr>
          <w:rFonts w:asciiTheme="minorHAnsi" w:hAnsiTheme="minorHAnsi"/>
          <w:spacing w:val="29"/>
        </w:rPr>
        <w:t xml:space="preserve"> </w:t>
      </w:r>
      <w:r>
        <w:rPr>
          <w:rFonts w:asciiTheme="minorHAnsi" w:hAnsiTheme="minorHAnsi"/>
          <w:spacing w:val="-2"/>
        </w:rPr>
        <w:t>fails</w:t>
      </w:r>
      <w:r>
        <w:rPr>
          <w:rFonts w:asciiTheme="minorHAnsi" w:hAnsiTheme="minorHAnsi"/>
          <w:spacing w:val="28"/>
        </w:rPr>
        <w:t xml:space="preserve"> </w:t>
      </w:r>
      <w:r>
        <w:rPr>
          <w:rFonts w:asciiTheme="minorHAnsi" w:hAnsiTheme="minorHAnsi"/>
          <w:spacing w:val="-2"/>
        </w:rPr>
        <w:t>to</w:t>
      </w:r>
      <w:r>
        <w:rPr>
          <w:rFonts w:asciiTheme="minorHAnsi" w:hAnsiTheme="minorHAnsi"/>
          <w:spacing w:val="36"/>
        </w:rPr>
        <w:t xml:space="preserve"> </w:t>
      </w:r>
      <w:r>
        <w:rPr>
          <w:rFonts w:asciiTheme="minorHAnsi" w:hAnsiTheme="minorHAnsi"/>
          <w:spacing w:val="-2"/>
        </w:rPr>
        <w:t>comply</w:t>
      </w:r>
      <w:r>
        <w:rPr>
          <w:rFonts w:asciiTheme="minorHAnsi" w:hAnsiTheme="minorHAnsi"/>
          <w:spacing w:val="31"/>
        </w:rPr>
        <w:t xml:space="preserve"> </w:t>
      </w:r>
      <w:r>
        <w:rPr>
          <w:rFonts w:asciiTheme="minorHAnsi" w:hAnsiTheme="minorHAnsi"/>
          <w:spacing w:val="-2"/>
        </w:rPr>
        <w:t>with</w:t>
      </w:r>
      <w:r>
        <w:rPr>
          <w:rFonts w:asciiTheme="minorHAnsi" w:hAnsiTheme="minorHAnsi"/>
          <w:spacing w:val="38"/>
          <w:w w:val="101"/>
        </w:rPr>
        <w:t xml:space="preserve"> </w:t>
      </w:r>
      <w:r>
        <w:rPr>
          <w:rFonts w:asciiTheme="minorHAnsi" w:hAnsiTheme="minorHAnsi"/>
          <w:spacing w:val="-2"/>
        </w:rPr>
        <w:t>its</w:t>
      </w:r>
      <w:r>
        <w:rPr>
          <w:rFonts w:asciiTheme="minorHAnsi" w:hAnsiTheme="minorHAnsi"/>
          <w:spacing w:val="34"/>
        </w:rPr>
        <w:t xml:space="preserve"> </w:t>
      </w:r>
      <w:r>
        <w:rPr>
          <w:rFonts w:asciiTheme="minorHAnsi" w:hAnsiTheme="minorHAnsi"/>
          <w:spacing w:val="-2"/>
        </w:rPr>
        <w:t>obligations</w:t>
      </w:r>
      <w:r>
        <w:rPr>
          <w:rFonts w:asciiTheme="minorHAnsi" w:hAnsiTheme="minorHAnsi"/>
          <w:spacing w:val="41"/>
        </w:rPr>
        <w:t xml:space="preserve"> </w:t>
      </w:r>
      <w:r>
        <w:rPr>
          <w:rFonts w:asciiTheme="minorHAnsi" w:hAnsiTheme="minorHAnsi"/>
          <w:spacing w:val="-2"/>
        </w:rPr>
        <w:t>under</w:t>
      </w:r>
      <w:r>
        <w:rPr>
          <w:rFonts w:asciiTheme="minorHAnsi" w:hAnsiTheme="minorHAnsi"/>
          <w:spacing w:val="34"/>
        </w:rPr>
        <w:t xml:space="preserve"> </w:t>
      </w:r>
      <w:r>
        <w:rPr>
          <w:rFonts w:asciiTheme="minorHAnsi" w:hAnsiTheme="minorHAnsi"/>
          <w:spacing w:val="-2"/>
        </w:rPr>
        <w:t>clause</w:t>
      </w:r>
      <w:r>
        <w:rPr>
          <w:rFonts w:asciiTheme="minorHAnsi" w:hAnsiTheme="minorHAnsi"/>
          <w:spacing w:val="30"/>
        </w:rPr>
        <w:t xml:space="preserve"> </w:t>
      </w:r>
      <w:r>
        <w:rPr>
          <w:rFonts w:asciiTheme="minorHAnsi" w:hAnsiTheme="minorHAnsi"/>
          <w:spacing w:val="-2"/>
        </w:rPr>
        <w:t>4.5</w:t>
      </w:r>
      <w:r>
        <w:rPr>
          <w:rFonts w:asciiTheme="minorHAnsi" w:hAnsiTheme="minorHAnsi"/>
          <w:spacing w:val="33"/>
        </w:rPr>
        <w:t xml:space="preserve"> </w:t>
      </w:r>
      <w:r>
        <w:rPr>
          <w:rFonts w:asciiTheme="minorHAnsi" w:hAnsiTheme="minorHAnsi"/>
          <w:spacing w:val="-2"/>
        </w:rPr>
        <w:t>or</w:t>
      </w:r>
      <w:r>
        <w:rPr>
          <w:rFonts w:asciiTheme="minorHAnsi" w:hAnsiTheme="minorHAnsi"/>
          <w:spacing w:val="34"/>
        </w:rPr>
        <w:t xml:space="preserve"> </w:t>
      </w:r>
      <w:r>
        <w:rPr>
          <w:rFonts w:asciiTheme="minorHAnsi" w:hAnsiTheme="minorHAnsi"/>
          <w:spacing w:val="-2"/>
        </w:rPr>
        <w:t>clauses</w:t>
      </w:r>
      <w:r>
        <w:rPr>
          <w:rFonts w:asciiTheme="minorHAnsi" w:hAnsiTheme="minorHAnsi"/>
          <w:spacing w:val="27"/>
          <w:w w:val="101"/>
        </w:rPr>
        <w:t xml:space="preserve"> </w:t>
      </w:r>
      <w:r>
        <w:rPr>
          <w:rFonts w:asciiTheme="minorHAnsi" w:hAnsiTheme="minorHAnsi"/>
          <w:spacing w:val="-2"/>
        </w:rPr>
        <w:t>4.6(a),</w:t>
      </w:r>
      <w:r>
        <w:rPr>
          <w:rFonts w:asciiTheme="minorHAnsi" w:hAnsiTheme="minorHAnsi"/>
          <w:spacing w:val="39"/>
        </w:rPr>
        <w:t xml:space="preserve"> </w:t>
      </w:r>
      <w:r>
        <w:rPr>
          <w:rFonts w:asciiTheme="minorHAnsi" w:hAnsiTheme="minorHAnsi"/>
          <w:spacing w:val="-2"/>
        </w:rPr>
        <w:t>(b)</w:t>
      </w:r>
      <w:r>
        <w:rPr>
          <w:rFonts w:asciiTheme="minorHAnsi" w:hAnsiTheme="minorHAnsi"/>
          <w:spacing w:val="32"/>
          <w:w w:val="101"/>
        </w:rPr>
        <w:t xml:space="preserve"> </w:t>
      </w:r>
      <w:r>
        <w:rPr>
          <w:rFonts w:asciiTheme="minorHAnsi" w:hAnsiTheme="minorHAnsi"/>
          <w:spacing w:val="-2"/>
        </w:rPr>
        <w:t>or</w:t>
      </w:r>
      <w:r>
        <w:rPr>
          <w:rFonts w:asciiTheme="minorHAnsi" w:hAnsiTheme="minorHAnsi"/>
          <w:spacing w:val="38"/>
          <w:w w:val="101"/>
        </w:rPr>
        <w:t xml:space="preserve"> </w:t>
      </w:r>
      <w:r>
        <w:rPr>
          <w:rFonts w:asciiTheme="minorHAnsi" w:hAnsiTheme="minorHAnsi"/>
          <w:spacing w:val="-2"/>
        </w:rPr>
        <w:t>(c)</w:t>
      </w:r>
      <w:r>
        <w:rPr>
          <w:rFonts w:asciiTheme="minorHAnsi" w:hAnsiTheme="minorHAnsi"/>
          <w:spacing w:val="31"/>
        </w:rPr>
        <w:t xml:space="preserve"> </w:t>
      </w:r>
      <w:r>
        <w:rPr>
          <w:rFonts w:asciiTheme="minorHAnsi" w:hAnsiTheme="minorHAnsi"/>
          <w:spacing w:val="-2"/>
        </w:rPr>
        <w:t>within</w:t>
      </w:r>
      <w:r>
        <w:rPr>
          <w:rFonts w:asciiTheme="minorHAnsi" w:hAnsiTheme="minorHAnsi"/>
          <w:spacing w:val="35"/>
        </w:rPr>
        <w:t xml:space="preserve"> </w:t>
      </w:r>
      <w:r>
        <w:rPr>
          <w:rFonts w:asciiTheme="minorHAnsi" w:hAnsiTheme="minorHAnsi"/>
          <w:spacing w:val="-2"/>
        </w:rPr>
        <w:t>30</w:t>
      </w:r>
      <w:r>
        <w:rPr>
          <w:rFonts w:asciiTheme="minorHAnsi" w:hAnsiTheme="minorHAnsi"/>
        </w:rPr>
        <w:t xml:space="preserve"> </w:t>
      </w:r>
      <w:r>
        <w:rPr>
          <w:rFonts w:asciiTheme="minorHAnsi" w:hAnsiTheme="minorHAnsi"/>
          <w:spacing w:val="-2"/>
        </w:rPr>
        <w:t>Business</w:t>
      </w:r>
      <w:r>
        <w:rPr>
          <w:rFonts w:asciiTheme="minorHAnsi" w:hAnsiTheme="minorHAnsi"/>
          <w:spacing w:val="35"/>
        </w:rPr>
        <w:t xml:space="preserve"> </w:t>
      </w:r>
      <w:r>
        <w:rPr>
          <w:rFonts w:asciiTheme="minorHAnsi" w:hAnsiTheme="minorHAnsi"/>
          <w:spacing w:val="-2"/>
        </w:rPr>
        <w:t>Days of</w:t>
      </w:r>
      <w:r>
        <w:rPr>
          <w:rFonts w:asciiTheme="minorHAnsi" w:hAnsiTheme="minorHAnsi"/>
          <w:spacing w:val="15"/>
        </w:rPr>
        <w:t xml:space="preserve"> </w:t>
      </w:r>
      <w:r>
        <w:rPr>
          <w:rFonts w:asciiTheme="minorHAnsi" w:hAnsiTheme="minorHAnsi"/>
          <w:spacing w:val="-2"/>
        </w:rPr>
        <w:t>receipt</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3"/>
          <w:w w:val="101"/>
        </w:rPr>
        <w:t xml:space="preserve"> </w:t>
      </w:r>
      <w:r>
        <w:rPr>
          <w:rFonts w:asciiTheme="minorHAnsi" w:hAnsiTheme="minorHAnsi"/>
          <w:spacing w:val="-2"/>
        </w:rPr>
        <w:t>it from the</w:t>
      </w:r>
      <w:r>
        <w:rPr>
          <w:rFonts w:asciiTheme="minorHAnsi" w:hAnsiTheme="minorHAnsi"/>
          <w:spacing w:val="17"/>
        </w:rPr>
        <w:t xml:space="preserve"> </w:t>
      </w:r>
      <w:r>
        <w:rPr>
          <w:rFonts w:asciiTheme="minorHAnsi" w:hAnsiTheme="minorHAnsi"/>
          <w:spacing w:val="-2"/>
        </w:rPr>
        <w:t>Licensor of a</w:t>
      </w:r>
      <w:r>
        <w:rPr>
          <w:rFonts w:asciiTheme="minorHAnsi" w:hAnsiTheme="minorHAnsi"/>
          <w:spacing w:val="17"/>
        </w:rPr>
        <w:t xml:space="preserve"> </w:t>
      </w:r>
      <w:r>
        <w:rPr>
          <w:rFonts w:asciiTheme="minorHAnsi" w:hAnsiTheme="minorHAnsi"/>
          <w:spacing w:val="-2"/>
        </w:rPr>
        <w:t>notice</w:t>
      </w:r>
      <w:r>
        <w:rPr>
          <w:rFonts w:asciiTheme="minorHAnsi" w:hAnsiTheme="minorHAnsi"/>
          <w:spacing w:val="17"/>
          <w:w w:val="101"/>
        </w:rPr>
        <w:t xml:space="preserve"> </w:t>
      </w:r>
      <w:r>
        <w:rPr>
          <w:rFonts w:asciiTheme="minorHAnsi" w:hAnsiTheme="minorHAnsi"/>
          <w:spacing w:val="-2"/>
        </w:rPr>
        <w:t>requiring the</w:t>
      </w:r>
      <w:r>
        <w:rPr>
          <w:rFonts w:asciiTheme="minorHAnsi" w:hAnsiTheme="minorHAnsi"/>
          <w:spacing w:val="20"/>
        </w:rPr>
        <w:t xml:space="preserve"> </w:t>
      </w:r>
      <w:r>
        <w:rPr>
          <w:rFonts w:asciiTheme="minorHAnsi" w:hAnsiTheme="minorHAnsi"/>
          <w:spacing w:val="-2"/>
        </w:rPr>
        <w:t>Licensee</w:t>
      </w:r>
      <w:r>
        <w:rPr>
          <w:rFonts w:asciiTheme="minorHAnsi" w:hAnsiTheme="minorHAnsi"/>
          <w:spacing w:val="4"/>
        </w:rPr>
        <w:t xml:space="preserve"> </w:t>
      </w:r>
      <w:r>
        <w:rPr>
          <w:rFonts w:asciiTheme="minorHAnsi" w:hAnsiTheme="minorHAnsi"/>
          <w:spacing w:val="-2"/>
        </w:rPr>
        <w:t>to</w:t>
      </w:r>
      <w:r>
        <w:rPr>
          <w:rFonts w:asciiTheme="minorHAnsi" w:hAnsiTheme="minorHAnsi"/>
          <w:spacing w:val="8"/>
        </w:rPr>
        <w:t xml:space="preserve"> </w:t>
      </w:r>
      <w:r>
        <w:rPr>
          <w:rFonts w:asciiTheme="minorHAnsi" w:hAnsiTheme="minorHAnsi"/>
          <w:spacing w:val="-2"/>
        </w:rPr>
        <w:t>so</w:t>
      </w:r>
      <w:r>
        <w:rPr>
          <w:rFonts w:asciiTheme="minorHAnsi" w:hAnsiTheme="minorHAnsi"/>
          <w:spacing w:val="12"/>
          <w:w w:val="101"/>
        </w:rPr>
        <w:t xml:space="preserve"> </w:t>
      </w:r>
      <w:r>
        <w:rPr>
          <w:rFonts w:asciiTheme="minorHAnsi" w:hAnsiTheme="minorHAnsi"/>
          <w:spacing w:val="-2"/>
        </w:rPr>
        <w:t>comply, 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rPr>
        <w:t xml:space="preserve"> </w:t>
      </w:r>
      <w:r>
        <w:rPr>
          <w:rFonts w:asciiTheme="minorHAnsi" w:hAnsiTheme="minorHAnsi"/>
          <w:spacing w:val="-2"/>
        </w:rPr>
        <w:t>may undertake the necessary works or action and charge the Licensee for the reasonable costs of</w:t>
      </w:r>
      <w:r>
        <w:rPr>
          <w:rFonts w:asciiTheme="minorHAnsi" w:hAnsiTheme="minorHAnsi"/>
          <w:spacing w:val="3"/>
        </w:rPr>
        <w:t xml:space="preserve"> </w:t>
      </w:r>
      <w:r>
        <w:rPr>
          <w:rFonts w:asciiTheme="minorHAnsi" w:hAnsiTheme="minorHAnsi"/>
          <w:spacing w:val="-2"/>
        </w:rPr>
        <w:t>those works</w:t>
      </w:r>
      <w:r>
        <w:rPr>
          <w:rFonts w:asciiTheme="minorHAnsi" w:hAnsiTheme="minorHAnsi"/>
        </w:rPr>
        <w:t xml:space="preserve"> </w:t>
      </w:r>
      <w:r>
        <w:rPr>
          <w:rFonts w:asciiTheme="minorHAnsi" w:hAnsiTheme="minorHAnsi"/>
          <w:spacing w:val="-2"/>
        </w:rPr>
        <w:t>or</w:t>
      </w:r>
      <w:r>
        <w:rPr>
          <w:rFonts w:asciiTheme="minorHAnsi" w:hAnsiTheme="minorHAnsi"/>
          <w:spacing w:val="10"/>
        </w:rPr>
        <w:t xml:space="preserve"> </w:t>
      </w:r>
      <w:r>
        <w:rPr>
          <w:rFonts w:asciiTheme="minorHAnsi" w:hAnsiTheme="minorHAnsi"/>
          <w:spacing w:val="-2"/>
        </w:rPr>
        <w:t>action.</w:t>
      </w:r>
    </w:p>
    <w:p w14:paraId="0664868F" w14:textId="77777777" w:rsidR="000F72C1" w:rsidRDefault="0020793E">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4.9.                SUBSTA</w:t>
      </w:r>
      <w:r>
        <w:rPr>
          <w:rFonts w:asciiTheme="minorHAnsi" w:hAnsiTheme="minorHAnsi"/>
          <w:b/>
          <w:bCs/>
          <w:color w:val="00558C"/>
          <w:spacing w:val="-1"/>
          <w:sz w:val="24"/>
          <w:szCs w:val="24"/>
        </w:rPr>
        <w:t>NCES</w:t>
      </w:r>
      <w:r>
        <w:rPr>
          <w:rFonts w:asciiTheme="minorHAnsi" w:hAnsiTheme="minorHAnsi"/>
          <w:b/>
          <w:bCs/>
          <w:color w:val="00558C"/>
          <w:spacing w:val="17"/>
          <w:sz w:val="24"/>
          <w:szCs w:val="24"/>
        </w:rPr>
        <w:t xml:space="preserve"> </w:t>
      </w:r>
      <w:r>
        <w:rPr>
          <w:rFonts w:asciiTheme="minorHAnsi" w:hAnsiTheme="minorHAnsi"/>
          <w:b/>
          <w:bCs/>
          <w:color w:val="00558C"/>
          <w:spacing w:val="-1"/>
          <w:sz w:val="24"/>
          <w:szCs w:val="24"/>
        </w:rPr>
        <w:t>PROHIBITED ON</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LICENSED AREA</w:t>
      </w:r>
    </w:p>
    <w:p w14:paraId="06648690" w14:textId="77777777" w:rsidR="000F72C1" w:rsidRDefault="0020793E">
      <w:pPr>
        <w:pStyle w:val="BodyText"/>
        <w:spacing w:before="179" w:line="187" w:lineRule="auto"/>
        <w:ind w:left="596"/>
        <w:rPr>
          <w:rFonts w:asciiTheme="minorHAnsi" w:hAnsiTheme="minorHAnsi"/>
        </w:rPr>
      </w:pPr>
      <w:r>
        <w:rPr>
          <w:rFonts w:asciiTheme="minorHAnsi" w:hAnsiTheme="minorHAnsi"/>
          <w:spacing w:val="-3"/>
        </w:rPr>
        <w:t>The</w:t>
      </w:r>
      <w:r>
        <w:rPr>
          <w:rFonts w:asciiTheme="minorHAnsi" w:hAnsiTheme="minorHAnsi"/>
          <w:spacing w:val="24"/>
        </w:rPr>
        <w:t xml:space="preserve"> </w:t>
      </w:r>
      <w:r>
        <w:rPr>
          <w:rFonts w:asciiTheme="minorHAnsi" w:hAnsiTheme="minorHAnsi"/>
          <w:spacing w:val="-3"/>
        </w:rPr>
        <w:t>Licensee</w:t>
      </w:r>
      <w:r>
        <w:rPr>
          <w:rFonts w:asciiTheme="minorHAnsi" w:hAnsiTheme="minorHAnsi"/>
          <w:spacing w:val="15"/>
          <w:w w:val="101"/>
        </w:rPr>
        <w:t xml:space="preserve"> </w:t>
      </w:r>
      <w:r>
        <w:rPr>
          <w:rFonts w:asciiTheme="minorHAnsi" w:hAnsiTheme="minorHAnsi"/>
          <w:spacing w:val="-3"/>
        </w:rPr>
        <w:t>must</w:t>
      </w:r>
      <w:r>
        <w:rPr>
          <w:rFonts w:asciiTheme="minorHAnsi" w:hAnsiTheme="minorHAnsi"/>
          <w:spacing w:val="17"/>
          <w:w w:val="101"/>
        </w:rPr>
        <w:t xml:space="preserve"> </w:t>
      </w:r>
      <w:r>
        <w:rPr>
          <w:rFonts w:asciiTheme="minorHAnsi" w:hAnsiTheme="minorHAnsi"/>
          <w:spacing w:val="-3"/>
        </w:rPr>
        <w:t>not:</w:t>
      </w:r>
    </w:p>
    <w:p w14:paraId="06648691" w14:textId="77777777" w:rsidR="000F72C1" w:rsidRDefault="0020793E">
      <w:pPr>
        <w:pStyle w:val="BodyText"/>
        <w:spacing w:before="177" w:line="189" w:lineRule="auto"/>
        <w:ind w:left="609"/>
        <w:rPr>
          <w:rFonts w:asciiTheme="minorHAnsi" w:hAnsiTheme="minorHAnsi"/>
        </w:rPr>
      </w:pPr>
      <w:r>
        <w:rPr>
          <w:rFonts w:asciiTheme="minorHAnsi" w:hAnsiTheme="minorHAnsi"/>
          <w:spacing w:val="-2"/>
        </w:rPr>
        <w:t>(a)       permit</w:t>
      </w:r>
      <w:r>
        <w:rPr>
          <w:rFonts w:asciiTheme="minorHAnsi" w:hAnsiTheme="minorHAnsi"/>
          <w:spacing w:val="17"/>
          <w:w w:val="101"/>
        </w:rPr>
        <w:t xml:space="preserve"> </w:t>
      </w:r>
      <w:r>
        <w:rPr>
          <w:rFonts w:asciiTheme="minorHAnsi" w:hAnsiTheme="minorHAnsi"/>
          <w:spacing w:val="-2"/>
        </w:rPr>
        <w:t>anything to</w:t>
      </w:r>
      <w:r>
        <w:rPr>
          <w:rFonts w:asciiTheme="minorHAnsi" w:hAnsiTheme="minorHAnsi"/>
          <w:spacing w:val="23"/>
          <w:w w:val="101"/>
        </w:rPr>
        <w:t xml:space="preserve"> </w:t>
      </w:r>
      <w:r>
        <w:rPr>
          <w:rFonts w:asciiTheme="minorHAnsi" w:hAnsiTheme="minorHAnsi"/>
          <w:spacing w:val="-2"/>
        </w:rPr>
        <w:t>be</w:t>
      </w:r>
      <w:r>
        <w:rPr>
          <w:rFonts w:asciiTheme="minorHAnsi" w:hAnsiTheme="minorHAnsi"/>
          <w:spacing w:val="16"/>
        </w:rPr>
        <w:t xml:space="preserve"> </w:t>
      </w:r>
      <w:r>
        <w:rPr>
          <w:rFonts w:asciiTheme="minorHAnsi" w:hAnsiTheme="minorHAnsi"/>
          <w:spacing w:val="-2"/>
        </w:rPr>
        <w:t>done</w:t>
      </w:r>
      <w:r>
        <w:rPr>
          <w:rFonts w:asciiTheme="minorHAnsi" w:hAnsiTheme="minorHAnsi"/>
          <w:spacing w:val="13"/>
          <w:w w:val="101"/>
        </w:rPr>
        <w:t xml:space="preserve"> </w:t>
      </w:r>
      <w:r>
        <w:rPr>
          <w:rFonts w:asciiTheme="minorHAnsi" w:hAnsiTheme="minorHAnsi"/>
          <w:spacing w:val="-2"/>
        </w:rPr>
        <w:t>on the</w:t>
      </w:r>
      <w:r>
        <w:rPr>
          <w:rFonts w:asciiTheme="minorHAnsi" w:hAnsiTheme="minorHAnsi"/>
          <w:spacing w:val="22"/>
        </w:rPr>
        <w:t xml:space="preserve"> </w:t>
      </w:r>
      <w:r>
        <w:rPr>
          <w:rFonts w:asciiTheme="minorHAnsi" w:hAnsiTheme="minorHAnsi"/>
          <w:spacing w:val="-2"/>
        </w:rPr>
        <w:t>Licensed Area which</w:t>
      </w:r>
      <w:r>
        <w:rPr>
          <w:rFonts w:asciiTheme="minorHAnsi" w:hAnsiTheme="minorHAnsi"/>
          <w:spacing w:val="21"/>
          <w:w w:val="101"/>
        </w:rPr>
        <w:t xml:space="preserve"> </w:t>
      </w:r>
      <w:r>
        <w:rPr>
          <w:rFonts w:asciiTheme="minorHAnsi" w:hAnsiTheme="minorHAnsi"/>
          <w:spacing w:val="-2"/>
        </w:rPr>
        <w:t>may</w:t>
      </w:r>
      <w:r>
        <w:rPr>
          <w:rFonts w:asciiTheme="minorHAnsi" w:hAnsiTheme="minorHAnsi"/>
          <w:spacing w:val="13"/>
          <w:w w:val="101"/>
        </w:rPr>
        <w:t xml:space="preserve"> </w:t>
      </w:r>
      <w:r>
        <w:rPr>
          <w:rFonts w:asciiTheme="minorHAnsi" w:hAnsiTheme="minorHAnsi"/>
          <w:spacing w:val="-2"/>
        </w:rPr>
        <w:t>constitute</w:t>
      </w:r>
      <w:r>
        <w:rPr>
          <w:rFonts w:asciiTheme="minorHAnsi" w:hAnsiTheme="minorHAnsi"/>
          <w:spacing w:val="16"/>
        </w:rPr>
        <w:t xml:space="preserve"> </w:t>
      </w:r>
      <w:r>
        <w:rPr>
          <w:rFonts w:asciiTheme="minorHAnsi" w:hAnsiTheme="minorHAnsi"/>
          <w:spacing w:val="-2"/>
        </w:rPr>
        <w:t>an</w:t>
      </w:r>
      <w:r>
        <w:rPr>
          <w:rFonts w:asciiTheme="minorHAnsi" w:hAnsiTheme="minorHAnsi"/>
          <w:spacing w:val="9"/>
        </w:rPr>
        <w:t xml:space="preserve"> </w:t>
      </w:r>
      <w:r>
        <w:rPr>
          <w:rFonts w:asciiTheme="minorHAnsi" w:hAnsiTheme="minorHAnsi"/>
          <w:spacing w:val="-2"/>
        </w:rPr>
        <w:t>offence</w:t>
      </w:r>
      <w:r>
        <w:rPr>
          <w:rFonts w:asciiTheme="minorHAnsi" w:hAnsiTheme="minorHAnsi"/>
          <w:spacing w:val="16"/>
          <w:w w:val="101"/>
        </w:rPr>
        <w:t xml:space="preserve"> </w:t>
      </w:r>
      <w:r>
        <w:rPr>
          <w:rFonts w:asciiTheme="minorHAnsi" w:hAnsiTheme="minorHAnsi"/>
          <w:spacing w:val="-2"/>
        </w:rPr>
        <w:t>against</w:t>
      </w:r>
      <w:r>
        <w:rPr>
          <w:rFonts w:asciiTheme="minorHAnsi" w:hAnsiTheme="minorHAnsi"/>
          <w:spacing w:val="15"/>
          <w:w w:val="101"/>
        </w:rPr>
        <w:t xml:space="preserve"> </w:t>
      </w:r>
      <w:r>
        <w:rPr>
          <w:rFonts w:asciiTheme="minorHAnsi" w:hAnsiTheme="minorHAnsi"/>
          <w:spacing w:val="-2"/>
        </w:rPr>
        <w:t>any</w:t>
      </w:r>
      <w:r>
        <w:rPr>
          <w:rFonts w:asciiTheme="minorHAnsi" w:hAnsiTheme="minorHAnsi"/>
          <w:spacing w:val="23"/>
        </w:rPr>
        <w:t xml:space="preserve"> </w:t>
      </w:r>
      <w:r>
        <w:rPr>
          <w:rFonts w:asciiTheme="minorHAnsi" w:hAnsiTheme="minorHAnsi"/>
          <w:spacing w:val="-2"/>
        </w:rPr>
        <w:t>law</w:t>
      </w:r>
      <w:r>
        <w:rPr>
          <w:rFonts w:asciiTheme="minorHAnsi" w:hAnsiTheme="minorHAnsi"/>
          <w:spacing w:val="13"/>
        </w:rPr>
        <w:t xml:space="preserve"> </w:t>
      </w:r>
      <w:r>
        <w:rPr>
          <w:rFonts w:asciiTheme="minorHAnsi" w:hAnsiTheme="minorHAnsi"/>
          <w:spacing w:val="-2"/>
        </w:rPr>
        <w:t>or</w:t>
      </w:r>
    </w:p>
    <w:p w14:paraId="06648692" w14:textId="77777777" w:rsidR="000F72C1" w:rsidRDefault="0020793E">
      <w:pPr>
        <w:pStyle w:val="BodyText"/>
        <w:spacing w:before="59" w:line="384" w:lineRule="exact"/>
        <w:ind w:left="1178"/>
        <w:rPr>
          <w:rFonts w:asciiTheme="minorHAnsi" w:hAnsiTheme="minorHAnsi"/>
        </w:rPr>
      </w:pPr>
      <w:r>
        <w:rPr>
          <w:rFonts w:asciiTheme="minorHAnsi" w:hAnsiTheme="minorHAnsi"/>
          <w:spacing w:val="-2"/>
          <w:position w:val="16"/>
        </w:rPr>
        <w:t>may</w:t>
      </w:r>
      <w:r>
        <w:rPr>
          <w:rFonts w:asciiTheme="minorHAnsi" w:hAnsiTheme="minorHAnsi"/>
          <w:spacing w:val="30"/>
          <w:w w:val="101"/>
          <w:position w:val="16"/>
        </w:rPr>
        <w:t xml:space="preserve"> </w:t>
      </w:r>
      <w:r>
        <w:rPr>
          <w:rFonts w:asciiTheme="minorHAnsi" w:hAnsiTheme="minorHAnsi"/>
          <w:spacing w:val="-2"/>
          <w:position w:val="16"/>
        </w:rPr>
        <w:t>render the</w:t>
      </w:r>
      <w:r>
        <w:rPr>
          <w:rFonts w:asciiTheme="minorHAnsi" w:hAnsiTheme="minorHAnsi"/>
          <w:spacing w:val="17"/>
          <w:position w:val="16"/>
        </w:rPr>
        <w:t xml:space="preserve"> </w:t>
      </w:r>
      <w:r>
        <w:rPr>
          <w:rFonts w:asciiTheme="minorHAnsi" w:hAnsiTheme="minorHAnsi"/>
          <w:spacing w:val="-2"/>
          <w:position w:val="16"/>
        </w:rPr>
        <w:t>Licensor</w:t>
      </w:r>
      <w:r>
        <w:rPr>
          <w:rFonts w:asciiTheme="minorHAnsi" w:hAnsiTheme="minorHAnsi"/>
          <w:spacing w:val="17"/>
          <w:position w:val="16"/>
        </w:rPr>
        <w:t xml:space="preserve"> </w:t>
      </w:r>
      <w:r>
        <w:rPr>
          <w:rFonts w:asciiTheme="minorHAnsi" w:hAnsiTheme="minorHAnsi"/>
          <w:spacing w:val="-2"/>
          <w:position w:val="16"/>
        </w:rPr>
        <w:t>liable to</w:t>
      </w:r>
      <w:r>
        <w:rPr>
          <w:rFonts w:asciiTheme="minorHAnsi" w:hAnsiTheme="minorHAnsi"/>
          <w:spacing w:val="16"/>
          <w:position w:val="16"/>
        </w:rPr>
        <w:t xml:space="preserve"> </w:t>
      </w:r>
      <w:r>
        <w:rPr>
          <w:rFonts w:asciiTheme="minorHAnsi" w:hAnsiTheme="minorHAnsi"/>
          <w:spacing w:val="-2"/>
          <w:position w:val="16"/>
        </w:rPr>
        <w:t>pay</w:t>
      </w:r>
      <w:r>
        <w:rPr>
          <w:rFonts w:asciiTheme="minorHAnsi" w:hAnsiTheme="minorHAnsi"/>
          <w:spacing w:val="11"/>
          <w:position w:val="16"/>
        </w:rPr>
        <w:t xml:space="preserve"> </w:t>
      </w:r>
      <w:r>
        <w:rPr>
          <w:rFonts w:asciiTheme="minorHAnsi" w:hAnsiTheme="minorHAnsi"/>
          <w:spacing w:val="-2"/>
          <w:position w:val="16"/>
        </w:rPr>
        <w:t>any</w:t>
      </w:r>
      <w:r>
        <w:rPr>
          <w:rFonts w:asciiTheme="minorHAnsi" w:hAnsiTheme="minorHAnsi"/>
          <w:spacing w:val="12"/>
          <w:position w:val="16"/>
        </w:rPr>
        <w:t xml:space="preserve"> </w:t>
      </w:r>
      <w:r>
        <w:rPr>
          <w:rFonts w:asciiTheme="minorHAnsi" w:hAnsiTheme="minorHAnsi"/>
          <w:spacing w:val="-2"/>
          <w:position w:val="16"/>
        </w:rPr>
        <w:t>damages, compensation or</w:t>
      </w:r>
      <w:r>
        <w:rPr>
          <w:rFonts w:asciiTheme="minorHAnsi" w:hAnsiTheme="minorHAnsi"/>
          <w:spacing w:val="17"/>
          <w:position w:val="16"/>
        </w:rPr>
        <w:t xml:space="preserve"> </w:t>
      </w:r>
      <w:r>
        <w:rPr>
          <w:rFonts w:asciiTheme="minorHAnsi" w:hAnsiTheme="minorHAnsi"/>
          <w:spacing w:val="-2"/>
          <w:position w:val="16"/>
        </w:rPr>
        <w:t>penalty;</w:t>
      </w:r>
    </w:p>
    <w:p w14:paraId="06648693" w14:textId="77777777" w:rsidR="000F72C1" w:rsidRDefault="0020793E">
      <w:pPr>
        <w:pStyle w:val="BodyText"/>
        <w:spacing w:line="189" w:lineRule="auto"/>
        <w:ind w:left="609"/>
        <w:rPr>
          <w:rFonts w:asciiTheme="minorHAnsi" w:hAnsiTheme="minorHAnsi"/>
        </w:rPr>
      </w:pPr>
      <w:r>
        <w:rPr>
          <w:rFonts w:asciiTheme="minorHAnsi" w:hAnsiTheme="minorHAnsi"/>
          <w:spacing w:val="-1"/>
        </w:rPr>
        <w:t>(b)      permit</w:t>
      </w:r>
      <w:r>
        <w:rPr>
          <w:rFonts w:asciiTheme="minorHAnsi" w:hAnsiTheme="minorHAnsi"/>
          <w:spacing w:val="9"/>
        </w:rPr>
        <w:t xml:space="preserve"> </w:t>
      </w:r>
      <w:r>
        <w:rPr>
          <w:rFonts w:asciiTheme="minorHAnsi" w:hAnsiTheme="minorHAnsi"/>
          <w:spacing w:val="-1"/>
        </w:rPr>
        <w:t>alcohol</w:t>
      </w:r>
      <w:r>
        <w:rPr>
          <w:rFonts w:asciiTheme="minorHAnsi" w:hAnsiTheme="minorHAnsi"/>
          <w:spacing w:val="7"/>
        </w:rPr>
        <w:t xml:space="preserve"> </w:t>
      </w:r>
      <w:r>
        <w:rPr>
          <w:rFonts w:asciiTheme="minorHAnsi" w:hAnsiTheme="minorHAnsi"/>
          <w:spacing w:val="-1"/>
        </w:rPr>
        <w:t>or</w:t>
      </w:r>
      <w:r>
        <w:rPr>
          <w:rFonts w:asciiTheme="minorHAnsi" w:hAnsiTheme="minorHAnsi"/>
          <w:spacing w:val="11"/>
        </w:rPr>
        <w:t xml:space="preserve"> </w:t>
      </w:r>
      <w:r>
        <w:rPr>
          <w:rFonts w:asciiTheme="minorHAnsi" w:hAnsiTheme="minorHAnsi"/>
          <w:spacing w:val="-1"/>
        </w:rPr>
        <w:t>any</w:t>
      </w:r>
      <w:r>
        <w:rPr>
          <w:rFonts w:asciiTheme="minorHAnsi" w:hAnsiTheme="minorHAnsi"/>
          <w:spacing w:val="15"/>
          <w:w w:val="101"/>
        </w:rPr>
        <w:t xml:space="preserve"> </w:t>
      </w:r>
      <w:r>
        <w:rPr>
          <w:rFonts w:asciiTheme="minorHAnsi" w:hAnsiTheme="minorHAnsi"/>
          <w:spacing w:val="-1"/>
        </w:rPr>
        <w:t>il</w:t>
      </w:r>
      <w:r>
        <w:rPr>
          <w:rFonts w:asciiTheme="minorHAnsi" w:hAnsiTheme="minorHAnsi"/>
          <w:spacing w:val="-2"/>
        </w:rPr>
        <w:t>licit</w:t>
      </w:r>
      <w:r>
        <w:rPr>
          <w:rFonts w:asciiTheme="minorHAnsi" w:hAnsiTheme="minorHAnsi"/>
          <w:spacing w:val="6"/>
        </w:rPr>
        <w:t xml:space="preserve"> </w:t>
      </w:r>
      <w:r>
        <w:rPr>
          <w:rFonts w:asciiTheme="minorHAnsi" w:hAnsiTheme="minorHAnsi"/>
          <w:spacing w:val="-2"/>
        </w:rPr>
        <w:t>substance to</w:t>
      </w:r>
      <w:r>
        <w:rPr>
          <w:rFonts w:asciiTheme="minorHAnsi" w:hAnsiTheme="minorHAnsi"/>
          <w:spacing w:val="18"/>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brought</w:t>
      </w:r>
      <w:r>
        <w:rPr>
          <w:rFonts w:asciiTheme="minorHAnsi" w:hAnsiTheme="minorHAnsi"/>
          <w:spacing w:val="8"/>
        </w:rPr>
        <w:t xml:space="preserve"> </w:t>
      </w:r>
      <w:r>
        <w:rPr>
          <w:rFonts w:asciiTheme="minorHAnsi" w:hAnsiTheme="minorHAnsi"/>
          <w:spacing w:val="-2"/>
        </w:rPr>
        <w:t>on</w:t>
      </w:r>
      <w:r>
        <w:rPr>
          <w:rFonts w:asciiTheme="minorHAnsi" w:hAnsiTheme="minorHAnsi"/>
          <w:spacing w:val="4"/>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4"/>
        </w:rPr>
        <w:t xml:space="preserve"> </w:t>
      </w:r>
      <w:r>
        <w:rPr>
          <w:rFonts w:asciiTheme="minorHAnsi" w:hAnsiTheme="minorHAnsi"/>
          <w:spacing w:val="-2"/>
        </w:rPr>
        <w:t>Area;</w:t>
      </w:r>
      <w:r>
        <w:rPr>
          <w:rFonts w:asciiTheme="minorHAnsi" w:hAnsiTheme="minorHAnsi"/>
          <w:spacing w:val="8"/>
        </w:rPr>
        <w:t xml:space="preserve"> </w:t>
      </w:r>
      <w:r>
        <w:rPr>
          <w:rFonts w:asciiTheme="minorHAnsi" w:hAnsiTheme="minorHAnsi"/>
          <w:spacing w:val="-2"/>
        </w:rPr>
        <w:t>or</w:t>
      </w:r>
    </w:p>
    <w:p w14:paraId="06648694" w14:textId="77777777" w:rsidR="000F72C1" w:rsidRDefault="0020793E">
      <w:pPr>
        <w:pStyle w:val="BodyText"/>
        <w:spacing w:before="178" w:line="189" w:lineRule="auto"/>
        <w:ind w:left="609"/>
        <w:rPr>
          <w:rFonts w:asciiTheme="minorHAnsi" w:hAnsiTheme="minorHAnsi"/>
        </w:rPr>
      </w:pPr>
      <w:r>
        <w:rPr>
          <w:rFonts w:asciiTheme="minorHAnsi" w:hAnsiTheme="minorHAnsi"/>
          <w:spacing w:val="-1"/>
        </w:rPr>
        <w:t>(c)       permit smoking on</w:t>
      </w:r>
      <w:r>
        <w:rPr>
          <w:rFonts w:asciiTheme="minorHAnsi" w:hAnsiTheme="minorHAnsi"/>
          <w:spacing w:val="3"/>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Licensed</w:t>
      </w:r>
      <w:r>
        <w:rPr>
          <w:rFonts w:asciiTheme="minorHAnsi" w:hAnsiTheme="minorHAnsi"/>
          <w:spacing w:val="3"/>
        </w:rPr>
        <w:t xml:space="preserve"> </w:t>
      </w:r>
      <w:r>
        <w:rPr>
          <w:rFonts w:asciiTheme="minorHAnsi" w:hAnsiTheme="minorHAnsi"/>
          <w:spacing w:val="-2"/>
        </w:rPr>
        <w:t>Area.</w:t>
      </w:r>
    </w:p>
    <w:p w14:paraId="06648695" w14:textId="77777777" w:rsidR="000F72C1" w:rsidRDefault="0020793E">
      <w:pPr>
        <w:pStyle w:val="BodyText"/>
        <w:spacing w:before="194" w:line="179" w:lineRule="auto"/>
        <w:ind w:left="33"/>
        <w:rPr>
          <w:rFonts w:asciiTheme="minorHAnsi" w:hAnsiTheme="minorHAnsi"/>
          <w:sz w:val="24"/>
          <w:szCs w:val="24"/>
        </w:rPr>
      </w:pPr>
      <w:r>
        <w:rPr>
          <w:rFonts w:asciiTheme="minorHAnsi" w:hAnsiTheme="minorHAnsi"/>
          <w:b/>
          <w:bCs/>
          <w:color w:val="00558C"/>
          <w:sz w:val="24"/>
          <w:szCs w:val="24"/>
        </w:rPr>
        <w:t xml:space="preserve">4.10.              </w:t>
      </w:r>
      <w:r>
        <w:rPr>
          <w:rFonts w:asciiTheme="minorHAnsi" w:hAnsiTheme="minorHAnsi"/>
          <w:b/>
          <w:bCs/>
          <w:color w:val="00558C"/>
          <w:spacing w:val="-1"/>
          <w:sz w:val="24"/>
          <w:szCs w:val="24"/>
        </w:rPr>
        <w:t>WARRANTY</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REGARDING ACCESS</w:t>
      </w:r>
    </w:p>
    <w:p w14:paraId="06648696" w14:textId="77777777" w:rsidR="000F72C1" w:rsidRDefault="0020793E">
      <w:pPr>
        <w:pStyle w:val="BodyText"/>
        <w:spacing w:before="178" w:line="223" w:lineRule="auto"/>
        <w:ind w:left="600" w:right="766" w:hanging="4"/>
        <w:jc w:val="both"/>
        <w:rPr>
          <w:rFonts w:asciiTheme="minorHAnsi" w:hAnsiTheme="minorHAnsi"/>
        </w:rPr>
      </w:pPr>
      <w:r>
        <w:rPr>
          <w:rFonts w:asciiTheme="minorHAnsi" w:hAnsiTheme="minorHAnsi"/>
          <w:spacing w:val="-1"/>
        </w:rPr>
        <w:t>The</w:t>
      </w:r>
      <w:r>
        <w:rPr>
          <w:rFonts w:asciiTheme="minorHAnsi" w:hAnsiTheme="minorHAnsi"/>
          <w:spacing w:val="13"/>
          <w:w w:val="101"/>
        </w:rPr>
        <w:t xml:space="preserve"> </w:t>
      </w:r>
      <w:r>
        <w:rPr>
          <w:rFonts w:asciiTheme="minorHAnsi" w:hAnsiTheme="minorHAnsi"/>
          <w:spacing w:val="-1"/>
        </w:rPr>
        <w:t>Licensor warrants that access to and the use of the Licensed Area in acc</w:t>
      </w:r>
      <w:r>
        <w:rPr>
          <w:rFonts w:asciiTheme="minorHAnsi" w:hAnsiTheme="minorHAnsi"/>
          <w:spacing w:val="-2"/>
        </w:rPr>
        <w:t>ordance with this</w:t>
      </w:r>
      <w:r>
        <w:rPr>
          <w:rFonts w:asciiTheme="minorHAnsi" w:hAnsiTheme="minorHAnsi"/>
          <w:spacing w:val="12"/>
        </w:rPr>
        <w:t xml:space="preserve"> </w:t>
      </w:r>
      <w:r>
        <w:rPr>
          <w:rFonts w:asciiTheme="minorHAnsi" w:hAnsiTheme="minorHAnsi"/>
          <w:spacing w:val="-2"/>
        </w:rPr>
        <w:t>Licence will not</w:t>
      </w:r>
      <w:r>
        <w:rPr>
          <w:rFonts w:asciiTheme="minorHAnsi" w:hAnsiTheme="minorHAnsi"/>
        </w:rPr>
        <w:t xml:space="preserve"> </w:t>
      </w:r>
      <w:r>
        <w:rPr>
          <w:rFonts w:asciiTheme="minorHAnsi" w:hAnsiTheme="minorHAnsi"/>
          <w:spacing w:val="-2"/>
        </w:rPr>
        <w:t>be</w:t>
      </w:r>
      <w:r>
        <w:rPr>
          <w:rFonts w:asciiTheme="minorHAnsi" w:hAnsiTheme="minorHAnsi"/>
          <w:spacing w:val="23"/>
        </w:rPr>
        <w:t xml:space="preserve"> </w:t>
      </w:r>
      <w:r>
        <w:rPr>
          <w:rFonts w:asciiTheme="minorHAnsi" w:hAnsiTheme="minorHAnsi"/>
          <w:spacing w:val="-2"/>
        </w:rPr>
        <w:t>obstructed</w:t>
      </w:r>
      <w:r>
        <w:rPr>
          <w:rFonts w:asciiTheme="minorHAnsi" w:hAnsiTheme="minorHAnsi"/>
          <w:spacing w:val="21"/>
          <w:w w:val="101"/>
        </w:rPr>
        <w:t xml:space="preserve"> </w:t>
      </w:r>
      <w:r>
        <w:rPr>
          <w:rFonts w:asciiTheme="minorHAnsi" w:hAnsiTheme="minorHAnsi"/>
          <w:spacing w:val="-2"/>
        </w:rPr>
        <w:t>or</w:t>
      </w:r>
      <w:r>
        <w:rPr>
          <w:rFonts w:asciiTheme="minorHAnsi" w:hAnsiTheme="minorHAnsi"/>
          <w:spacing w:val="27"/>
        </w:rPr>
        <w:t xml:space="preserve"> </w:t>
      </w:r>
      <w:r>
        <w:rPr>
          <w:rFonts w:asciiTheme="minorHAnsi" w:hAnsiTheme="minorHAnsi"/>
          <w:spacing w:val="-2"/>
        </w:rPr>
        <w:t>interrupted</w:t>
      </w:r>
      <w:r>
        <w:rPr>
          <w:rFonts w:asciiTheme="minorHAnsi" w:hAnsiTheme="minorHAnsi"/>
          <w:spacing w:val="28"/>
          <w:w w:val="101"/>
        </w:rPr>
        <w:t xml:space="preserve"> </w:t>
      </w:r>
      <w:r>
        <w:rPr>
          <w:rFonts w:asciiTheme="minorHAnsi" w:hAnsiTheme="minorHAnsi"/>
          <w:spacing w:val="-2"/>
        </w:rPr>
        <w:t>by</w:t>
      </w:r>
      <w:r>
        <w:rPr>
          <w:rFonts w:asciiTheme="minorHAnsi" w:hAnsiTheme="minorHAnsi"/>
          <w:spacing w:val="17"/>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19"/>
          <w:w w:val="101"/>
        </w:rPr>
        <w:t xml:space="preserve"> </w:t>
      </w:r>
      <w:r>
        <w:rPr>
          <w:rFonts w:asciiTheme="minorHAnsi" w:hAnsiTheme="minorHAnsi"/>
          <w:spacing w:val="-2"/>
        </w:rPr>
        <w:t>or</w:t>
      </w:r>
      <w:r>
        <w:rPr>
          <w:rFonts w:asciiTheme="minorHAnsi" w:hAnsiTheme="minorHAnsi"/>
          <w:spacing w:val="27"/>
        </w:rPr>
        <w:t xml:space="preserve"> </w:t>
      </w:r>
      <w:r>
        <w:rPr>
          <w:rFonts w:asciiTheme="minorHAnsi" w:hAnsiTheme="minorHAnsi"/>
          <w:spacing w:val="-2"/>
        </w:rPr>
        <w:t>its</w:t>
      </w:r>
      <w:r>
        <w:rPr>
          <w:rFonts w:asciiTheme="minorHAnsi" w:hAnsiTheme="minorHAnsi"/>
          <w:spacing w:val="29"/>
          <w:w w:val="101"/>
        </w:rPr>
        <w:t xml:space="preserve"> </w:t>
      </w:r>
      <w:r>
        <w:rPr>
          <w:rFonts w:asciiTheme="minorHAnsi" w:hAnsiTheme="minorHAnsi"/>
          <w:spacing w:val="-2"/>
        </w:rPr>
        <w:t>licensees</w:t>
      </w:r>
      <w:r>
        <w:rPr>
          <w:rFonts w:asciiTheme="minorHAnsi" w:hAnsiTheme="minorHAnsi"/>
          <w:spacing w:val="29"/>
        </w:rPr>
        <w:t xml:space="preserve"> </w:t>
      </w:r>
      <w:r>
        <w:rPr>
          <w:rFonts w:asciiTheme="minorHAnsi" w:hAnsiTheme="minorHAnsi"/>
          <w:spacing w:val="-2"/>
        </w:rPr>
        <w:t>but</w:t>
      </w:r>
      <w:r>
        <w:rPr>
          <w:rFonts w:asciiTheme="minorHAnsi" w:hAnsiTheme="minorHAnsi"/>
          <w:spacing w:val="23"/>
          <w:w w:val="101"/>
        </w:rPr>
        <w:t xml:space="preserve"> </w:t>
      </w:r>
      <w:r>
        <w:rPr>
          <w:rFonts w:asciiTheme="minorHAnsi" w:hAnsiTheme="minorHAnsi"/>
          <w:spacing w:val="-2"/>
        </w:rPr>
        <w:t>any</w:t>
      </w:r>
      <w:r>
        <w:rPr>
          <w:rFonts w:asciiTheme="minorHAnsi" w:hAnsiTheme="minorHAnsi"/>
          <w:spacing w:val="19"/>
        </w:rPr>
        <w:t xml:space="preserve"> </w:t>
      </w:r>
      <w:r>
        <w:rPr>
          <w:rFonts w:asciiTheme="minorHAnsi" w:hAnsiTheme="minorHAnsi"/>
          <w:spacing w:val="-2"/>
        </w:rPr>
        <w:t>warranty</w:t>
      </w:r>
      <w:r>
        <w:rPr>
          <w:rFonts w:asciiTheme="minorHAnsi" w:hAnsiTheme="minorHAnsi"/>
          <w:spacing w:val="17"/>
        </w:rPr>
        <w:t xml:space="preserve"> </w:t>
      </w:r>
      <w:r>
        <w:rPr>
          <w:rFonts w:asciiTheme="minorHAnsi" w:hAnsiTheme="minorHAnsi"/>
          <w:spacing w:val="-2"/>
        </w:rPr>
        <w:t>tha</w:t>
      </w:r>
      <w:r>
        <w:rPr>
          <w:rFonts w:asciiTheme="minorHAnsi" w:hAnsiTheme="minorHAnsi"/>
          <w:spacing w:val="-3"/>
        </w:rPr>
        <w:t>t</w:t>
      </w:r>
      <w:r>
        <w:rPr>
          <w:rFonts w:asciiTheme="minorHAnsi" w:hAnsiTheme="minorHAnsi"/>
          <w:spacing w:val="17"/>
        </w:rPr>
        <w:t xml:space="preserve"> </w:t>
      </w:r>
      <w:r>
        <w:rPr>
          <w:rFonts w:asciiTheme="minorHAnsi" w:hAnsiTheme="minorHAnsi"/>
          <w:spacing w:val="-3"/>
        </w:rPr>
        <w:t>the</w:t>
      </w:r>
      <w:r>
        <w:rPr>
          <w:rFonts w:asciiTheme="minorHAnsi" w:hAnsiTheme="minorHAnsi"/>
          <w:spacing w:val="31"/>
          <w:w w:val="101"/>
        </w:rPr>
        <w:t xml:space="preserve"> </w:t>
      </w:r>
      <w:r>
        <w:rPr>
          <w:rFonts w:asciiTheme="minorHAnsi" w:hAnsiTheme="minorHAnsi"/>
          <w:spacing w:val="-3"/>
        </w:rPr>
        <w:t>Licensed</w:t>
      </w:r>
      <w:r>
        <w:rPr>
          <w:rFonts w:asciiTheme="minorHAnsi" w:hAnsiTheme="minorHAnsi"/>
          <w:spacing w:val="16"/>
        </w:rPr>
        <w:t xml:space="preserve"> </w:t>
      </w:r>
      <w:r>
        <w:rPr>
          <w:rFonts w:asciiTheme="minorHAnsi" w:hAnsiTheme="minorHAnsi"/>
          <w:spacing w:val="-3"/>
        </w:rPr>
        <w:t>Area</w:t>
      </w:r>
      <w:r>
        <w:rPr>
          <w:rFonts w:asciiTheme="minorHAnsi" w:hAnsiTheme="minorHAnsi"/>
          <w:spacing w:val="27"/>
        </w:rPr>
        <w:t xml:space="preserve"> </w:t>
      </w:r>
      <w:r>
        <w:rPr>
          <w:rFonts w:asciiTheme="minorHAnsi" w:hAnsiTheme="minorHAnsi"/>
          <w:spacing w:val="-3"/>
        </w:rPr>
        <w:t>is</w:t>
      </w:r>
      <w:r>
        <w:rPr>
          <w:rFonts w:asciiTheme="minorHAnsi" w:hAnsiTheme="minorHAnsi"/>
          <w:spacing w:val="22"/>
          <w:w w:val="101"/>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1"/>
        </w:rPr>
        <w:t>will</w:t>
      </w:r>
      <w:r>
        <w:rPr>
          <w:rFonts w:asciiTheme="minorHAnsi" w:hAnsiTheme="minorHAnsi"/>
          <w:spacing w:val="29"/>
          <w:w w:val="101"/>
        </w:rPr>
        <w:t xml:space="preserve"> </w:t>
      </w:r>
      <w:r>
        <w:rPr>
          <w:rFonts w:asciiTheme="minorHAnsi" w:hAnsiTheme="minorHAnsi"/>
          <w:spacing w:val="-1"/>
        </w:rPr>
        <w:t>remain suitable for the conducting of tours</w:t>
      </w:r>
      <w:r>
        <w:rPr>
          <w:rFonts w:asciiTheme="minorHAnsi" w:hAnsiTheme="minorHAnsi"/>
          <w:spacing w:val="15"/>
        </w:rPr>
        <w:t xml:space="preserve"> </w:t>
      </w:r>
      <w:r>
        <w:rPr>
          <w:rFonts w:asciiTheme="minorHAnsi" w:hAnsiTheme="minorHAnsi"/>
          <w:spacing w:val="-1"/>
        </w:rPr>
        <w:t>is expressly</w:t>
      </w:r>
      <w:r>
        <w:rPr>
          <w:rFonts w:asciiTheme="minorHAnsi" w:hAnsiTheme="minorHAnsi"/>
          <w:spacing w:val="18"/>
        </w:rPr>
        <w:t xml:space="preserve"> </w:t>
      </w:r>
      <w:r>
        <w:rPr>
          <w:rFonts w:asciiTheme="minorHAnsi" w:hAnsiTheme="minorHAnsi"/>
          <w:spacing w:val="-1"/>
        </w:rPr>
        <w:t>negatived.</w:t>
      </w:r>
    </w:p>
    <w:p w14:paraId="06648697" w14:textId="77777777" w:rsidR="000F72C1" w:rsidRDefault="0020793E">
      <w:pPr>
        <w:pStyle w:val="BodyText"/>
        <w:spacing w:before="194" w:line="179" w:lineRule="auto"/>
        <w:ind w:left="33"/>
        <w:rPr>
          <w:rFonts w:asciiTheme="minorHAnsi" w:hAnsiTheme="minorHAnsi"/>
          <w:sz w:val="24"/>
          <w:szCs w:val="24"/>
        </w:rPr>
      </w:pPr>
      <w:r>
        <w:rPr>
          <w:rFonts w:asciiTheme="minorHAnsi" w:hAnsiTheme="minorHAnsi"/>
          <w:b/>
          <w:bCs/>
          <w:color w:val="00558C"/>
          <w:spacing w:val="-1"/>
          <w:sz w:val="24"/>
          <w:szCs w:val="24"/>
        </w:rPr>
        <w:t>4.11.              EMERGENCY</w:t>
      </w:r>
      <w:r>
        <w:rPr>
          <w:rFonts w:asciiTheme="minorHAnsi" w:hAnsiTheme="minorHAnsi"/>
          <w:b/>
          <w:bCs/>
          <w:color w:val="00558C"/>
          <w:spacing w:val="28"/>
          <w:sz w:val="24"/>
          <w:szCs w:val="24"/>
        </w:rPr>
        <w:t xml:space="preserve"> </w:t>
      </w:r>
      <w:r>
        <w:rPr>
          <w:rFonts w:asciiTheme="minorHAnsi" w:hAnsiTheme="minorHAnsi"/>
          <w:b/>
          <w:bCs/>
          <w:color w:val="00558C"/>
          <w:spacing w:val="-1"/>
          <w:sz w:val="24"/>
          <w:szCs w:val="24"/>
        </w:rPr>
        <w:t>REPAIRS</w:t>
      </w:r>
    </w:p>
    <w:p w14:paraId="06648698" w14:textId="77777777" w:rsidR="000F72C1" w:rsidRDefault="0020793E">
      <w:pPr>
        <w:pStyle w:val="BodyText"/>
        <w:spacing w:before="181" w:line="213" w:lineRule="auto"/>
        <w:ind w:left="611" w:right="770" w:hanging="15"/>
        <w:rPr>
          <w:rFonts w:asciiTheme="minorHAnsi" w:hAnsiTheme="minorHAnsi"/>
        </w:rPr>
      </w:pPr>
      <w:r>
        <w:rPr>
          <w:rFonts w:asciiTheme="minorHAnsi" w:hAnsiTheme="minorHAnsi"/>
          <w:spacing w:val="-2"/>
        </w:rPr>
        <w:t>The  Licensor  reserves  the  right</w:t>
      </w:r>
      <w:r>
        <w:rPr>
          <w:rFonts w:asciiTheme="minorHAnsi" w:hAnsiTheme="minorHAnsi"/>
          <w:spacing w:val="57"/>
          <w:w w:val="101"/>
        </w:rPr>
        <w:t xml:space="preserve"> </w:t>
      </w:r>
      <w:r>
        <w:rPr>
          <w:rFonts w:asciiTheme="minorHAnsi" w:hAnsiTheme="minorHAnsi"/>
          <w:spacing w:val="-2"/>
        </w:rPr>
        <w:t>to  close</w:t>
      </w:r>
      <w:r>
        <w:rPr>
          <w:rFonts w:asciiTheme="minorHAnsi" w:hAnsiTheme="minorHAnsi"/>
          <w:spacing w:val="38"/>
          <w:w w:val="101"/>
        </w:rPr>
        <w:t xml:space="preserve"> </w:t>
      </w:r>
      <w:r>
        <w:rPr>
          <w:rFonts w:asciiTheme="minorHAnsi" w:hAnsiTheme="minorHAnsi"/>
          <w:spacing w:val="-2"/>
        </w:rPr>
        <w:t>the  Licensed  Area  at</w:t>
      </w:r>
      <w:r>
        <w:rPr>
          <w:rFonts w:asciiTheme="minorHAnsi" w:hAnsiTheme="minorHAnsi"/>
          <w:spacing w:val="47"/>
        </w:rPr>
        <w:t xml:space="preserve"> </w:t>
      </w:r>
      <w:r>
        <w:rPr>
          <w:rFonts w:asciiTheme="minorHAnsi" w:hAnsiTheme="minorHAnsi"/>
          <w:spacing w:val="-2"/>
        </w:rPr>
        <w:t>any</w:t>
      </w:r>
      <w:r>
        <w:rPr>
          <w:rFonts w:asciiTheme="minorHAnsi" w:hAnsiTheme="minorHAnsi"/>
          <w:spacing w:val="41"/>
        </w:rPr>
        <w:t xml:space="preserve"> </w:t>
      </w:r>
      <w:r>
        <w:rPr>
          <w:rFonts w:asciiTheme="minorHAnsi" w:hAnsiTheme="minorHAnsi"/>
          <w:spacing w:val="-2"/>
        </w:rPr>
        <w:t>time</w:t>
      </w:r>
      <w:r>
        <w:rPr>
          <w:rFonts w:asciiTheme="minorHAnsi" w:hAnsiTheme="minorHAnsi"/>
          <w:spacing w:val="38"/>
        </w:rPr>
        <w:t xml:space="preserve"> </w:t>
      </w:r>
      <w:r>
        <w:rPr>
          <w:rFonts w:asciiTheme="minorHAnsi" w:hAnsiTheme="minorHAnsi"/>
          <w:spacing w:val="-2"/>
        </w:rPr>
        <w:t>to</w:t>
      </w:r>
      <w:r>
        <w:rPr>
          <w:rFonts w:asciiTheme="minorHAnsi" w:hAnsiTheme="minorHAnsi"/>
          <w:spacing w:val="45"/>
          <w:w w:val="101"/>
        </w:rPr>
        <w:t xml:space="preserve"> </w:t>
      </w:r>
      <w:r>
        <w:rPr>
          <w:rFonts w:asciiTheme="minorHAnsi" w:hAnsiTheme="minorHAnsi"/>
          <w:spacing w:val="-2"/>
        </w:rPr>
        <w:t>enable</w:t>
      </w:r>
      <w:r>
        <w:rPr>
          <w:rFonts w:asciiTheme="minorHAnsi" w:hAnsiTheme="minorHAnsi"/>
          <w:spacing w:val="47"/>
        </w:rPr>
        <w:t xml:space="preserve"> </w:t>
      </w:r>
      <w:r>
        <w:rPr>
          <w:rFonts w:asciiTheme="minorHAnsi" w:hAnsiTheme="minorHAnsi"/>
          <w:spacing w:val="-2"/>
        </w:rPr>
        <w:t>emergency  repairs  or</w:t>
      </w:r>
      <w:r>
        <w:rPr>
          <w:rFonts w:asciiTheme="minorHAnsi" w:hAnsiTheme="minorHAnsi"/>
        </w:rPr>
        <w:t xml:space="preserve"> </w:t>
      </w:r>
      <w:r>
        <w:rPr>
          <w:rFonts w:asciiTheme="minorHAnsi" w:hAnsiTheme="minorHAnsi"/>
          <w:spacing w:val="-1"/>
        </w:rPr>
        <w:t>maintenance to</w:t>
      </w:r>
      <w:r>
        <w:rPr>
          <w:rFonts w:asciiTheme="minorHAnsi" w:hAnsiTheme="minorHAnsi"/>
          <w:spacing w:val="19"/>
        </w:rPr>
        <w:t xml:space="preserve"> </w:t>
      </w:r>
      <w:r>
        <w:rPr>
          <w:rFonts w:asciiTheme="minorHAnsi" w:hAnsiTheme="minorHAnsi"/>
          <w:spacing w:val="-1"/>
        </w:rPr>
        <w:t>be carri</w:t>
      </w:r>
      <w:r>
        <w:rPr>
          <w:rFonts w:asciiTheme="minorHAnsi" w:hAnsiTheme="minorHAnsi"/>
          <w:spacing w:val="-2"/>
        </w:rPr>
        <w:t>ed out.</w:t>
      </w:r>
    </w:p>
    <w:p w14:paraId="06648699" w14:textId="77777777" w:rsidR="000F72C1" w:rsidRDefault="0020793E">
      <w:pPr>
        <w:pStyle w:val="BodyText"/>
        <w:spacing w:before="195" w:line="179" w:lineRule="auto"/>
        <w:ind w:left="33"/>
        <w:rPr>
          <w:rFonts w:asciiTheme="minorHAnsi" w:hAnsiTheme="minorHAnsi"/>
          <w:sz w:val="24"/>
          <w:szCs w:val="24"/>
        </w:rPr>
      </w:pPr>
      <w:r>
        <w:rPr>
          <w:rFonts w:asciiTheme="minorHAnsi" w:hAnsiTheme="minorHAnsi"/>
          <w:b/>
          <w:bCs/>
          <w:color w:val="00558C"/>
          <w:spacing w:val="-1"/>
          <w:sz w:val="24"/>
          <w:szCs w:val="24"/>
        </w:rPr>
        <w:t>4.12.              LICENSEE TO</w:t>
      </w:r>
      <w:r>
        <w:rPr>
          <w:rFonts w:asciiTheme="minorHAnsi" w:hAnsiTheme="minorHAnsi"/>
          <w:b/>
          <w:bCs/>
          <w:color w:val="00558C"/>
          <w:spacing w:val="19"/>
          <w:sz w:val="24"/>
          <w:szCs w:val="24"/>
        </w:rPr>
        <w:t xml:space="preserve"> </w:t>
      </w:r>
      <w:r>
        <w:rPr>
          <w:rFonts w:asciiTheme="minorHAnsi" w:hAnsiTheme="minorHAnsi"/>
          <w:b/>
          <w:bCs/>
          <w:color w:val="00558C"/>
          <w:spacing w:val="-1"/>
          <w:sz w:val="24"/>
          <w:szCs w:val="24"/>
        </w:rPr>
        <w:t>BE</w:t>
      </w:r>
      <w:r>
        <w:rPr>
          <w:rFonts w:asciiTheme="minorHAnsi" w:hAnsiTheme="minorHAnsi"/>
          <w:b/>
          <w:bCs/>
          <w:color w:val="00558C"/>
          <w:spacing w:val="15"/>
          <w:w w:val="101"/>
          <w:sz w:val="24"/>
          <w:szCs w:val="24"/>
        </w:rPr>
        <w:t xml:space="preserve"> </w:t>
      </w:r>
      <w:r>
        <w:rPr>
          <w:rFonts w:asciiTheme="minorHAnsi" w:hAnsiTheme="minorHAnsi"/>
          <w:b/>
          <w:bCs/>
          <w:color w:val="00558C"/>
          <w:spacing w:val="-1"/>
          <w:sz w:val="24"/>
          <w:szCs w:val="24"/>
        </w:rPr>
        <w:t>NOTIFIED OF</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LEASE SURRE</w:t>
      </w:r>
      <w:r>
        <w:rPr>
          <w:rFonts w:asciiTheme="minorHAnsi" w:hAnsiTheme="minorHAnsi"/>
          <w:b/>
          <w:bCs/>
          <w:color w:val="00558C"/>
          <w:spacing w:val="-2"/>
          <w:sz w:val="24"/>
          <w:szCs w:val="24"/>
        </w:rPr>
        <w:t>NDER</w:t>
      </w:r>
    </w:p>
    <w:p w14:paraId="0664869A" w14:textId="77777777" w:rsidR="000F72C1" w:rsidRDefault="0020793E">
      <w:pPr>
        <w:pStyle w:val="BodyText"/>
        <w:spacing w:before="178" w:line="214" w:lineRule="auto"/>
        <w:ind w:left="608" w:right="771" w:hanging="12"/>
        <w:rPr>
          <w:rFonts w:asciiTheme="minorHAnsi" w:hAnsiTheme="minorHAnsi"/>
        </w:rPr>
      </w:pPr>
      <w:r>
        <w:rPr>
          <w:rFonts w:asciiTheme="minorHAnsi" w:hAnsiTheme="minorHAnsi"/>
          <w:spacing w:val="-2"/>
        </w:rPr>
        <w:t>The  Licensor  must  not  surrender</w:t>
      </w:r>
      <w:r>
        <w:rPr>
          <w:rFonts w:asciiTheme="minorHAnsi" w:hAnsiTheme="minorHAnsi"/>
          <w:spacing w:val="47"/>
        </w:rPr>
        <w:t xml:space="preserve"> </w:t>
      </w:r>
      <w:r>
        <w:rPr>
          <w:rFonts w:asciiTheme="minorHAnsi" w:hAnsiTheme="minorHAnsi"/>
          <w:spacing w:val="-2"/>
        </w:rPr>
        <w:t>the  Lease</w:t>
      </w:r>
      <w:r>
        <w:rPr>
          <w:rFonts w:asciiTheme="minorHAnsi" w:hAnsiTheme="minorHAnsi"/>
          <w:spacing w:val="38"/>
        </w:rPr>
        <w:t xml:space="preserve"> </w:t>
      </w:r>
      <w:r>
        <w:rPr>
          <w:rFonts w:asciiTheme="minorHAnsi" w:hAnsiTheme="minorHAnsi"/>
          <w:spacing w:val="-2"/>
        </w:rPr>
        <w:t>without</w:t>
      </w:r>
      <w:r>
        <w:rPr>
          <w:rFonts w:asciiTheme="minorHAnsi" w:hAnsiTheme="minorHAnsi"/>
          <w:spacing w:val="38"/>
        </w:rPr>
        <w:t xml:space="preserve"> </w:t>
      </w:r>
      <w:r>
        <w:rPr>
          <w:rFonts w:asciiTheme="minorHAnsi" w:hAnsiTheme="minorHAnsi"/>
          <w:spacing w:val="-2"/>
        </w:rPr>
        <w:t>giving</w:t>
      </w:r>
      <w:r>
        <w:rPr>
          <w:rFonts w:asciiTheme="minorHAnsi" w:hAnsiTheme="minorHAnsi"/>
          <w:spacing w:val="37"/>
        </w:rPr>
        <w:t xml:space="preserve"> </w:t>
      </w:r>
      <w:r>
        <w:rPr>
          <w:rFonts w:asciiTheme="minorHAnsi" w:hAnsiTheme="minorHAnsi"/>
          <w:spacing w:val="-2"/>
        </w:rPr>
        <w:t>the  Licensee  30  Business  Days’  notice  of</w:t>
      </w:r>
      <w:r>
        <w:rPr>
          <w:rFonts w:asciiTheme="minorHAnsi" w:hAnsiTheme="minorHAnsi"/>
          <w:spacing w:val="3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intended surrender.</w:t>
      </w:r>
    </w:p>
    <w:p w14:paraId="0664869B" w14:textId="77777777" w:rsidR="000F72C1" w:rsidRDefault="0020793E">
      <w:pPr>
        <w:pStyle w:val="BodyText"/>
        <w:spacing w:before="207" w:line="179" w:lineRule="auto"/>
        <w:ind w:left="41"/>
        <w:rPr>
          <w:rFonts w:asciiTheme="minorHAnsi" w:hAnsiTheme="minorHAnsi"/>
          <w:sz w:val="28"/>
          <w:szCs w:val="28"/>
        </w:rPr>
      </w:pPr>
      <w:r>
        <w:rPr>
          <w:rFonts w:asciiTheme="minorHAnsi" w:hAnsiTheme="minorHAnsi"/>
          <w:b/>
          <w:bCs/>
          <w:color w:val="00558C"/>
          <w:spacing w:val="-1"/>
          <w:sz w:val="28"/>
          <w:szCs w:val="28"/>
        </w:rPr>
        <w:t>5.           CONDUCTING OF TOURS</w:t>
      </w:r>
    </w:p>
    <w:p w14:paraId="0664869C" w14:textId="77777777" w:rsidR="000F72C1" w:rsidRDefault="0020793E">
      <w:pPr>
        <w:pStyle w:val="BodyText"/>
        <w:spacing w:before="194" w:line="179" w:lineRule="auto"/>
        <w:ind w:left="40"/>
        <w:rPr>
          <w:rFonts w:asciiTheme="minorHAnsi" w:hAnsiTheme="minorHAnsi"/>
          <w:sz w:val="24"/>
          <w:szCs w:val="24"/>
        </w:rPr>
      </w:pPr>
      <w:r>
        <w:rPr>
          <w:rFonts w:asciiTheme="minorHAnsi" w:hAnsiTheme="minorHAnsi"/>
          <w:b/>
          <w:bCs/>
          <w:color w:val="00558C"/>
          <w:sz w:val="24"/>
          <w:szCs w:val="24"/>
        </w:rPr>
        <w:t>5.1.                SUPERV</w:t>
      </w:r>
      <w:r>
        <w:rPr>
          <w:rFonts w:asciiTheme="minorHAnsi" w:hAnsiTheme="minorHAnsi"/>
          <w:b/>
          <w:bCs/>
          <w:color w:val="00558C"/>
          <w:spacing w:val="-1"/>
          <w:sz w:val="24"/>
          <w:szCs w:val="24"/>
        </w:rPr>
        <w:t>ISION</w:t>
      </w:r>
    </w:p>
    <w:p w14:paraId="0664869D" w14:textId="77777777" w:rsidR="000F72C1" w:rsidRDefault="0020793E">
      <w:pPr>
        <w:pStyle w:val="BodyText"/>
        <w:spacing w:before="177" w:line="223" w:lineRule="auto"/>
        <w:ind w:left="604" w:right="770" w:hanging="8"/>
        <w:jc w:val="both"/>
        <w:rPr>
          <w:rFonts w:asciiTheme="minorHAnsi" w:hAnsiTheme="minorHAnsi"/>
        </w:rPr>
      </w:pPr>
      <w:r>
        <w:rPr>
          <w:rFonts w:asciiTheme="minorHAnsi" w:hAnsiTheme="minorHAnsi"/>
          <w:spacing w:val="-1"/>
        </w:rPr>
        <w:t>The</w:t>
      </w:r>
      <w:r>
        <w:rPr>
          <w:rFonts w:asciiTheme="minorHAnsi" w:hAnsiTheme="minorHAnsi"/>
          <w:spacing w:val="22"/>
        </w:rPr>
        <w:t xml:space="preserve"> </w:t>
      </w:r>
      <w:r>
        <w:rPr>
          <w:rFonts w:asciiTheme="minorHAnsi" w:hAnsiTheme="minorHAnsi"/>
          <w:spacing w:val="-1"/>
        </w:rPr>
        <w:t>Licensee</w:t>
      </w:r>
      <w:r>
        <w:rPr>
          <w:rFonts w:asciiTheme="minorHAnsi" w:hAnsiTheme="minorHAnsi"/>
          <w:spacing w:val="20"/>
        </w:rPr>
        <w:t xml:space="preserve"> </w:t>
      </w:r>
      <w:r>
        <w:rPr>
          <w:rFonts w:asciiTheme="minorHAnsi" w:hAnsiTheme="minorHAnsi"/>
          <w:spacing w:val="-1"/>
        </w:rPr>
        <w:t>may</w:t>
      </w:r>
      <w:r>
        <w:rPr>
          <w:rFonts w:asciiTheme="minorHAnsi" w:hAnsiTheme="minorHAnsi"/>
          <w:spacing w:val="13"/>
          <w:w w:val="101"/>
        </w:rPr>
        <w:t xml:space="preserve"> </w:t>
      </w:r>
      <w:r>
        <w:rPr>
          <w:rFonts w:asciiTheme="minorHAnsi" w:hAnsiTheme="minorHAnsi"/>
          <w:spacing w:val="-1"/>
        </w:rPr>
        <w:t>conduct tours of the</w:t>
      </w:r>
      <w:r>
        <w:rPr>
          <w:rFonts w:asciiTheme="minorHAnsi" w:hAnsiTheme="minorHAnsi"/>
          <w:spacing w:val="19"/>
          <w:w w:val="101"/>
        </w:rPr>
        <w:t xml:space="preserve"> </w:t>
      </w:r>
      <w:r>
        <w:rPr>
          <w:rFonts w:asciiTheme="minorHAnsi" w:hAnsiTheme="minorHAnsi"/>
          <w:spacing w:val="-1"/>
        </w:rPr>
        <w:t>Licensed Area only</w:t>
      </w:r>
      <w:r>
        <w:rPr>
          <w:rFonts w:asciiTheme="minorHAnsi" w:hAnsiTheme="minorHAnsi"/>
          <w:spacing w:val="20"/>
        </w:rPr>
        <w:t xml:space="preserve"> </w:t>
      </w:r>
      <w:r>
        <w:rPr>
          <w:rFonts w:asciiTheme="minorHAnsi" w:hAnsiTheme="minorHAnsi"/>
          <w:spacing w:val="-1"/>
        </w:rPr>
        <w:t>under the</w:t>
      </w:r>
      <w:r>
        <w:rPr>
          <w:rFonts w:asciiTheme="minorHAnsi" w:hAnsiTheme="minorHAnsi"/>
          <w:spacing w:val="12"/>
        </w:rPr>
        <w:t xml:space="preserve"> </w:t>
      </w:r>
      <w:r>
        <w:rPr>
          <w:rFonts w:asciiTheme="minorHAnsi" w:hAnsiTheme="minorHAnsi"/>
          <w:spacing w:val="-1"/>
        </w:rPr>
        <w:t>supe</w:t>
      </w:r>
      <w:r>
        <w:rPr>
          <w:rFonts w:asciiTheme="minorHAnsi" w:hAnsiTheme="minorHAnsi"/>
          <w:spacing w:val="-2"/>
        </w:rPr>
        <w:t>rvision</w:t>
      </w:r>
      <w:r>
        <w:rPr>
          <w:rFonts w:asciiTheme="minorHAnsi" w:hAnsiTheme="minorHAnsi"/>
          <w:spacing w:val="10"/>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a</w:t>
      </w:r>
      <w:r>
        <w:rPr>
          <w:rFonts w:asciiTheme="minorHAnsi" w:hAnsiTheme="minorHAnsi"/>
          <w:spacing w:val="20"/>
        </w:rPr>
        <w:t xml:space="preserve"> </w:t>
      </w:r>
      <w:r>
        <w:rPr>
          <w:rFonts w:asciiTheme="minorHAnsi" w:hAnsiTheme="minorHAnsi"/>
          <w:spacing w:val="-2"/>
        </w:rPr>
        <w:t>responsible</w:t>
      </w:r>
      <w:r>
        <w:rPr>
          <w:rFonts w:asciiTheme="minorHAnsi" w:hAnsiTheme="minorHAnsi"/>
          <w:spacing w:val="11"/>
        </w:rPr>
        <w:t xml:space="preserve"> </w:t>
      </w:r>
      <w:r>
        <w:rPr>
          <w:rFonts w:asciiTheme="minorHAnsi" w:hAnsiTheme="minorHAnsi"/>
          <w:spacing w:val="-2"/>
        </w:rPr>
        <w:t>adult</w:t>
      </w:r>
      <w:r>
        <w:rPr>
          <w:rFonts w:asciiTheme="minorHAnsi" w:hAnsiTheme="minorHAnsi"/>
          <w:spacing w:val="9"/>
        </w:rPr>
        <w:t xml:space="preserve"> </w:t>
      </w:r>
      <w:r>
        <w:rPr>
          <w:rFonts w:asciiTheme="minorHAnsi" w:hAnsiTheme="minorHAnsi"/>
          <w:spacing w:val="-2"/>
        </w:rPr>
        <w:t>who</w:t>
      </w:r>
      <w:r>
        <w:rPr>
          <w:rFonts w:asciiTheme="minorHAnsi" w:hAnsiTheme="minorHAnsi"/>
        </w:rPr>
        <w:t xml:space="preserve"> </w:t>
      </w:r>
      <w:r>
        <w:rPr>
          <w:rFonts w:asciiTheme="minorHAnsi" w:hAnsiTheme="minorHAnsi"/>
          <w:spacing w:val="-2"/>
        </w:rPr>
        <w:t>has</w:t>
      </w:r>
      <w:r>
        <w:rPr>
          <w:rFonts w:asciiTheme="minorHAnsi" w:hAnsiTheme="minorHAnsi"/>
          <w:spacing w:val="45"/>
          <w:w w:val="101"/>
        </w:rPr>
        <w:t xml:space="preserve"> </w:t>
      </w:r>
      <w:r>
        <w:rPr>
          <w:rFonts w:asciiTheme="minorHAnsi" w:hAnsiTheme="minorHAnsi"/>
          <w:spacing w:val="-2"/>
        </w:rPr>
        <w:t>completed,</w:t>
      </w:r>
      <w:r>
        <w:rPr>
          <w:rFonts w:asciiTheme="minorHAnsi" w:hAnsiTheme="minorHAnsi"/>
          <w:spacing w:val="34"/>
          <w:w w:val="101"/>
        </w:rPr>
        <w:t xml:space="preserve"> </w:t>
      </w:r>
      <w:r>
        <w:rPr>
          <w:rFonts w:asciiTheme="minorHAnsi" w:hAnsiTheme="minorHAnsi"/>
          <w:spacing w:val="-2"/>
        </w:rPr>
        <w:t>at</w:t>
      </w:r>
      <w:r>
        <w:rPr>
          <w:rFonts w:asciiTheme="minorHAnsi" w:hAnsiTheme="minorHAnsi"/>
          <w:spacing w:val="28"/>
          <w:w w:val="101"/>
        </w:rPr>
        <w:t xml:space="preserve"> </w:t>
      </w:r>
      <w:r>
        <w:rPr>
          <w:rFonts w:asciiTheme="minorHAnsi" w:hAnsiTheme="minorHAnsi"/>
          <w:spacing w:val="-2"/>
        </w:rPr>
        <w:t>the</w:t>
      </w:r>
      <w:r>
        <w:rPr>
          <w:rFonts w:asciiTheme="minorHAnsi" w:hAnsiTheme="minorHAnsi"/>
          <w:spacing w:val="44"/>
        </w:rPr>
        <w:t xml:space="preserve"> </w:t>
      </w:r>
      <w:r>
        <w:rPr>
          <w:rFonts w:asciiTheme="minorHAnsi" w:hAnsiTheme="minorHAnsi"/>
          <w:spacing w:val="-2"/>
        </w:rPr>
        <w:t>Licensee's</w:t>
      </w:r>
      <w:r>
        <w:rPr>
          <w:rFonts w:asciiTheme="minorHAnsi" w:hAnsiTheme="minorHAnsi"/>
          <w:spacing w:val="34"/>
          <w:w w:val="101"/>
        </w:rPr>
        <w:t xml:space="preserve"> </w:t>
      </w:r>
      <w:r>
        <w:rPr>
          <w:rFonts w:asciiTheme="minorHAnsi" w:hAnsiTheme="minorHAnsi"/>
          <w:spacing w:val="-2"/>
        </w:rPr>
        <w:t>expense,</w:t>
      </w:r>
      <w:r>
        <w:rPr>
          <w:rFonts w:asciiTheme="minorHAnsi" w:hAnsiTheme="minorHAnsi"/>
          <w:spacing w:val="34"/>
          <w:w w:val="101"/>
        </w:rPr>
        <w:t xml:space="preserve"> </w:t>
      </w:r>
      <w:r>
        <w:rPr>
          <w:rFonts w:asciiTheme="minorHAnsi" w:hAnsiTheme="minorHAnsi"/>
          <w:spacing w:val="-2"/>
        </w:rPr>
        <w:t>a</w:t>
      </w:r>
      <w:r>
        <w:rPr>
          <w:rFonts w:asciiTheme="minorHAnsi" w:hAnsiTheme="minorHAnsi"/>
          <w:spacing w:val="28"/>
        </w:rPr>
        <w:t xml:space="preserve"> </w:t>
      </w:r>
      <w:r>
        <w:rPr>
          <w:rFonts w:asciiTheme="minorHAnsi" w:hAnsiTheme="minorHAnsi"/>
          <w:spacing w:val="-2"/>
        </w:rPr>
        <w:t>training</w:t>
      </w:r>
      <w:r>
        <w:rPr>
          <w:rFonts w:asciiTheme="minorHAnsi" w:hAnsiTheme="minorHAnsi"/>
          <w:spacing w:val="33"/>
          <w:w w:val="101"/>
        </w:rPr>
        <w:t xml:space="preserve"> </w:t>
      </w:r>
      <w:r>
        <w:rPr>
          <w:rFonts w:asciiTheme="minorHAnsi" w:hAnsiTheme="minorHAnsi"/>
          <w:spacing w:val="-2"/>
        </w:rPr>
        <w:t>course</w:t>
      </w:r>
      <w:r>
        <w:rPr>
          <w:rFonts w:asciiTheme="minorHAnsi" w:hAnsiTheme="minorHAnsi"/>
          <w:spacing w:val="35"/>
        </w:rPr>
        <w:t xml:space="preserve"> </w:t>
      </w:r>
      <w:r>
        <w:rPr>
          <w:rFonts w:asciiTheme="minorHAnsi" w:hAnsiTheme="minorHAnsi"/>
          <w:spacing w:val="-2"/>
        </w:rPr>
        <w:t>conducted</w:t>
      </w:r>
      <w:r>
        <w:rPr>
          <w:rFonts w:asciiTheme="minorHAnsi" w:hAnsiTheme="minorHAnsi"/>
          <w:spacing w:val="40"/>
          <w:w w:val="101"/>
        </w:rPr>
        <w:t xml:space="preserve"> </w:t>
      </w:r>
      <w:r>
        <w:rPr>
          <w:rFonts w:asciiTheme="minorHAnsi" w:hAnsiTheme="minorHAnsi"/>
          <w:spacing w:val="-2"/>
        </w:rPr>
        <w:t>by</w:t>
      </w:r>
      <w:r>
        <w:rPr>
          <w:rFonts w:asciiTheme="minorHAnsi" w:hAnsiTheme="minorHAnsi"/>
          <w:spacing w:val="29"/>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Licensor</w:t>
      </w:r>
      <w:r>
        <w:rPr>
          <w:rFonts w:asciiTheme="minorHAnsi" w:hAnsiTheme="minorHAnsi"/>
          <w:spacing w:val="39"/>
        </w:rPr>
        <w:t xml:space="preserve"> </w:t>
      </w:r>
      <w:r>
        <w:rPr>
          <w:rFonts w:asciiTheme="minorHAnsi" w:hAnsiTheme="minorHAnsi"/>
          <w:spacing w:val="-2"/>
        </w:rPr>
        <w:t>in</w:t>
      </w:r>
      <w:r>
        <w:rPr>
          <w:rFonts w:asciiTheme="minorHAnsi" w:hAnsiTheme="minorHAnsi"/>
          <w:spacing w:val="40"/>
          <w:w w:val="101"/>
        </w:rPr>
        <w:t xml:space="preserve"> </w:t>
      </w:r>
      <w:r>
        <w:rPr>
          <w:rFonts w:asciiTheme="minorHAnsi" w:hAnsiTheme="minorHAnsi"/>
          <w:spacing w:val="-2"/>
        </w:rPr>
        <w:t>relation</w:t>
      </w:r>
      <w:r>
        <w:rPr>
          <w:rFonts w:asciiTheme="minorHAnsi" w:hAnsiTheme="minorHAnsi"/>
          <w:spacing w:val="27"/>
          <w:w w:val="101"/>
        </w:rPr>
        <w:t xml:space="preserve"> </w:t>
      </w:r>
      <w:r>
        <w:rPr>
          <w:rFonts w:asciiTheme="minorHAnsi" w:hAnsiTheme="minorHAnsi"/>
          <w:spacing w:val="-2"/>
        </w:rPr>
        <w:t>to</w:t>
      </w:r>
      <w:r>
        <w:rPr>
          <w:rFonts w:asciiTheme="minorHAnsi" w:hAnsiTheme="minorHAnsi"/>
          <w:spacing w:val="29"/>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operation of equipment on the</w:t>
      </w:r>
      <w:r>
        <w:rPr>
          <w:rFonts w:asciiTheme="minorHAnsi" w:hAnsiTheme="minorHAnsi"/>
          <w:spacing w:val="34"/>
          <w:w w:val="101"/>
        </w:rPr>
        <w:t xml:space="preserve"> </w:t>
      </w:r>
      <w:r>
        <w:rPr>
          <w:rFonts w:asciiTheme="minorHAnsi" w:hAnsiTheme="minorHAnsi"/>
          <w:spacing w:val="-1"/>
        </w:rPr>
        <w:t>Licensed Area.</w:t>
      </w:r>
    </w:p>
    <w:p w14:paraId="0664869E" w14:textId="77777777" w:rsidR="000F72C1" w:rsidRDefault="0020793E">
      <w:pPr>
        <w:pStyle w:val="BodyText"/>
        <w:spacing w:before="195" w:line="179" w:lineRule="auto"/>
        <w:ind w:left="40"/>
        <w:rPr>
          <w:rFonts w:asciiTheme="minorHAnsi" w:hAnsiTheme="minorHAnsi"/>
          <w:sz w:val="24"/>
          <w:szCs w:val="24"/>
        </w:rPr>
      </w:pPr>
      <w:r>
        <w:rPr>
          <w:rFonts w:asciiTheme="minorHAnsi" w:hAnsiTheme="minorHAnsi"/>
          <w:b/>
          <w:bCs/>
          <w:color w:val="00558C"/>
          <w:sz w:val="24"/>
          <w:szCs w:val="24"/>
        </w:rPr>
        <w:t>5.2.                TRAINING C</w:t>
      </w:r>
      <w:r>
        <w:rPr>
          <w:rFonts w:asciiTheme="minorHAnsi" w:hAnsiTheme="minorHAnsi"/>
          <w:b/>
          <w:bCs/>
          <w:color w:val="00558C"/>
          <w:spacing w:val="-1"/>
          <w:sz w:val="24"/>
          <w:szCs w:val="24"/>
        </w:rPr>
        <w:t>OURSE</w:t>
      </w:r>
    </w:p>
    <w:p w14:paraId="0664869F" w14:textId="77777777" w:rsidR="000F72C1" w:rsidRDefault="0020793E">
      <w:pPr>
        <w:pStyle w:val="BodyText"/>
        <w:spacing w:before="178" w:line="214" w:lineRule="auto"/>
        <w:ind w:left="613" w:right="772" w:hanging="17"/>
        <w:rPr>
          <w:rFonts w:asciiTheme="minorHAnsi" w:hAnsiTheme="minorHAnsi"/>
        </w:rPr>
      </w:pPr>
      <w:r>
        <w:rPr>
          <w:rFonts w:asciiTheme="minorHAnsi" w:hAnsiTheme="minorHAnsi"/>
          <w:spacing w:val="-1"/>
        </w:rPr>
        <w:t>The</w:t>
      </w:r>
      <w:r>
        <w:rPr>
          <w:rFonts w:asciiTheme="minorHAnsi" w:hAnsiTheme="minorHAnsi"/>
          <w:spacing w:val="15"/>
          <w:w w:val="102"/>
        </w:rPr>
        <w:t xml:space="preserve"> </w:t>
      </w:r>
      <w:r>
        <w:rPr>
          <w:rFonts w:asciiTheme="minorHAnsi" w:hAnsiTheme="minorHAnsi"/>
          <w:spacing w:val="-1"/>
        </w:rPr>
        <w:t>cost</w:t>
      </w:r>
      <w:r>
        <w:rPr>
          <w:rFonts w:asciiTheme="minorHAnsi" w:hAnsiTheme="minorHAnsi"/>
          <w:spacing w:val="13"/>
        </w:rPr>
        <w:t xml:space="preserve"> </w:t>
      </w:r>
      <w:r>
        <w:rPr>
          <w:rFonts w:asciiTheme="minorHAnsi" w:hAnsiTheme="minorHAnsi"/>
          <w:spacing w:val="-1"/>
        </w:rPr>
        <w:t>of a training</w:t>
      </w:r>
      <w:r>
        <w:rPr>
          <w:rFonts w:asciiTheme="minorHAnsi" w:hAnsiTheme="minorHAnsi"/>
          <w:spacing w:val="14"/>
          <w:w w:val="101"/>
        </w:rPr>
        <w:t xml:space="preserve"> </w:t>
      </w:r>
      <w:r>
        <w:rPr>
          <w:rFonts w:asciiTheme="minorHAnsi" w:hAnsiTheme="minorHAnsi"/>
          <w:spacing w:val="-1"/>
        </w:rPr>
        <w:t>course</w:t>
      </w:r>
      <w:r>
        <w:rPr>
          <w:rFonts w:asciiTheme="minorHAnsi" w:hAnsiTheme="minorHAnsi"/>
          <w:spacing w:val="22"/>
          <w:w w:val="101"/>
        </w:rPr>
        <w:t xml:space="preserve"> </w:t>
      </w:r>
      <w:r>
        <w:rPr>
          <w:rFonts w:asciiTheme="minorHAnsi" w:hAnsiTheme="minorHAnsi"/>
          <w:spacing w:val="-1"/>
        </w:rPr>
        <w:t>referred to</w:t>
      </w:r>
      <w:r>
        <w:rPr>
          <w:rFonts w:asciiTheme="minorHAnsi" w:hAnsiTheme="minorHAnsi"/>
          <w:spacing w:val="21"/>
        </w:rPr>
        <w:t xml:space="preserve"> </w:t>
      </w:r>
      <w:r>
        <w:rPr>
          <w:rFonts w:asciiTheme="minorHAnsi" w:hAnsiTheme="minorHAnsi"/>
          <w:spacing w:val="-1"/>
        </w:rPr>
        <w:t>in</w:t>
      </w:r>
      <w:r>
        <w:rPr>
          <w:rFonts w:asciiTheme="minorHAnsi" w:hAnsiTheme="minorHAnsi"/>
          <w:spacing w:val="12"/>
        </w:rPr>
        <w:t xml:space="preserve"> </w:t>
      </w:r>
      <w:r>
        <w:rPr>
          <w:rFonts w:asciiTheme="minorHAnsi" w:hAnsiTheme="minorHAnsi"/>
          <w:spacing w:val="-1"/>
        </w:rPr>
        <w:t>c</w:t>
      </w:r>
      <w:r>
        <w:rPr>
          <w:rFonts w:asciiTheme="minorHAnsi" w:hAnsiTheme="minorHAnsi"/>
          <w:spacing w:val="-2"/>
        </w:rPr>
        <w:t>lause</w:t>
      </w:r>
      <w:r>
        <w:rPr>
          <w:rFonts w:asciiTheme="minorHAnsi" w:hAnsiTheme="minorHAnsi"/>
          <w:spacing w:val="14"/>
        </w:rPr>
        <w:t xml:space="preserve"> </w:t>
      </w:r>
      <w:r>
        <w:rPr>
          <w:rFonts w:asciiTheme="minorHAnsi" w:hAnsiTheme="minorHAnsi"/>
          <w:spacing w:val="-2"/>
        </w:rPr>
        <w:t>5.1</w:t>
      </w:r>
      <w:r>
        <w:rPr>
          <w:rFonts w:asciiTheme="minorHAnsi" w:hAnsiTheme="minorHAnsi"/>
          <w:spacing w:val="11"/>
        </w:rPr>
        <w:t xml:space="preserve"> </w:t>
      </w:r>
      <w:r>
        <w:rPr>
          <w:rFonts w:asciiTheme="minorHAnsi" w:hAnsiTheme="minorHAnsi"/>
          <w:spacing w:val="-2"/>
        </w:rPr>
        <w:t>and</w:t>
      </w:r>
      <w:r>
        <w:rPr>
          <w:rFonts w:asciiTheme="minorHAnsi" w:hAnsiTheme="minorHAnsi"/>
          <w:spacing w:val="15"/>
        </w:rPr>
        <w:t xml:space="preserve"> </w:t>
      </w:r>
      <w:r>
        <w:rPr>
          <w:rFonts w:asciiTheme="minorHAnsi" w:hAnsiTheme="minorHAnsi"/>
          <w:spacing w:val="-2"/>
        </w:rPr>
        <w:t>other</w:t>
      </w:r>
      <w:r>
        <w:rPr>
          <w:rFonts w:asciiTheme="minorHAnsi" w:hAnsiTheme="minorHAnsi"/>
          <w:spacing w:val="13"/>
          <w:w w:val="101"/>
        </w:rPr>
        <w:t xml:space="preserve"> </w:t>
      </w:r>
      <w:r>
        <w:rPr>
          <w:rFonts w:asciiTheme="minorHAnsi" w:hAnsiTheme="minorHAnsi"/>
          <w:spacing w:val="-2"/>
        </w:rPr>
        <w:t>details</w:t>
      </w:r>
      <w:r>
        <w:rPr>
          <w:rFonts w:asciiTheme="minorHAnsi" w:hAnsiTheme="minorHAnsi"/>
          <w:spacing w:val="12"/>
          <w:w w:val="101"/>
        </w:rPr>
        <w:t xml:space="preserve"> </w:t>
      </w:r>
      <w:r>
        <w:rPr>
          <w:rFonts w:asciiTheme="minorHAnsi" w:hAnsiTheme="minorHAnsi"/>
          <w:spacing w:val="-2"/>
        </w:rPr>
        <w:t>concerning the</w:t>
      </w:r>
      <w:r>
        <w:rPr>
          <w:rFonts w:asciiTheme="minorHAnsi" w:hAnsiTheme="minorHAnsi"/>
          <w:spacing w:val="16"/>
        </w:rPr>
        <w:t xml:space="preserve"> </w:t>
      </w:r>
      <w:r>
        <w:rPr>
          <w:rFonts w:asciiTheme="minorHAnsi" w:hAnsiTheme="minorHAnsi"/>
          <w:spacing w:val="-2"/>
        </w:rPr>
        <w:t>course</w:t>
      </w:r>
      <w:r>
        <w:rPr>
          <w:rFonts w:asciiTheme="minorHAnsi" w:hAnsiTheme="minorHAnsi"/>
          <w:spacing w:val="13"/>
        </w:rPr>
        <w:t xml:space="preserve"> </w:t>
      </w:r>
      <w:r>
        <w:rPr>
          <w:rFonts w:asciiTheme="minorHAnsi" w:hAnsiTheme="minorHAnsi"/>
          <w:spacing w:val="-2"/>
        </w:rPr>
        <w:t>are</w:t>
      </w:r>
      <w:r>
        <w:rPr>
          <w:rFonts w:asciiTheme="minorHAnsi" w:hAnsiTheme="minorHAnsi"/>
          <w:spacing w:val="15"/>
        </w:rPr>
        <w:t xml:space="preserve"> </w:t>
      </w:r>
      <w:r>
        <w:rPr>
          <w:rFonts w:asciiTheme="minorHAnsi" w:hAnsiTheme="minorHAnsi"/>
          <w:spacing w:val="-2"/>
        </w:rPr>
        <w:t>set</w:t>
      </w:r>
      <w:r>
        <w:rPr>
          <w:rFonts w:asciiTheme="minorHAnsi" w:hAnsiTheme="minorHAnsi"/>
          <w:spacing w:val="13"/>
        </w:rPr>
        <w:t xml:space="preserve"> </w:t>
      </w:r>
      <w:r>
        <w:rPr>
          <w:rFonts w:asciiTheme="minorHAnsi" w:hAnsiTheme="minorHAnsi"/>
          <w:spacing w:val="-2"/>
        </w:rPr>
        <w:t>out</w:t>
      </w:r>
      <w:r>
        <w:rPr>
          <w:rFonts w:asciiTheme="minorHAnsi" w:hAnsiTheme="minorHAnsi"/>
          <w:spacing w:val="18"/>
        </w:rPr>
        <w:t xml:space="preserve"> </w:t>
      </w:r>
      <w:r>
        <w:rPr>
          <w:rFonts w:asciiTheme="minorHAnsi" w:hAnsiTheme="minorHAnsi"/>
          <w:spacing w:val="-2"/>
        </w:rPr>
        <w:t>in</w:t>
      </w:r>
      <w:r>
        <w:rPr>
          <w:rFonts w:asciiTheme="minorHAnsi" w:hAnsiTheme="minorHAnsi"/>
        </w:rPr>
        <w:t xml:space="preserve"> </w:t>
      </w:r>
      <w:r>
        <w:rPr>
          <w:rFonts w:asciiTheme="minorHAnsi" w:hAnsiTheme="minorHAnsi"/>
          <w:spacing w:val="-3"/>
        </w:rPr>
        <w:t>Item</w:t>
      </w:r>
      <w:r>
        <w:rPr>
          <w:rFonts w:asciiTheme="minorHAnsi" w:hAnsiTheme="minorHAnsi"/>
          <w:spacing w:val="12"/>
        </w:rPr>
        <w:t xml:space="preserve"> </w:t>
      </w:r>
      <w:r>
        <w:rPr>
          <w:rFonts w:asciiTheme="minorHAnsi" w:hAnsiTheme="minorHAnsi"/>
          <w:spacing w:val="-3"/>
        </w:rPr>
        <w:t>6 of</w:t>
      </w:r>
      <w:r>
        <w:rPr>
          <w:rFonts w:asciiTheme="minorHAnsi" w:hAnsiTheme="minorHAnsi"/>
          <w:spacing w:val="6"/>
        </w:rPr>
        <w:t xml:space="preserve"> </w:t>
      </w:r>
      <w:r>
        <w:rPr>
          <w:rFonts w:asciiTheme="minorHAnsi" w:hAnsiTheme="minorHAnsi"/>
          <w:spacing w:val="-3"/>
        </w:rPr>
        <w:t>Schedule</w:t>
      </w:r>
      <w:r>
        <w:rPr>
          <w:rFonts w:asciiTheme="minorHAnsi" w:hAnsiTheme="minorHAnsi"/>
          <w:spacing w:val="17"/>
          <w:w w:val="101"/>
        </w:rPr>
        <w:t xml:space="preserve"> </w:t>
      </w:r>
      <w:r>
        <w:rPr>
          <w:rFonts w:asciiTheme="minorHAnsi" w:hAnsiTheme="minorHAnsi"/>
          <w:spacing w:val="-3"/>
        </w:rPr>
        <w:t>1.</w:t>
      </w:r>
    </w:p>
    <w:p w14:paraId="066486A0" w14:textId="77777777" w:rsidR="000F72C1" w:rsidRDefault="0020793E">
      <w:pPr>
        <w:pStyle w:val="BodyText"/>
        <w:spacing w:before="195" w:line="179" w:lineRule="auto"/>
        <w:ind w:left="40"/>
        <w:rPr>
          <w:rFonts w:asciiTheme="minorHAnsi" w:hAnsiTheme="minorHAnsi"/>
          <w:sz w:val="24"/>
          <w:szCs w:val="24"/>
        </w:rPr>
      </w:pPr>
      <w:r>
        <w:rPr>
          <w:rFonts w:asciiTheme="minorHAnsi" w:hAnsiTheme="minorHAnsi"/>
          <w:b/>
          <w:bCs/>
          <w:color w:val="00558C"/>
          <w:sz w:val="24"/>
          <w:szCs w:val="24"/>
        </w:rPr>
        <w:t>5.3.                GENERA</w:t>
      </w:r>
      <w:r>
        <w:rPr>
          <w:rFonts w:asciiTheme="minorHAnsi" w:hAnsiTheme="minorHAnsi"/>
          <w:b/>
          <w:bCs/>
          <w:color w:val="00558C"/>
          <w:spacing w:val="-1"/>
          <w:sz w:val="24"/>
          <w:szCs w:val="24"/>
        </w:rPr>
        <w:t>L</w:t>
      </w:r>
      <w:r>
        <w:rPr>
          <w:rFonts w:asciiTheme="minorHAnsi" w:hAnsiTheme="minorHAnsi"/>
          <w:b/>
          <w:bCs/>
          <w:color w:val="00558C"/>
          <w:spacing w:val="10"/>
          <w:sz w:val="24"/>
          <w:szCs w:val="24"/>
        </w:rPr>
        <w:t xml:space="preserve"> </w:t>
      </w:r>
      <w:r>
        <w:rPr>
          <w:rFonts w:asciiTheme="minorHAnsi" w:hAnsiTheme="minorHAnsi"/>
          <w:b/>
          <w:bCs/>
          <w:color w:val="00558C"/>
          <w:spacing w:val="-1"/>
          <w:sz w:val="24"/>
          <w:szCs w:val="24"/>
        </w:rPr>
        <w:t>CONDITIONS</w:t>
      </w:r>
    </w:p>
    <w:p w14:paraId="066486A1" w14:textId="77777777" w:rsidR="000F72C1" w:rsidRDefault="0020793E">
      <w:pPr>
        <w:pStyle w:val="BodyText"/>
        <w:spacing w:before="178" w:line="214" w:lineRule="auto"/>
        <w:ind w:left="604" w:right="768" w:hanging="8"/>
        <w:rPr>
          <w:rFonts w:asciiTheme="minorHAnsi" w:hAnsiTheme="minorHAnsi"/>
        </w:rPr>
      </w:pP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must adhere to the conditions set out</w:t>
      </w:r>
      <w:r>
        <w:rPr>
          <w:rFonts w:asciiTheme="minorHAnsi" w:hAnsiTheme="minorHAnsi"/>
          <w:spacing w:val="13"/>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Schedule</w:t>
      </w:r>
      <w:r>
        <w:rPr>
          <w:rFonts w:asciiTheme="minorHAnsi" w:hAnsiTheme="minorHAnsi"/>
          <w:spacing w:val="12"/>
          <w:w w:val="101"/>
        </w:rPr>
        <w:t xml:space="preserve"> </w:t>
      </w:r>
      <w:r>
        <w:rPr>
          <w:rFonts w:asciiTheme="minorHAnsi" w:hAnsiTheme="minorHAnsi"/>
          <w:spacing w:val="-1"/>
        </w:rPr>
        <w:t>3,</w:t>
      </w:r>
      <w:r>
        <w:rPr>
          <w:rFonts w:asciiTheme="minorHAnsi" w:hAnsiTheme="minorHAnsi"/>
          <w:spacing w:val="10"/>
        </w:rPr>
        <w:t xml:space="preserve"> </w:t>
      </w:r>
      <w:r>
        <w:rPr>
          <w:rFonts w:asciiTheme="minorHAnsi" w:hAnsiTheme="minorHAnsi"/>
          <w:spacing w:val="-1"/>
        </w:rPr>
        <w:t>as</w:t>
      </w:r>
      <w:r>
        <w:rPr>
          <w:rFonts w:asciiTheme="minorHAnsi" w:hAnsiTheme="minorHAnsi"/>
          <w:spacing w:val="-2"/>
        </w:rPr>
        <w:t xml:space="preserve"> varied</w:t>
      </w:r>
      <w:r>
        <w:rPr>
          <w:rFonts w:asciiTheme="minorHAnsi" w:hAnsiTheme="minorHAnsi"/>
          <w:spacing w:val="4"/>
        </w:rPr>
        <w:t xml:space="preserve"> </w:t>
      </w:r>
      <w:r>
        <w:rPr>
          <w:rFonts w:asciiTheme="minorHAnsi" w:hAnsiTheme="minorHAnsi"/>
          <w:spacing w:val="-2"/>
        </w:rPr>
        <w:t>from</w:t>
      </w:r>
      <w:r>
        <w:rPr>
          <w:rFonts w:asciiTheme="minorHAnsi" w:hAnsiTheme="minorHAnsi"/>
          <w:spacing w:val="3"/>
        </w:rPr>
        <w:t xml:space="preserve"> </w:t>
      </w:r>
      <w:r>
        <w:rPr>
          <w:rFonts w:asciiTheme="minorHAnsi" w:hAnsiTheme="minorHAnsi"/>
          <w:spacing w:val="-2"/>
        </w:rPr>
        <w:t>time</w:t>
      </w:r>
      <w:r>
        <w:rPr>
          <w:rFonts w:asciiTheme="minorHAnsi" w:hAnsiTheme="minorHAnsi"/>
          <w:spacing w:val="2"/>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time</w:t>
      </w:r>
      <w:r>
        <w:rPr>
          <w:rFonts w:asciiTheme="minorHAnsi" w:hAnsiTheme="minorHAnsi"/>
          <w:spacing w:val="18"/>
        </w:rPr>
        <w:t xml:space="preserve"> </w:t>
      </w:r>
      <w:r>
        <w:rPr>
          <w:rFonts w:asciiTheme="minorHAnsi" w:hAnsiTheme="minorHAnsi"/>
          <w:spacing w:val="-2"/>
        </w:rPr>
        <w:t>by</w:t>
      </w:r>
      <w:r>
        <w:rPr>
          <w:rFonts w:asciiTheme="minorHAnsi" w:hAnsiTheme="minorHAnsi"/>
          <w:spacing w:val="11"/>
        </w:rPr>
        <w:t xml:space="preserve"> </w:t>
      </w:r>
      <w:r>
        <w:rPr>
          <w:rFonts w:asciiTheme="minorHAnsi" w:hAnsiTheme="minorHAnsi"/>
          <w:spacing w:val="-2"/>
        </w:rPr>
        <w:t>agreement</w:t>
      </w:r>
      <w:r>
        <w:rPr>
          <w:rFonts w:asciiTheme="minorHAnsi" w:hAnsiTheme="minorHAnsi"/>
        </w:rPr>
        <w:t xml:space="preserve"> </w:t>
      </w:r>
      <w:r>
        <w:rPr>
          <w:rFonts w:asciiTheme="minorHAnsi" w:hAnsiTheme="minorHAnsi"/>
          <w:spacing w:val="-2"/>
        </w:rPr>
        <w:t>of the</w:t>
      </w:r>
      <w:r>
        <w:rPr>
          <w:rFonts w:asciiTheme="minorHAnsi" w:hAnsiTheme="minorHAnsi"/>
          <w:spacing w:val="28"/>
          <w:w w:val="101"/>
        </w:rPr>
        <w:t xml:space="preserve"> </w:t>
      </w:r>
      <w:r>
        <w:rPr>
          <w:rFonts w:asciiTheme="minorHAnsi" w:hAnsiTheme="minorHAnsi"/>
          <w:spacing w:val="-2"/>
        </w:rPr>
        <w:t>parties and confirmed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17"/>
          <w:w w:val="101"/>
        </w:rPr>
        <w:t xml:space="preserve"> </w:t>
      </w:r>
      <w:r>
        <w:rPr>
          <w:rFonts w:asciiTheme="minorHAnsi" w:hAnsiTheme="minorHAnsi"/>
          <w:spacing w:val="-2"/>
        </w:rPr>
        <w:t>notice.</w:t>
      </w:r>
    </w:p>
    <w:p w14:paraId="066486A2" w14:textId="77777777" w:rsidR="000F72C1" w:rsidRDefault="0020793E">
      <w:pPr>
        <w:pStyle w:val="BodyText"/>
        <w:spacing w:before="195" w:line="179" w:lineRule="auto"/>
        <w:ind w:left="40"/>
        <w:rPr>
          <w:rFonts w:asciiTheme="minorHAnsi" w:hAnsiTheme="minorHAnsi"/>
          <w:sz w:val="24"/>
          <w:szCs w:val="24"/>
        </w:rPr>
      </w:pPr>
      <w:r>
        <w:rPr>
          <w:rFonts w:asciiTheme="minorHAnsi" w:hAnsiTheme="minorHAnsi"/>
          <w:b/>
          <w:bCs/>
          <w:color w:val="00558C"/>
          <w:spacing w:val="-2"/>
          <w:sz w:val="24"/>
          <w:szCs w:val="24"/>
        </w:rPr>
        <w:t>5.4.</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PUBLISHED</w:t>
      </w:r>
      <w:r>
        <w:rPr>
          <w:rFonts w:asciiTheme="minorHAnsi" w:hAnsiTheme="minorHAnsi"/>
          <w:b/>
          <w:bCs/>
          <w:color w:val="00558C"/>
          <w:spacing w:val="24"/>
          <w:sz w:val="24"/>
          <w:szCs w:val="24"/>
        </w:rPr>
        <w:t xml:space="preserve"> </w:t>
      </w:r>
      <w:r>
        <w:rPr>
          <w:rFonts w:asciiTheme="minorHAnsi" w:hAnsiTheme="minorHAnsi"/>
          <w:b/>
          <w:bCs/>
          <w:color w:val="00558C"/>
          <w:spacing w:val="-2"/>
          <w:sz w:val="24"/>
          <w:szCs w:val="24"/>
        </w:rPr>
        <w:t>MATERIAL</w:t>
      </w:r>
    </w:p>
    <w:p w14:paraId="066486A3" w14:textId="77777777" w:rsidR="000F72C1" w:rsidRDefault="0020793E">
      <w:pPr>
        <w:pStyle w:val="BodyText"/>
        <w:spacing w:before="177" w:line="223" w:lineRule="auto"/>
        <w:ind w:left="613" w:right="771"/>
        <w:jc w:val="both"/>
        <w:rPr>
          <w:rFonts w:asciiTheme="minorHAnsi" w:hAnsiTheme="minorHAnsi"/>
        </w:rPr>
      </w:pPr>
      <w:r>
        <w:rPr>
          <w:rFonts w:asciiTheme="minorHAnsi" w:hAnsiTheme="minorHAnsi"/>
          <w:spacing w:val="-2"/>
        </w:rPr>
        <w:t>If</w:t>
      </w:r>
      <w:r>
        <w:rPr>
          <w:rFonts w:asciiTheme="minorHAnsi" w:hAnsiTheme="minorHAnsi"/>
          <w:spacing w:val="35"/>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Licensor</w:t>
      </w:r>
      <w:r>
        <w:rPr>
          <w:rFonts w:asciiTheme="minorHAnsi" w:hAnsiTheme="minorHAnsi"/>
          <w:spacing w:val="33"/>
          <w:w w:val="101"/>
        </w:rPr>
        <w:t xml:space="preserve"> </w:t>
      </w:r>
      <w:r>
        <w:rPr>
          <w:rFonts w:asciiTheme="minorHAnsi" w:hAnsiTheme="minorHAnsi"/>
          <w:spacing w:val="-2"/>
        </w:rPr>
        <w:t>notifies</w:t>
      </w:r>
      <w:r>
        <w:rPr>
          <w:rFonts w:asciiTheme="minorHAnsi" w:hAnsiTheme="minorHAnsi"/>
          <w:spacing w:val="2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19"/>
        </w:rPr>
        <w:t xml:space="preserve"> </w:t>
      </w:r>
      <w:r>
        <w:rPr>
          <w:rFonts w:asciiTheme="minorHAnsi" w:hAnsiTheme="minorHAnsi"/>
          <w:spacing w:val="-2"/>
        </w:rPr>
        <w:t>that</w:t>
      </w:r>
      <w:r>
        <w:rPr>
          <w:rFonts w:asciiTheme="minorHAnsi" w:hAnsiTheme="minorHAnsi"/>
          <w:spacing w:val="25"/>
          <w:w w:val="101"/>
        </w:rPr>
        <w:t xml:space="preserve"> </w:t>
      </w:r>
      <w:r>
        <w:rPr>
          <w:rFonts w:asciiTheme="minorHAnsi" w:hAnsiTheme="minorHAnsi"/>
          <w:spacing w:val="-2"/>
        </w:rPr>
        <w:t>any</w:t>
      </w:r>
      <w:r>
        <w:rPr>
          <w:rFonts w:asciiTheme="minorHAnsi" w:hAnsiTheme="minorHAnsi"/>
          <w:spacing w:val="34"/>
          <w:w w:val="101"/>
        </w:rPr>
        <w:t xml:space="preserve"> </w:t>
      </w:r>
      <w:r>
        <w:rPr>
          <w:rFonts w:asciiTheme="minorHAnsi" w:hAnsiTheme="minorHAnsi"/>
          <w:spacing w:val="-2"/>
        </w:rPr>
        <w:t>published</w:t>
      </w:r>
      <w:r>
        <w:rPr>
          <w:rFonts w:asciiTheme="minorHAnsi" w:hAnsiTheme="minorHAnsi"/>
          <w:spacing w:val="33"/>
          <w:w w:val="101"/>
        </w:rPr>
        <w:t xml:space="preserve"> </w:t>
      </w:r>
      <w:r>
        <w:rPr>
          <w:rFonts w:asciiTheme="minorHAnsi" w:hAnsiTheme="minorHAnsi"/>
          <w:spacing w:val="-2"/>
        </w:rPr>
        <w:t>material</w:t>
      </w:r>
      <w:r>
        <w:rPr>
          <w:rFonts w:asciiTheme="minorHAnsi" w:hAnsiTheme="minorHAnsi"/>
          <w:spacing w:val="29"/>
        </w:rPr>
        <w:t xml:space="preserve"> </w:t>
      </w:r>
      <w:r>
        <w:rPr>
          <w:rFonts w:asciiTheme="minorHAnsi" w:hAnsiTheme="minorHAnsi"/>
          <w:spacing w:val="-2"/>
        </w:rPr>
        <w:t>(including</w:t>
      </w:r>
      <w:r>
        <w:rPr>
          <w:rFonts w:asciiTheme="minorHAnsi" w:hAnsiTheme="minorHAnsi"/>
          <w:spacing w:val="26"/>
          <w:w w:val="101"/>
        </w:rPr>
        <w:t xml:space="preserve"> </w:t>
      </w:r>
      <w:r>
        <w:rPr>
          <w:rFonts w:asciiTheme="minorHAnsi" w:hAnsiTheme="minorHAnsi"/>
          <w:spacing w:val="-2"/>
        </w:rPr>
        <w:t>advertisements)</w:t>
      </w:r>
      <w:r>
        <w:rPr>
          <w:rFonts w:asciiTheme="minorHAnsi" w:hAnsiTheme="minorHAnsi"/>
          <w:spacing w:val="34"/>
          <w:w w:val="101"/>
        </w:rPr>
        <w:t xml:space="preserve"> </w:t>
      </w:r>
      <w:r>
        <w:rPr>
          <w:rFonts w:asciiTheme="minorHAnsi" w:hAnsiTheme="minorHAnsi"/>
          <w:spacing w:val="-2"/>
        </w:rPr>
        <w:t>relating</w:t>
      </w:r>
      <w:r>
        <w:rPr>
          <w:rFonts w:asciiTheme="minorHAnsi" w:hAnsiTheme="minorHAnsi"/>
          <w:spacing w:val="20"/>
        </w:rPr>
        <w:t xml:space="preserve"> </w:t>
      </w:r>
      <w:r>
        <w:rPr>
          <w:rFonts w:asciiTheme="minorHAnsi" w:hAnsiTheme="minorHAnsi"/>
          <w:spacing w:val="-2"/>
        </w:rPr>
        <w:t>to</w:t>
      </w:r>
      <w:r>
        <w:rPr>
          <w:rFonts w:asciiTheme="minorHAnsi" w:hAnsiTheme="minorHAnsi"/>
          <w:spacing w:val="20"/>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Licensed Area which the</w:t>
      </w:r>
      <w:r>
        <w:rPr>
          <w:rFonts w:asciiTheme="minorHAnsi" w:hAnsiTheme="minorHAnsi"/>
          <w:spacing w:val="15"/>
          <w:w w:val="101"/>
        </w:rPr>
        <w:t xml:space="preserve"> </w:t>
      </w:r>
      <w:r>
        <w:rPr>
          <w:rFonts w:asciiTheme="minorHAnsi" w:hAnsiTheme="minorHAnsi"/>
          <w:spacing w:val="-1"/>
        </w:rPr>
        <w:t>Licensee</w:t>
      </w:r>
      <w:r>
        <w:rPr>
          <w:rFonts w:asciiTheme="minorHAnsi" w:hAnsiTheme="minorHAnsi"/>
          <w:spacing w:val="12"/>
          <w:w w:val="101"/>
        </w:rPr>
        <w:t xml:space="preserve"> </w:t>
      </w:r>
      <w:r>
        <w:rPr>
          <w:rFonts w:asciiTheme="minorHAnsi" w:hAnsiTheme="minorHAnsi"/>
          <w:spacing w:val="-1"/>
        </w:rPr>
        <w:t>is</w:t>
      </w:r>
      <w:r>
        <w:rPr>
          <w:rFonts w:asciiTheme="minorHAnsi" w:hAnsiTheme="minorHAnsi"/>
          <w:spacing w:val="12"/>
        </w:rPr>
        <w:t xml:space="preserve"> </w:t>
      </w:r>
      <w:r>
        <w:rPr>
          <w:rFonts w:asciiTheme="minorHAnsi" w:hAnsiTheme="minorHAnsi"/>
          <w:spacing w:val="-1"/>
        </w:rPr>
        <w:t>using</w:t>
      </w:r>
      <w:r>
        <w:rPr>
          <w:rFonts w:asciiTheme="minorHAnsi" w:hAnsiTheme="minorHAnsi"/>
          <w:spacing w:val="11"/>
        </w:rPr>
        <w:t xml:space="preserve"> </w:t>
      </w:r>
      <w:r>
        <w:rPr>
          <w:rFonts w:asciiTheme="minorHAnsi" w:hAnsiTheme="minorHAnsi"/>
          <w:spacing w:val="-1"/>
        </w:rPr>
        <w:t>is factually</w:t>
      </w:r>
      <w:r>
        <w:rPr>
          <w:rFonts w:asciiTheme="minorHAnsi" w:hAnsiTheme="minorHAnsi"/>
          <w:spacing w:val="14"/>
        </w:rPr>
        <w:t xml:space="preserve"> </w:t>
      </w:r>
      <w:r>
        <w:rPr>
          <w:rFonts w:asciiTheme="minorHAnsi" w:hAnsiTheme="minorHAnsi"/>
          <w:spacing w:val="-1"/>
        </w:rPr>
        <w:t>incorrect, defamatory or conf</w:t>
      </w:r>
      <w:r>
        <w:rPr>
          <w:rFonts w:asciiTheme="minorHAnsi" w:hAnsiTheme="minorHAnsi"/>
          <w:spacing w:val="-2"/>
        </w:rPr>
        <w:t>licts with this</w:t>
      </w:r>
      <w:r>
        <w:rPr>
          <w:rFonts w:asciiTheme="minorHAnsi" w:hAnsiTheme="minorHAnsi"/>
          <w:spacing w:val="17"/>
        </w:rPr>
        <w:t xml:space="preserve"> </w:t>
      </w:r>
      <w:r>
        <w:rPr>
          <w:rFonts w:asciiTheme="minorHAnsi" w:hAnsiTheme="minorHAnsi"/>
          <w:spacing w:val="-2"/>
        </w:rPr>
        <w:t>Licence, the</w:t>
      </w:r>
      <w:r>
        <w:rPr>
          <w:rFonts w:asciiTheme="minorHAnsi" w:hAnsiTheme="minorHAnsi"/>
        </w:rPr>
        <w:t xml:space="preserve"> </w:t>
      </w:r>
      <w:r>
        <w:rPr>
          <w:rFonts w:asciiTheme="minorHAnsi" w:hAnsiTheme="minorHAnsi"/>
          <w:spacing w:val="-2"/>
        </w:rPr>
        <w:t>Licensee</w:t>
      </w:r>
      <w:r>
        <w:rPr>
          <w:rFonts w:asciiTheme="minorHAnsi" w:hAnsiTheme="minorHAnsi"/>
          <w:spacing w:val="30"/>
        </w:rPr>
        <w:t xml:space="preserve"> </w:t>
      </w:r>
      <w:r>
        <w:rPr>
          <w:rFonts w:asciiTheme="minorHAnsi" w:hAnsiTheme="minorHAnsi"/>
          <w:spacing w:val="-2"/>
        </w:rPr>
        <w:t>must</w:t>
      </w:r>
      <w:r>
        <w:rPr>
          <w:rFonts w:asciiTheme="minorHAnsi" w:hAnsiTheme="minorHAnsi"/>
          <w:spacing w:val="15"/>
          <w:w w:val="101"/>
        </w:rPr>
        <w:t xml:space="preserve"> </w:t>
      </w:r>
      <w:r>
        <w:rPr>
          <w:rFonts w:asciiTheme="minorHAnsi" w:hAnsiTheme="minorHAnsi"/>
          <w:spacing w:val="-2"/>
        </w:rPr>
        <w:t>immediately stop</w:t>
      </w:r>
      <w:r>
        <w:rPr>
          <w:rFonts w:asciiTheme="minorHAnsi" w:hAnsiTheme="minorHAnsi"/>
          <w:spacing w:val="16"/>
        </w:rPr>
        <w:t xml:space="preserve"> </w:t>
      </w:r>
      <w:r>
        <w:rPr>
          <w:rFonts w:asciiTheme="minorHAnsi" w:hAnsiTheme="minorHAnsi"/>
          <w:spacing w:val="-2"/>
        </w:rPr>
        <w:t>using that</w:t>
      </w:r>
      <w:r>
        <w:rPr>
          <w:rFonts w:asciiTheme="minorHAnsi" w:hAnsiTheme="minorHAnsi"/>
          <w:spacing w:val="15"/>
        </w:rPr>
        <w:t xml:space="preserve"> </w:t>
      </w:r>
      <w:r>
        <w:rPr>
          <w:rFonts w:asciiTheme="minorHAnsi" w:hAnsiTheme="minorHAnsi"/>
          <w:spacing w:val="-2"/>
        </w:rPr>
        <w:t>material.</w:t>
      </w:r>
    </w:p>
    <w:p w14:paraId="066486A4" w14:textId="77777777" w:rsidR="000F72C1" w:rsidRDefault="000F72C1">
      <w:pPr>
        <w:spacing w:line="223" w:lineRule="auto"/>
        <w:rPr>
          <w:rFonts w:asciiTheme="minorHAnsi" w:hAnsiTheme="minorHAnsi"/>
        </w:rPr>
        <w:sectPr w:rsidR="000F72C1">
          <w:footerReference w:type="default" r:id="rId114"/>
          <w:pgSz w:w="11907" w:h="16839"/>
          <w:pgMar w:top="1139" w:right="21" w:bottom="1495" w:left="878" w:header="6" w:footer="850" w:gutter="0"/>
          <w:cols w:space="720"/>
        </w:sectPr>
      </w:pPr>
    </w:p>
    <w:p w14:paraId="066486A5" w14:textId="77777777" w:rsidR="000F72C1" w:rsidRDefault="0020793E">
      <w:pPr>
        <w:pStyle w:val="BodyText"/>
        <w:spacing w:before="24" w:line="179" w:lineRule="auto"/>
        <w:ind w:left="40"/>
        <w:rPr>
          <w:rFonts w:asciiTheme="minorHAnsi" w:hAnsiTheme="minorHAnsi"/>
          <w:sz w:val="24"/>
          <w:szCs w:val="24"/>
        </w:rPr>
      </w:pPr>
      <w:r>
        <w:rPr>
          <w:rFonts w:asciiTheme="minorHAnsi" w:hAnsiTheme="minorHAnsi"/>
          <w:b/>
          <w:bCs/>
          <w:color w:val="00558C"/>
          <w:sz w:val="24"/>
          <w:szCs w:val="24"/>
        </w:rPr>
        <w:t>5.5.                ADVERTISEMENTS, SOUVENIRS AND ARTEFACTS</w:t>
      </w:r>
    </w:p>
    <w:p w14:paraId="066486A6" w14:textId="77777777" w:rsidR="000F72C1" w:rsidRDefault="0020793E">
      <w:pPr>
        <w:pStyle w:val="BodyText"/>
        <w:spacing w:before="178" w:line="187" w:lineRule="auto"/>
        <w:ind w:left="596"/>
        <w:rPr>
          <w:rFonts w:asciiTheme="minorHAnsi" w:hAnsiTheme="minorHAnsi"/>
        </w:rPr>
      </w:pPr>
      <w:r>
        <w:rPr>
          <w:rFonts w:asciiTheme="minorHAnsi" w:hAnsiTheme="minorHAnsi"/>
          <w:spacing w:val="-3"/>
        </w:rPr>
        <w:t>The</w:t>
      </w:r>
      <w:r>
        <w:rPr>
          <w:rFonts w:asciiTheme="minorHAnsi" w:hAnsiTheme="minorHAnsi"/>
          <w:spacing w:val="24"/>
        </w:rPr>
        <w:t xml:space="preserve"> </w:t>
      </w:r>
      <w:r>
        <w:rPr>
          <w:rFonts w:asciiTheme="minorHAnsi" w:hAnsiTheme="minorHAnsi"/>
          <w:spacing w:val="-3"/>
        </w:rPr>
        <w:t>Licensee</w:t>
      </w:r>
      <w:r>
        <w:rPr>
          <w:rFonts w:asciiTheme="minorHAnsi" w:hAnsiTheme="minorHAnsi"/>
          <w:spacing w:val="15"/>
          <w:w w:val="101"/>
        </w:rPr>
        <w:t xml:space="preserve"> </w:t>
      </w:r>
      <w:r>
        <w:rPr>
          <w:rFonts w:asciiTheme="minorHAnsi" w:hAnsiTheme="minorHAnsi"/>
          <w:spacing w:val="-3"/>
        </w:rPr>
        <w:t>must</w:t>
      </w:r>
      <w:r>
        <w:rPr>
          <w:rFonts w:asciiTheme="minorHAnsi" w:hAnsiTheme="minorHAnsi"/>
          <w:spacing w:val="17"/>
          <w:w w:val="101"/>
        </w:rPr>
        <w:t xml:space="preserve"> </w:t>
      </w:r>
      <w:r>
        <w:rPr>
          <w:rFonts w:asciiTheme="minorHAnsi" w:hAnsiTheme="minorHAnsi"/>
          <w:spacing w:val="-3"/>
        </w:rPr>
        <w:t>not:</w:t>
      </w:r>
    </w:p>
    <w:p w14:paraId="066486A7" w14:textId="77777777" w:rsidR="000F72C1" w:rsidRDefault="0020793E">
      <w:pPr>
        <w:pStyle w:val="BodyText"/>
        <w:spacing w:before="176" w:line="215" w:lineRule="auto"/>
        <w:ind w:left="1170" w:right="770" w:hanging="561"/>
        <w:rPr>
          <w:rFonts w:asciiTheme="minorHAnsi" w:hAnsiTheme="minorHAnsi"/>
        </w:rPr>
      </w:pPr>
      <w:r>
        <w:rPr>
          <w:rFonts w:asciiTheme="minorHAnsi" w:hAnsiTheme="minorHAnsi"/>
          <w:spacing w:val="-1"/>
        </w:rPr>
        <w:t>(a)      erect</w:t>
      </w:r>
      <w:r>
        <w:rPr>
          <w:rFonts w:asciiTheme="minorHAnsi" w:hAnsiTheme="minorHAnsi"/>
          <w:spacing w:val="21"/>
        </w:rPr>
        <w:t xml:space="preserve"> </w:t>
      </w:r>
      <w:r>
        <w:rPr>
          <w:rFonts w:asciiTheme="minorHAnsi" w:hAnsiTheme="minorHAnsi"/>
          <w:spacing w:val="-1"/>
        </w:rPr>
        <w:t>or</w:t>
      </w:r>
      <w:r>
        <w:rPr>
          <w:rFonts w:asciiTheme="minorHAnsi" w:hAnsiTheme="minorHAnsi"/>
          <w:spacing w:val="23"/>
        </w:rPr>
        <w:t xml:space="preserve"> </w:t>
      </w:r>
      <w:r>
        <w:rPr>
          <w:rFonts w:asciiTheme="minorHAnsi" w:hAnsiTheme="minorHAnsi"/>
          <w:spacing w:val="-1"/>
        </w:rPr>
        <w:t>display</w:t>
      </w:r>
      <w:r>
        <w:rPr>
          <w:rFonts w:asciiTheme="minorHAnsi" w:hAnsiTheme="minorHAnsi"/>
          <w:spacing w:val="21"/>
        </w:rPr>
        <w:t xml:space="preserve"> </w:t>
      </w:r>
      <w:r>
        <w:rPr>
          <w:rFonts w:asciiTheme="minorHAnsi" w:hAnsiTheme="minorHAnsi"/>
          <w:spacing w:val="-1"/>
        </w:rPr>
        <w:t>on</w:t>
      </w:r>
      <w:r>
        <w:rPr>
          <w:rFonts w:asciiTheme="minorHAnsi" w:hAnsiTheme="minorHAnsi"/>
          <w:spacing w:val="15"/>
          <w:w w:val="101"/>
        </w:rPr>
        <w:t xml:space="preserve"> </w:t>
      </w:r>
      <w:r>
        <w:rPr>
          <w:rFonts w:asciiTheme="minorHAnsi" w:hAnsiTheme="minorHAnsi"/>
          <w:spacing w:val="-1"/>
        </w:rPr>
        <w:t>the</w:t>
      </w:r>
      <w:r>
        <w:rPr>
          <w:rFonts w:asciiTheme="minorHAnsi" w:hAnsiTheme="minorHAnsi"/>
          <w:spacing w:val="29"/>
        </w:rPr>
        <w:t xml:space="preserve"> </w:t>
      </w:r>
      <w:r>
        <w:rPr>
          <w:rFonts w:asciiTheme="minorHAnsi" w:hAnsiTheme="minorHAnsi"/>
          <w:spacing w:val="-1"/>
        </w:rPr>
        <w:t>Licensed</w:t>
      </w:r>
      <w:r>
        <w:rPr>
          <w:rFonts w:asciiTheme="minorHAnsi" w:hAnsiTheme="minorHAnsi"/>
          <w:spacing w:val="16"/>
        </w:rPr>
        <w:t xml:space="preserve"> </w:t>
      </w:r>
      <w:r>
        <w:rPr>
          <w:rFonts w:asciiTheme="minorHAnsi" w:hAnsiTheme="minorHAnsi"/>
          <w:spacing w:val="-1"/>
        </w:rPr>
        <w:t>Area</w:t>
      </w:r>
      <w:r>
        <w:rPr>
          <w:rFonts w:asciiTheme="minorHAnsi" w:hAnsiTheme="minorHAnsi"/>
          <w:spacing w:val="22"/>
          <w:w w:val="101"/>
        </w:rPr>
        <w:t xml:space="preserve"> </w:t>
      </w:r>
      <w:r>
        <w:rPr>
          <w:rFonts w:asciiTheme="minorHAnsi" w:hAnsiTheme="minorHAnsi"/>
          <w:spacing w:val="-1"/>
        </w:rPr>
        <w:t>any</w:t>
      </w:r>
      <w:r>
        <w:rPr>
          <w:rFonts w:asciiTheme="minorHAnsi" w:hAnsiTheme="minorHAnsi"/>
          <w:spacing w:val="30"/>
        </w:rPr>
        <w:t xml:space="preserve"> </w:t>
      </w:r>
      <w:r>
        <w:rPr>
          <w:rFonts w:asciiTheme="minorHAnsi" w:hAnsiTheme="minorHAnsi"/>
          <w:spacing w:val="-1"/>
        </w:rPr>
        <w:t>permanent</w:t>
      </w:r>
      <w:r>
        <w:rPr>
          <w:rFonts w:asciiTheme="minorHAnsi" w:hAnsiTheme="minorHAnsi"/>
          <w:spacing w:val="23"/>
        </w:rPr>
        <w:t xml:space="preserve"> </w:t>
      </w:r>
      <w:r>
        <w:rPr>
          <w:rFonts w:asciiTheme="minorHAnsi" w:hAnsiTheme="minorHAnsi"/>
          <w:spacing w:val="-1"/>
        </w:rPr>
        <w:t>advertisements,</w:t>
      </w:r>
      <w:r>
        <w:rPr>
          <w:rFonts w:asciiTheme="minorHAnsi" w:hAnsiTheme="minorHAnsi"/>
          <w:spacing w:val="29"/>
          <w:w w:val="101"/>
        </w:rPr>
        <w:t xml:space="preserve"> </w:t>
      </w:r>
      <w:r>
        <w:rPr>
          <w:rFonts w:asciiTheme="minorHAnsi" w:hAnsiTheme="minorHAnsi"/>
          <w:spacing w:val="-1"/>
        </w:rPr>
        <w:t>placard</w:t>
      </w:r>
      <w:r>
        <w:rPr>
          <w:rFonts w:asciiTheme="minorHAnsi" w:hAnsiTheme="minorHAnsi"/>
          <w:spacing w:val="-2"/>
        </w:rPr>
        <w:t>s</w:t>
      </w:r>
      <w:r>
        <w:rPr>
          <w:rFonts w:asciiTheme="minorHAnsi" w:hAnsiTheme="minorHAnsi"/>
          <w:spacing w:val="20"/>
        </w:rPr>
        <w:t xml:space="preserve"> </w:t>
      </w:r>
      <w:r>
        <w:rPr>
          <w:rFonts w:asciiTheme="minorHAnsi" w:hAnsiTheme="minorHAnsi"/>
          <w:spacing w:val="-2"/>
        </w:rPr>
        <w:t>or</w:t>
      </w:r>
      <w:r>
        <w:rPr>
          <w:rFonts w:asciiTheme="minorHAnsi" w:hAnsiTheme="minorHAnsi"/>
          <w:spacing w:val="21"/>
          <w:w w:val="101"/>
        </w:rPr>
        <w:t xml:space="preserve"> </w:t>
      </w:r>
      <w:r>
        <w:rPr>
          <w:rFonts w:asciiTheme="minorHAnsi" w:hAnsiTheme="minorHAnsi"/>
          <w:spacing w:val="-2"/>
        </w:rPr>
        <w:t>signs</w:t>
      </w:r>
      <w:r>
        <w:rPr>
          <w:rFonts w:asciiTheme="minorHAnsi" w:hAnsiTheme="minorHAnsi"/>
          <w:spacing w:val="18"/>
          <w:w w:val="101"/>
        </w:rPr>
        <w:t xml:space="preserve"> </w:t>
      </w:r>
      <w:r>
        <w:rPr>
          <w:rFonts w:asciiTheme="minorHAnsi" w:hAnsiTheme="minorHAnsi"/>
          <w:spacing w:val="-2"/>
        </w:rPr>
        <w:t>without</w:t>
      </w:r>
      <w:r>
        <w:rPr>
          <w:rFonts w:asciiTheme="minorHAnsi" w:hAnsiTheme="minorHAnsi"/>
          <w:spacing w:val="17"/>
        </w:rPr>
        <w:t xml:space="preserve"> </w:t>
      </w:r>
      <w:r>
        <w:rPr>
          <w:rFonts w:asciiTheme="minorHAnsi" w:hAnsiTheme="minorHAnsi"/>
          <w:spacing w:val="-2"/>
        </w:rPr>
        <w:t>first</w:t>
      </w:r>
      <w:r>
        <w:rPr>
          <w:rFonts w:asciiTheme="minorHAnsi" w:hAnsiTheme="minorHAnsi"/>
        </w:rPr>
        <w:t xml:space="preserve"> </w:t>
      </w:r>
      <w:r>
        <w:rPr>
          <w:rFonts w:asciiTheme="minorHAnsi" w:hAnsiTheme="minorHAnsi"/>
          <w:spacing w:val="-1"/>
        </w:rPr>
        <w:t>obtaining the consent of the</w:t>
      </w:r>
      <w:r>
        <w:rPr>
          <w:rFonts w:asciiTheme="minorHAnsi" w:hAnsiTheme="minorHAnsi"/>
          <w:spacing w:val="30"/>
        </w:rPr>
        <w:t xml:space="preserve"> </w:t>
      </w:r>
      <w:r>
        <w:rPr>
          <w:rFonts w:asciiTheme="minorHAnsi" w:hAnsiTheme="minorHAnsi"/>
          <w:spacing w:val="-1"/>
        </w:rPr>
        <w:t>Licensor;</w:t>
      </w:r>
    </w:p>
    <w:p w14:paraId="066486A8" w14:textId="77777777" w:rsidR="000F72C1" w:rsidRDefault="0020793E">
      <w:pPr>
        <w:pStyle w:val="BodyText"/>
        <w:spacing w:before="176" w:line="215" w:lineRule="auto"/>
        <w:ind w:left="1156" w:right="772" w:hanging="547"/>
        <w:rPr>
          <w:rFonts w:asciiTheme="minorHAnsi" w:hAnsiTheme="minorHAnsi"/>
        </w:rPr>
      </w:pPr>
      <w:r>
        <w:rPr>
          <w:rFonts w:asciiTheme="minorHAnsi" w:hAnsiTheme="minorHAnsi"/>
          <w:spacing w:val="-1"/>
        </w:rPr>
        <w:t>(b)      sell or offer for</w:t>
      </w:r>
      <w:r>
        <w:rPr>
          <w:rFonts w:asciiTheme="minorHAnsi" w:hAnsiTheme="minorHAnsi"/>
          <w:spacing w:val="4"/>
        </w:rPr>
        <w:t xml:space="preserve"> </w:t>
      </w:r>
      <w:r>
        <w:rPr>
          <w:rFonts w:asciiTheme="minorHAnsi" w:hAnsiTheme="minorHAnsi"/>
          <w:spacing w:val="-1"/>
        </w:rPr>
        <w:t>sale</w:t>
      </w:r>
      <w:r>
        <w:rPr>
          <w:rFonts w:asciiTheme="minorHAnsi" w:hAnsiTheme="minorHAnsi"/>
          <w:spacing w:val="6"/>
        </w:rPr>
        <w:t xml:space="preserve"> </w:t>
      </w:r>
      <w:r>
        <w:rPr>
          <w:rFonts w:asciiTheme="minorHAnsi" w:hAnsiTheme="minorHAnsi"/>
          <w:spacing w:val="-1"/>
        </w:rPr>
        <w:t>any</w:t>
      </w:r>
      <w:r>
        <w:rPr>
          <w:rFonts w:asciiTheme="minorHAnsi" w:hAnsiTheme="minorHAnsi"/>
          <w:spacing w:val="6"/>
        </w:rPr>
        <w:t xml:space="preserve"> </w:t>
      </w:r>
      <w:r>
        <w:rPr>
          <w:rFonts w:asciiTheme="minorHAnsi" w:hAnsiTheme="minorHAnsi"/>
          <w:spacing w:val="-2"/>
        </w:rPr>
        <w:t>souvenirs</w:t>
      </w:r>
      <w:r>
        <w:rPr>
          <w:rFonts w:asciiTheme="minorHAnsi" w:hAnsiTheme="minorHAnsi"/>
          <w:spacing w:val="8"/>
        </w:rPr>
        <w:t xml:space="preserve"> </w:t>
      </w:r>
      <w:r>
        <w:rPr>
          <w:rFonts w:asciiTheme="minorHAnsi" w:hAnsiTheme="minorHAnsi"/>
          <w:spacing w:val="-2"/>
        </w:rPr>
        <w:t>depicting</w:t>
      </w:r>
      <w:r>
        <w:rPr>
          <w:rFonts w:asciiTheme="minorHAnsi" w:hAnsiTheme="minorHAnsi"/>
          <w:spacing w:val="1"/>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Land</w:t>
      </w:r>
      <w:r>
        <w:rPr>
          <w:rFonts w:asciiTheme="minorHAnsi" w:hAnsiTheme="minorHAnsi"/>
          <w:spacing w:val="4"/>
        </w:rPr>
        <w:t xml:space="preserve"> </w:t>
      </w:r>
      <w:r>
        <w:rPr>
          <w:rFonts w:asciiTheme="minorHAnsi" w:hAnsiTheme="minorHAnsi"/>
          <w:spacing w:val="-2"/>
        </w:rPr>
        <w:t>or</w:t>
      </w:r>
      <w:r>
        <w:rPr>
          <w:rFonts w:asciiTheme="minorHAnsi" w:hAnsiTheme="minorHAnsi"/>
          <w:spacing w:val="8"/>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part</w:t>
      </w:r>
      <w:r>
        <w:rPr>
          <w:rFonts w:asciiTheme="minorHAnsi" w:hAnsiTheme="minorHAnsi"/>
          <w:spacing w:val="6"/>
        </w:rPr>
        <w:t xml:space="preserve"> </w:t>
      </w:r>
      <w:r>
        <w:rPr>
          <w:rFonts w:asciiTheme="minorHAnsi" w:hAnsiTheme="minorHAnsi"/>
          <w:spacing w:val="-2"/>
        </w:rPr>
        <w:t>of the</w:t>
      </w:r>
      <w:r>
        <w:rPr>
          <w:rFonts w:asciiTheme="minorHAnsi" w:hAnsiTheme="minorHAnsi"/>
          <w:spacing w:val="15"/>
        </w:rPr>
        <w:t xml:space="preserve"> </w:t>
      </w:r>
      <w:r>
        <w:rPr>
          <w:rFonts w:asciiTheme="minorHAnsi" w:hAnsiTheme="minorHAnsi"/>
          <w:spacing w:val="-2"/>
        </w:rPr>
        <w:t>Land to which</w:t>
      </w:r>
      <w:r>
        <w:rPr>
          <w:rFonts w:asciiTheme="minorHAnsi" w:hAnsiTheme="minorHAnsi"/>
          <w:spacing w:val="1"/>
        </w:rPr>
        <w:t xml:space="preserve"> </w:t>
      </w:r>
      <w:r>
        <w:rPr>
          <w:rFonts w:asciiTheme="minorHAnsi" w:hAnsiTheme="minorHAnsi"/>
          <w:spacing w:val="-2"/>
        </w:rPr>
        <w:t>the</w:t>
      </w:r>
      <w:r>
        <w:rPr>
          <w:rFonts w:asciiTheme="minorHAnsi" w:hAnsiTheme="minorHAnsi"/>
          <w:spacing w:val="14"/>
          <w:w w:val="101"/>
        </w:rPr>
        <w:t xml:space="preserve"> </w:t>
      </w:r>
      <w:r>
        <w:rPr>
          <w:rFonts w:asciiTheme="minorHAnsi" w:hAnsiTheme="minorHAnsi"/>
          <w:spacing w:val="-2"/>
        </w:rPr>
        <w:t>Licensor</w:t>
      </w:r>
      <w:r>
        <w:rPr>
          <w:rFonts w:asciiTheme="minorHAnsi" w:hAnsiTheme="minorHAnsi"/>
          <w:spacing w:val="12"/>
        </w:rPr>
        <w:t xml:space="preserve"> </w:t>
      </w:r>
      <w:r>
        <w:rPr>
          <w:rFonts w:asciiTheme="minorHAnsi" w:hAnsiTheme="minorHAnsi"/>
          <w:spacing w:val="-2"/>
        </w:rPr>
        <w:t>has</w:t>
      </w:r>
      <w:r>
        <w:rPr>
          <w:rFonts w:asciiTheme="minorHAnsi" w:hAnsiTheme="minorHAnsi"/>
        </w:rPr>
        <w:t xml:space="preserve"> justifiable objections</w:t>
      </w:r>
      <w:r>
        <w:rPr>
          <w:rFonts w:asciiTheme="minorHAnsi" w:hAnsiTheme="minorHAnsi"/>
          <w:spacing w:val="-1"/>
        </w:rPr>
        <w:t>;</w:t>
      </w:r>
      <w:r>
        <w:rPr>
          <w:rFonts w:asciiTheme="minorHAnsi" w:hAnsiTheme="minorHAnsi"/>
          <w:spacing w:val="9"/>
        </w:rPr>
        <w:t xml:space="preserve"> </w:t>
      </w:r>
      <w:r>
        <w:rPr>
          <w:rFonts w:asciiTheme="minorHAnsi" w:hAnsiTheme="minorHAnsi"/>
          <w:spacing w:val="-1"/>
        </w:rPr>
        <w:t>or</w:t>
      </w:r>
    </w:p>
    <w:p w14:paraId="066486A9" w14:textId="77777777" w:rsidR="000F72C1" w:rsidRDefault="0020793E">
      <w:pPr>
        <w:pStyle w:val="BodyText"/>
        <w:spacing w:before="176" w:line="215" w:lineRule="auto"/>
        <w:ind w:left="1170" w:right="771" w:hanging="561"/>
        <w:rPr>
          <w:rFonts w:asciiTheme="minorHAnsi" w:hAnsiTheme="minorHAnsi"/>
        </w:rPr>
      </w:pPr>
      <w:r>
        <w:rPr>
          <w:rFonts w:asciiTheme="minorHAnsi" w:hAnsiTheme="minorHAnsi"/>
          <w:spacing w:val="-2"/>
        </w:rPr>
        <w:t>(c)       without</w:t>
      </w:r>
      <w:r>
        <w:rPr>
          <w:rFonts w:asciiTheme="minorHAnsi" w:hAnsiTheme="minorHAnsi"/>
          <w:spacing w:val="34"/>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Licensor’s</w:t>
      </w:r>
      <w:r>
        <w:rPr>
          <w:rFonts w:asciiTheme="minorHAnsi" w:hAnsiTheme="minorHAnsi"/>
          <w:spacing w:val="21"/>
        </w:rPr>
        <w:t xml:space="preserve"> </w:t>
      </w:r>
      <w:r>
        <w:rPr>
          <w:rFonts w:asciiTheme="minorHAnsi" w:hAnsiTheme="minorHAnsi"/>
          <w:spacing w:val="-2"/>
        </w:rPr>
        <w:t>written</w:t>
      </w:r>
      <w:r>
        <w:rPr>
          <w:rFonts w:asciiTheme="minorHAnsi" w:hAnsiTheme="minorHAnsi"/>
          <w:spacing w:val="26"/>
          <w:w w:val="101"/>
        </w:rPr>
        <w:t xml:space="preserve"> </w:t>
      </w:r>
      <w:r>
        <w:rPr>
          <w:rFonts w:asciiTheme="minorHAnsi" w:hAnsiTheme="minorHAnsi"/>
          <w:spacing w:val="-2"/>
        </w:rPr>
        <w:t>consent</w:t>
      </w:r>
      <w:r>
        <w:rPr>
          <w:rFonts w:asciiTheme="minorHAnsi" w:hAnsiTheme="minorHAnsi"/>
          <w:spacing w:val="34"/>
          <w:w w:val="101"/>
        </w:rPr>
        <w:t xml:space="preserve"> </w:t>
      </w:r>
      <w:r>
        <w:rPr>
          <w:rFonts w:asciiTheme="minorHAnsi" w:hAnsiTheme="minorHAnsi"/>
          <w:spacing w:val="-2"/>
        </w:rPr>
        <w:t>remove</w:t>
      </w:r>
      <w:r>
        <w:rPr>
          <w:rFonts w:asciiTheme="minorHAnsi" w:hAnsiTheme="minorHAnsi"/>
          <w:spacing w:val="25"/>
        </w:rPr>
        <w:t xml:space="preserve"> </w:t>
      </w:r>
      <w:r>
        <w:rPr>
          <w:rFonts w:asciiTheme="minorHAnsi" w:hAnsiTheme="minorHAnsi"/>
          <w:spacing w:val="-2"/>
        </w:rPr>
        <w:t>or</w:t>
      </w:r>
      <w:r>
        <w:rPr>
          <w:rFonts w:asciiTheme="minorHAnsi" w:hAnsiTheme="minorHAnsi"/>
          <w:spacing w:val="27"/>
        </w:rPr>
        <w:t xml:space="preserve"> </w:t>
      </w:r>
      <w:r>
        <w:rPr>
          <w:rFonts w:asciiTheme="minorHAnsi" w:hAnsiTheme="minorHAnsi"/>
          <w:spacing w:val="-2"/>
        </w:rPr>
        <w:t>allow</w:t>
      </w:r>
      <w:r>
        <w:rPr>
          <w:rFonts w:asciiTheme="minorHAnsi" w:hAnsiTheme="minorHAnsi"/>
          <w:spacing w:val="19"/>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be</w:t>
      </w:r>
      <w:r>
        <w:rPr>
          <w:rFonts w:asciiTheme="minorHAnsi" w:hAnsiTheme="minorHAnsi"/>
          <w:spacing w:val="34"/>
          <w:w w:val="101"/>
        </w:rPr>
        <w:t xml:space="preserve"> </w:t>
      </w:r>
      <w:r>
        <w:rPr>
          <w:rFonts w:asciiTheme="minorHAnsi" w:hAnsiTheme="minorHAnsi"/>
          <w:spacing w:val="-2"/>
        </w:rPr>
        <w:t>removed</w:t>
      </w:r>
      <w:r>
        <w:rPr>
          <w:rFonts w:asciiTheme="minorHAnsi" w:hAnsiTheme="minorHAnsi"/>
          <w:spacing w:val="20"/>
          <w:w w:val="101"/>
        </w:rPr>
        <w:t xml:space="preserve"> </w:t>
      </w:r>
      <w:r>
        <w:rPr>
          <w:rFonts w:asciiTheme="minorHAnsi" w:hAnsiTheme="minorHAnsi"/>
          <w:spacing w:val="-2"/>
        </w:rPr>
        <w:t>from</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Licensed</w:t>
      </w:r>
      <w:r>
        <w:rPr>
          <w:rFonts w:asciiTheme="minorHAnsi" w:hAnsiTheme="minorHAnsi"/>
          <w:spacing w:val="20"/>
          <w:w w:val="101"/>
        </w:rPr>
        <w:t xml:space="preserve"> </w:t>
      </w:r>
      <w:r>
        <w:rPr>
          <w:rFonts w:asciiTheme="minorHAnsi" w:hAnsiTheme="minorHAnsi"/>
          <w:spacing w:val="-2"/>
        </w:rPr>
        <w:t>Area</w:t>
      </w:r>
      <w:r>
        <w:rPr>
          <w:rFonts w:asciiTheme="minorHAnsi" w:hAnsiTheme="minorHAnsi"/>
          <w:spacing w:val="25"/>
        </w:rPr>
        <w:t xml:space="preserve"> </w:t>
      </w:r>
      <w:r>
        <w:rPr>
          <w:rFonts w:asciiTheme="minorHAnsi" w:hAnsiTheme="minorHAnsi"/>
          <w:spacing w:val="-2"/>
        </w:rPr>
        <w:t>any</w:t>
      </w:r>
      <w:r>
        <w:rPr>
          <w:rFonts w:asciiTheme="minorHAnsi" w:hAnsiTheme="minorHAnsi"/>
        </w:rPr>
        <w:t xml:space="preserve"> </w:t>
      </w:r>
      <w:r>
        <w:rPr>
          <w:rFonts w:asciiTheme="minorHAnsi" w:hAnsiTheme="minorHAnsi"/>
          <w:spacing w:val="-1"/>
        </w:rPr>
        <w:t>artefacts or</w:t>
      </w:r>
      <w:r>
        <w:rPr>
          <w:rFonts w:asciiTheme="minorHAnsi" w:hAnsiTheme="minorHAnsi"/>
          <w:spacing w:val="18"/>
          <w:w w:val="101"/>
        </w:rPr>
        <w:t xml:space="preserve"> </w:t>
      </w:r>
      <w:r>
        <w:rPr>
          <w:rFonts w:asciiTheme="minorHAnsi" w:hAnsiTheme="minorHAnsi"/>
          <w:spacing w:val="-1"/>
        </w:rPr>
        <w:t>relics found on the</w:t>
      </w:r>
      <w:r>
        <w:rPr>
          <w:rFonts w:asciiTheme="minorHAnsi" w:hAnsiTheme="minorHAnsi"/>
          <w:spacing w:val="17"/>
          <w:w w:val="101"/>
        </w:rPr>
        <w:t xml:space="preserve"> </w:t>
      </w:r>
      <w:r>
        <w:rPr>
          <w:rFonts w:asciiTheme="minorHAnsi" w:hAnsiTheme="minorHAnsi"/>
          <w:spacing w:val="-1"/>
        </w:rPr>
        <w:t>Licensed Area.</w:t>
      </w:r>
    </w:p>
    <w:p w14:paraId="066486AA" w14:textId="77777777" w:rsidR="000F72C1" w:rsidRDefault="0020793E">
      <w:pPr>
        <w:pStyle w:val="BodyText"/>
        <w:spacing w:before="195" w:line="179" w:lineRule="auto"/>
        <w:ind w:left="40"/>
        <w:rPr>
          <w:rFonts w:asciiTheme="minorHAnsi" w:hAnsiTheme="minorHAnsi"/>
          <w:sz w:val="24"/>
          <w:szCs w:val="24"/>
        </w:rPr>
      </w:pPr>
      <w:r>
        <w:rPr>
          <w:rFonts w:asciiTheme="minorHAnsi" w:hAnsiTheme="minorHAnsi"/>
          <w:b/>
          <w:bCs/>
          <w:color w:val="00558C"/>
          <w:spacing w:val="-2"/>
          <w:sz w:val="24"/>
          <w:szCs w:val="24"/>
        </w:rPr>
        <w:t>5.6.</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CONSENT</w:t>
      </w:r>
    </w:p>
    <w:p w14:paraId="066486AB" w14:textId="77777777" w:rsidR="000F72C1" w:rsidRDefault="0020793E">
      <w:pPr>
        <w:pStyle w:val="BodyText"/>
        <w:spacing w:before="175" w:line="223" w:lineRule="auto"/>
        <w:ind w:left="604" w:right="770" w:firstLine="8"/>
        <w:jc w:val="both"/>
        <w:rPr>
          <w:rFonts w:asciiTheme="minorHAnsi" w:hAnsiTheme="minorHAnsi"/>
        </w:rPr>
      </w:pPr>
      <w:r>
        <w:rPr>
          <w:rFonts w:asciiTheme="minorHAnsi" w:hAnsiTheme="minorHAnsi"/>
          <w:spacing w:val="-2"/>
        </w:rPr>
        <w:t>Requests</w:t>
      </w:r>
      <w:r>
        <w:rPr>
          <w:rFonts w:asciiTheme="minorHAnsi" w:hAnsiTheme="minorHAnsi"/>
          <w:spacing w:val="26"/>
          <w:w w:val="101"/>
        </w:rPr>
        <w:t xml:space="preserve"> </w:t>
      </w:r>
      <w:r>
        <w:rPr>
          <w:rFonts w:asciiTheme="minorHAnsi" w:hAnsiTheme="minorHAnsi"/>
          <w:spacing w:val="-2"/>
        </w:rPr>
        <w:t>for</w:t>
      </w:r>
      <w:r>
        <w:rPr>
          <w:rFonts w:asciiTheme="minorHAnsi" w:hAnsiTheme="minorHAnsi"/>
          <w:spacing w:val="32"/>
        </w:rPr>
        <w:t xml:space="preserve"> </w:t>
      </w:r>
      <w:r>
        <w:rPr>
          <w:rFonts w:asciiTheme="minorHAnsi" w:hAnsiTheme="minorHAnsi"/>
          <w:spacing w:val="-2"/>
        </w:rPr>
        <w:t>consent</w:t>
      </w:r>
      <w:r>
        <w:rPr>
          <w:rFonts w:asciiTheme="minorHAnsi" w:hAnsiTheme="minorHAnsi"/>
          <w:spacing w:val="39"/>
        </w:rPr>
        <w:t xml:space="preserve"> </w:t>
      </w:r>
      <w:r>
        <w:rPr>
          <w:rFonts w:asciiTheme="minorHAnsi" w:hAnsiTheme="minorHAnsi"/>
          <w:spacing w:val="-2"/>
        </w:rPr>
        <w:t>by</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41"/>
        </w:rPr>
        <w:t xml:space="preserve"> </w:t>
      </w:r>
      <w:r>
        <w:rPr>
          <w:rFonts w:asciiTheme="minorHAnsi" w:hAnsiTheme="minorHAnsi"/>
          <w:spacing w:val="-2"/>
        </w:rPr>
        <w:t>Lice</w:t>
      </w:r>
      <w:r>
        <w:rPr>
          <w:rFonts w:asciiTheme="minorHAnsi" w:hAnsiTheme="minorHAnsi"/>
          <w:spacing w:val="-3"/>
        </w:rPr>
        <w:t>nsee</w:t>
      </w:r>
      <w:r>
        <w:rPr>
          <w:rFonts w:asciiTheme="minorHAnsi" w:hAnsiTheme="minorHAnsi"/>
          <w:spacing w:val="26"/>
        </w:rPr>
        <w:t xml:space="preserve"> </w:t>
      </w:r>
      <w:r>
        <w:rPr>
          <w:rFonts w:asciiTheme="minorHAnsi" w:hAnsiTheme="minorHAnsi"/>
          <w:spacing w:val="-3"/>
        </w:rPr>
        <w:t>to</w:t>
      </w:r>
      <w:r>
        <w:rPr>
          <w:rFonts w:asciiTheme="minorHAnsi" w:hAnsiTheme="minorHAnsi"/>
          <w:spacing w:val="27"/>
        </w:rPr>
        <w:t xml:space="preserve"> </w:t>
      </w:r>
      <w:r>
        <w:rPr>
          <w:rFonts w:asciiTheme="minorHAnsi" w:hAnsiTheme="minorHAnsi"/>
          <w:spacing w:val="-3"/>
        </w:rPr>
        <w:t>the</w:t>
      </w:r>
      <w:r>
        <w:rPr>
          <w:rFonts w:asciiTheme="minorHAnsi" w:hAnsiTheme="minorHAnsi"/>
          <w:spacing w:val="39"/>
        </w:rPr>
        <w:t xml:space="preserve"> </w:t>
      </w:r>
      <w:r>
        <w:rPr>
          <w:rFonts w:asciiTheme="minorHAnsi" w:hAnsiTheme="minorHAnsi"/>
          <w:spacing w:val="-3"/>
        </w:rPr>
        <w:t>Licensor</w:t>
      </w:r>
      <w:r>
        <w:rPr>
          <w:rFonts w:asciiTheme="minorHAnsi" w:hAnsiTheme="minorHAnsi"/>
          <w:spacing w:val="38"/>
        </w:rPr>
        <w:t xml:space="preserve"> </w:t>
      </w:r>
      <w:r>
        <w:rPr>
          <w:rFonts w:asciiTheme="minorHAnsi" w:hAnsiTheme="minorHAnsi"/>
          <w:spacing w:val="-3"/>
        </w:rPr>
        <w:t>under</w:t>
      </w:r>
      <w:r>
        <w:rPr>
          <w:rFonts w:asciiTheme="minorHAnsi" w:hAnsiTheme="minorHAnsi"/>
          <w:spacing w:val="31"/>
          <w:w w:val="101"/>
        </w:rPr>
        <w:t xml:space="preserve"> </w:t>
      </w:r>
      <w:r>
        <w:rPr>
          <w:rFonts w:asciiTheme="minorHAnsi" w:hAnsiTheme="minorHAnsi"/>
          <w:spacing w:val="-3"/>
        </w:rPr>
        <w:t>clauses</w:t>
      </w:r>
      <w:r>
        <w:rPr>
          <w:rFonts w:asciiTheme="minorHAnsi" w:hAnsiTheme="minorHAnsi"/>
          <w:spacing w:val="33"/>
          <w:w w:val="101"/>
        </w:rPr>
        <w:t xml:space="preserve"> </w:t>
      </w:r>
      <w:r>
        <w:rPr>
          <w:rFonts w:asciiTheme="minorHAnsi" w:hAnsiTheme="minorHAnsi"/>
          <w:spacing w:val="-3"/>
        </w:rPr>
        <w:t>5.5(a)</w:t>
      </w:r>
      <w:r>
        <w:rPr>
          <w:rFonts w:asciiTheme="minorHAnsi" w:hAnsiTheme="minorHAnsi"/>
          <w:spacing w:val="32"/>
          <w:w w:val="101"/>
        </w:rPr>
        <w:t xml:space="preserve"> </w:t>
      </w:r>
      <w:r>
        <w:rPr>
          <w:rFonts w:asciiTheme="minorHAnsi" w:hAnsiTheme="minorHAnsi"/>
          <w:spacing w:val="-3"/>
        </w:rPr>
        <w:t>and</w:t>
      </w:r>
      <w:r>
        <w:rPr>
          <w:rFonts w:asciiTheme="minorHAnsi" w:hAnsiTheme="minorHAnsi"/>
          <w:spacing w:val="33"/>
          <w:w w:val="101"/>
        </w:rPr>
        <w:t xml:space="preserve"> </w:t>
      </w:r>
      <w:r>
        <w:rPr>
          <w:rFonts w:asciiTheme="minorHAnsi" w:hAnsiTheme="minorHAnsi"/>
          <w:spacing w:val="-3"/>
        </w:rPr>
        <w:t>(c)</w:t>
      </w:r>
      <w:r>
        <w:rPr>
          <w:rFonts w:asciiTheme="minorHAnsi" w:hAnsiTheme="minorHAnsi"/>
          <w:spacing w:val="39"/>
        </w:rPr>
        <w:t xml:space="preserve"> </w:t>
      </w:r>
      <w:r>
        <w:rPr>
          <w:rFonts w:asciiTheme="minorHAnsi" w:hAnsiTheme="minorHAnsi"/>
          <w:spacing w:val="-3"/>
        </w:rPr>
        <w:t>must</w:t>
      </w:r>
      <w:r>
        <w:rPr>
          <w:rFonts w:asciiTheme="minorHAnsi" w:hAnsiTheme="minorHAnsi"/>
          <w:spacing w:val="39"/>
        </w:rPr>
        <w:t xml:space="preserve"> </w:t>
      </w:r>
      <w:r>
        <w:rPr>
          <w:rFonts w:asciiTheme="minorHAnsi" w:hAnsiTheme="minorHAnsi"/>
          <w:spacing w:val="-3"/>
        </w:rPr>
        <w:t>be</w:t>
      </w:r>
      <w:r>
        <w:rPr>
          <w:rFonts w:asciiTheme="minorHAnsi" w:hAnsiTheme="minorHAnsi"/>
          <w:spacing w:val="39"/>
          <w:w w:val="101"/>
        </w:rPr>
        <w:t xml:space="preserve"> </w:t>
      </w:r>
      <w:r>
        <w:rPr>
          <w:rFonts w:asciiTheme="minorHAnsi" w:hAnsiTheme="minorHAnsi"/>
          <w:spacing w:val="-3"/>
        </w:rPr>
        <w:t>by</w:t>
      </w:r>
      <w:r>
        <w:rPr>
          <w:rFonts w:asciiTheme="minorHAnsi" w:hAnsiTheme="minorHAnsi"/>
          <w:spacing w:val="39"/>
          <w:w w:val="101"/>
        </w:rPr>
        <w:t xml:space="preserve"> </w:t>
      </w:r>
      <w:r>
        <w:rPr>
          <w:rFonts w:asciiTheme="minorHAnsi" w:hAnsiTheme="minorHAnsi"/>
          <w:spacing w:val="-3"/>
        </w:rPr>
        <w:t>notice</w:t>
      </w:r>
      <w:r>
        <w:rPr>
          <w:rFonts w:asciiTheme="minorHAnsi" w:hAnsiTheme="minorHAnsi"/>
          <w:spacing w:val="32"/>
          <w:w w:val="101"/>
        </w:rPr>
        <w:t xml:space="preserve"> </w:t>
      </w:r>
      <w:r>
        <w:rPr>
          <w:rFonts w:asciiTheme="minorHAnsi" w:hAnsiTheme="minorHAnsi"/>
          <w:spacing w:val="-3"/>
        </w:rPr>
        <w:t>and</w:t>
      </w:r>
      <w:r>
        <w:rPr>
          <w:rFonts w:asciiTheme="minorHAnsi" w:hAnsiTheme="minorHAnsi"/>
        </w:rPr>
        <w:t xml:space="preserve"> </w:t>
      </w:r>
      <w:r>
        <w:rPr>
          <w:rFonts w:asciiTheme="minorHAnsi" w:hAnsiTheme="minorHAnsi"/>
          <w:spacing w:val="-2"/>
        </w:rPr>
        <w:t>consent will</w:t>
      </w:r>
      <w:r>
        <w:rPr>
          <w:rFonts w:asciiTheme="minorHAnsi" w:hAnsiTheme="minorHAnsi"/>
          <w:spacing w:val="12"/>
          <w:w w:val="101"/>
        </w:rPr>
        <w:t xml:space="preserve"> </w:t>
      </w:r>
      <w:r>
        <w:rPr>
          <w:rFonts w:asciiTheme="minorHAnsi" w:hAnsiTheme="minorHAnsi"/>
          <w:spacing w:val="-2"/>
        </w:rPr>
        <w:t>be taken to</w:t>
      </w:r>
      <w:r>
        <w:rPr>
          <w:rFonts w:asciiTheme="minorHAnsi" w:hAnsiTheme="minorHAnsi"/>
          <w:spacing w:val="16"/>
        </w:rPr>
        <w:t xml:space="preserve"> </w:t>
      </w:r>
      <w:r>
        <w:rPr>
          <w:rFonts w:asciiTheme="minorHAnsi" w:hAnsiTheme="minorHAnsi"/>
          <w:spacing w:val="-2"/>
        </w:rPr>
        <w:t>be granted</w:t>
      </w:r>
      <w:r>
        <w:rPr>
          <w:rFonts w:asciiTheme="minorHAnsi" w:hAnsiTheme="minorHAnsi"/>
          <w:spacing w:val="12"/>
        </w:rPr>
        <w:t xml:space="preserve"> </w:t>
      </w:r>
      <w:r>
        <w:rPr>
          <w:rFonts w:asciiTheme="minorHAnsi" w:hAnsiTheme="minorHAnsi"/>
          <w:spacing w:val="-2"/>
        </w:rPr>
        <w:t>if the</w:t>
      </w:r>
      <w:r>
        <w:rPr>
          <w:rFonts w:asciiTheme="minorHAnsi" w:hAnsiTheme="minorHAnsi"/>
          <w:spacing w:val="15"/>
        </w:rPr>
        <w:t xml:space="preserve"> </w:t>
      </w:r>
      <w:r>
        <w:rPr>
          <w:rFonts w:asciiTheme="minorHAnsi" w:hAnsiTheme="minorHAnsi"/>
          <w:spacing w:val="-2"/>
        </w:rPr>
        <w:t>Licensor does</w:t>
      </w:r>
      <w:r>
        <w:rPr>
          <w:rFonts w:asciiTheme="minorHAnsi" w:hAnsiTheme="minorHAnsi"/>
          <w:spacing w:val="14"/>
          <w:w w:val="101"/>
        </w:rPr>
        <w:t xml:space="preserve"> </w:t>
      </w:r>
      <w:r>
        <w:rPr>
          <w:rFonts w:asciiTheme="minorHAnsi" w:hAnsiTheme="minorHAnsi"/>
          <w:spacing w:val="-2"/>
        </w:rPr>
        <w:t>not, within 30</w:t>
      </w:r>
      <w:r>
        <w:rPr>
          <w:rFonts w:asciiTheme="minorHAnsi" w:hAnsiTheme="minorHAnsi"/>
          <w:spacing w:val="15"/>
          <w:w w:val="101"/>
        </w:rPr>
        <w:t xml:space="preserve"> </w:t>
      </w:r>
      <w:r>
        <w:rPr>
          <w:rFonts w:asciiTheme="minorHAnsi" w:hAnsiTheme="minorHAnsi"/>
          <w:spacing w:val="-2"/>
        </w:rPr>
        <w:t>Business</w:t>
      </w:r>
      <w:r>
        <w:rPr>
          <w:rFonts w:asciiTheme="minorHAnsi" w:hAnsiTheme="minorHAnsi"/>
          <w:spacing w:val="14"/>
          <w:w w:val="101"/>
        </w:rPr>
        <w:t xml:space="preserve"> </w:t>
      </w:r>
      <w:r>
        <w:rPr>
          <w:rFonts w:asciiTheme="minorHAnsi" w:hAnsiTheme="minorHAnsi"/>
          <w:spacing w:val="-2"/>
        </w:rPr>
        <w:t>Days of its</w:t>
      </w:r>
      <w:r>
        <w:rPr>
          <w:rFonts w:asciiTheme="minorHAnsi" w:hAnsiTheme="minorHAnsi"/>
          <w:spacing w:val="14"/>
          <w:w w:val="101"/>
        </w:rPr>
        <w:t xml:space="preserve"> </w:t>
      </w:r>
      <w:r>
        <w:rPr>
          <w:rFonts w:asciiTheme="minorHAnsi" w:hAnsiTheme="minorHAnsi"/>
          <w:spacing w:val="-2"/>
        </w:rPr>
        <w:t>receipt</w:t>
      </w:r>
      <w:r>
        <w:rPr>
          <w:rFonts w:asciiTheme="minorHAnsi" w:hAnsiTheme="minorHAnsi"/>
          <w:spacing w:val="3"/>
        </w:rPr>
        <w:t xml:space="preserve"> </w:t>
      </w:r>
      <w:r>
        <w:rPr>
          <w:rFonts w:asciiTheme="minorHAnsi" w:hAnsiTheme="minorHAnsi"/>
          <w:spacing w:val="-2"/>
        </w:rPr>
        <w:t>of</w:t>
      </w:r>
      <w:r>
        <w:rPr>
          <w:rFonts w:asciiTheme="minorHAnsi" w:hAnsiTheme="minorHAnsi"/>
          <w:spacing w:val="6"/>
        </w:rPr>
        <w:t xml:space="preserve"> </w:t>
      </w:r>
      <w:r>
        <w:rPr>
          <w:rFonts w:asciiTheme="minorHAnsi" w:hAnsiTheme="minorHAnsi"/>
          <w:spacing w:val="-2"/>
        </w:rPr>
        <w:t>a</w:t>
      </w:r>
      <w:r>
        <w:rPr>
          <w:rFonts w:asciiTheme="minorHAnsi" w:hAnsiTheme="minorHAnsi"/>
          <w:spacing w:val="12"/>
          <w:w w:val="101"/>
        </w:rPr>
        <w:t xml:space="preserve"> </w:t>
      </w:r>
      <w:r>
        <w:rPr>
          <w:rFonts w:asciiTheme="minorHAnsi" w:hAnsiTheme="minorHAnsi"/>
          <w:spacing w:val="-2"/>
        </w:rPr>
        <w:t>no</w:t>
      </w:r>
      <w:r>
        <w:rPr>
          <w:rFonts w:asciiTheme="minorHAnsi" w:hAnsiTheme="minorHAnsi"/>
          <w:spacing w:val="-3"/>
        </w:rPr>
        <w:t>tice</w:t>
      </w:r>
      <w:r>
        <w:rPr>
          <w:rFonts w:asciiTheme="minorHAnsi" w:hAnsiTheme="minorHAnsi"/>
        </w:rPr>
        <w:t xml:space="preserve"> </w:t>
      </w:r>
      <w:r>
        <w:rPr>
          <w:rFonts w:asciiTheme="minorHAnsi" w:hAnsiTheme="minorHAnsi"/>
          <w:spacing w:val="-1"/>
        </w:rPr>
        <w:t>requesting consent, furnish the</w:t>
      </w:r>
      <w:r>
        <w:rPr>
          <w:rFonts w:asciiTheme="minorHAnsi" w:hAnsiTheme="minorHAnsi"/>
          <w:spacing w:val="17"/>
        </w:rPr>
        <w:t xml:space="preserve"> </w:t>
      </w:r>
      <w:r>
        <w:rPr>
          <w:rFonts w:asciiTheme="minorHAnsi" w:hAnsiTheme="minorHAnsi"/>
          <w:spacing w:val="-1"/>
        </w:rPr>
        <w:t>Licensee with a</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5"/>
          <w:w w:val="101"/>
        </w:rPr>
        <w:t xml:space="preserve"> </w:t>
      </w:r>
      <w:r>
        <w:rPr>
          <w:rFonts w:asciiTheme="minorHAnsi" w:hAnsiTheme="minorHAnsi"/>
          <w:spacing w:val="-1"/>
        </w:rPr>
        <w:t>refusing consent</w:t>
      </w:r>
      <w:r>
        <w:rPr>
          <w:rFonts w:asciiTheme="minorHAnsi" w:hAnsiTheme="minorHAnsi"/>
          <w:spacing w:val="10"/>
        </w:rPr>
        <w:t xml:space="preserve"> </w:t>
      </w:r>
      <w:r>
        <w:rPr>
          <w:rFonts w:asciiTheme="minorHAnsi" w:hAnsiTheme="minorHAnsi"/>
          <w:spacing w:val="-1"/>
        </w:rPr>
        <w:t>setting</w:t>
      </w:r>
      <w:r>
        <w:rPr>
          <w:rFonts w:asciiTheme="minorHAnsi" w:hAnsiTheme="minorHAnsi"/>
          <w:spacing w:val="7"/>
        </w:rPr>
        <w:t xml:space="preserve"> </w:t>
      </w:r>
      <w:r>
        <w:rPr>
          <w:rFonts w:asciiTheme="minorHAnsi" w:hAnsiTheme="minorHAnsi"/>
          <w:spacing w:val="-1"/>
        </w:rPr>
        <w:t>out</w:t>
      </w:r>
      <w:r>
        <w:rPr>
          <w:rFonts w:asciiTheme="minorHAnsi" w:hAnsiTheme="minorHAnsi"/>
          <w:spacing w:val="17"/>
          <w:w w:val="101"/>
        </w:rPr>
        <w:t xml:space="preserve"> </w:t>
      </w:r>
      <w:r>
        <w:rPr>
          <w:rFonts w:asciiTheme="minorHAnsi" w:hAnsiTheme="minorHAnsi"/>
          <w:spacing w:val="-1"/>
        </w:rPr>
        <w:t>re</w:t>
      </w:r>
      <w:r>
        <w:rPr>
          <w:rFonts w:asciiTheme="minorHAnsi" w:hAnsiTheme="minorHAnsi"/>
          <w:spacing w:val="-2"/>
        </w:rPr>
        <w:t>asons</w:t>
      </w:r>
      <w:r>
        <w:rPr>
          <w:rFonts w:asciiTheme="minorHAnsi" w:hAnsiTheme="minorHAnsi"/>
          <w:spacing w:val="5"/>
        </w:rPr>
        <w:t xml:space="preserve"> </w:t>
      </w:r>
      <w:r>
        <w:rPr>
          <w:rFonts w:asciiTheme="minorHAnsi" w:hAnsiTheme="minorHAnsi"/>
          <w:spacing w:val="-2"/>
        </w:rPr>
        <w:t>for</w:t>
      </w:r>
      <w:r>
        <w:rPr>
          <w:rFonts w:asciiTheme="minorHAnsi" w:hAnsiTheme="minorHAnsi"/>
          <w:spacing w:val="3"/>
        </w:rPr>
        <w:t xml:space="preserve"> </w:t>
      </w:r>
      <w:r>
        <w:rPr>
          <w:rFonts w:asciiTheme="minorHAnsi" w:hAnsiTheme="minorHAnsi"/>
          <w:spacing w:val="-2"/>
        </w:rPr>
        <w:t>the</w:t>
      </w:r>
      <w:r>
        <w:rPr>
          <w:rFonts w:asciiTheme="minorHAnsi" w:hAnsiTheme="minorHAnsi"/>
          <w:spacing w:val="18"/>
          <w:w w:val="101"/>
        </w:rPr>
        <w:t xml:space="preserve"> </w:t>
      </w:r>
      <w:r>
        <w:rPr>
          <w:rFonts w:asciiTheme="minorHAnsi" w:hAnsiTheme="minorHAnsi"/>
          <w:spacing w:val="-2"/>
        </w:rPr>
        <w:t>refusal.</w:t>
      </w:r>
    </w:p>
    <w:p w14:paraId="066486AC" w14:textId="77777777" w:rsidR="000F72C1" w:rsidRDefault="0020793E">
      <w:pPr>
        <w:pStyle w:val="BodyText"/>
        <w:spacing w:before="195" w:line="179" w:lineRule="auto"/>
        <w:ind w:left="40"/>
        <w:rPr>
          <w:rFonts w:asciiTheme="minorHAnsi" w:hAnsiTheme="minorHAnsi"/>
          <w:sz w:val="24"/>
          <w:szCs w:val="24"/>
        </w:rPr>
      </w:pPr>
      <w:r>
        <w:rPr>
          <w:rFonts w:asciiTheme="minorHAnsi" w:hAnsiTheme="minorHAnsi"/>
          <w:b/>
          <w:bCs/>
          <w:color w:val="00558C"/>
          <w:spacing w:val="-1"/>
          <w:sz w:val="24"/>
          <w:szCs w:val="24"/>
        </w:rPr>
        <w:t>5.7.                ARTWORK</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FOR</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PUBLICITY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M</w:t>
      </w:r>
      <w:r>
        <w:rPr>
          <w:rFonts w:asciiTheme="minorHAnsi" w:hAnsiTheme="minorHAnsi"/>
          <w:b/>
          <w:bCs/>
          <w:color w:val="00558C"/>
          <w:spacing w:val="-2"/>
          <w:sz w:val="24"/>
          <w:szCs w:val="24"/>
        </w:rPr>
        <w:t>ATERIAL</w:t>
      </w:r>
    </w:p>
    <w:p w14:paraId="066486AD" w14:textId="77777777" w:rsidR="000F72C1" w:rsidRDefault="0020793E">
      <w:pPr>
        <w:pStyle w:val="BodyText"/>
        <w:spacing w:before="178" w:line="214" w:lineRule="auto"/>
        <w:ind w:left="611" w:right="771" w:hanging="15"/>
        <w:rPr>
          <w:rFonts w:asciiTheme="minorHAnsi" w:hAnsiTheme="minorHAnsi"/>
        </w:rPr>
      </w:pP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Licensor</w:t>
      </w:r>
      <w:r>
        <w:rPr>
          <w:rFonts w:asciiTheme="minorHAnsi" w:hAnsiTheme="minorHAnsi"/>
          <w:spacing w:val="20"/>
          <w:w w:val="101"/>
        </w:rPr>
        <w:t xml:space="preserve"> </w:t>
      </w:r>
      <w:r>
        <w:rPr>
          <w:rFonts w:asciiTheme="minorHAnsi" w:hAnsiTheme="minorHAnsi"/>
          <w:spacing w:val="-2"/>
        </w:rPr>
        <w:t>will</w:t>
      </w:r>
      <w:r>
        <w:rPr>
          <w:rFonts w:asciiTheme="minorHAnsi" w:hAnsiTheme="minorHAnsi"/>
          <w:spacing w:val="27"/>
        </w:rPr>
        <w:t xml:space="preserve"> </w:t>
      </w:r>
      <w:r>
        <w:rPr>
          <w:rFonts w:asciiTheme="minorHAnsi" w:hAnsiTheme="minorHAnsi"/>
          <w:spacing w:val="-2"/>
        </w:rPr>
        <w:t>endeavour</w:t>
      </w:r>
      <w:r>
        <w:rPr>
          <w:rFonts w:asciiTheme="minorHAnsi" w:hAnsiTheme="minorHAnsi"/>
          <w:spacing w:val="21"/>
        </w:rPr>
        <w:t xml:space="preserve"> </w:t>
      </w:r>
      <w:r>
        <w:rPr>
          <w:rFonts w:asciiTheme="minorHAnsi" w:hAnsiTheme="minorHAnsi"/>
          <w:spacing w:val="-2"/>
        </w:rPr>
        <w:t>to</w:t>
      </w:r>
      <w:r>
        <w:rPr>
          <w:rFonts w:asciiTheme="minorHAnsi" w:hAnsiTheme="minorHAnsi"/>
          <w:spacing w:val="26"/>
        </w:rPr>
        <w:t xml:space="preserve"> </w:t>
      </w:r>
      <w:r>
        <w:rPr>
          <w:rFonts w:asciiTheme="minorHAnsi" w:hAnsiTheme="minorHAnsi"/>
          <w:spacing w:val="-2"/>
        </w:rPr>
        <w:t>comply</w:t>
      </w:r>
      <w:r>
        <w:rPr>
          <w:rFonts w:asciiTheme="minorHAnsi" w:hAnsiTheme="minorHAnsi"/>
          <w:spacing w:val="21"/>
          <w:w w:val="101"/>
        </w:rPr>
        <w:t xml:space="preserve"> </w:t>
      </w:r>
      <w:r>
        <w:rPr>
          <w:rFonts w:asciiTheme="minorHAnsi" w:hAnsiTheme="minorHAnsi"/>
          <w:spacing w:val="-2"/>
        </w:rPr>
        <w:t>with</w:t>
      </w:r>
      <w:r>
        <w:rPr>
          <w:rFonts w:asciiTheme="minorHAnsi" w:hAnsiTheme="minorHAnsi"/>
          <w:spacing w:val="26"/>
          <w:w w:val="101"/>
        </w:rPr>
        <w:t xml:space="preserve"> </w:t>
      </w:r>
      <w:r>
        <w:rPr>
          <w:rFonts w:asciiTheme="minorHAnsi" w:hAnsiTheme="minorHAnsi"/>
          <w:spacing w:val="-2"/>
        </w:rPr>
        <w:t>any</w:t>
      </w:r>
      <w:r>
        <w:rPr>
          <w:rFonts w:asciiTheme="minorHAnsi" w:hAnsiTheme="minorHAnsi"/>
          <w:spacing w:val="35"/>
        </w:rPr>
        <w:t xml:space="preserve"> </w:t>
      </w:r>
      <w:r>
        <w:rPr>
          <w:rFonts w:asciiTheme="minorHAnsi" w:hAnsiTheme="minorHAnsi"/>
          <w:spacing w:val="-2"/>
        </w:rPr>
        <w:t>request</w:t>
      </w:r>
      <w:r>
        <w:rPr>
          <w:rFonts w:asciiTheme="minorHAnsi" w:hAnsiTheme="minorHAnsi"/>
          <w:spacing w:val="34"/>
        </w:rPr>
        <w:t xml:space="preserve"> </w:t>
      </w:r>
      <w:r>
        <w:rPr>
          <w:rFonts w:asciiTheme="minorHAnsi" w:hAnsiTheme="minorHAnsi"/>
          <w:spacing w:val="-2"/>
        </w:rPr>
        <w:t>by</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21"/>
          <w:w w:val="102"/>
        </w:rPr>
        <w:t xml:space="preserve"> </w:t>
      </w:r>
      <w:r>
        <w:rPr>
          <w:rFonts w:asciiTheme="minorHAnsi" w:hAnsiTheme="minorHAnsi"/>
          <w:spacing w:val="-2"/>
        </w:rPr>
        <w:t>for</w:t>
      </w:r>
      <w:r>
        <w:rPr>
          <w:rFonts w:asciiTheme="minorHAnsi" w:hAnsiTheme="minorHAnsi"/>
          <w:spacing w:val="20"/>
          <w:w w:val="101"/>
        </w:rPr>
        <w:t xml:space="preserve"> </w:t>
      </w: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supply</w:t>
      </w:r>
      <w:r>
        <w:rPr>
          <w:rFonts w:asciiTheme="minorHAnsi" w:hAnsiTheme="minorHAnsi"/>
          <w:spacing w:val="19"/>
          <w:w w:val="101"/>
        </w:rPr>
        <w:t xml:space="preserve"> </w:t>
      </w:r>
      <w:r>
        <w:rPr>
          <w:rFonts w:asciiTheme="minorHAnsi" w:hAnsiTheme="minorHAnsi"/>
          <w:spacing w:val="-2"/>
        </w:rPr>
        <w:t>to</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w:t>
      </w:r>
      <w:r>
        <w:rPr>
          <w:rFonts w:asciiTheme="minorHAnsi" w:hAnsiTheme="minorHAnsi"/>
          <w:spacing w:val="-3"/>
        </w:rPr>
        <w:t>e</w:t>
      </w:r>
      <w:r>
        <w:rPr>
          <w:rFonts w:asciiTheme="minorHAnsi" w:hAnsiTheme="minorHAnsi"/>
          <w:spacing w:val="25"/>
          <w:w w:val="101"/>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reproduction quality artwo</w:t>
      </w:r>
      <w:r>
        <w:rPr>
          <w:rFonts w:asciiTheme="minorHAnsi" w:hAnsiTheme="minorHAnsi"/>
          <w:spacing w:val="-2"/>
        </w:rPr>
        <w:t>rk</w:t>
      </w:r>
      <w:r>
        <w:rPr>
          <w:rFonts w:asciiTheme="minorHAnsi" w:hAnsiTheme="minorHAnsi"/>
          <w:spacing w:val="17"/>
          <w:w w:val="101"/>
        </w:rPr>
        <w:t xml:space="preserve"> </w:t>
      </w:r>
      <w:r>
        <w:rPr>
          <w:rFonts w:asciiTheme="minorHAnsi" w:hAnsiTheme="minorHAnsi"/>
          <w:spacing w:val="-2"/>
        </w:rPr>
        <w:t>relating to the</w:t>
      </w:r>
      <w:r>
        <w:rPr>
          <w:rFonts w:asciiTheme="minorHAnsi" w:hAnsiTheme="minorHAnsi"/>
          <w:spacing w:val="17"/>
        </w:rPr>
        <w:t xml:space="preserve"> </w:t>
      </w:r>
      <w:r>
        <w:rPr>
          <w:rFonts w:asciiTheme="minorHAnsi" w:hAnsiTheme="minorHAnsi"/>
          <w:spacing w:val="-2"/>
        </w:rPr>
        <w:t>Land for</w:t>
      </w:r>
      <w:r>
        <w:rPr>
          <w:rFonts w:asciiTheme="minorHAnsi" w:hAnsiTheme="minorHAnsi"/>
          <w:spacing w:val="16"/>
          <w:w w:val="101"/>
        </w:rPr>
        <w:t xml:space="preserve"> </w:t>
      </w:r>
      <w:r>
        <w:rPr>
          <w:rFonts w:asciiTheme="minorHAnsi" w:hAnsiTheme="minorHAnsi"/>
          <w:spacing w:val="-2"/>
        </w:rPr>
        <w:t>use</w:t>
      </w:r>
      <w:r>
        <w:rPr>
          <w:rFonts w:asciiTheme="minorHAnsi" w:hAnsiTheme="minorHAnsi"/>
          <w:spacing w:val="17"/>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Licensee</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publicity</w:t>
      </w:r>
      <w:r>
        <w:rPr>
          <w:rFonts w:asciiTheme="minorHAnsi" w:hAnsiTheme="minorHAnsi"/>
          <w:spacing w:val="15"/>
          <w:w w:val="101"/>
        </w:rPr>
        <w:t xml:space="preserve"> </w:t>
      </w:r>
      <w:r>
        <w:rPr>
          <w:rFonts w:asciiTheme="minorHAnsi" w:hAnsiTheme="minorHAnsi"/>
          <w:spacing w:val="-2"/>
        </w:rPr>
        <w:t>material.</w:t>
      </w:r>
    </w:p>
    <w:p w14:paraId="066486AE" w14:textId="77777777" w:rsidR="000F72C1" w:rsidRDefault="0020793E">
      <w:pPr>
        <w:pStyle w:val="BodyText"/>
        <w:spacing w:before="195" w:line="179" w:lineRule="auto"/>
        <w:ind w:left="40"/>
        <w:rPr>
          <w:rFonts w:asciiTheme="minorHAnsi" w:hAnsiTheme="minorHAnsi"/>
          <w:sz w:val="24"/>
          <w:szCs w:val="24"/>
        </w:rPr>
      </w:pPr>
      <w:r>
        <w:rPr>
          <w:rFonts w:asciiTheme="minorHAnsi" w:hAnsiTheme="minorHAnsi"/>
          <w:b/>
          <w:bCs/>
          <w:color w:val="00558C"/>
          <w:spacing w:val="-2"/>
          <w:sz w:val="24"/>
          <w:szCs w:val="24"/>
        </w:rPr>
        <w:t>5.8.</w:t>
      </w:r>
      <w:r>
        <w:rPr>
          <w:rFonts w:asciiTheme="minorHAnsi" w:hAnsiTheme="minorHAnsi"/>
          <w:b/>
          <w:bCs/>
          <w:color w:val="00558C"/>
          <w:spacing w:val="2"/>
          <w:sz w:val="24"/>
          <w:szCs w:val="24"/>
        </w:rPr>
        <w:t xml:space="preserve">                </w:t>
      </w:r>
      <w:r>
        <w:rPr>
          <w:rFonts w:asciiTheme="minorHAnsi" w:hAnsiTheme="minorHAnsi"/>
          <w:b/>
          <w:bCs/>
          <w:color w:val="00558C"/>
          <w:spacing w:val="-2"/>
          <w:sz w:val="24"/>
          <w:szCs w:val="24"/>
        </w:rPr>
        <w:t>DISPLAY</w:t>
      </w:r>
      <w:r>
        <w:rPr>
          <w:rFonts w:asciiTheme="minorHAnsi" w:hAnsiTheme="minorHAnsi"/>
          <w:b/>
          <w:bCs/>
          <w:color w:val="00558C"/>
          <w:spacing w:val="24"/>
          <w:sz w:val="24"/>
          <w:szCs w:val="24"/>
        </w:rPr>
        <w:t xml:space="preserve"> </w:t>
      </w:r>
      <w:r>
        <w:rPr>
          <w:rFonts w:asciiTheme="minorHAnsi" w:hAnsiTheme="minorHAnsi"/>
          <w:b/>
          <w:bCs/>
          <w:color w:val="00558C"/>
          <w:spacing w:val="-2"/>
          <w:sz w:val="24"/>
          <w:szCs w:val="24"/>
        </w:rPr>
        <w:t>LIST OF SUPERVISORS</w:t>
      </w:r>
    </w:p>
    <w:p w14:paraId="066486AF" w14:textId="77777777" w:rsidR="000F72C1" w:rsidRDefault="0020793E">
      <w:pPr>
        <w:pStyle w:val="BodyText"/>
        <w:spacing w:before="177" w:line="223" w:lineRule="auto"/>
        <w:ind w:left="600" w:right="771" w:hanging="4"/>
        <w:jc w:val="both"/>
        <w:rPr>
          <w:rFonts w:asciiTheme="minorHAnsi" w:hAnsiTheme="minorHAnsi"/>
        </w:rPr>
      </w:pP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3"/>
        </w:rPr>
        <w:t xml:space="preserve"> </w:t>
      </w:r>
      <w:r>
        <w:rPr>
          <w:rFonts w:asciiTheme="minorHAnsi" w:hAnsiTheme="minorHAnsi"/>
          <w:spacing w:val="-1"/>
        </w:rPr>
        <w:t>must display within the</w:t>
      </w:r>
      <w:r>
        <w:rPr>
          <w:rFonts w:asciiTheme="minorHAnsi" w:hAnsiTheme="minorHAnsi"/>
          <w:spacing w:val="15"/>
        </w:rPr>
        <w:t xml:space="preserve"> </w:t>
      </w:r>
      <w:r>
        <w:rPr>
          <w:rFonts w:asciiTheme="minorHAnsi" w:hAnsiTheme="minorHAnsi"/>
          <w:spacing w:val="-1"/>
        </w:rPr>
        <w:t>Premises</w:t>
      </w:r>
      <w:r>
        <w:rPr>
          <w:rFonts w:asciiTheme="minorHAnsi" w:hAnsiTheme="minorHAnsi"/>
          <w:spacing w:val="12"/>
          <w:w w:val="101"/>
        </w:rPr>
        <w:t xml:space="preserve"> </w:t>
      </w:r>
      <w:r>
        <w:rPr>
          <w:rFonts w:asciiTheme="minorHAnsi" w:hAnsiTheme="minorHAnsi"/>
          <w:spacing w:val="-2"/>
        </w:rPr>
        <w:t>in a conspicuous</w:t>
      </w:r>
      <w:r>
        <w:rPr>
          <w:rFonts w:asciiTheme="minorHAnsi" w:hAnsiTheme="minorHAnsi"/>
          <w:spacing w:val="14"/>
          <w:w w:val="102"/>
        </w:rPr>
        <w:t xml:space="preserve"> </w:t>
      </w:r>
      <w:r>
        <w:rPr>
          <w:rFonts w:asciiTheme="minorHAnsi" w:hAnsiTheme="minorHAnsi"/>
          <w:spacing w:val="-2"/>
        </w:rPr>
        <w:t>location a sign</w:t>
      </w:r>
      <w:r>
        <w:rPr>
          <w:rFonts w:asciiTheme="minorHAnsi" w:hAnsiTheme="minorHAnsi"/>
          <w:spacing w:val="4"/>
        </w:rPr>
        <w:t xml:space="preserve"> </w:t>
      </w:r>
      <w:r>
        <w:rPr>
          <w:rFonts w:asciiTheme="minorHAnsi" w:hAnsiTheme="minorHAnsi"/>
          <w:spacing w:val="-2"/>
        </w:rPr>
        <w:t>containing</w:t>
      </w:r>
      <w:r>
        <w:rPr>
          <w:rFonts w:asciiTheme="minorHAnsi" w:hAnsiTheme="minorHAnsi"/>
          <w:spacing w:val="1"/>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names</w:t>
      </w:r>
      <w:r>
        <w:rPr>
          <w:rFonts w:asciiTheme="minorHAnsi" w:hAnsiTheme="minorHAnsi"/>
          <w:spacing w:val="6"/>
        </w:rPr>
        <w:t xml:space="preserve"> </w:t>
      </w:r>
      <w:r>
        <w:rPr>
          <w:rFonts w:asciiTheme="minorHAnsi" w:hAnsiTheme="minorHAnsi"/>
          <w:spacing w:val="-2"/>
        </w:rPr>
        <w:t>of</w:t>
      </w:r>
      <w:r>
        <w:rPr>
          <w:rFonts w:asciiTheme="minorHAnsi" w:hAnsiTheme="minorHAnsi"/>
          <w:spacing w:val="5"/>
        </w:rPr>
        <w:t xml:space="preserve"> </w:t>
      </w:r>
      <w:r>
        <w:rPr>
          <w:rFonts w:asciiTheme="minorHAnsi" w:hAnsiTheme="minorHAnsi"/>
          <w:spacing w:val="-2"/>
        </w:rPr>
        <w:t>each</w:t>
      </w:r>
      <w:r>
        <w:rPr>
          <w:rFonts w:asciiTheme="minorHAnsi" w:hAnsiTheme="minorHAnsi"/>
        </w:rPr>
        <w:t xml:space="preserve"> </w:t>
      </w:r>
      <w:r>
        <w:rPr>
          <w:rFonts w:asciiTheme="minorHAnsi" w:hAnsiTheme="minorHAnsi"/>
          <w:spacing w:val="-2"/>
        </w:rPr>
        <w:t>supervisor</w:t>
      </w:r>
      <w:r>
        <w:rPr>
          <w:rFonts w:asciiTheme="minorHAnsi" w:hAnsiTheme="minorHAnsi"/>
          <w:spacing w:val="43"/>
        </w:rPr>
        <w:t xml:space="preserve"> </w:t>
      </w:r>
      <w:r>
        <w:rPr>
          <w:rFonts w:asciiTheme="minorHAnsi" w:hAnsiTheme="minorHAnsi"/>
          <w:spacing w:val="-2"/>
        </w:rPr>
        <w:t>described</w:t>
      </w:r>
      <w:r>
        <w:rPr>
          <w:rFonts w:asciiTheme="minorHAnsi" w:hAnsiTheme="minorHAnsi"/>
          <w:spacing w:val="31"/>
        </w:rPr>
        <w:t xml:space="preserve"> </w:t>
      </w:r>
      <w:r>
        <w:rPr>
          <w:rFonts w:asciiTheme="minorHAnsi" w:hAnsiTheme="minorHAnsi"/>
          <w:spacing w:val="-2"/>
        </w:rPr>
        <w:t>in</w:t>
      </w:r>
      <w:r>
        <w:rPr>
          <w:rFonts w:asciiTheme="minorHAnsi" w:hAnsiTheme="minorHAnsi"/>
          <w:spacing w:val="26"/>
          <w:w w:val="101"/>
        </w:rPr>
        <w:t xml:space="preserve"> </w:t>
      </w:r>
      <w:r>
        <w:rPr>
          <w:rFonts w:asciiTheme="minorHAnsi" w:hAnsiTheme="minorHAnsi"/>
          <w:spacing w:val="-2"/>
        </w:rPr>
        <w:t>clause</w:t>
      </w:r>
      <w:r>
        <w:rPr>
          <w:rFonts w:asciiTheme="minorHAnsi" w:hAnsiTheme="minorHAnsi"/>
          <w:spacing w:val="28"/>
          <w:w w:val="101"/>
        </w:rPr>
        <w:t xml:space="preserve"> </w:t>
      </w:r>
      <w:r>
        <w:rPr>
          <w:rFonts w:asciiTheme="minorHAnsi" w:hAnsiTheme="minorHAnsi"/>
          <w:spacing w:val="-2"/>
        </w:rPr>
        <w:t>5.1</w:t>
      </w:r>
      <w:r>
        <w:rPr>
          <w:rFonts w:asciiTheme="minorHAnsi" w:hAnsiTheme="minorHAnsi"/>
          <w:spacing w:val="22"/>
        </w:rPr>
        <w:t xml:space="preserve"> </w:t>
      </w:r>
      <w:r>
        <w:rPr>
          <w:rFonts w:asciiTheme="minorHAnsi" w:hAnsiTheme="minorHAnsi"/>
          <w:spacing w:val="-2"/>
        </w:rPr>
        <w:t>together</w:t>
      </w:r>
      <w:r>
        <w:rPr>
          <w:rFonts w:asciiTheme="minorHAnsi" w:hAnsiTheme="minorHAnsi"/>
          <w:spacing w:val="22"/>
          <w:w w:val="101"/>
        </w:rPr>
        <w:t xml:space="preserve"> </w:t>
      </w:r>
      <w:r>
        <w:rPr>
          <w:rFonts w:asciiTheme="minorHAnsi" w:hAnsiTheme="minorHAnsi"/>
          <w:spacing w:val="-2"/>
        </w:rPr>
        <w:t>with</w:t>
      </w:r>
      <w:r>
        <w:rPr>
          <w:rFonts w:asciiTheme="minorHAnsi" w:hAnsiTheme="minorHAnsi"/>
          <w:spacing w:val="27"/>
        </w:rPr>
        <w:t xml:space="preserve"> </w:t>
      </w:r>
      <w:r>
        <w:rPr>
          <w:rFonts w:asciiTheme="minorHAnsi" w:hAnsiTheme="minorHAnsi"/>
          <w:spacing w:val="-2"/>
        </w:rPr>
        <w:t>a</w:t>
      </w:r>
      <w:r>
        <w:rPr>
          <w:rFonts w:asciiTheme="minorHAnsi" w:hAnsiTheme="minorHAnsi"/>
          <w:spacing w:val="33"/>
          <w:w w:val="101"/>
        </w:rPr>
        <w:t xml:space="preserve"> </w:t>
      </w:r>
      <w:r>
        <w:rPr>
          <w:rFonts w:asciiTheme="minorHAnsi" w:hAnsiTheme="minorHAnsi"/>
          <w:spacing w:val="-2"/>
        </w:rPr>
        <w:t>photograph</w:t>
      </w:r>
      <w:r>
        <w:rPr>
          <w:rFonts w:asciiTheme="minorHAnsi" w:hAnsiTheme="minorHAnsi"/>
          <w:spacing w:val="26"/>
          <w:w w:val="101"/>
        </w:rPr>
        <w:t xml:space="preserve"> </w:t>
      </w:r>
      <w:r>
        <w:rPr>
          <w:rFonts w:asciiTheme="minorHAnsi" w:hAnsiTheme="minorHAnsi"/>
          <w:spacing w:val="-2"/>
        </w:rPr>
        <w:t>of</w:t>
      </w:r>
      <w:r>
        <w:rPr>
          <w:rFonts w:asciiTheme="minorHAnsi" w:hAnsiTheme="minorHAnsi"/>
          <w:spacing w:val="22"/>
          <w:w w:val="101"/>
        </w:rPr>
        <w:t xml:space="preserve"> </w:t>
      </w:r>
      <w:r>
        <w:rPr>
          <w:rFonts w:asciiTheme="minorHAnsi" w:hAnsiTheme="minorHAnsi"/>
          <w:spacing w:val="-2"/>
        </w:rPr>
        <w:t>each</w:t>
      </w:r>
      <w:r>
        <w:rPr>
          <w:rFonts w:asciiTheme="minorHAnsi" w:hAnsiTheme="minorHAnsi"/>
          <w:spacing w:val="33"/>
          <w:w w:val="101"/>
        </w:rPr>
        <w:t xml:space="preserve"> </w:t>
      </w:r>
      <w:r>
        <w:rPr>
          <w:rFonts w:asciiTheme="minorHAnsi" w:hAnsiTheme="minorHAnsi"/>
          <w:spacing w:val="-2"/>
        </w:rPr>
        <w:t>named</w:t>
      </w:r>
      <w:r>
        <w:rPr>
          <w:rFonts w:asciiTheme="minorHAnsi" w:hAnsiTheme="minorHAnsi"/>
          <w:spacing w:val="23"/>
        </w:rPr>
        <w:t xml:space="preserve"> </w:t>
      </w:r>
      <w:r>
        <w:rPr>
          <w:rFonts w:asciiTheme="minorHAnsi" w:hAnsiTheme="minorHAnsi"/>
          <w:spacing w:val="-2"/>
        </w:rPr>
        <w:t>supervisor</w:t>
      </w:r>
      <w:r>
        <w:rPr>
          <w:rFonts w:asciiTheme="minorHAnsi" w:hAnsiTheme="minorHAnsi"/>
          <w:spacing w:val="24"/>
          <w:w w:val="101"/>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the</w:t>
      </w:r>
      <w:r>
        <w:rPr>
          <w:rFonts w:asciiTheme="minorHAnsi" w:hAnsiTheme="minorHAnsi"/>
          <w:spacing w:val="26"/>
        </w:rPr>
        <w:t xml:space="preserve"> </w:t>
      </w:r>
      <w:r>
        <w:rPr>
          <w:rFonts w:asciiTheme="minorHAnsi" w:hAnsiTheme="minorHAnsi"/>
          <w:spacing w:val="-2"/>
        </w:rPr>
        <w:t>date</w:t>
      </w:r>
      <w:r>
        <w:rPr>
          <w:rFonts w:asciiTheme="minorHAnsi" w:hAnsiTheme="minorHAnsi"/>
          <w:spacing w:val="25"/>
        </w:rPr>
        <w:t xml:space="preserve"> </w:t>
      </w:r>
      <w:r>
        <w:rPr>
          <w:rFonts w:asciiTheme="minorHAnsi" w:hAnsiTheme="minorHAnsi"/>
          <w:spacing w:val="-2"/>
        </w:rPr>
        <w:t>on</w:t>
      </w:r>
      <w:r>
        <w:rPr>
          <w:rFonts w:asciiTheme="minorHAnsi" w:hAnsiTheme="minorHAnsi"/>
        </w:rPr>
        <w:t xml:space="preserve"> which the supervisor com</w:t>
      </w:r>
      <w:r>
        <w:rPr>
          <w:rFonts w:asciiTheme="minorHAnsi" w:hAnsiTheme="minorHAnsi"/>
          <w:spacing w:val="-1"/>
        </w:rPr>
        <w:t>pleted the training course</w:t>
      </w:r>
      <w:r>
        <w:rPr>
          <w:rFonts w:asciiTheme="minorHAnsi" w:hAnsiTheme="minorHAnsi"/>
          <w:spacing w:val="10"/>
        </w:rPr>
        <w:t xml:space="preserve"> </w:t>
      </w:r>
      <w:r>
        <w:rPr>
          <w:rFonts w:asciiTheme="minorHAnsi" w:hAnsiTheme="minorHAnsi"/>
          <w:spacing w:val="-1"/>
        </w:rPr>
        <w:t>described</w:t>
      </w:r>
      <w:r>
        <w:rPr>
          <w:rFonts w:asciiTheme="minorHAnsi" w:hAnsiTheme="minorHAnsi"/>
          <w:spacing w:val="14"/>
        </w:rPr>
        <w:t xml:space="preserve"> </w:t>
      </w:r>
      <w:r>
        <w:rPr>
          <w:rFonts w:asciiTheme="minorHAnsi" w:hAnsiTheme="minorHAnsi"/>
          <w:spacing w:val="-1"/>
        </w:rPr>
        <w:t>in</w:t>
      </w:r>
      <w:r>
        <w:rPr>
          <w:rFonts w:asciiTheme="minorHAnsi" w:hAnsiTheme="minorHAnsi"/>
          <w:spacing w:val="9"/>
        </w:rPr>
        <w:t xml:space="preserve"> </w:t>
      </w:r>
      <w:r>
        <w:rPr>
          <w:rFonts w:asciiTheme="minorHAnsi" w:hAnsiTheme="minorHAnsi"/>
          <w:spacing w:val="-1"/>
        </w:rPr>
        <w:t>clause</w:t>
      </w:r>
      <w:r>
        <w:rPr>
          <w:rFonts w:asciiTheme="minorHAnsi" w:hAnsiTheme="minorHAnsi"/>
          <w:spacing w:val="10"/>
        </w:rPr>
        <w:t xml:space="preserve"> </w:t>
      </w:r>
      <w:r>
        <w:rPr>
          <w:rFonts w:asciiTheme="minorHAnsi" w:hAnsiTheme="minorHAnsi"/>
          <w:spacing w:val="-1"/>
        </w:rPr>
        <w:t>5.1.</w:t>
      </w:r>
    </w:p>
    <w:p w14:paraId="066486B0" w14:textId="77777777" w:rsidR="000F72C1" w:rsidRDefault="0020793E">
      <w:pPr>
        <w:pStyle w:val="BodyText"/>
        <w:spacing w:before="207" w:line="179" w:lineRule="auto"/>
        <w:ind w:left="40"/>
        <w:rPr>
          <w:rFonts w:asciiTheme="minorHAnsi" w:hAnsiTheme="minorHAnsi"/>
          <w:sz w:val="28"/>
          <w:szCs w:val="28"/>
        </w:rPr>
      </w:pPr>
      <w:r>
        <w:rPr>
          <w:rFonts w:asciiTheme="minorHAnsi" w:hAnsiTheme="minorHAnsi"/>
          <w:b/>
          <w:bCs/>
          <w:color w:val="00558C"/>
          <w:sz w:val="28"/>
          <w:szCs w:val="28"/>
        </w:rPr>
        <w:t>6.           ASSIGNMENT</w:t>
      </w:r>
      <w:r>
        <w:rPr>
          <w:rFonts w:asciiTheme="minorHAnsi" w:hAnsiTheme="minorHAnsi"/>
          <w:b/>
          <w:bCs/>
          <w:color w:val="00558C"/>
          <w:spacing w:val="-1"/>
          <w:sz w:val="28"/>
          <w:szCs w:val="28"/>
        </w:rPr>
        <w:t xml:space="preserve"> AND SUBLICENCE</w:t>
      </w:r>
    </w:p>
    <w:p w14:paraId="066486B1" w14:textId="77777777" w:rsidR="000F72C1" w:rsidRDefault="0020793E">
      <w:pPr>
        <w:pStyle w:val="BodyText"/>
        <w:spacing w:before="194" w:line="179" w:lineRule="auto"/>
        <w:ind w:left="38"/>
        <w:rPr>
          <w:rFonts w:asciiTheme="minorHAnsi" w:hAnsiTheme="minorHAnsi"/>
          <w:sz w:val="24"/>
          <w:szCs w:val="24"/>
        </w:rPr>
      </w:pPr>
      <w:r>
        <w:rPr>
          <w:rFonts w:asciiTheme="minorHAnsi" w:hAnsiTheme="minorHAnsi"/>
          <w:b/>
          <w:bCs/>
          <w:color w:val="00558C"/>
          <w:sz w:val="24"/>
          <w:szCs w:val="24"/>
        </w:rPr>
        <w:t>6.1.                ASSIGNME</w:t>
      </w:r>
      <w:r>
        <w:rPr>
          <w:rFonts w:asciiTheme="minorHAnsi" w:hAnsiTheme="minorHAnsi"/>
          <w:b/>
          <w:bCs/>
          <w:color w:val="00558C"/>
          <w:spacing w:val="-1"/>
          <w:sz w:val="24"/>
          <w:szCs w:val="24"/>
        </w:rPr>
        <w:t>NT</w:t>
      </w:r>
    </w:p>
    <w:p w14:paraId="066486B2" w14:textId="77777777" w:rsidR="000F72C1" w:rsidRDefault="0020793E">
      <w:pPr>
        <w:pStyle w:val="BodyText"/>
        <w:spacing w:before="178" w:line="188" w:lineRule="auto"/>
        <w:ind w:left="596"/>
        <w:rPr>
          <w:rFonts w:asciiTheme="minorHAnsi" w:hAnsiTheme="minorHAnsi"/>
        </w:rPr>
      </w:pPr>
      <w:r>
        <w:rPr>
          <w:rFonts w:asciiTheme="minorHAnsi" w:hAnsiTheme="minorHAnsi"/>
          <w:spacing w:val="-2"/>
        </w:rPr>
        <w:t>The</w:t>
      </w:r>
      <w:r>
        <w:rPr>
          <w:rFonts w:asciiTheme="minorHAnsi" w:hAnsiTheme="minorHAnsi"/>
          <w:spacing w:val="38"/>
        </w:rPr>
        <w:t xml:space="preserve"> </w:t>
      </w:r>
      <w:r>
        <w:rPr>
          <w:rFonts w:asciiTheme="minorHAnsi" w:hAnsiTheme="minorHAnsi"/>
          <w:spacing w:val="-2"/>
        </w:rPr>
        <w:t>Licensee</w:t>
      </w:r>
      <w:r>
        <w:rPr>
          <w:rFonts w:asciiTheme="minorHAnsi" w:hAnsiTheme="minorHAnsi"/>
          <w:spacing w:val="15"/>
        </w:rPr>
        <w:t xml:space="preserve"> </w:t>
      </w:r>
      <w:r>
        <w:rPr>
          <w:rFonts w:asciiTheme="minorHAnsi" w:hAnsiTheme="minorHAnsi"/>
          <w:spacing w:val="-2"/>
        </w:rPr>
        <w:t>may</w:t>
      </w:r>
      <w:r>
        <w:rPr>
          <w:rFonts w:asciiTheme="minorHAnsi" w:hAnsiTheme="minorHAnsi"/>
          <w:spacing w:val="15"/>
          <w:w w:val="101"/>
        </w:rPr>
        <w:t xml:space="preserve"> </w:t>
      </w:r>
      <w:r>
        <w:rPr>
          <w:rFonts w:asciiTheme="minorHAnsi" w:hAnsiTheme="minorHAnsi"/>
          <w:spacing w:val="-2"/>
        </w:rPr>
        <w:t>not assign the whole or any</w:t>
      </w:r>
      <w:r>
        <w:rPr>
          <w:rFonts w:asciiTheme="minorHAnsi" w:hAnsiTheme="minorHAnsi"/>
          <w:spacing w:val="18"/>
        </w:rPr>
        <w:t xml:space="preserve"> </w:t>
      </w:r>
      <w:r>
        <w:rPr>
          <w:rFonts w:asciiTheme="minorHAnsi" w:hAnsiTheme="minorHAnsi"/>
          <w:spacing w:val="-2"/>
        </w:rPr>
        <w:t>part</w:t>
      </w:r>
      <w:r>
        <w:rPr>
          <w:rFonts w:asciiTheme="minorHAnsi" w:hAnsiTheme="minorHAnsi"/>
          <w:spacing w:val="8"/>
        </w:rPr>
        <w:t xml:space="preserve"> </w:t>
      </w:r>
      <w:r>
        <w:rPr>
          <w:rFonts w:asciiTheme="minorHAnsi" w:hAnsiTheme="minorHAnsi"/>
          <w:spacing w:val="-2"/>
        </w:rPr>
        <w:t>of this</w:t>
      </w:r>
      <w:r>
        <w:rPr>
          <w:rFonts w:asciiTheme="minorHAnsi" w:hAnsiTheme="minorHAnsi"/>
          <w:spacing w:val="20"/>
        </w:rPr>
        <w:t xml:space="preserve"> </w:t>
      </w:r>
      <w:r>
        <w:rPr>
          <w:rFonts w:asciiTheme="minorHAnsi" w:hAnsiTheme="minorHAnsi"/>
          <w:spacing w:val="-2"/>
        </w:rPr>
        <w:t>Licence</w:t>
      </w:r>
      <w:r>
        <w:rPr>
          <w:rFonts w:asciiTheme="minorHAnsi" w:hAnsiTheme="minorHAnsi"/>
          <w:spacing w:val="16"/>
          <w:w w:val="101"/>
        </w:rPr>
        <w:t xml:space="preserve"> </w:t>
      </w:r>
      <w:r>
        <w:rPr>
          <w:rFonts w:asciiTheme="minorHAnsi" w:hAnsiTheme="minorHAnsi"/>
          <w:spacing w:val="-2"/>
        </w:rPr>
        <w:t>unless:</w:t>
      </w:r>
    </w:p>
    <w:p w14:paraId="066486B3" w14:textId="77777777" w:rsidR="000F72C1" w:rsidRDefault="0020793E">
      <w:pPr>
        <w:pStyle w:val="BodyText"/>
        <w:spacing w:before="176" w:line="389" w:lineRule="exact"/>
        <w:ind w:left="609"/>
        <w:rPr>
          <w:rFonts w:asciiTheme="minorHAnsi" w:hAnsiTheme="minorHAnsi"/>
        </w:rPr>
      </w:pPr>
      <w:r>
        <w:rPr>
          <w:rFonts w:asciiTheme="minorHAnsi" w:hAnsiTheme="minorHAnsi"/>
          <w:spacing w:val="-1"/>
          <w:position w:val="16"/>
        </w:rPr>
        <w:t>(a)      the</w:t>
      </w:r>
      <w:r>
        <w:rPr>
          <w:rFonts w:asciiTheme="minorHAnsi" w:hAnsiTheme="minorHAnsi"/>
          <w:spacing w:val="11"/>
          <w:position w:val="16"/>
        </w:rPr>
        <w:t xml:space="preserve"> </w:t>
      </w:r>
      <w:r>
        <w:rPr>
          <w:rFonts w:asciiTheme="minorHAnsi" w:hAnsiTheme="minorHAnsi"/>
          <w:spacing w:val="-1"/>
          <w:position w:val="16"/>
        </w:rPr>
        <w:t>assignment</w:t>
      </w:r>
      <w:r>
        <w:rPr>
          <w:rFonts w:asciiTheme="minorHAnsi" w:hAnsiTheme="minorHAnsi"/>
          <w:spacing w:val="15"/>
          <w:w w:val="101"/>
          <w:position w:val="16"/>
        </w:rPr>
        <w:t xml:space="preserve"> </w:t>
      </w:r>
      <w:r>
        <w:rPr>
          <w:rFonts w:asciiTheme="minorHAnsi" w:hAnsiTheme="minorHAnsi"/>
          <w:spacing w:val="-1"/>
          <w:position w:val="16"/>
        </w:rPr>
        <w:t>is to the</w:t>
      </w:r>
      <w:r>
        <w:rPr>
          <w:rFonts w:asciiTheme="minorHAnsi" w:hAnsiTheme="minorHAnsi"/>
          <w:spacing w:val="6"/>
          <w:position w:val="16"/>
        </w:rPr>
        <w:t xml:space="preserve"> </w:t>
      </w:r>
      <w:r>
        <w:rPr>
          <w:rFonts w:asciiTheme="minorHAnsi" w:hAnsiTheme="minorHAnsi"/>
          <w:spacing w:val="-1"/>
          <w:position w:val="16"/>
        </w:rPr>
        <w:t>State</w:t>
      </w:r>
      <w:r>
        <w:rPr>
          <w:rFonts w:asciiTheme="minorHAnsi" w:hAnsiTheme="minorHAnsi"/>
          <w:spacing w:val="8"/>
          <w:position w:val="16"/>
        </w:rPr>
        <w:t xml:space="preserve"> </w:t>
      </w:r>
      <w:r>
        <w:rPr>
          <w:rFonts w:asciiTheme="minorHAnsi" w:hAnsiTheme="minorHAnsi"/>
          <w:spacing w:val="-1"/>
          <w:position w:val="16"/>
        </w:rPr>
        <w:t>or</w:t>
      </w:r>
      <w:r>
        <w:rPr>
          <w:rFonts w:asciiTheme="minorHAnsi" w:hAnsiTheme="minorHAnsi"/>
          <w:spacing w:val="11"/>
          <w:position w:val="16"/>
        </w:rPr>
        <w:t xml:space="preserve"> </w:t>
      </w:r>
      <w:r>
        <w:rPr>
          <w:rFonts w:asciiTheme="minorHAnsi" w:hAnsiTheme="minorHAnsi"/>
          <w:spacing w:val="-1"/>
          <w:position w:val="16"/>
        </w:rPr>
        <w:t>a</w:t>
      </w:r>
      <w:r>
        <w:rPr>
          <w:rFonts w:asciiTheme="minorHAnsi" w:hAnsiTheme="minorHAnsi"/>
          <w:spacing w:val="8"/>
          <w:position w:val="16"/>
        </w:rPr>
        <w:t xml:space="preserve"> </w:t>
      </w:r>
      <w:r>
        <w:rPr>
          <w:rFonts w:asciiTheme="minorHAnsi" w:hAnsiTheme="minorHAnsi"/>
          <w:spacing w:val="-1"/>
          <w:position w:val="16"/>
        </w:rPr>
        <w:t>State</w:t>
      </w:r>
      <w:r>
        <w:rPr>
          <w:rFonts w:asciiTheme="minorHAnsi" w:hAnsiTheme="minorHAnsi"/>
          <w:spacing w:val="8"/>
          <w:position w:val="16"/>
        </w:rPr>
        <w:t xml:space="preserve"> </w:t>
      </w:r>
      <w:r>
        <w:rPr>
          <w:rFonts w:asciiTheme="minorHAnsi" w:hAnsiTheme="minorHAnsi"/>
          <w:spacing w:val="-1"/>
          <w:position w:val="16"/>
        </w:rPr>
        <w:t>authority</w:t>
      </w:r>
      <w:r>
        <w:rPr>
          <w:rFonts w:asciiTheme="minorHAnsi" w:hAnsiTheme="minorHAnsi"/>
          <w:spacing w:val="18"/>
          <w:w w:val="101"/>
          <w:position w:val="16"/>
        </w:rPr>
        <w:t xml:space="preserve"> </w:t>
      </w:r>
      <w:r>
        <w:rPr>
          <w:rFonts w:asciiTheme="minorHAnsi" w:hAnsiTheme="minorHAnsi"/>
          <w:spacing w:val="-1"/>
          <w:position w:val="16"/>
        </w:rPr>
        <w:t>having</w:t>
      </w:r>
      <w:r>
        <w:rPr>
          <w:rFonts w:asciiTheme="minorHAnsi" w:hAnsiTheme="minorHAnsi"/>
          <w:spacing w:val="16"/>
          <w:w w:val="101"/>
          <w:position w:val="16"/>
        </w:rPr>
        <w:t xml:space="preserve"> </w:t>
      </w:r>
      <w:r>
        <w:rPr>
          <w:rFonts w:asciiTheme="minorHAnsi" w:hAnsiTheme="minorHAnsi"/>
          <w:spacing w:val="-1"/>
          <w:position w:val="16"/>
        </w:rPr>
        <w:t>responsibility</w:t>
      </w:r>
      <w:r>
        <w:rPr>
          <w:rFonts w:asciiTheme="minorHAnsi" w:hAnsiTheme="minorHAnsi"/>
          <w:spacing w:val="3"/>
          <w:position w:val="16"/>
        </w:rPr>
        <w:t xml:space="preserve"> </w:t>
      </w:r>
      <w:r>
        <w:rPr>
          <w:rFonts w:asciiTheme="minorHAnsi" w:hAnsiTheme="minorHAnsi"/>
          <w:spacing w:val="-1"/>
          <w:position w:val="16"/>
        </w:rPr>
        <w:t>for the</w:t>
      </w:r>
      <w:r>
        <w:rPr>
          <w:rFonts w:asciiTheme="minorHAnsi" w:hAnsiTheme="minorHAnsi"/>
          <w:spacing w:val="8"/>
          <w:position w:val="16"/>
        </w:rPr>
        <w:t xml:space="preserve"> </w:t>
      </w:r>
      <w:r>
        <w:rPr>
          <w:rFonts w:asciiTheme="minorHAnsi" w:hAnsiTheme="minorHAnsi"/>
          <w:spacing w:val="-1"/>
          <w:position w:val="16"/>
        </w:rPr>
        <w:t>e</w:t>
      </w:r>
      <w:r>
        <w:rPr>
          <w:rFonts w:asciiTheme="minorHAnsi" w:hAnsiTheme="minorHAnsi"/>
          <w:spacing w:val="-2"/>
          <w:position w:val="16"/>
        </w:rPr>
        <w:t>nvironment;</w:t>
      </w:r>
      <w:r>
        <w:rPr>
          <w:rFonts w:asciiTheme="minorHAnsi" w:hAnsiTheme="minorHAnsi"/>
          <w:spacing w:val="12"/>
          <w:position w:val="16"/>
        </w:rPr>
        <w:t xml:space="preserve"> </w:t>
      </w:r>
      <w:r>
        <w:rPr>
          <w:rFonts w:asciiTheme="minorHAnsi" w:hAnsiTheme="minorHAnsi"/>
          <w:spacing w:val="-2"/>
          <w:position w:val="16"/>
        </w:rPr>
        <w:t>and</w:t>
      </w:r>
    </w:p>
    <w:p w14:paraId="066486B4" w14:textId="77777777" w:rsidR="000F72C1" w:rsidRDefault="0020793E">
      <w:pPr>
        <w:pStyle w:val="BodyText"/>
        <w:spacing w:before="1" w:line="189" w:lineRule="auto"/>
        <w:ind w:left="609"/>
        <w:rPr>
          <w:rFonts w:asciiTheme="minorHAnsi" w:hAnsiTheme="minorHAnsi"/>
        </w:rPr>
      </w:pPr>
      <w:r>
        <w:rPr>
          <w:rFonts w:asciiTheme="minorHAnsi" w:hAnsiTheme="minorHAnsi"/>
          <w:spacing w:val="-1"/>
        </w:rPr>
        <w:t>(b)      notice</w:t>
      </w:r>
      <w:r>
        <w:rPr>
          <w:rFonts w:asciiTheme="minorHAnsi" w:hAnsiTheme="minorHAnsi"/>
          <w:spacing w:val="8"/>
        </w:rPr>
        <w:t xml:space="preserve"> </w:t>
      </w:r>
      <w:r>
        <w:rPr>
          <w:rFonts w:asciiTheme="minorHAnsi" w:hAnsiTheme="minorHAnsi"/>
          <w:spacing w:val="-1"/>
        </w:rPr>
        <w:t>of the</w:t>
      </w:r>
      <w:r>
        <w:rPr>
          <w:rFonts w:asciiTheme="minorHAnsi" w:hAnsiTheme="minorHAnsi"/>
          <w:spacing w:val="11"/>
        </w:rPr>
        <w:t xml:space="preserve"> </w:t>
      </w:r>
      <w:r>
        <w:rPr>
          <w:rFonts w:asciiTheme="minorHAnsi" w:hAnsiTheme="minorHAnsi"/>
          <w:spacing w:val="-1"/>
        </w:rPr>
        <w:t>assignment</w:t>
      </w:r>
      <w:r>
        <w:rPr>
          <w:rFonts w:asciiTheme="minorHAnsi" w:hAnsiTheme="minorHAnsi"/>
          <w:spacing w:val="16"/>
        </w:rPr>
        <w:t xml:space="preserve"> </w:t>
      </w:r>
      <w:r>
        <w:rPr>
          <w:rFonts w:asciiTheme="minorHAnsi" w:hAnsiTheme="minorHAnsi"/>
          <w:spacing w:val="-1"/>
        </w:rPr>
        <w:t>is</w:t>
      </w:r>
      <w:r>
        <w:rPr>
          <w:rFonts w:asciiTheme="minorHAnsi" w:hAnsiTheme="minorHAnsi"/>
          <w:spacing w:val="4"/>
        </w:rPr>
        <w:t xml:space="preserve"> </w:t>
      </w:r>
      <w:r>
        <w:rPr>
          <w:rFonts w:asciiTheme="minorHAnsi" w:hAnsiTheme="minorHAnsi"/>
          <w:spacing w:val="-1"/>
        </w:rPr>
        <w:t>given</w:t>
      </w:r>
      <w:r>
        <w:rPr>
          <w:rFonts w:asciiTheme="minorHAnsi" w:hAnsiTheme="minorHAnsi"/>
          <w:spacing w:val="3"/>
        </w:rPr>
        <w:t xml:space="preserve"> </w:t>
      </w:r>
      <w:r>
        <w:rPr>
          <w:rFonts w:asciiTheme="minorHAnsi" w:hAnsiTheme="minorHAnsi"/>
          <w:spacing w:val="-1"/>
        </w:rPr>
        <w:t>t</w:t>
      </w:r>
      <w:r>
        <w:rPr>
          <w:rFonts w:asciiTheme="minorHAnsi" w:hAnsiTheme="minorHAnsi"/>
          <w:spacing w:val="-2"/>
        </w:rPr>
        <w:t>o</w:t>
      </w:r>
      <w:r>
        <w:rPr>
          <w:rFonts w:asciiTheme="minorHAnsi" w:hAnsiTheme="minorHAnsi"/>
          <w:spacing w:val="6"/>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spacing w:val="11"/>
        </w:rPr>
        <w:t xml:space="preserve"> </w:t>
      </w:r>
      <w:r>
        <w:rPr>
          <w:rFonts w:asciiTheme="minorHAnsi" w:hAnsiTheme="minorHAnsi"/>
          <w:spacing w:val="-2"/>
        </w:rPr>
        <w:t>and</w:t>
      </w:r>
    </w:p>
    <w:p w14:paraId="066486B5" w14:textId="77777777" w:rsidR="000F72C1" w:rsidRDefault="0020793E">
      <w:pPr>
        <w:pStyle w:val="BodyText"/>
        <w:spacing w:before="177" w:line="189" w:lineRule="auto"/>
        <w:ind w:left="609"/>
        <w:rPr>
          <w:rFonts w:asciiTheme="minorHAnsi" w:hAnsiTheme="minorHAnsi"/>
        </w:rPr>
      </w:pPr>
      <w:r>
        <w:rPr>
          <w:rFonts w:asciiTheme="minorHAnsi" w:hAnsiTheme="minorHAnsi"/>
          <w:spacing w:val="-1"/>
        </w:rPr>
        <w:t>(c)       the assignee covenants to</w:t>
      </w:r>
      <w:r>
        <w:rPr>
          <w:rFonts w:asciiTheme="minorHAnsi" w:hAnsiTheme="minorHAnsi"/>
          <w:spacing w:val="16"/>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bound</w:t>
      </w:r>
      <w:r>
        <w:rPr>
          <w:rFonts w:asciiTheme="minorHAnsi" w:hAnsiTheme="minorHAnsi"/>
          <w:spacing w:val="16"/>
          <w:w w:val="101"/>
        </w:rPr>
        <w:t xml:space="preserve"> </w:t>
      </w:r>
      <w:r>
        <w:rPr>
          <w:rFonts w:asciiTheme="minorHAnsi" w:hAnsiTheme="minorHAnsi"/>
          <w:spacing w:val="-1"/>
        </w:rPr>
        <w:t xml:space="preserve">by </w:t>
      </w:r>
      <w:r>
        <w:rPr>
          <w:rFonts w:asciiTheme="minorHAnsi" w:hAnsiTheme="minorHAnsi"/>
          <w:spacing w:val="-2"/>
        </w:rPr>
        <w:t>the terms of</w:t>
      </w:r>
      <w:r>
        <w:rPr>
          <w:rFonts w:asciiTheme="minorHAnsi" w:hAnsiTheme="minorHAnsi"/>
          <w:spacing w:val="1"/>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Licence.</w:t>
      </w:r>
    </w:p>
    <w:p w14:paraId="066486B6"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z w:val="24"/>
          <w:szCs w:val="24"/>
        </w:rPr>
        <w:t>6.2.                SUBLICE</w:t>
      </w:r>
      <w:r>
        <w:rPr>
          <w:rFonts w:asciiTheme="minorHAnsi" w:hAnsiTheme="minorHAnsi"/>
          <w:b/>
          <w:bCs/>
          <w:color w:val="00558C"/>
          <w:spacing w:val="-1"/>
          <w:sz w:val="24"/>
          <w:szCs w:val="24"/>
        </w:rPr>
        <w:t>NCE</w:t>
      </w:r>
    </w:p>
    <w:p w14:paraId="066486B7" w14:textId="77777777" w:rsidR="000F72C1" w:rsidRDefault="0020793E">
      <w:pPr>
        <w:pStyle w:val="BodyText"/>
        <w:spacing w:before="181" w:line="232" w:lineRule="auto"/>
        <w:ind w:left="600" w:right="769" w:firstLine="1"/>
        <w:jc w:val="both"/>
        <w:rPr>
          <w:rFonts w:asciiTheme="minorHAnsi" w:hAnsiTheme="minorHAnsi"/>
        </w:rPr>
      </w:pPr>
      <w:r>
        <w:rPr>
          <w:rFonts w:asciiTheme="minorHAnsi" w:hAnsiTheme="minorHAnsi"/>
          <w:spacing w:val="-1"/>
        </w:rPr>
        <w:t>Subject to</w:t>
      </w:r>
      <w:r>
        <w:rPr>
          <w:rFonts w:asciiTheme="minorHAnsi" w:hAnsiTheme="minorHAnsi"/>
          <w:spacing w:val="14"/>
        </w:rPr>
        <w:t xml:space="preserve"> </w:t>
      </w:r>
      <w:r>
        <w:rPr>
          <w:rFonts w:asciiTheme="minorHAnsi" w:hAnsiTheme="minorHAnsi"/>
          <w:spacing w:val="-1"/>
        </w:rPr>
        <w:t>clause</w:t>
      </w:r>
      <w:r>
        <w:rPr>
          <w:rFonts w:asciiTheme="minorHAnsi" w:hAnsiTheme="minorHAnsi"/>
          <w:spacing w:val="15"/>
        </w:rPr>
        <w:t xml:space="preserve"> </w:t>
      </w:r>
      <w:r>
        <w:rPr>
          <w:rFonts w:asciiTheme="minorHAnsi" w:hAnsiTheme="minorHAnsi"/>
          <w:spacing w:val="-1"/>
        </w:rPr>
        <w:t>6.4</w:t>
      </w:r>
      <w:r>
        <w:rPr>
          <w:rFonts w:asciiTheme="minorHAnsi" w:hAnsiTheme="minorHAnsi"/>
          <w:spacing w:val="13"/>
          <w:w w:val="101"/>
        </w:rPr>
        <w:t xml:space="preserve"> </w:t>
      </w:r>
      <w:r>
        <w:rPr>
          <w:rFonts w:asciiTheme="minorHAnsi" w:hAnsiTheme="minorHAnsi"/>
          <w:spacing w:val="-1"/>
        </w:rPr>
        <w:t>and with the</w:t>
      </w:r>
      <w:r>
        <w:rPr>
          <w:rFonts w:asciiTheme="minorHAnsi" w:hAnsiTheme="minorHAnsi"/>
          <w:spacing w:val="13"/>
          <w:w w:val="101"/>
        </w:rPr>
        <w:t xml:space="preserve"> </w:t>
      </w:r>
      <w:r>
        <w:rPr>
          <w:rFonts w:asciiTheme="minorHAnsi" w:hAnsiTheme="minorHAnsi"/>
          <w:spacing w:val="-1"/>
        </w:rPr>
        <w:t>consen</w:t>
      </w:r>
      <w:r>
        <w:rPr>
          <w:rFonts w:asciiTheme="minorHAnsi" w:hAnsiTheme="minorHAnsi"/>
          <w:spacing w:val="-2"/>
        </w:rPr>
        <w:t>t of the</w:t>
      </w:r>
      <w:r>
        <w:rPr>
          <w:rFonts w:asciiTheme="minorHAnsi" w:hAnsiTheme="minorHAnsi"/>
          <w:spacing w:val="22"/>
        </w:rPr>
        <w:t xml:space="preserve"> </w:t>
      </w:r>
      <w:r>
        <w:rPr>
          <w:rFonts w:asciiTheme="minorHAnsi" w:hAnsiTheme="minorHAnsi"/>
          <w:spacing w:val="-2"/>
        </w:rPr>
        <w:t>Licensor,</w:t>
      </w:r>
      <w:r>
        <w:rPr>
          <w:rFonts w:asciiTheme="minorHAnsi" w:hAnsiTheme="minorHAnsi"/>
          <w:spacing w:val="6"/>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Licensee</w:t>
      </w:r>
      <w:r>
        <w:rPr>
          <w:rFonts w:asciiTheme="minorHAnsi" w:hAnsiTheme="minorHAnsi"/>
          <w:spacing w:val="20"/>
        </w:rPr>
        <w:t xml:space="preserve"> </w:t>
      </w:r>
      <w:r>
        <w:rPr>
          <w:rFonts w:asciiTheme="minorHAnsi" w:hAnsiTheme="minorHAnsi"/>
          <w:spacing w:val="-2"/>
        </w:rPr>
        <w:t>may</w:t>
      </w:r>
      <w:r>
        <w:rPr>
          <w:rFonts w:asciiTheme="minorHAnsi" w:hAnsiTheme="minorHAnsi"/>
          <w:spacing w:val="12"/>
        </w:rPr>
        <w:t xml:space="preserve"> </w:t>
      </w:r>
      <w:r>
        <w:rPr>
          <w:rFonts w:asciiTheme="minorHAnsi" w:hAnsiTheme="minorHAnsi"/>
          <w:spacing w:val="-2"/>
        </w:rPr>
        <w:t>grant</w:t>
      </w:r>
      <w:r>
        <w:rPr>
          <w:rFonts w:asciiTheme="minorHAnsi" w:hAnsiTheme="minorHAnsi"/>
          <w:spacing w:val="16"/>
        </w:rPr>
        <w:t xml:space="preserve"> </w:t>
      </w:r>
      <w:r>
        <w:rPr>
          <w:rFonts w:asciiTheme="minorHAnsi" w:hAnsiTheme="minorHAnsi"/>
          <w:spacing w:val="-2"/>
        </w:rPr>
        <w:t>a</w:t>
      </w:r>
      <w:r>
        <w:rPr>
          <w:rFonts w:asciiTheme="minorHAnsi" w:hAnsiTheme="minorHAnsi"/>
          <w:spacing w:val="11"/>
        </w:rPr>
        <w:t xml:space="preserve"> </w:t>
      </w:r>
      <w:r>
        <w:rPr>
          <w:rFonts w:asciiTheme="minorHAnsi" w:hAnsiTheme="minorHAnsi"/>
          <w:spacing w:val="-2"/>
        </w:rPr>
        <w:t>sublicence</w:t>
      </w:r>
      <w:r>
        <w:rPr>
          <w:rFonts w:asciiTheme="minorHAnsi" w:hAnsiTheme="minorHAnsi"/>
          <w:spacing w:val="14"/>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any</w:t>
      </w:r>
      <w:r>
        <w:rPr>
          <w:rFonts w:asciiTheme="minorHAnsi" w:hAnsiTheme="minorHAnsi"/>
          <w:spacing w:val="14"/>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its</w:t>
      </w:r>
      <w:r>
        <w:rPr>
          <w:rFonts w:asciiTheme="minorHAnsi" w:hAnsiTheme="minorHAnsi"/>
        </w:rPr>
        <w:t xml:space="preserve"> </w:t>
      </w:r>
      <w:r>
        <w:rPr>
          <w:rFonts w:asciiTheme="minorHAnsi" w:hAnsiTheme="minorHAnsi"/>
          <w:spacing w:val="-2"/>
        </w:rPr>
        <w:t>rights</w:t>
      </w:r>
      <w:r>
        <w:rPr>
          <w:rFonts w:asciiTheme="minorHAnsi" w:hAnsiTheme="minorHAnsi"/>
          <w:spacing w:val="23"/>
          <w:w w:val="101"/>
        </w:rPr>
        <w:t xml:space="preserve"> </w:t>
      </w:r>
      <w:r>
        <w:rPr>
          <w:rFonts w:asciiTheme="minorHAnsi" w:hAnsiTheme="minorHAnsi"/>
          <w:spacing w:val="-2"/>
        </w:rPr>
        <w:t>or</w:t>
      </w:r>
      <w:r>
        <w:rPr>
          <w:rFonts w:asciiTheme="minorHAnsi" w:hAnsiTheme="minorHAnsi"/>
          <w:spacing w:val="17"/>
          <w:w w:val="101"/>
        </w:rPr>
        <w:t xml:space="preserve"> </w:t>
      </w:r>
      <w:r>
        <w:rPr>
          <w:rFonts w:asciiTheme="minorHAnsi" w:hAnsiTheme="minorHAnsi"/>
          <w:spacing w:val="-2"/>
        </w:rPr>
        <w:t>entitlements</w:t>
      </w:r>
      <w:r>
        <w:rPr>
          <w:rFonts w:asciiTheme="minorHAnsi" w:hAnsiTheme="minorHAnsi"/>
          <w:spacing w:val="24"/>
        </w:rPr>
        <w:t xml:space="preserve"> </w:t>
      </w:r>
      <w:r>
        <w:rPr>
          <w:rFonts w:asciiTheme="minorHAnsi" w:hAnsiTheme="minorHAnsi"/>
          <w:spacing w:val="-2"/>
        </w:rPr>
        <w:t>under</w:t>
      </w:r>
      <w:r>
        <w:rPr>
          <w:rFonts w:asciiTheme="minorHAnsi" w:hAnsiTheme="minorHAnsi"/>
          <w:spacing w:val="13"/>
          <w:w w:val="101"/>
        </w:rPr>
        <w:t xml:space="preserve"> </w:t>
      </w:r>
      <w:r>
        <w:rPr>
          <w:rFonts w:asciiTheme="minorHAnsi" w:hAnsiTheme="minorHAnsi"/>
          <w:spacing w:val="-2"/>
        </w:rPr>
        <w:t>this</w:t>
      </w:r>
      <w:r>
        <w:rPr>
          <w:rFonts w:asciiTheme="minorHAnsi" w:hAnsiTheme="minorHAnsi"/>
          <w:spacing w:val="26"/>
          <w:w w:val="101"/>
        </w:rPr>
        <w:t xml:space="preserve"> </w:t>
      </w:r>
      <w:r>
        <w:rPr>
          <w:rFonts w:asciiTheme="minorHAnsi" w:hAnsiTheme="minorHAnsi"/>
          <w:spacing w:val="-2"/>
        </w:rPr>
        <w:t>Licence. The</w:t>
      </w:r>
      <w:r>
        <w:rPr>
          <w:rFonts w:asciiTheme="minorHAnsi" w:hAnsiTheme="minorHAnsi"/>
          <w:spacing w:val="27"/>
        </w:rPr>
        <w:t xml:space="preserve"> </w:t>
      </w:r>
      <w:r>
        <w:rPr>
          <w:rFonts w:asciiTheme="minorHAnsi" w:hAnsiTheme="minorHAnsi"/>
          <w:spacing w:val="-2"/>
        </w:rPr>
        <w:t>Licensor</w:t>
      </w:r>
      <w:r>
        <w:rPr>
          <w:rFonts w:asciiTheme="minorHAnsi" w:hAnsiTheme="minorHAnsi"/>
          <w:spacing w:val="24"/>
        </w:rPr>
        <w:t xml:space="preserve"> </w:t>
      </w:r>
      <w:r>
        <w:rPr>
          <w:rFonts w:asciiTheme="minorHAnsi" w:hAnsiTheme="minorHAnsi"/>
          <w:spacing w:val="-2"/>
        </w:rPr>
        <w:t>may</w:t>
      </w:r>
      <w:r>
        <w:rPr>
          <w:rFonts w:asciiTheme="minorHAnsi" w:hAnsiTheme="minorHAnsi"/>
          <w:spacing w:val="27"/>
          <w:w w:val="101"/>
        </w:rPr>
        <w:t xml:space="preserve"> </w:t>
      </w:r>
      <w:r>
        <w:rPr>
          <w:rFonts w:asciiTheme="minorHAnsi" w:hAnsiTheme="minorHAnsi"/>
          <w:spacing w:val="-2"/>
        </w:rPr>
        <w:t>require</w:t>
      </w:r>
      <w:r>
        <w:rPr>
          <w:rFonts w:asciiTheme="minorHAnsi" w:hAnsiTheme="minorHAnsi"/>
          <w:spacing w:val="18"/>
          <w:w w:val="101"/>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a</w:t>
      </w:r>
      <w:r>
        <w:rPr>
          <w:rFonts w:asciiTheme="minorHAnsi" w:hAnsiTheme="minorHAnsi"/>
          <w:spacing w:val="19"/>
          <w:w w:val="101"/>
        </w:rPr>
        <w:t xml:space="preserve"> </w:t>
      </w:r>
      <w:r>
        <w:rPr>
          <w:rFonts w:asciiTheme="minorHAnsi" w:hAnsiTheme="minorHAnsi"/>
          <w:spacing w:val="-2"/>
        </w:rPr>
        <w:t>condition</w:t>
      </w:r>
      <w:r>
        <w:rPr>
          <w:rFonts w:asciiTheme="minorHAnsi" w:hAnsiTheme="minorHAnsi"/>
          <w:spacing w:val="17"/>
        </w:rPr>
        <w:t xml:space="preserve"> </w:t>
      </w:r>
      <w:r>
        <w:rPr>
          <w:rFonts w:asciiTheme="minorHAnsi" w:hAnsiTheme="minorHAnsi"/>
          <w:spacing w:val="-2"/>
        </w:rPr>
        <w:t>of</w:t>
      </w:r>
      <w:r>
        <w:rPr>
          <w:rFonts w:asciiTheme="minorHAnsi" w:hAnsiTheme="minorHAnsi"/>
          <w:spacing w:val="22"/>
          <w:w w:val="101"/>
        </w:rPr>
        <w:t xml:space="preserve"> </w:t>
      </w:r>
      <w:r>
        <w:rPr>
          <w:rFonts w:asciiTheme="minorHAnsi" w:hAnsiTheme="minorHAnsi"/>
          <w:spacing w:val="-2"/>
        </w:rPr>
        <w:t>its</w:t>
      </w:r>
      <w:r>
        <w:rPr>
          <w:rFonts w:asciiTheme="minorHAnsi" w:hAnsiTheme="minorHAnsi"/>
          <w:spacing w:val="20"/>
        </w:rPr>
        <w:t xml:space="preserve"> </w:t>
      </w:r>
      <w:r>
        <w:rPr>
          <w:rFonts w:asciiTheme="minorHAnsi" w:hAnsiTheme="minorHAnsi"/>
          <w:spacing w:val="-2"/>
        </w:rPr>
        <w:t>consent</w:t>
      </w:r>
      <w:r>
        <w:rPr>
          <w:rFonts w:asciiTheme="minorHAnsi" w:hAnsiTheme="minorHAnsi"/>
          <w:spacing w:val="12"/>
        </w:rPr>
        <w:t xml:space="preserve"> </w:t>
      </w:r>
      <w:r>
        <w:rPr>
          <w:rFonts w:asciiTheme="minorHAnsi" w:hAnsiTheme="minorHAnsi"/>
          <w:spacing w:val="-2"/>
        </w:rPr>
        <w:t>to</w:t>
      </w:r>
      <w:r>
        <w:rPr>
          <w:rFonts w:asciiTheme="minorHAnsi" w:hAnsiTheme="minorHAnsi"/>
          <w:spacing w:val="12"/>
          <w:w w:val="101"/>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sub</w:t>
      </w:r>
      <w:r>
        <w:rPr>
          <w:rFonts w:asciiTheme="minorHAnsi" w:hAnsiTheme="minorHAnsi"/>
        </w:rPr>
        <w:t xml:space="preserve"> </w:t>
      </w:r>
      <w:r>
        <w:rPr>
          <w:rFonts w:asciiTheme="minorHAnsi" w:hAnsiTheme="minorHAnsi"/>
          <w:spacing w:val="-1"/>
        </w:rPr>
        <w:t>licence that the</w:t>
      </w:r>
      <w:r>
        <w:rPr>
          <w:rFonts w:asciiTheme="minorHAnsi" w:hAnsiTheme="minorHAnsi"/>
          <w:spacing w:val="16"/>
          <w:w w:val="101"/>
        </w:rPr>
        <w:t xml:space="preserve"> </w:t>
      </w:r>
      <w:r>
        <w:rPr>
          <w:rFonts w:asciiTheme="minorHAnsi" w:hAnsiTheme="minorHAnsi"/>
          <w:spacing w:val="-1"/>
        </w:rPr>
        <w:t>Sublicensee</w:t>
      </w:r>
      <w:r>
        <w:rPr>
          <w:rFonts w:asciiTheme="minorHAnsi" w:hAnsiTheme="minorHAnsi"/>
          <w:spacing w:val="18"/>
          <w:w w:val="101"/>
        </w:rPr>
        <w:t xml:space="preserve"> </w:t>
      </w:r>
      <w:r>
        <w:rPr>
          <w:rFonts w:asciiTheme="minorHAnsi" w:hAnsiTheme="minorHAnsi"/>
          <w:spacing w:val="-1"/>
        </w:rPr>
        <w:t>enter</w:t>
      </w:r>
      <w:r>
        <w:rPr>
          <w:rFonts w:asciiTheme="minorHAnsi" w:hAnsiTheme="minorHAnsi"/>
          <w:spacing w:val="22"/>
        </w:rPr>
        <w:t xml:space="preserve"> </w:t>
      </w:r>
      <w:r>
        <w:rPr>
          <w:rFonts w:asciiTheme="minorHAnsi" w:hAnsiTheme="minorHAnsi"/>
          <w:spacing w:val="-1"/>
        </w:rPr>
        <w:t>into</w:t>
      </w:r>
      <w:r>
        <w:rPr>
          <w:rFonts w:asciiTheme="minorHAnsi" w:hAnsiTheme="minorHAnsi"/>
          <w:spacing w:val="16"/>
          <w:w w:val="101"/>
        </w:rPr>
        <w:t xml:space="preserve"> </w:t>
      </w:r>
      <w:r>
        <w:rPr>
          <w:rFonts w:asciiTheme="minorHAnsi" w:hAnsiTheme="minorHAnsi"/>
          <w:spacing w:val="-1"/>
        </w:rPr>
        <w:t>a</w:t>
      </w:r>
      <w:r>
        <w:rPr>
          <w:rFonts w:asciiTheme="minorHAnsi" w:hAnsiTheme="minorHAnsi"/>
          <w:spacing w:val="24"/>
        </w:rPr>
        <w:t xml:space="preserve"> </w:t>
      </w:r>
      <w:r>
        <w:rPr>
          <w:rFonts w:asciiTheme="minorHAnsi" w:hAnsiTheme="minorHAnsi"/>
          <w:spacing w:val="-1"/>
        </w:rPr>
        <w:t>Deed</w:t>
      </w:r>
      <w:r>
        <w:rPr>
          <w:rFonts w:asciiTheme="minorHAnsi" w:hAnsiTheme="minorHAnsi"/>
          <w:spacing w:val="14"/>
          <w:w w:val="101"/>
        </w:rPr>
        <w:t xml:space="preserve"> </w:t>
      </w:r>
      <w:r>
        <w:rPr>
          <w:rFonts w:asciiTheme="minorHAnsi" w:hAnsiTheme="minorHAnsi"/>
          <w:spacing w:val="-1"/>
        </w:rPr>
        <w:t>of</w:t>
      </w:r>
      <w:r>
        <w:rPr>
          <w:rFonts w:asciiTheme="minorHAnsi" w:hAnsiTheme="minorHAnsi"/>
          <w:spacing w:val="13"/>
          <w:w w:val="101"/>
        </w:rPr>
        <w:t xml:space="preserve"> </w:t>
      </w:r>
      <w:r>
        <w:rPr>
          <w:rFonts w:asciiTheme="minorHAnsi" w:hAnsiTheme="minorHAnsi"/>
          <w:spacing w:val="-1"/>
        </w:rPr>
        <w:t>Covenant</w:t>
      </w:r>
      <w:r>
        <w:rPr>
          <w:rFonts w:asciiTheme="minorHAnsi" w:hAnsiTheme="minorHAnsi"/>
          <w:spacing w:val="14"/>
        </w:rPr>
        <w:t xml:space="preserve"> </w:t>
      </w:r>
      <w:r>
        <w:rPr>
          <w:rFonts w:asciiTheme="minorHAnsi" w:hAnsiTheme="minorHAnsi"/>
          <w:spacing w:val="-1"/>
        </w:rPr>
        <w:t>with the</w:t>
      </w:r>
      <w:r>
        <w:rPr>
          <w:rFonts w:asciiTheme="minorHAnsi" w:hAnsiTheme="minorHAnsi"/>
          <w:spacing w:val="24"/>
          <w:w w:val="101"/>
        </w:rPr>
        <w:t xml:space="preserve"> </w:t>
      </w:r>
      <w:r>
        <w:rPr>
          <w:rFonts w:asciiTheme="minorHAnsi" w:hAnsiTheme="minorHAnsi"/>
          <w:spacing w:val="-1"/>
        </w:rPr>
        <w:t>Licenso</w:t>
      </w:r>
      <w:r>
        <w:rPr>
          <w:rFonts w:asciiTheme="minorHAnsi" w:hAnsiTheme="minorHAnsi"/>
          <w:spacing w:val="-2"/>
        </w:rPr>
        <w:t>r</w:t>
      </w:r>
      <w:r>
        <w:rPr>
          <w:rFonts w:asciiTheme="minorHAnsi" w:hAnsiTheme="minorHAnsi"/>
          <w:spacing w:val="15"/>
        </w:rPr>
        <w:t xml:space="preserve"> </w:t>
      </w:r>
      <w:r>
        <w:rPr>
          <w:rFonts w:asciiTheme="minorHAnsi" w:hAnsiTheme="minorHAnsi"/>
          <w:spacing w:val="-2"/>
        </w:rPr>
        <w:t>on terms</w:t>
      </w:r>
      <w:r>
        <w:rPr>
          <w:rFonts w:asciiTheme="minorHAnsi" w:hAnsiTheme="minorHAnsi"/>
          <w:spacing w:val="22"/>
        </w:rPr>
        <w:t xml:space="preserve"> </w:t>
      </w:r>
      <w:r>
        <w:rPr>
          <w:rFonts w:asciiTheme="minorHAnsi" w:hAnsiTheme="minorHAnsi"/>
          <w:spacing w:val="-2"/>
        </w:rPr>
        <w:t>reasonably</w:t>
      </w:r>
      <w:r>
        <w:rPr>
          <w:rFonts w:asciiTheme="minorHAnsi" w:hAnsiTheme="minorHAnsi"/>
          <w:spacing w:val="23"/>
        </w:rPr>
        <w:t xml:space="preserve"> </w:t>
      </w:r>
      <w:r>
        <w:rPr>
          <w:rFonts w:asciiTheme="minorHAnsi" w:hAnsiTheme="minorHAnsi"/>
          <w:spacing w:val="-2"/>
        </w:rPr>
        <w:t>required</w:t>
      </w:r>
      <w:r>
        <w:rPr>
          <w:rFonts w:asciiTheme="minorHAnsi" w:hAnsiTheme="minorHAnsi"/>
        </w:rPr>
        <w:t xml:space="preserve"> </w:t>
      </w:r>
      <w:r>
        <w:rPr>
          <w:rFonts w:asciiTheme="minorHAnsi" w:hAnsiTheme="minorHAnsi"/>
          <w:spacing w:val="-2"/>
        </w:rPr>
        <w:t>by</w:t>
      </w:r>
      <w:r>
        <w:rPr>
          <w:rFonts w:asciiTheme="minorHAnsi" w:hAnsiTheme="minorHAnsi"/>
          <w:spacing w:val="40"/>
        </w:rPr>
        <w:t xml:space="preserve"> </w:t>
      </w:r>
      <w:r>
        <w:rPr>
          <w:rFonts w:asciiTheme="minorHAnsi" w:hAnsiTheme="minorHAnsi"/>
          <w:spacing w:val="-2"/>
        </w:rPr>
        <w:t>the</w:t>
      </w:r>
      <w:r>
        <w:rPr>
          <w:rFonts w:asciiTheme="minorHAnsi" w:hAnsiTheme="minorHAnsi"/>
          <w:spacing w:val="44"/>
        </w:rPr>
        <w:t xml:space="preserve"> </w:t>
      </w:r>
      <w:r>
        <w:rPr>
          <w:rFonts w:asciiTheme="minorHAnsi" w:hAnsiTheme="minorHAnsi"/>
          <w:spacing w:val="-2"/>
        </w:rPr>
        <w:t>Licensor</w:t>
      </w:r>
      <w:r>
        <w:rPr>
          <w:rFonts w:asciiTheme="minorHAnsi" w:hAnsiTheme="minorHAnsi"/>
          <w:spacing w:val="30"/>
          <w:w w:val="101"/>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ensure</w:t>
      </w:r>
      <w:r>
        <w:rPr>
          <w:rFonts w:asciiTheme="minorHAnsi" w:hAnsiTheme="minorHAnsi"/>
          <w:spacing w:val="26"/>
          <w:w w:val="101"/>
        </w:rPr>
        <w:t xml:space="preserve"> </w:t>
      </w:r>
      <w:r>
        <w:rPr>
          <w:rFonts w:asciiTheme="minorHAnsi" w:hAnsiTheme="minorHAnsi"/>
          <w:spacing w:val="-2"/>
        </w:rPr>
        <w:t>that</w:t>
      </w:r>
      <w:r>
        <w:rPr>
          <w:rFonts w:asciiTheme="minorHAnsi" w:hAnsiTheme="minorHAnsi"/>
          <w:spacing w:val="31"/>
        </w:rPr>
        <w:t xml:space="preserve"> </w:t>
      </w:r>
      <w:r>
        <w:rPr>
          <w:rFonts w:asciiTheme="minorHAnsi" w:hAnsiTheme="minorHAnsi"/>
          <w:spacing w:val="-2"/>
        </w:rPr>
        <w:t>the</w:t>
      </w:r>
      <w:r>
        <w:rPr>
          <w:rFonts w:asciiTheme="minorHAnsi" w:hAnsiTheme="minorHAnsi"/>
          <w:spacing w:val="35"/>
          <w:w w:val="101"/>
        </w:rPr>
        <w:t xml:space="preserve"> </w:t>
      </w:r>
      <w:r>
        <w:rPr>
          <w:rFonts w:asciiTheme="minorHAnsi" w:hAnsiTheme="minorHAnsi"/>
          <w:spacing w:val="-2"/>
        </w:rPr>
        <w:t>Sublicensee</w:t>
      </w:r>
      <w:r>
        <w:rPr>
          <w:rFonts w:asciiTheme="minorHAnsi" w:hAnsiTheme="minorHAnsi"/>
          <w:spacing w:val="44"/>
        </w:rPr>
        <w:t xml:space="preserve"> </w:t>
      </w:r>
      <w:r>
        <w:rPr>
          <w:rFonts w:asciiTheme="minorHAnsi" w:hAnsiTheme="minorHAnsi"/>
          <w:spacing w:val="-2"/>
        </w:rPr>
        <w:t>becomes</w:t>
      </w:r>
      <w:r>
        <w:rPr>
          <w:rFonts w:asciiTheme="minorHAnsi" w:hAnsiTheme="minorHAnsi"/>
          <w:spacing w:val="41"/>
        </w:rPr>
        <w:t xml:space="preserve"> </w:t>
      </w:r>
      <w:r>
        <w:rPr>
          <w:rFonts w:asciiTheme="minorHAnsi" w:hAnsiTheme="minorHAnsi"/>
          <w:spacing w:val="-2"/>
        </w:rPr>
        <w:t>bound</w:t>
      </w:r>
      <w:r>
        <w:rPr>
          <w:rFonts w:asciiTheme="minorHAnsi" w:hAnsiTheme="minorHAnsi"/>
          <w:spacing w:val="27"/>
          <w:w w:val="101"/>
        </w:rPr>
        <w:t xml:space="preserve"> </w:t>
      </w:r>
      <w:r>
        <w:rPr>
          <w:rFonts w:asciiTheme="minorHAnsi" w:hAnsiTheme="minorHAnsi"/>
          <w:spacing w:val="-2"/>
        </w:rPr>
        <w:t>to</w:t>
      </w:r>
      <w:r>
        <w:rPr>
          <w:rFonts w:asciiTheme="minorHAnsi" w:hAnsiTheme="minorHAnsi"/>
          <w:spacing w:val="36"/>
        </w:rPr>
        <w:t xml:space="preserve"> </w:t>
      </w:r>
      <w:r>
        <w:rPr>
          <w:rFonts w:asciiTheme="minorHAnsi" w:hAnsiTheme="minorHAnsi"/>
          <w:spacing w:val="-2"/>
        </w:rPr>
        <w:t>observe</w:t>
      </w:r>
      <w:r>
        <w:rPr>
          <w:rFonts w:asciiTheme="minorHAnsi" w:hAnsiTheme="minorHAnsi"/>
          <w:spacing w:val="41"/>
          <w:w w:val="101"/>
        </w:rPr>
        <w:t xml:space="preserve"> </w:t>
      </w:r>
      <w:r>
        <w:rPr>
          <w:rFonts w:asciiTheme="minorHAnsi" w:hAnsiTheme="minorHAnsi"/>
          <w:spacing w:val="-2"/>
        </w:rPr>
        <w:t>in</w:t>
      </w:r>
      <w:r>
        <w:rPr>
          <w:rFonts w:asciiTheme="minorHAnsi" w:hAnsiTheme="minorHAnsi"/>
          <w:spacing w:val="25"/>
          <w:w w:val="101"/>
        </w:rPr>
        <w:t xml:space="preserve"> </w:t>
      </w:r>
      <w:r>
        <w:rPr>
          <w:rFonts w:asciiTheme="minorHAnsi" w:hAnsiTheme="minorHAnsi"/>
          <w:spacing w:val="-2"/>
        </w:rPr>
        <w:t>favour</w:t>
      </w:r>
      <w:r>
        <w:rPr>
          <w:rFonts w:asciiTheme="minorHAnsi" w:hAnsiTheme="minorHAnsi"/>
          <w:spacing w:val="34"/>
          <w:w w:val="101"/>
        </w:rPr>
        <w:t xml:space="preserve"> </w:t>
      </w:r>
      <w:r>
        <w:rPr>
          <w:rFonts w:asciiTheme="minorHAnsi" w:hAnsiTheme="minorHAnsi"/>
          <w:spacing w:val="-2"/>
        </w:rPr>
        <w:t>of</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Licensor</w:t>
      </w:r>
      <w:r>
        <w:rPr>
          <w:rFonts w:asciiTheme="minorHAnsi" w:hAnsiTheme="minorHAnsi"/>
          <w:spacing w:val="36"/>
          <w:w w:val="101"/>
        </w:rPr>
        <w:t xml:space="preserve"> </w:t>
      </w:r>
      <w:r>
        <w:rPr>
          <w:rFonts w:asciiTheme="minorHAnsi" w:hAnsiTheme="minorHAnsi"/>
          <w:spacing w:val="-2"/>
        </w:rPr>
        <w:t>any</w:t>
      </w:r>
      <w:r>
        <w:rPr>
          <w:rFonts w:asciiTheme="minorHAnsi" w:hAnsiTheme="minorHAnsi"/>
        </w:rPr>
        <w:t xml:space="preserve"> </w:t>
      </w:r>
      <w:r>
        <w:rPr>
          <w:rFonts w:asciiTheme="minorHAnsi" w:hAnsiTheme="minorHAnsi"/>
          <w:spacing w:val="-1"/>
        </w:rPr>
        <w:t>covenant in this</w:t>
      </w:r>
      <w:r>
        <w:rPr>
          <w:rFonts w:asciiTheme="minorHAnsi" w:hAnsiTheme="minorHAnsi"/>
          <w:spacing w:val="14"/>
        </w:rPr>
        <w:t xml:space="preserve"> </w:t>
      </w:r>
      <w:r>
        <w:rPr>
          <w:rFonts w:asciiTheme="minorHAnsi" w:hAnsiTheme="minorHAnsi"/>
          <w:spacing w:val="-1"/>
        </w:rPr>
        <w:t>Licence that the</w:t>
      </w:r>
      <w:r>
        <w:rPr>
          <w:rFonts w:asciiTheme="minorHAnsi" w:hAnsiTheme="minorHAnsi"/>
          <w:spacing w:val="12"/>
          <w:w w:val="101"/>
        </w:rPr>
        <w:t xml:space="preserve"> </w:t>
      </w:r>
      <w:r>
        <w:rPr>
          <w:rFonts w:asciiTheme="minorHAnsi" w:hAnsiTheme="minorHAnsi"/>
          <w:spacing w:val="-1"/>
        </w:rPr>
        <w:t>Licensor</w:t>
      </w:r>
      <w:r>
        <w:rPr>
          <w:rFonts w:asciiTheme="minorHAnsi" w:hAnsiTheme="minorHAnsi"/>
          <w:spacing w:val="14"/>
          <w:w w:val="101"/>
        </w:rPr>
        <w:t xml:space="preserve"> </w:t>
      </w:r>
      <w:r>
        <w:rPr>
          <w:rFonts w:asciiTheme="minorHAnsi" w:hAnsiTheme="minorHAnsi"/>
          <w:spacing w:val="-1"/>
        </w:rPr>
        <w:t>reasonably requires</w:t>
      </w:r>
      <w:r>
        <w:rPr>
          <w:rFonts w:asciiTheme="minorHAnsi" w:hAnsiTheme="minorHAnsi"/>
          <w:spacing w:val="13"/>
        </w:rPr>
        <w:t xml:space="preserve"> </w:t>
      </w:r>
      <w:r>
        <w:rPr>
          <w:rFonts w:asciiTheme="minorHAnsi" w:hAnsiTheme="minorHAnsi"/>
          <w:spacing w:val="-1"/>
        </w:rPr>
        <w:t>(includin</w:t>
      </w:r>
      <w:r>
        <w:rPr>
          <w:rFonts w:asciiTheme="minorHAnsi" w:hAnsiTheme="minorHAnsi"/>
          <w:spacing w:val="-2"/>
        </w:rPr>
        <w:t>g</w:t>
      </w:r>
      <w:r>
        <w:rPr>
          <w:rFonts w:asciiTheme="minorHAnsi" w:hAnsiTheme="minorHAnsi"/>
          <w:spacing w:val="11"/>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particular covenants to the</w:t>
      </w:r>
      <w:r>
        <w:rPr>
          <w:rFonts w:asciiTheme="minorHAnsi" w:hAnsiTheme="minorHAnsi"/>
          <w:spacing w:val="6"/>
        </w:rPr>
        <w:t xml:space="preserve"> </w:t>
      </w:r>
      <w:r>
        <w:rPr>
          <w:rFonts w:asciiTheme="minorHAnsi" w:hAnsiTheme="minorHAnsi"/>
          <w:spacing w:val="-2"/>
        </w:rPr>
        <w:t>effect</w:t>
      </w:r>
      <w:r>
        <w:rPr>
          <w:rFonts w:asciiTheme="minorHAnsi" w:hAnsiTheme="minorHAnsi"/>
        </w:rPr>
        <w:t xml:space="preserve"> </w:t>
      </w:r>
      <w:r>
        <w:rPr>
          <w:rFonts w:asciiTheme="minorHAnsi" w:hAnsiTheme="minorHAnsi"/>
          <w:spacing w:val="-2"/>
        </w:rPr>
        <w:t>of</w:t>
      </w:r>
      <w:r>
        <w:rPr>
          <w:rFonts w:asciiTheme="minorHAnsi" w:hAnsiTheme="minorHAnsi"/>
          <w:spacing w:val="57"/>
          <w:w w:val="101"/>
        </w:rPr>
        <w:t xml:space="preserve"> </w:t>
      </w:r>
      <w:r>
        <w:rPr>
          <w:rFonts w:asciiTheme="minorHAnsi" w:hAnsiTheme="minorHAnsi"/>
          <w:spacing w:val="-2"/>
        </w:rPr>
        <w:t>Part</w:t>
      </w:r>
      <w:r>
        <w:rPr>
          <w:rFonts w:asciiTheme="minorHAnsi" w:hAnsiTheme="minorHAnsi"/>
          <w:spacing w:val="40"/>
          <w:w w:val="101"/>
        </w:rPr>
        <w:t xml:space="preserve"> </w:t>
      </w:r>
      <w:r>
        <w:rPr>
          <w:rFonts w:asciiTheme="minorHAnsi" w:hAnsiTheme="minorHAnsi"/>
          <w:spacing w:val="-2"/>
        </w:rPr>
        <w:t>7</w:t>
      </w:r>
      <w:r>
        <w:rPr>
          <w:rFonts w:asciiTheme="minorHAnsi" w:hAnsiTheme="minorHAnsi"/>
          <w:spacing w:val="40"/>
        </w:rPr>
        <w:t xml:space="preserve"> </w:t>
      </w:r>
      <w:r>
        <w:rPr>
          <w:rFonts w:asciiTheme="minorHAnsi" w:hAnsiTheme="minorHAnsi"/>
          <w:spacing w:val="-2"/>
        </w:rPr>
        <w:t>of</w:t>
      </w:r>
      <w:r>
        <w:rPr>
          <w:rFonts w:asciiTheme="minorHAnsi" w:hAnsiTheme="minorHAnsi"/>
          <w:spacing w:val="31"/>
        </w:rPr>
        <w:t xml:space="preserve"> </w:t>
      </w:r>
      <w:r>
        <w:rPr>
          <w:rFonts w:asciiTheme="minorHAnsi" w:hAnsiTheme="minorHAnsi"/>
          <w:spacing w:val="-2"/>
        </w:rPr>
        <w:t>this  Licence).</w:t>
      </w:r>
      <w:r>
        <w:rPr>
          <w:rFonts w:asciiTheme="minorHAnsi" w:hAnsiTheme="minorHAnsi"/>
          <w:spacing w:val="28"/>
        </w:rPr>
        <w:t xml:space="preserve"> </w:t>
      </w:r>
      <w:r>
        <w:rPr>
          <w:rFonts w:asciiTheme="minorHAnsi" w:hAnsiTheme="minorHAnsi"/>
          <w:spacing w:val="-2"/>
        </w:rPr>
        <w:t>The  Licensee</w:t>
      </w:r>
      <w:r>
        <w:rPr>
          <w:rFonts w:asciiTheme="minorHAnsi" w:hAnsiTheme="minorHAnsi"/>
          <w:spacing w:val="41"/>
          <w:w w:val="101"/>
        </w:rPr>
        <w:t xml:space="preserve"> </w:t>
      </w:r>
      <w:r>
        <w:rPr>
          <w:rFonts w:asciiTheme="minorHAnsi" w:hAnsiTheme="minorHAnsi"/>
          <w:spacing w:val="-2"/>
        </w:rPr>
        <w:t>shall  pay</w:t>
      </w:r>
      <w:r>
        <w:rPr>
          <w:rFonts w:asciiTheme="minorHAnsi" w:hAnsiTheme="minorHAnsi"/>
          <w:spacing w:val="33"/>
          <w:w w:val="101"/>
        </w:rPr>
        <w:t xml:space="preserve"> </w:t>
      </w:r>
      <w:r>
        <w:rPr>
          <w:rFonts w:asciiTheme="minorHAnsi" w:hAnsiTheme="minorHAnsi"/>
          <w:spacing w:val="-2"/>
        </w:rPr>
        <w:t>the  Licensor’s  reasonable</w:t>
      </w:r>
      <w:r>
        <w:rPr>
          <w:rFonts w:asciiTheme="minorHAnsi" w:hAnsiTheme="minorHAnsi"/>
          <w:spacing w:val="40"/>
        </w:rPr>
        <w:t xml:space="preserve"> </w:t>
      </w:r>
      <w:r>
        <w:rPr>
          <w:rFonts w:asciiTheme="minorHAnsi" w:hAnsiTheme="minorHAnsi"/>
          <w:spacing w:val="-2"/>
        </w:rPr>
        <w:t>costs  in</w:t>
      </w:r>
      <w:r>
        <w:rPr>
          <w:rFonts w:asciiTheme="minorHAnsi" w:hAnsiTheme="minorHAnsi"/>
          <w:spacing w:val="41"/>
        </w:rPr>
        <w:t xml:space="preserve"> </w:t>
      </w:r>
      <w:r>
        <w:rPr>
          <w:rFonts w:asciiTheme="minorHAnsi" w:hAnsiTheme="minorHAnsi"/>
          <w:spacing w:val="-2"/>
        </w:rPr>
        <w:t>connection</w:t>
      </w:r>
      <w:r>
        <w:rPr>
          <w:rFonts w:asciiTheme="minorHAnsi" w:hAnsiTheme="minorHAnsi"/>
          <w:spacing w:val="34"/>
          <w:w w:val="101"/>
        </w:rPr>
        <w:t xml:space="preserve"> </w:t>
      </w:r>
      <w:r>
        <w:rPr>
          <w:rFonts w:asciiTheme="minorHAnsi" w:hAnsiTheme="minorHAnsi"/>
          <w:spacing w:val="-2"/>
        </w:rPr>
        <w:t>with</w:t>
      </w:r>
      <w:r>
        <w:rPr>
          <w:rFonts w:asciiTheme="minorHAnsi" w:hAnsiTheme="minorHAnsi"/>
          <w:spacing w:val="32"/>
        </w:rPr>
        <w:t xml:space="preserve"> </w:t>
      </w:r>
      <w:r>
        <w:rPr>
          <w:rFonts w:asciiTheme="minorHAnsi" w:hAnsiTheme="minorHAnsi"/>
          <w:spacing w:val="-2"/>
        </w:rPr>
        <w:t>the</w:t>
      </w:r>
      <w:r>
        <w:rPr>
          <w:rFonts w:asciiTheme="minorHAnsi" w:hAnsiTheme="minorHAnsi"/>
        </w:rPr>
        <w:t xml:space="preserve"> granting of the con</w:t>
      </w:r>
      <w:r>
        <w:rPr>
          <w:rFonts w:asciiTheme="minorHAnsi" w:hAnsiTheme="minorHAnsi"/>
          <w:spacing w:val="-1"/>
        </w:rPr>
        <w:t>sent and the</w:t>
      </w:r>
      <w:r>
        <w:rPr>
          <w:rFonts w:asciiTheme="minorHAnsi" w:hAnsiTheme="minorHAnsi"/>
          <w:spacing w:val="18"/>
        </w:rPr>
        <w:t xml:space="preserve"> </w:t>
      </w:r>
      <w:r>
        <w:rPr>
          <w:rFonts w:asciiTheme="minorHAnsi" w:hAnsiTheme="minorHAnsi"/>
          <w:spacing w:val="-1"/>
        </w:rPr>
        <w:t>preparation, execution</w:t>
      </w:r>
      <w:r>
        <w:rPr>
          <w:rFonts w:asciiTheme="minorHAnsi" w:hAnsiTheme="minorHAnsi"/>
          <w:spacing w:val="10"/>
        </w:rPr>
        <w:t xml:space="preserve"> </w:t>
      </w:r>
      <w:r>
        <w:rPr>
          <w:rFonts w:asciiTheme="minorHAnsi" w:hAnsiTheme="minorHAnsi"/>
          <w:spacing w:val="-1"/>
        </w:rPr>
        <w:t>and</w:t>
      </w:r>
      <w:r>
        <w:rPr>
          <w:rFonts w:asciiTheme="minorHAnsi" w:hAnsiTheme="minorHAnsi"/>
          <w:spacing w:val="8"/>
        </w:rPr>
        <w:t xml:space="preserve"> </w:t>
      </w:r>
      <w:r>
        <w:rPr>
          <w:rFonts w:asciiTheme="minorHAnsi" w:hAnsiTheme="minorHAnsi"/>
          <w:spacing w:val="-1"/>
        </w:rPr>
        <w:t>stamping</w:t>
      </w:r>
      <w:r>
        <w:rPr>
          <w:rFonts w:asciiTheme="minorHAnsi" w:hAnsiTheme="minorHAnsi"/>
          <w:spacing w:val="7"/>
        </w:rPr>
        <w:t xml:space="preserve"> </w:t>
      </w:r>
      <w:r>
        <w:rPr>
          <w:rFonts w:asciiTheme="minorHAnsi" w:hAnsiTheme="minorHAnsi"/>
          <w:spacing w:val="-1"/>
        </w:rPr>
        <w:t>of the</w:t>
      </w:r>
      <w:r>
        <w:rPr>
          <w:rFonts w:asciiTheme="minorHAnsi" w:hAnsiTheme="minorHAnsi"/>
          <w:spacing w:val="11"/>
        </w:rPr>
        <w:t xml:space="preserve"> </w:t>
      </w:r>
      <w:r>
        <w:rPr>
          <w:rFonts w:asciiTheme="minorHAnsi" w:hAnsiTheme="minorHAnsi"/>
          <w:spacing w:val="-1"/>
        </w:rPr>
        <w:t>covenant.</w:t>
      </w:r>
    </w:p>
    <w:p w14:paraId="066486B8"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pacing w:val="-2"/>
          <w:sz w:val="24"/>
          <w:szCs w:val="24"/>
        </w:rPr>
        <w:t>6.3.</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CONSENT</w:t>
      </w:r>
    </w:p>
    <w:p w14:paraId="066486B9" w14:textId="77777777" w:rsidR="000F72C1" w:rsidRDefault="0020793E">
      <w:pPr>
        <w:pStyle w:val="BodyText"/>
        <w:spacing w:before="177" w:line="223" w:lineRule="auto"/>
        <w:ind w:left="598" w:right="772" w:firstLine="15"/>
        <w:jc w:val="both"/>
        <w:rPr>
          <w:rFonts w:asciiTheme="minorHAnsi" w:hAnsiTheme="minorHAnsi"/>
        </w:rPr>
      </w:pPr>
      <w:r>
        <w:rPr>
          <w:rFonts w:asciiTheme="minorHAnsi" w:hAnsiTheme="minorHAnsi"/>
          <w:spacing w:val="-2"/>
        </w:rPr>
        <w:t>Requests for consent</w:t>
      </w:r>
      <w:r>
        <w:rPr>
          <w:rFonts w:asciiTheme="minorHAnsi" w:hAnsiTheme="minorHAnsi"/>
          <w:spacing w:val="18"/>
        </w:rPr>
        <w:t xml:space="preserve"> </w:t>
      </w:r>
      <w:r>
        <w:rPr>
          <w:rFonts w:asciiTheme="minorHAnsi" w:hAnsiTheme="minorHAnsi"/>
          <w:spacing w:val="-2"/>
        </w:rPr>
        <w:t>by the</w:t>
      </w:r>
      <w:r>
        <w:rPr>
          <w:rFonts w:asciiTheme="minorHAnsi" w:hAnsiTheme="minorHAnsi"/>
          <w:spacing w:val="19"/>
          <w:w w:val="101"/>
        </w:rPr>
        <w:t xml:space="preserve"> </w:t>
      </w:r>
      <w:r>
        <w:rPr>
          <w:rFonts w:asciiTheme="minorHAnsi" w:hAnsiTheme="minorHAnsi"/>
          <w:spacing w:val="-2"/>
        </w:rPr>
        <w:t>Licensee to 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spacing w:val="14"/>
        </w:rPr>
        <w:t xml:space="preserve"> </w:t>
      </w:r>
      <w:r>
        <w:rPr>
          <w:rFonts w:asciiTheme="minorHAnsi" w:hAnsiTheme="minorHAnsi"/>
          <w:spacing w:val="-2"/>
        </w:rPr>
        <w:t>under clause</w:t>
      </w:r>
      <w:r>
        <w:rPr>
          <w:rFonts w:asciiTheme="minorHAnsi" w:hAnsiTheme="minorHAnsi"/>
          <w:spacing w:val="10"/>
        </w:rPr>
        <w:t xml:space="preserve"> </w:t>
      </w:r>
      <w:r>
        <w:rPr>
          <w:rFonts w:asciiTheme="minorHAnsi" w:hAnsiTheme="minorHAnsi"/>
          <w:spacing w:val="-2"/>
        </w:rPr>
        <w:t>6.2</w:t>
      </w:r>
      <w:r>
        <w:rPr>
          <w:rFonts w:asciiTheme="minorHAnsi" w:hAnsiTheme="minorHAnsi"/>
          <w:spacing w:val="16"/>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notice</w:t>
      </w:r>
      <w:r>
        <w:rPr>
          <w:rFonts w:asciiTheme="minorHAnsi" w:hAnsiTheme="minorHAnsi"/>
          <w:spacing w:val="9"/>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3"/>
        </w:rPr>
        <w:t>consent will</w:t>
      </w:r>
      <w:r>
        <w:rPr>
          <w:rFonts w:asciiTheme="minorHAnsi" w:hAnsiTheme="minorHAnsi"/>
          <w:spacing w:val="17"/>
          <w:w w:val="101"/>
        </w:rPr>
        <w:t xml:space="preserve"> </w:t>
      </w:r>
      <w:r>
        <w:rPr>
          <w:rFonts w:asciiTheme="minorHAnsi" w:hAnsiTheme="minorHAnsi"/>
          <w:spacing w:val="-3"/>
        </w:rPr>
        <w:t>be</w:t>
      </w:r>
      <w:r>
        <w:rPr>
          <w:rFonts w:asciiTheme="minorHAnsi" w:hAnsiTheme="minorHAnsi"/>
        </w:rPr>
        <w:t xml:space="preserve"> </w:t>
      </w:r>
      <w:r>
        <w:rPr>
          <w:rFonts w:asciiTheme="minorHAnsi" w:hAnsiTheme="minorHAnsi"/>
          <w:spacing w:val="-2"/>
        </w:rPr>
        <w:t>taken</w:t>
      </w:r>
      <w:r>
        <w:rPr>
          <w:rFonts w:asciiTheme="minorHAnsi" w:hAnsiTheme="minorHAnsi"/>
          <w:spacing w:val="21"/>
        </w:rPr>
        <w:t xml:space="preserve"> </w:t>
      </w:r>
      <w:r>
        <w:rPr>
          <w:rFonts w:asciiTheme="minorHAnsi" w:hAnsiTheme="minorHAnsi"/>
          <w:spacing w:val="-2"/>
        </w:rPr>
        <w:t>to</w:t>
      </w:r>
      <w:r>
        <w:rPr>
          <w:rFonts w:asciiTheme="minorHAnsi" w:hAnsiTheme="minorHAnsi"/>
          <w:spacing w:val="35"/>
        </w:rPr>
        <w:t xml:space="preserve"> </w:t>
      </w:r>
      <w:r>
        <w:rPr>
          <w:rFonts w:asciiTheme="minorHAnsi" w:hAnsiTheme="minorHAnsi"/>
          <w:spacing w:val="-2"/>
        </w:rPr>
        <w:t>be</w:t>
      </w:r>
      <w:r>
        <w:rPr>
          <w:rFonts w:asciiTheme="minorHAnsi" w:hAnsiTheme="minorHAnsi"/>
          <w:spacing w:val="21"/>
        </w:rPr>
        <w:t xml:space="preserve"> </w:t>
      </w:r>
      <w:r>
        <w:rPr>
          <w:rFonts w:asciiTheme="minorHAnsi" w:hAnsiTheme="minorHAnsi"/>
          <w:spacing w:val="-2"/>
        </w:rPr>
        <w:t>granted</w:t>
      </w:r>
      <w:r>
        <w:rPr>
          <w:rFonts w:asciiTheme="minorHAnsi" w:hAnsiTheme="minorHAnsi"/>
          <w:spacing w:val="31"/>
        </w:rPr>
        <w:t xml:space="preserve"> </w:t>
      </w:r>
      <w:r>
        <w:rPr>
          <w:rFonts w:asciiTheme="minorHAnsi" w:hAnsiTheme="minorHAnsi"/>
          <w:spacing w:val="-2"/>
        </w:rPr>
        <w:t>if</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Licensor</w:t>
      </w:r>
      <w:r>
        <w:rPr>
          <w:rFonts w:asciiTheme="minorHAnsi" w:hAnsiTheme="minorHAnsi"/>
          <w:spacing w:val="27"/>
          <w:w w:val="101"/>
        </w:rPr>
        <w:t xml:space="preserve"> </w:t>
      </w:r>
      <w:r>
        <w:rPr>
          <w:rFonts w:asciiTheme="minorHAnsi" w:hAnsiTheme="minorHAnsi"/>
          <w:spacing w:val="-2"/>
        </w:rPr>
        <w:t>does</w:t>
      </w:r>
      <w:r>
        <w:rPr>
          <w:rFonts w:asciiTheme="minorHAnsi" w:hAnsiTheme="minorHAnsi"/>
          <w:spacing w:val="34"/>
        </w:rPr>
        <w:t xml:space="preserve"> </w:t>
      </w:r>
      <w:r>
        <w:rPr>
          <w:rFonts w:asciiTheme="minorHAnsi" w:hAnsiTheme="minorHAnsi"/>
          <w:spacing w:val="-2"/>
        </w:rPr>
        <w:t>not,</w:t>
      </w:r>
      <w:r>
        <w:rPr>
          <w:rFonts w:asciiTheme="minorHAnsi" w:hAnsiTheme="minorHAnsi"/>
          <w:spacing w:val="20"/>
          <w:w w:val="101"/>
        </w:rPr>
        <w:t xml:space="preserve"> </w:t>
      </w:r>
      <w:r>
        <w:rPr>
          <w:rFonts w:asciiTheme="minorHAnsi" w:hAnsiTheme="minorHAnsi"/>
          <w:spacing w:val="-2"/>
        </w:rPr>
        <w:t>wi</w:t>
      </w:r>
      <w:r>
        <w:rPr>
          <w:rFonts w:asciiTheme="minorHAnsi" w:hAnsiTheme="minorHAnsi"/>
          <w:spacing w:val="-3"/>
        </w:rPr>
        <w:t>thin</w:t>
      </w:r>
      <w:r>
        <w:rPr>
          <w:rFonts w:asciiTheme="minorHAnsi" w:hAnsiTheme="minorHAnsi"/>
          <w:spacing w:val="25"/>
          <w:w w:val="101"/>
        </w:rPr>
        <w:t xml:space="preserve"> </w:t>
      </w:r>
      <w:r>
        <w:rPr>
          <w:rFonts w:asciiTheme="minorHAnsi" w:hAnsiTheme="minorHAnsi"/>
          <w:spacing w:val="-3"/>
        </w:rPr>
        <w:t>30</w:t>
      </w:r>
      <w:r>
        <w:rPr>
          <w:rFonts w:asciiTheme="minorHAnsi" w:hAnsiTheme="minorHAnsi"/>
          <w:spacing w:val="37"/>
        </w:rPr>
        <w:t xml:space="preserve"> </w:t>
      </w:r>
      <w:r>
        <w:rPr>
          <w:rFonts w:asciiTheme="minorHAnsi" w:hAnsiTheme="minorHAnsi"/>
          <w:spacing w:val="-3"/>
        </w:rPr>
        <w:t>Business</w:t>
      </w:r>
      <w:r>
        <w:rPr>
          <w:rFonts w:asciiTheme="minorHAnsi" w:hAnsiTheme="minorHAnsi"/>
          <w:spacing w:val="33"/>
          <w:w w:val="101"/>
        </w:rPr>
        <w:t xml:space="preserve"> </w:t>
      </w:r>
      <w:r>
        <w:rPr>
          <w:rFonts w:asciiTheme="minorHAnsi" w:hAnsiTheme="minorHAnsi"/>
          <w:spacing w:val="-3"/>
        </w:rPr>
        <w:t>Days</w:t>
      </w:r>
      <w:r>
        <w:rPr>
          <w:rFonts w:asciiTheme="minorHAnsi" w:hAnsiTheme="minorHAnsi"/>
          <w:spacing w:val="25"/>
        </w:rPr>
        <w:t xml:space="preserve"> </w:t>
      </w:r>
      <w:r>
        <w:rPr>
          <w:rFonts w:asciiTheme="minorHAnsi" w:hAnsiTheme="minorHAnsi"/>
          <w:spacing w:val="-3"/>
        </w:rPr>
        <w:t>of</w:t>
      </w:r>
      <w:r>
        <w:rPr>
          <w:rFonts w:asciiTheme="minorHAnsi" w:hAnsiTheme="minorHAnsi"/>
          <w:spacing w:val="29"/>
        </w:rPr>
        <w:t xml:space="preserve"> </w:t>
      </w:r>
      <w:r>
        <w:rPr>
          <w:rFonts w:asciiTheme="minorHAnsi" w:hAnsiTheme="minorHAnsi"/>
          <w:spacing w:val="-3"/>
        </w:rPr>
        <w:t>its</w:t>
      </w:r>
      <w:r>
        <w:rPr>
          <w:rFonts w:asciiTheme="minorHAnsi" w:hAnsiTheme="minorHAnsi"/>
          <w:spacing w:val="34"/>
        </w:rPr>
        <w:t xml:space="preserve"> </w:t>
      </w:r>
      <w:r>
        <w:rPr>
          <w:rFonts w:asciiTheme="minorHAnsi" w:hAnsiTheme="minorHAnsi"/>
          <w:spacing w:val="-3"/>
        </w:rPr>
        <w:t>receipt</w:t>
      </w:r>
      <w:r>
        <w:rPr>
          <w:rFonts w:asciiTheme="minorHAnsi" w:hAnsiTheme="minorHAnsi"/>
          <w:spacing w:val="28"/>
        </w:rPr>
        <w:t xml:space="preserve"> </w:t>
      </w:r>
      <w:r>
        <w:rPr>
          <w:rFonts w:asciiTheme="minorHAnsi" w:hAnsiTheme="minorHAnsi"/>
          <w:spacing w:val="-3"/>
        </w:rPr>
        <w:t>of</w:t>
      </w:r>
      <w:r>
        <w:rPr>
          <w:rFonts w:asciiTheme="minorHAnsi" w:hAnsiTheme="minorHAnsi"/>
          <w:spacing w:val="22"/>
          <w:w w:val="101"/>
        </w:rPr>
        <w:t xml:space="preserve"> </w:t>
      </w:r>
      <w:r>
        <w:rPr>
          <w:rFonts w:asciiTheme="minorHAnsi" w:hAnsiTheme="minorHAnsi"/>
          <w:spacing w:val="-3"/>
        </w:rPr>
        <w:t>a</w:t>
      </w:r>
      <w:r>
        <w:rPr>
          <w:rFonts w:asciiTheme="minorHAnsi" w:hAnsiTheme="minorHAnsi"/>
          <w:spacing w:val="33"/>
          <w:w w:val="101"/>
        </w:rPr>
        <w:t xml:space="preserve"> </w:t>
      </w:r>
      <w:r>
        <w:rPr>
          <w:rFonts w:asciiTheme="minorHAnsi" w:hAnsiTheme="minorHAnsi"/>
          <w:spacing w:val="-3"/>
        </w:rPr>
        <w:t>notice</w:t>
      </w:r>
      <w:r>
        <w:rPr>
          <w:rFonts w:asciiTheme="minorHAnsi" w:hAnsiTheme="minorHAnsi"/>
          <w:spacing w:val="34"/>
          <w:w w:val="101"/>
        </w:rPr>
        <w:t xml:space="preserve"> </w:t>
      </w:r>
      <w:r>
        <w:rPr>
          <w:rFonts w:asciiTheme="minorHAnsi" w:hAnsiTheme="minorHAnsi"/>
          <w:spacing w:val="-3"/>
        </w:rPr>
        <w:t>requesting</w:t>
      </w:r>
      <w:r>
        <w:rPr>
          <w:rFonts w:asciiTheme="minorHAnsi" w:hAnsiTheme="minorHAnsi"/>
        </w:rPr>
        <w:t xml:space="preserve"> </w:t>
      </w:r>
      <w:r>
        <w:rPr>
          <w:rFonts w:asciiTheme="minorHAnsi" w:hAnsiTheme="minorHAnsi"/>
          <w:spacing w:val="-1"/>
        </w:rPr>
        <w:t>consent, furnish the</w:t>
      </w:r>
      <w:r>
        <w:rPr>
          <w:rFonts w:asciiTheme="minorHAnsi" w:hAnsiTheme="minorHAnsi"/>
          <w:spacing w:val="17"/>
          <w:w w:val="101"/>
        </w:rPr>
        <w:t xml:space="preserve"> </w:t>
      </w:r>
      <w:r>
        <w:rPr>
          <w:rFonts w:asciiTheme="minorHAnsi" w:hAnsiTheme="minorHAnsi"/>
          <w:spacing w:val="-1"/>
        </w:rPr>
        <w:t>Licensee with a</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7"/>
          <w:w w:val="101"/>
        </w:rPr>
        <w:t xml:space="preserve"> </w:t>
      </w:r>
      <w:r>
        <w:rPr>
          <w:rFonts w:asciiTheme="minorHAnsi" w:hAnsiTheme="minorHAnsi"/>
          <w:spacing w:val="-1"/>
        </w:rPr>
        <w:t>refusing consent setting</w:t>
      </w:r>
      <w:r>
        <w:rPr>
          <w:rFonts w:asciiTheme="minorHAnsi" w:hAnsiTheme="minorHAnsi"/>
          <w:spacing w:val="9"/>
        </w:rPr>
        <w:t xml:space="preserve"> </w:t>
      </w:r>
      <w:r>
        <w:rPr>
          <w:rFonts w:asciiTheme="minorHAnsi" w:hAnsiTheme="minorHAnsi"/>
          <w:spacing w:val="-1"/>
        </w:rPr>
        <w:t>out</w:t>
      </w:r>
      <w:r>
        <w:rPr>
          <w:rFonts w:asciiTheme="minorHAnsi" w:hAnsiTheme="minorHAnsi"/>
          <w:spacing w:val="15"/>
          <w:w w:val="101"/>
        </w:rPr>
        <w:t xml:space="preserve"> </w:t>
      </w:r>
      <w:r>
        <w:rPr>
          <w:rFonts w:asciiTheme="minorHAnsi" w:hAnsiTheme="minorHAnsi"/>
          <w:spacing w:val="-1"/>
        </w:rPr>
        <w:t>reasons for</w:t>
      </w:r>
      <w:r>
        <w:rPr>
          <w:rFonts w:asciiTheme="minorHAnsi" w:hAnsiTheme="minorHAnsi"/>
          <w:spacing w:val="4"/>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7"/>
          <w:w w:val="101"/>
        </w:rPr>
        <w:t xml:space="preserve"> </w:t>
      </w:r>
      <w:r>
        <w:rPr>
          <w:rFonts w:asciiTheme="minorHAnsi" w:hAnsiTheme="minorHAnsi"/>
          <w:spacing w:val="-2"/>
        </w:rPr>
        <w:t>refusal.</w:t>
      </w:r>
    </w:p>
    <w:p w14:paraId="066486BA"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pacing w:val="-1"/>
          <w:sz w:val="24"/>
          <w:szCs w:val="24"/>
        </w:rPr>
        <w:t>6.4.                WORKS</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MUST</w:t>
      </w:r>
      <w:r>
        <w:rPr>
          <w:rFonts w:asciiTheme="minorHAnsi" w:hAnsiTheme="minorHAnsi"/>
          <w:b/>
          <w:bCs/>
          <w:color w:val="00558C"/>
          <w:spacing w:val="19"/>
          <w:sz w:val="24"/>
          <w:szCs w:val="24"/>
        </w:rPr>
        <w:t xml:space="preserve"> </w:t>
      </w:r>
      <w:r>
        <w:rPr>
          <w:rFonts w:asciiTheme="minorHAnsi" w:hAnsiTheme="minorHAnsi"/>
          <w:b/>
          <w:bCs/>
          <w:color w:val="00558C"/>
          <w:spacing w:val="-1"/>
          <w:sz w:val="24"/>
          <w:szCs w:val="24"/>
        </w:rPr>
        <w:t>FIRST</w:t>
      </w:r>
      <w:r>
        <w:rPr>
          <w:rFonts w:asciiTheme="minorHAnsi" w:hAnsiTheme="minorHAnsi"/>
          <w:b/>
          <w:bCs/>
          <w:color w:val="00558C"/>
          <w:spacing w:val="16"/>
          <w:sz w:val="24"/>
          <w:szCs w:val="24"/>
        </w:rPr>
        <w:t xml:space="preserve"> </w:t>
      </w:r>
      <w:r>
        <w:rPr>
          <w:rFonts w:asciiTheme="minorHAnsi" w:hAnsiTheme="minorHAnsi"/>
          <w:b/>
          <w:bCs/>
          <w:color w:val="00558C"/>
          <w:spacing w:val="-1"/>
          <w:sz w:val="24"/>
          <w:szCs w:val="24"/>
        </w:rPr>
        <w:t>BE CO</w:t>
      </w:r>
      <w:r>
        <w:rPr>
          <w:rFonts w:asciiTheme="minorHAnsi" w:hAnsiTheme="minorHAnsi"/>
          <w:b/>
          <w:bCs/>
          <w:color w:val="00558C"/>
          <w:spacing w:val="-2"/>
          <w:sz w:val="24"/>
          <w:szCs w:val="24"/>
        </w:rPr>
        <w:t>MPLETED</w:t>
      </w:r>
    </w:p>
    <w:p w14:paraId="066486BB" w14:textId="77777777" w:rsidR="000F72C1" w:rsidRDefault="0020793E">
      <w:pPr>
        <w:pStyle w:val="BodyText"/>
        <w:spacing w:before="178" w:line="188" w:lineRule="auto"/>
        <w:ind w:left="598"/>
        <w:rPr>
          <w:rFonts w:asciiTheme="minorHAnsi" w:hAnsiTheme="minorHAnsi"/>
        </w:rPr>
      </w:pPr>
      <w:r>
        <w:rPr>
          <w:rFonts w:asciiTheme="minorHAnsi" w:hAnsiTheme="minorHAnsi"/>
          <w:spacing w:val="-2"/>
        </w:rPr>
        <w:t>A sublicence</w:t>
      </w:r>
      <w:r>
        <w:rPr>
          <w:rFonts w:asciiTheme="minorHAnsi" w:hAnsiTheme="minorHAnsi"/>
          <w:spacing w:val="15"/>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be granted</w:t>
      </w:r>
      <w:r>
        <w:rPr>
          <w:rFonts w:asciiTheme="minorHAnsi" w:hAnsiTheme="minorHAnsi"/>
          <w:spacing w:val="15"/>
          <w:w w:val="101"/>
        </w:rPr>
        <w:t xml:space="preserve"> </w:t>
      </w:r>
      <w:r>
        <w:rPr>
          <w:rFonts w:asciiTheme="minorHAnsi" w:hAnsiTheme="minorHAnsi"/>
          <w:spacing w:val="-2"/>
        </w:rPr>
        <w:t>unless all the works</w:t>
      </w:r>
      <w:r>
        <w:rPr>
          <w:rFonts w:asciiTheme="minorHAnsi" w:hAnsiTheme="minorHAnsi"/>
          <w:spacing w:val="15"/>
          <w:w w:val="101"/>
        </w:rPr>
        <w:t xml:space="preserve"> </w:t>
      </w:r>
      <w:r>
        <w:rPr>
          <w:rFonts w:asciiTheme="minorHAnsi" w:hAnsiTheme="minorHAnsi"/>
          <w:spacing w:val="-2"/>
        </w:rPr>
        <w:t>identified</w:t>
      </w:r>
      <w:r>
        <w:rPr>
          <w:rFonts w:asciiTheme="minorHAnsi" w:hAnsiTheme="minorHAnsi"/>
          <w:spacing w:val="14"/>
        </w:rPr>
        <w:t xml:space="preserve"> </w:t>
      </w:r>
      <w:r>
        <w:rPr>
          <w:rFonts w:asciiTheme="minorHAnsi" w:hAnsiTheme="minorHAnsi"/>
          <w:spacing w:val="-2"/>
        </w:rPr>
        <w:t>in the</w:t>
      </w:r>
      <w:r>
        <w:rPr>
          <w:rFonts w:asciiTheme="minorHAnsi" w:hAnsiTheme="minorHAnsi"/>
          <w:spacing w:val="17"/>
        </w:rPr>
        <w:t xml:space="preserve"> </w:t>
      </w:r>
      <w:r>
        <w:rPr>
          <w:rFonts w:asciiTheme="minorHAnsi" w:hAnsiTheme="minorHAnsi"/>
          <w:spacing w:val="-2"/>
        </w:rPr>
        <w:t>BCA</w:t>
      </w:r>
      <w:r>
        <w:rPr>
          <w:rFonts w:asciiTheme="minorHAnsi" w:hAnsiTheme="minorHAnsi"/>
          <w:spacing w:val="18"/>
          <w:w w:val="101"/>
        </w:rPr>
        <w:t xml:space="preserve"> </w:t>
      </w:r>
      <w:r>
        <w:rPr>
          <w:rFonts w:asciiTheme="minorHAnsi" w:hAnsiTheme="minorHAnsi"/>
          <w:spacing w:val="-2"/>
        </w:rPr>
        <w:t>Report</w:t>
      </w:r>
      <w:r>
        <w:rPr>
          <w:rFonts w:asciiTheme="minorHAnsi" w:hAnsiTheme="minorHAnsi"/>
          <w:spacing w:val="15"/>
          <w:w w:val="101"/>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been</w:t>
      </w:r>
      <w:r>
        <w:rPr>
          <w:rFonts w:asciiTheme="minorHAnsi" w:hAnsiTheme="minorHAnsi"/>
          <w:spacing w:val="10"/>
        </w:rPr>
        <w:t xml:space="preserve"> </w:t>
      </w:r>
      <w:r>
        <w:rPr>
          <w:rFonts w:asciiTheme="minorHAnsi" w:hAnsiTheme="minorHAnsi"/>
          <w:spacing w:val="-2"/>
        </w:rPr>
        <w:t>carried</w:t>
      </w:r>
      <w:r>
        <w:rPr>
          <w:rFonts w:asciiTheme="minorHAnsi" w:hAnsiTheme="minorHAnsi"/>
          <w:spacing w:val="7"/>
        </w:rPr>
        <w:t xml:space="preserve"> </w:t>
      </w:r>
      <w:r>
        <w:rPr>
          <w:rFonts w:asciiTheme="minorHAnsi" w:hAnsiTheme="minorHAnsi"/>
          <w:spacing w:val="-2"/>
        </w:rPr>
        <w:t>out.</w:t>
      </w:r>
    </w:p>
    <w:p w14:paraId="066486BC" w14:textId="77777777" w:rsidR="000F72C1" w:rsidRDefault="000F72C1">
      <w:pPr>
        <w:spacing w:line="188" w:lineRule="auto"/>
        <w:rPr>
          <w:del w:id="1840" w:author="Jiang" w:date="2024-07-10T20:43:00Z"/>
          <w:rFonts w:asciiTheme="minorHAnsi" w:hAnsiTheme="minorHAnsi"/>
        </w:rPr>
        <w:sectPr w:rsidR="000F72C1">
          <w:footerReference w:type="default" r:id="rId115"/>
          <w:pgSz w:w="11907" w:h="16839"/>
          <w:pgMar w:top="1139" w:right="21" w:bottom="1495" w:left="878" w:header="6" w:footer="850" w:gutter="0"/>
          <w:cols w:space="720"/>
        </w:sectPr>
      </w:pPr>
    </w:p>
    <w:p w14:paraId="066486BD" w14:textId="77777777" w:rsidR="000F72C1" w:rsidRDefault="0020793E">
      <w:pPr>
        <w:pStyle w:val="BodyText"/>
        <w:spacing w:before="36" w:line="179" w:lineRule="auto"/>
        <w:ind w:left="40"/>
        <w:rPr>
          <w:rFonts w:asciiTheme="minorHAnsi" w:hAnsiTheme="minorHAnsi"/>
          <w:sz w:val="28"/>
          <w:szCs w:val="28"/>
        </w:rPr>
      </w:pPr>
      <w:r>
        <w:rPr>
          <w:rFonts w:asciiTheme="minorHAnsi" w:hAnsiTheme="minorHAnsi"/>
          <w:b/>
          <w:bCs/>
          <w:color w:val="00558C"/>
          <w:spacing w:val="-1"/>
          <w:sz w:val="28"/>
          <w:szCs w:val="28"/>
        </w:rPr>
        <w:t>7.           INDEMNITY AND</w:t>
      </w:r>
      <w:r>
        <w:rPr>
          <w:rFonts w:asciiTheme="minorHAnsi" w:hAnsiTheme="minorHAnsi"/>
          <w:b/>
          <w:bCs/>
          <w:color w:val="00558C"/>
          <w:spacing w:val="20"/>
          <w:sz w:val="28"/>
          <w:szCs w:val="28"/>
        </w:rPr>
        <w:t xml:space="preserve"> </w:t>
      </w:r>
      <w:r>
        <w:rPr>
          <w:rFonts w:asciiTheme="minorHAnsi" w:hAnsiTheme="minorHAnsi"/>
          <w:b/>
          <w:bCs/>
          <w:color w:val="00558C"/>
          <w:spacing w:val="-1"/>
          <w:sz w:val="28"/>
          <w:szCs w:val="28"/>
        </w:rPr>
        <w:t>PUBL</w:t>
      </w:r>
      <w:r>
        <w:rPr>
          <w:rFonts w:asciiTheme="minorHAnsi" w:hAnsiTheme="minorHAnsi"/>
          <w:b/>
          <w:bCs/>
          <w:color w:val="00558C"/>
          <w:spacing w:val="-2"/>
          <w:sz w:val="28"/>
          <w:szCs w:val="28"/>
        </w:rPr>
        <w:t>IC</w:t>
      </w:r>
      <w:r>
        <w:rPr>
          <w:rFonts w:asciiTheme="minorHAnsi" w:hAnsiTheme="minorHAnsi"/>
          <w:b/>
          <w:bCs/>
          <w:color w:val="00558C"/>
          <w:spacing w:val="16"/>
          <w:sz w:val="28"/>
          <w:szCs w:val="28"/>
        </w:rPr>
        <w:t xml:space="preserve"> </w:t>
      </w:r>
      <w:r>
        <w:rPr>
          <w:rFonts w:asciiTheme="minorHAnsi" w:hAnsiTheme="minorHAnsi"/>
          <w:b/>
          <w:bCs/>
          <w:color w:val="00558C"/>
          <w:spacing w:val="-2"/>
          <w:sz w:val="28"/>
          <w:szCs w:val="28"/>
        </w:rPr>
        <w:t>LIABILITY</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INSURANCE</w:t>
      </w:r>
    </w:p>
    <w:p w14:paraId="066486BE"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pacing w:val="-1"/>
          <w:sz w:val="24"/>
          <w:szCs w:val="24"/>
        </w:rPr>
        <w:t>7.1.                LOSS,</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DAMAGE OR</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INJURY</w:t>
      </w:r>
      <w:r>
        <w:rPr>
          <w:rFonts w:asciiTheme="minorHAnsi" w:hAnsiTheme="minorHAnsi"/>
          <w:b/>
          <w:bCs/>
          <w:color w:val="00558C"/>
          <w:spacing w:val="2"/>
          <w:sz w:val="24"/>
          <w:szCs w:val="24"/>
        </w:rPr>
        <w:t xml:space="preserve"> </w:t>
      </w:r>
      <w:r>
        <w:rPr>
          <w:rFonts w:asciiTheme="minorHAnsi" w:hAnsiTheme="minorHAnsi"/>
          <w:b/>
          <w:bCs/>
          <w:color w:val="00558C"/>
          <w:spacing w:val="-1"/>
          <w:sz w:val="24"/>
          <w:szCs w:val="24"/>
        </w:rPr>
        <w:t>TO</w:t>
      </w:r>
      <w:r>
        <w:rPr>
          <w:rFonts w:asciiTheme="minorHAnsi" w:hAnsiTheme="minorHAnsi"/>
          <w:b/>
          <w:bCs/>
          <w:color w:val="00558C"/>
          <w:spacing w:val="19"/>
          <w:sz w:val="24"/>
          <w:szCs w:val="24"/>
        </w:rPr>
        <w:t xml:space="preserve"> </w:t>
      </w:r>
      <w:r>
        <w:rPr>
          <w:rFonts w:asciiTheme="minorHAnsi" w:hAnsiTheme="minorHAnsi"/>
          <w:b/>
          <w:bCs/>
          <w:color w:val="00558C"/>
          <w:spacing w:val="-2"/>
          <w:sz w:val="24"/>
          <w:szCs w:val="24"/>
        </w:rPr>
        <w:t>BE</w:t>
      </w:r>
      <w:r>
        <w:rPr>
          <w:rFonts w:asciiTheme="minorHAnsi" w:hAnsiTheme="minorHAnsi"/>
          <w:b/>
          <w:bCs/>
          <w:color w:val="00558C"/>
          <w:spacing w:val="18"/>
          <w:sz w:val="24"/>
          <w:szCs w:val="24"/>
        </w:rPr>
        <w:t xml:space="preserve"> </w:t>
      </w:r>
      <w:r>
        <w:rPr>
          <w:rFonts w:asciiTheme="minorHAnsi" w:hAnsiTheme="minorHAnsi"/>
          <w:b/>
          <w:bCs/>
          <w:color w:val="00558C"/>
          <w:spacing w:val="-2"/>
          <w:sz w:val="24"/>
          <w:szCs w:val="24"/>
        </w:rPr>
        <w:t>LICENSEE</w:t>
      </w:r>
      <w:r>
        <w:rPr>
          <w:rFonts w:asciiTheme="minorHAnsi" w:hAnsiTheme="minorHAnsi"/>
          <w:b/>
          <w:bCs/>
          <w:color w:val="00558C"/>
          <w:spacing w:val="18"/>
          <w:sz w:val="24"/>
          <w:szCs w:val="24"/>
        </w:rPr>
        <w:t xml:space="preserve"> </w:t>
      </w:r>
      <w:r>
        <w:rPr>
          <w:rFonts w:asciiTheme="minorHAnsi" w:hAnsiTheme="minorHAnsi"/>
          <w:b/>
          <w:bCs/>
          <w:color w:val="00558C"/>
          <w:spacing w:val="-2"/>
          <w:sz w:val="24"/>
          <w:szCs w:val="24"/>
        </w:rPr>
        <w:t>RESPONSIBILITY</w:t>
      </w:r>
    </w:p>
    <w:p w14:paraId="066486BF" w14:textId="77777777" w:rsidR="000F72C1" w:rsidRDefault="0020793E">
      <w:pPr>
        <w:pStyle w:val="BodyText"/>
        <w:spacing w:before="178" w:line="214" w:lineRule="auto"/>
        <w:ind w:left="608" w:right="772" w:hanging="12"/>
        <w:rPr>
          <w:rFonts w:asciiTheme="minorHAnsi" w:hAnsiTheme="minorHAnsi"/>
        </w:rPr>
      </w:pPr>
      <w:r>
        <w:rPr>
          <w:rFonts w:asciiTheme="minorHAnsi" w:hAnsiTheme="minorHAnsi"/>
          <w:spacing w:val="-2"/>
        </w:rPr>
        <w:t>The  Licensor  is  not  responsible</w:t>
      </w:r>
      <w:r>
        <w:rPr>
          <w:rFonts w:asciiTheme="minorHAnsi" w:hAnsiTheme="minorHAnsi"/>
          <w:spacing w:val="37"/>
        </w:rPr>
        <w:t xml:space="preserve"> </w:t>
      </w:r>
      <w:r>
        <w:rPr>
          <w:rFonts w:asciiTheme="minorHAnsi" w:hAnsiTheme="minorHAnsi"/>
          <w:spacing w:val="-2"/>
        </w:rPr>
        <w:t>for</w:t>
      </w:r>
      <w:r>
        <w:rPr>
          <w:rFonts w:asciiTheme="minorHAnsi" w:hAnsiTheme="minorHAnsi"/>
          <w:spacing w:val="41"/>
          <w:w w:val="101"/>
        </w:rPr>
        <w:t xml:space="preserve"> </w:t>
      </w:r>
      <w:r>
        <w:rPr>
          <w:rFonts w:asciiTheme="minorHAnsi" w:hAnsiTheme="minorHAnsi"/>
          <w:spacing w:val="-2"/>
        </w:rPr>
        <w:t>any  loss,  damage</w:t>
      </w:r>
      <w:r>
        <w:rPr>
          <w:rFonts w:asciiTheme="minorHAnsi" w:hAnsiTheme="minorHAnsi"/>
          <w:spacing w:val="42"/>
        </w:rPr>
        <w:t xml:space="preserve"> </w:t>
      </w:r>
      <w:r>
        <w:rPr>
          <w:rFonts w:asciiTheme="minorHAnsi" w:hAnsiTheme="minorHAnsi"/>
          <w:spacing w:val="-2"/>
        </w:rPr>
        <w:t>or</w:t>
      </w:r>
      <w:r>
        <w:rPr>
          <w:rFonts w:asciiTheme="minorHAnsi" w:hAnsiTheme="minorHAnsi"/>
          <w:spacing w:val="46"/>
        </w:rPr>
        <w:t xml:space="preserve"> </w:t>
      </w:r>
      <w:r>
        <w:rPr>
          <w:rFonts w:asciiTheme="minorHAnsi" w:hAnsiTheme="minorHAnsi"/>
          <w:spacing w:val="-2"/>
        </w:rPr>
        <w:t>injury</w:t>
      </w:r>
      <w:r>
        <w:rPr>
          <w:rFonts w:asciiTheme="minorHAnsi" w:hAnsiTheme="minorHAnsi"/>
          <w:spacing w:val="36"/>
          <w:w w:val="101"/>
        </w:rPr>
        <w:t xml:space="preserve"> </w:t>
      </w:r>
      <w:r>
        <w:rPr>
          <w:rFonts w:asciiTheme="minorHAnsi" w:hAnsiTheme="minorHAnsi"/>
          <w:spacing w:val="-2"/>
        </w:rPr>
        <w:t>to  persons</w:t>
      </w:r>
      <w:r>
        <w:rPr>
          <w:rFonts w:asciiTheme="minorHAnsi" w:hAnsiTheme="minorHAnsi"/>
          <w:spacing w:val="39"/>
        </w:rPr>
        <w:t xml:space="preserve"> </w:t>
      </w:r>
      <w:r>
        <w:rPr>
          <w:rFonts w:asciiTheme="minorHAnsi" w:hAnsiTheme="minorHAnsi"/>
          <w:spacing w:val="-2"/>
        </w:rPr>
        <w:t>or  p</w:t>
      </w:r>
      <w:r>
        <w:rPr>
          <w:rFonts w:asciiTheme="minorHAnsi" w:hAnsiTheme="minorHAnsi"/>
          <w:spacing w:val="-3"/>
        </w:rPr>
        <w:t>roperty</w:t>
      </w:r>
      <w:r>
        <w:rPr>
          <w:rFonts w:asciiTheme="minorHAnsi" w:hAnsiTheme="minorHAnsi"/>
          <w:spacing w:val="42"/>
          <w:w w:val="101"/>
        </w:rPr>
        <w:t xml:space="preserve"> </w:t>
      </w:r>
      <w:r>
        <w:rPr>
          <w:rFonts w:asciiTheme="minorHAnsi" w:hAnsiTheme="minorHAnsi"/>
          <w:spacing w:val="-3"/>
        </w:rPr>
        <w:t>arising</w:t>
      </w:r>
      <w:r>
        <w:rPr>
          <w:rFonts w:asciiTheme="minorHAnsi" w:hAnsiTheme="minorHAnsi"/>
          <w:spacing w:val="41"/>
          <w:w w:val="101"/>
        </w:rPr>
        <w:t xml:space="preserve"> </w:t>
      </w:r>
      <w:r>
        <w:rPr>
          <w:rFonts w:asciiTheme="minorHAnsi" w:hAnsiTheme="minorHAnsi"/>
          <w:spacing w:val="-3"/>
        </w:rPr>
        <w:t>directly</w:t>
      </w:r>
      <w:r>
        <w:rPr>
          <w:rFonts w:asciiTheme="minorHAnsi" w:hAnsiTheme="minorHAnsi"/>
          <w:spacing w:val="40"/>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1"/>
        </w:rPr>
        <w:t>indirectly out of the</w:t>
      </w:r>
      <w:r>
        <w:rPr>
          <w:rFonts w:asciiTheme="minorHAnsi" w:hAnsiTheme="minorHAnsi"/>
          <w:spacing w:val="17"/>
          <w:w w:val="101"/>
        </w:rPr>
        <w:t xml:space="preserve"> </w:t>
      </w:r>
      <w:r>
        <w:rPr>
          <w:rFonts w:asciiTheme="minorHAnsi" w:hAnsiTheme="minorHAnsi"/>
          <w:spacing w:val="-1"/>
        </w:rPr>
        <w:t>use</w:t>
      </w:r>
      <w:r>
        <w:rPr>
          <w:rFonts w:asciiTheme="minorHAnsi" w:hAnsiTheme="minorHAnsi"/>
          <w:spacing w:val="15"/>
        </w:rPr>
        <w:t xml:space="preserve"> </w:t>
      </w:r>
      <w:r>
        <w:rPr>
          <w:rFonts w:asciiTheme="minorHAnsi" w:hAnsiTheme="minorHAnsi"/>
          <w:spacing w:val="-1"/>
        </w:rPr>
        <w:t>by the</w:t>
      </w:r>
      <w:r>
        <w:rPr>
          <w:rFonts w:asciiTheme="minorHAnsi" w:hAnsiTheme="minorHAnsi"/>
          <w:spacing w:val="20"/>
        </w:rPr>
        <w:t xml:space="preserve"> </w:t>
      </w:r>
      <w:r>
        <w:rPr>
          <w:rFonts w:asciiTheme="minorHAnsi" w:hAnsiTheme="minorHAnsi"/>
          <w:spacing w:val="-1"/>
        </w:rPr>
        <w:t>Licen</w:t>
      </w:r>
      <w:r>
        <w:rPr>
          <w:rFonts w:asciiTheme="minorHAnsi" w:hAnsiTheme="minorHAnsi"/>
          <w:spacing w:val="-2"/>
        </w:rPr>
        <w:t>see of the</w:t>
      </w:r>
      <w:r>
        <w:rPr>
          <w:rFonts w:asciiTheme="minorHAnsi" w:hAnsiTheme="minorHAnsi"/>
          <w:spacing w:val="17"/>
        </w:rPr>
        <w:t xml:space="preserve"> </w:t>
      </w:r>
      <w:r>
        <w:rPr>
          <w:rFonts w:asciiTheme="minorHAnsi" w:hAnsiTheme="minorHAnsi"/>
          <w:spacing w:val="-2"/>
        </w:rPr>
        <w:t>Licensed Area.</w:t>
      </w:r>
    </w:p>
    <w:p w14:paraId="066486C0" w14:textId="77777777" w:rsidR="000F72C1" w:rsidRDefault="0020793E">
      <w:pPr>
        <w:pStyle w:val="BodyText"/>
        <w:spacing w:before="192" w:line="179" w:lineRule="auto"/>
        <w:ind w:left="38"/>
        <w:rPr>
          <w:rFonts w:asciiTheme="minorHAnsi" w:hAnsiTheme="minorHAnsi"/>
          <w:sz w:val="24"/>
          <w:szCs w:val="24"/>
        </w:rPr>
      </w:pPr>
      <w:r>
        <w:rPr>
          <w:rFonts w:asciiTheme="minorHAnsi" w:hAnsiTheme="minorHAnsi"/>
          <w:b/>
          <w:bCs/>
          <w:color w:val="00558C"/>
          <w:spacing w:val="-2"/>
          <w:sz w:val="24"/>
          <w:szCs w:val="24"/>
        </w:rPr>
        <w:t>7.2.</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LICENSOR TO</w:t>
      </w:r>
      <w:r>
        <w:rPr>
          <w:rFonts w:asciiTheme="minorHAnsi" w:hAnsiTheme="minorHAnsi"/>
          <w:b/>
          <w:bCs/>
          <w:color w:val="00558C"/>
          <w:spacing w:val="24"/>
          <w:sz w:val="24"/>
          <w:szCs w:val="24"/>
        </w:rPr>
        <w:t xml:space="preserve"> </w:t>
      </w:r>
      <w:r>
        <w:rPr>
          <w:rFonts w:asciiTheme="minorHAnsi" w:hAnsiTheme="minorHAnsi"/>
          <w:b/>
          <w:bCs/>
          <w:color w:val="00558C"/>
          <w:spacing w:val="-2"/>
          <w:sz w:val="24"/>
          <w:szCs w:val="24"/>
        </w:rPr>
        <w:t>BE</w:t>
      </w:r>
      <w:r>
        <w:rPr>
          <w:rFonts w:asciiTheme="minorHAnsi" w:hAnsiTheme="minorHAnsi"/>
          <w:b/>
          <w:bCs/>
          <w:color w:val="00558C"/>
          <w:spacing w:val="15"/>
          <w:w w:val="101"/>
          <w:sz w:val="24"/>
          <w:szCs w:val="24"/>
        </w:rPr>
        <w:t xml:space="preserve"> </w:t>
      </w:r>
      <w:r>
        <w:rPr>
          <w:rFonts w:asciiTheme="minorHAnsi" w:hAnsiTheme="minorHAnsi"/>
          <w:b/>
          <w:bCs/>
          <w:color w:val="00558C"/>
          <w:spacing w:val="-2"/>
          <w:sz w:val="24"/>
          <w:szCs w:val="24"/>
        </w:rPr>
        <w:t>INDEMNIFIED</w:t>
      </w:r>
    </w:p>
    <w:p w14:paraId="066486C1" w14:textId="77777777" w:rsidR="000F72C1" w:rsidRDefault="0020793E">
      <w:pPr>
        <w:pStyle w:val="BodyText"/>
        <w:spacing w:before="181" w:line="231" w:lineRule="auto"/>
        <w:ind w:left="597" w:right="767" w:hanging="1"/>
        <w:jc w:val="both"/>
        <w:rPr>
          <w:rFonts w:asciiTheme="minorHAnsi" w:hAnsiTheme="minorHAnsi"/>
        </w:rPr>
      </w:pPr>
      <w:r>
        <w:rPr>
          <w:rFonts w:asciiTheme="minorHAnsi" w:hAnsiTheme="minorHAnsi"/>
          <w:spacing w:val="-1"/>
        </w:rPr>
        <w:t>The  Licensee</w:t>
      </w:r>
      <w:r>
        <w:rPr>
          <w:rFonts w:asciiTheme="minorHAnsi" w:hAnsiTheme="minorHAnsi"/>
          <w:spacing w:val="44"/>
          <w:w w:val="101"/>
        </w:rPr>
        <w:t xml:space="preserve"> </w:t>
      </w:r>
      <w:r>
        <w:rPr>
          <w:rFonts w:asciiTheme="minorHAnsi" w:hAnsiTheme="minorHAnsi"/>
          <w:spacing w:val="-1"/>
        </w:rPr>
        <w:t>indemnifies</w:t>
      </w:r>
      <w:r>
        <w:rPr>
          <w:rFonts w:asciiTheme="minorHAnsi" w:hAnsiTheme="minorHAnsi"/>
          <w:spacing w:val="30"/>
          <w:w w:val="101"/>
        </w:rPr>
        <w:t xml:space="preserve"> </w:t>
      </w:r>
      <w:r>
        <w:rPr>
          <w:rFonts w:asciiTheme="minorHAnsi" w:hAnsiTheme="minorHAnsi"/>
          <w:spacing w:val="-1"/>
        </w:rPr>
        <w:t>the  L</w:t>
      </w:r>
      <w:r>
        <w:rPr>
          <w:rFonts w:asciiTheme="minorHAnsi" w:hAnsiTheme="minorHAnsi"/>
          <w:spacing w:val="-2"/>
        </w:rPr>
        <w:t>icensor</w:t>
      </w:r>
      <w:r>
        <w:rPr>
          <w:rFonts w:asciiTheme="minorHAnsi" w:hAnsiTheme="minorHAnsi"/>
          <w:spacing w:val="37"/>
        </w:rPr>
        <w:t xml:space="preserve"> </w:t>
      </w:r>
      <w:r>
        <w:rPr>
          <w:rFonts w:asciiTheme="minorHAnsi" w:hAnsiTheme="minorHAnsi"/>
          <w:spacing w:val="-2"/>
        </w:rPr>
        <w:t>and</w:t>
      </w:r>
      <w:r>
        <w:rPr>
          <w:rFonts w:asciiTheme="minorHAnsi" w:hAnsiTheme="minorHAnsi"/>
          <w:spacing w:val="43"/>
        </w:rPr>
        <w:t xml:space="preserve"> </w:t>
      </w:r>
      <w:r>
        <w:rPr>
          <w:rFonts w:asciiTheme="minorHAnsi" w:hAnsiTheme="minorHAnsi"/>
          <w:spacing w:val="-2"/>
        </w:rPr>
        <w:t>its</w:t>
      </w:r>
      <w:r>
        <w:rPr>
          <w:rFonts w:asciiTheme="minorHAnsi" w:hAnsiTheme="minorHAnsi"/>
          <w:spacing w:val="37"/>
        </w:rPr>
        <w:t xml:space="preserve"> </w:t>
      </w:r>
      <w:r>
        <w:rPr>
          <w:rFonts w:asciiTheme="minorHAnsi" w:hAnsiTheme="minorHAnsi"/>
          <w:spacing w:val="-2"/>
        </w:rPr>
        <w:t>officers,</w:t>
      </w:r>
      <w:r>
        <w:rPr>
          <w:rFonts w:asciiTheme="minorHAnsi" w:hAnsiTheme="minorHAnsi"/>
          <w:spacing w:val="38"/>
          <w:w w:val="101"/>
        </w:rPr>
        <w:t xml:space="preserve"> </w:t>
      </w:r>
      <w:r>
        <w:rPr>
          <w:rFonts w:asciiTheme="minorHAnsi" w:hAnsiTheme="minorHAnsi"/>
          <w:spacing w:val="-2"/>
        </w:rPr>
        <w:t>servants,</w:t>
      </w:r>
      <w:r>
        <w:rPr>
          <w:rFonts w:asciiTheme="minorHAnsi" w:hAnsiTheme="minorHAnsi"/>
          <w:spacing w:val="37"/>
        </w:rPr>
        <w:t xml:space="preserve"> </w:t>
      </w:r>
      <w:r>
        <w:rPr>
          <w:rFonts w:asciiTheme="minorHAnsi" w:hAnsiTheme="minorHAnsi"/>
          <w:spacing w:val="-2"/>
        </w:rPr>
        <w:t>agents</w:t>
      </w:r>
      <w:r>
        <w:rPr>
          <w:rFonts w:asciiTheme="minorHAnsi" w:hAnsiTheme="minorHAnsi"/>
          <w:spacing w:val="37"/>
        </w:rPr>
        <w:t xml:space="preserve"> </w:t>
      </w:r>
      <w:r>
        <w:rPr>
          <w:rFonts w:asciiTheme="minorHAnsi" w:hAnsiTheme="minorHAnsi"/>
          <w:spacing w:val="-2"/>
        </w:rPr>
        <w:t>and</w:t>
      </w:r>
      <w:r>
        <w:rPr>
          <w:rFonts w:asciiTheme="minorHAnsi" w:hAnsiTheme="minorHAnsi"/>
          <w:spacing w:val="45"/>
          <w:w w:val="101"/>
        </w:rPr>
        <w:t xml:space="preserve"> </w:t>
      </w:r>
      <w:r>
        <w:rPr>
          <w:rFonts w:asciiTheme="minorHAnsi" w:hAnsiTheme="minorHAnsi"/>
          <w:spacing w:val="-2"/>
        </w:rPr>
        <w:t>licensees</w:t>
      </w:r>
      <w:r>
        <w:rPr>
          <w:rFonts w:asciiTheme="minorHAnsi" w:hAnsiTheme="minorHAnsi"/>
          <w:spacing w:val="37"/>
        </w:rPr>
        <w:t xml:space="preserve"> </w:t>
      </w:r>
      <w:r>
        <w:rPr>
          <w:rFonts w:asciiTheme="minorHAnsi" w:hAnsiTheme="minorHAnsi"/>
          <w:spacing w:val="-2"/>
        </w:rPr>
        <w:t>against</w:t>
      </w:r>
      <w:r>
        <w:rPr>
          <w:rFonts w:asciiTheme="minorHAnsi" w:hAnsiTheme="minorHAnsi"/>
          <w:spacing w:val="40"/>
        </w:rPr>
        <w:t xml:space="preserve"> </w:t>
      </w:r>
      <w:r>
        <w:rPr>
          <w:rFonts w:asciiTheme="minorHAnsi" w:hAnsiTheme="minorHAnsi"/>
          <w:spacing w:val="-2"/>
        </w:rPr>
        <w:t>all</w:t>
      </w:r>
      <w:r>
        <w:rPr>
          <w:rFonts w:asciiTheme="minorHAnsi" w:hAnsiTheme="minorHAnsi"/>
          <w:spacing w:val="36"/>
          <w:w w:val="101"/>
        </w:rPr>
        <w:t xml:space="preserve"> </w:t>
      </w:r>
      <w:r>
        <w:rPr>
          <w:rFonts w:asciiTheme="minorHAnsi" w:hAnsiTheme="minorHAnsi"/>
          <w:spacing w:val="-2"/>
        </w:rPr>
        <w:t>actions,</w:t>
      </w:r>
      <w:r>
        <w:rPr>
          <w:rFonts w:asciiTheme="minorHAnsi" w:hAnsiTheme="minorHAnsi"/>
        </w:rPr>
        <w:t xml:space="preserve"> </w:t>
      </w:r>
      <w:r>
        <w:rPr>
          <w:rFonts w:asciiTheme="minorHAnsi" w:hAnsiTheme="minorHAnsi"/>
          <w:spacing w:val="-2"/>
        </w:rPr>
        <w:t>claims,</w:t>
      </w:r>
      <w:r>
        <w:rPr>
          <w:rFonts w:asciiTheme="minorHAnsi" w:hAnsiTheme="minorHAnsi"/>
          <w:spacing w:val="20"/>
        </w:rPr>
        <w:t xml:space="preserve"> </w:t>
      </w:r>
      <w:r>
        <w:rPr>
          <w:rFonts w:asciiTheme="minorHAnsi" w:hAnsiTheme="minorHAnsi"/>
          <w:spacing w:val="-2"/>
        </w:rPr>
        <w:t>costs</w:t>
      </w:r>
      <w:r>
        <w:rPr>
          <w:rFonts w:asciiTheme="minorHAnsi" w:hAnsiTheme="minorHAnsi"/>
          <w:spacing w:val="20"/>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demands</w:t>
      </w:r>
      <w:r>
        <w:rPr>
          <w:rFonts w:asciiTheme="minorHAnsi" w:hAnsiTheme="minorHAnsi"/>
          <w:spacing w:val="22"/>
          <w:w w:val="101"/>
        </w:rPr>
        <w:t xml:space="preserve"> </w:t>
      </w:r>
      <w:r>
        <w:rPr>
          <w:rFonts w:asciiTheme="minorHAnsi" w:hAnsiTheme="minorHAnsi"/>
          <w:spacing w:val="-2"/>
        </w:rPr>
        <w:t>in</w:t>
      </w:r>
      <w:r>
        <w:rPr>
          <w:rFonts w:asciiTheme="minorHAnsi" w:hAnsiTheme="minorHAnsi"/>
          <w:spacing w:val="26"/>
        </w:rPr>
        <w:t xml:space="preserve"> </w:t>
      </w:r>
      <w:r>
        <w:rPr>
          <w:rFonts w:asciiTheme="minorHAnsi" w:hAnsiTheme="minorHAnsi"/>
          <w:spacing w:val="-2"/>
        </w:rPr>
        <w:t>respect</w:t>
      </w:r>
      <w:r>
        <w:rPr>
          <w:rFonts w:asciiTheme="minorHAnsi" w:hAnsiTheme="minorHAnsi"/>
          <w:spacing w:val="18"/>
        </w:rPr>
        <w:t xml:space="preserve"> </w:t>
      </w:r>
      <w:r>
        <w:rPr>
          <w:rFonts w:asciiTheme="minorHAnsi" w:hAnsiTheme="minorHAnsi"/>
          <w:spacing w:val="-2"/>
        </w:rPr>
        <w:t>of</w:t>
      </w:r>
      <w:r>
        <w:rPr>
          <w:rFonts w:asciiTheme="minorHAnsi" w:hAnsiTheme="minorHAnsi"/>
          <w:spacing w:val="18"/>
          <w:w w:val="101"/>
        </w:rPr>
        <w:t xml:space="preserve"> </w:t>
      </w:r>
      <w:r>
        <w:rPr>
          <w:rFonts w:asciiTheme="minorHAnsi" w:hAnsiTheme="minorHAnsi"/>
          <w:spacing w:val="-2"/>
        </w:rPr>
        <w:t>damage</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injury</w:t>
      </w:r>
      <w:r>
        <w:rPr>
          <w:rFonts w:asciiTheme="minorHAnsi" w:hAnsiTheme="minorHAnsi"/>
          <w:spacing w:val="14"/>
          <w:w w:val="101"/>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property</w:t>
      </w:r>
      <w:r>
        <w:rPr>
          <w:rFonts w:asciiTheme="minorHAnsi" w:hAnsiTheme="minorHAnsi"/>
          <w:spacing w:val="25"/>
          <w:w w:val="101"/>
        </w:rPr>
        <w:t xml:space="preserve"> </w:t>
      </w:r>
      <w:r>
        <w:rPr>
          <w:rFonts w:asciiTheme="minorHAnsi" w:hAnsiTheme="minorHAnsi"/>
          <w:spacing w:val="-2"/>
        </w:rPr>
        <w:t>(including</w:t>
      </w:r>
      <w:r>
        <w:rPr>
          <w:rFonts w:asciiTheme="minorHAnsi" w:hAnsiTheme="minorHAnsi"/>
          <w:spacing w:val="26"/>
        </w:rPr>
        <w:t xml:space="preserve"> </w:t>
      </w:r>
      <w:r>
        <w:rPr>
          <w:rFonts w:asciiTheme="minorHAnsi" w:hAnsiTheme="minorHAnsi"/>
          <w:spacing w:val="-2"/>
        </w:rPr>
        <w:t>property</w:t>
      </w:r>
      <w:r>
        <w:rPr>
          <w:rFonts w:asciiTheme="minorHAnsi" w:hAnsiTheme="minorHAnsi"/>
          <w:spacing w:val="21"/>
        </w:rPr>
        <w:t xml:space="preserve"> </w:t>
      </w:r>
      <w:r>
        <w:rPr>
          <w:rFonts w:asciiTheme="minorHAnsi" w:hAnsiTheme="minorHAnsi"/>
          <w:spacing w:val="-2"/>
        </w:rPr>
        <w:t>of</w:t>
      </w:r>
      <w:r>
        <w:rPr>
          <w:rFonts w:asciiTheme="minorHAnsi" w:hAnsiTheme="minorHAnsi"/>
          <w:spacing w:val="24"/>
          <w:w w:val="101"/>
        </w:rPr>
        <w:t xml:space="preserve"> </w:t>
      </w:r>
      <w:r>
        <w:rPr>
          <w:rFonts w:asciiTheme="minorHAnsi" w:hAnsiTheme="minorHAnsi"/>
          <w:spacing w:val="-2"/>
        </w:rPr>
        <w:t>persons</w:t>
      </w:r>
      <w:r>
        <w:rPr>
          <w:rFonts w:asciiTheme="minorHAnsi" w:hAnsiTheme="minorHAnsi"/>
          <w:spacing w:val="17"/>
          <w:w w:val="101"/>
        </w:rPr>
        <w:t xml:space="preserve"> </w:t>
      </w:r>
      <w:r>
        <w:rPr>
          <w:rFonts w:asciiTheme="minorHAnsi" w:hAnsiTheme="minorHAnsi"/>
          <w:spacing w:val="-2"/>
        </w:rPr>
        <w:t>oth</w:t>
      </w:r>
      <w:r>
        <w:rPr>
          <w:rFonts w:asciiTheme="minorHAnsi" w:hAnsiTheme="minorHAnsi"/>
          <w:spacing w:val="-3"/>
        </w:rPr>
        <w:t>er</w:t>
      </w:r>
      <w:r>
        <w:rPr>
          <w:rFonts w:asciiTheme="minorHAnsi" w:hAnsiTheme="minorHAnsi"/>
        </w:rPr>
        <w:t xml:space="preserve"> </w:t>
      </w:r>
      <w:r>
        <w:rPr>
          <w:rFonts w:asciiTheme="minorHAnsi" w:hAnsiTheme="minorHAnsi"/>
          <w:spacing w:val="-1"/>
        </w:rPr>
        <w:t>than</w:t>
      </w:r>
      <w:r>
        <w:rPr>
          <w:rFonts w:asciiTheme="minorHAnsi" w:hAnsiTheme="minorHAnsi"/>
          <w:spacing w:val="15"/>
          <w:w w:val="101"/>
        </w:rPr>
        <w:t xml:space="preserve"> </w:t>
      </w:r>
      <w:r>
        <w:rPr>
          <w:rFonts w:asciiTheme="minorHAnsi" w:hAnsiTheme="minorHAnsi"/>
          <w:spacing w:val="-1"/>
        </w:rPr>
        <w:t>the</w:t>
      </w:r>
      <w:r>
        <w:rPr>
          <w:rFonts w:asciiTheme="minorHAnsi" w:hAnsiTheme="minorHAnsi"/>
          <w:spacing w:val="29"/>
          <w:w w:val="101"/>
        </w:rPr>
        <w:t xml:space="preserve"> </w:t>
      </w:r>
      <w:r>
        <w:rPr>
          <w:rFonts w:asciiTheme="minorHAnsi" w:hAnsiTheme="minorHAnsi"/>
          <w:spacing w:val="-1"/>
        </w:rPr>
        <w:t>Licensor)</w:t>
      </w:r>
      <w:r>
        <w:rPr>
          <w:rFonts w:asciiTheme="minorHAnsi" w:hAnsiTheme="minorHAnsi"/>
          <w:spacing w:val="20"/>
        </w:rPr>
        <w:t xml:space="preserve"> </w:t>
      </w:r>
      <w:r>
        <w:rPr>
          <w:rFonts w:asciiTheme="minorHAnsi" w:hAnsiTheme="minorHAnsi"/>
          <w:spacing w:val="-1"/>
        </w:rPr>
        <w:t>or</w:t>
      </w:r>
      <w:r>
        <w:rPr>
          <w:rFonts w:asciiTheme="minorHAnsi" w:hAnsiTheme="minorHAnsi"/>
          <w:spacing w:val="29"/>
        </w:rPr>
        <w:t xml:space="preserve"> </w:t>
      </w:r>
      <w:r>
        <w:rPr>
          <w:rFonts w:asciiTheme="minorHAnsi" w:hAnsiTheme="minorHAnsi"/>
          <w:spacing w:val="-1"/>
        </w:rPr>
        <w:t>pers</w:t>
      </w:r>
      <w:r>
        <w:rPr>
          <w:rFonts w:asciiTheme="minorHAnsi" w:hAnsiTheme="minorHAnsi"/>
          <w:spacing w:val="-2"/>
        </w:rPr>
        <w:t>ons</w:t>
      </w:r>
      <w:r>
        <w:rPr>
          <w:rFonts w:asciiTheme="minorHAnsi" w:hAnsiTheme="minorHAnsi"/>
          <w:spacing w:val="27"/>
          <w:w w:val="101"/>
        </w:rPr>
        <w:t xml:space="preserve"> </w:t>
      </w:r>
      <w:r>
        <w:rPr>
          <w:rFonts w:asciiTheme="minorHAnsi" w:hAnsiTheme="minorHAnsi"/>
          <w:spacing w:val="-2"/>
        </w:rPr>
        <w:t>(including</w:t>
      </w:r>
      <w:r>
        <w:rPr>
          <w:rFonts w:asciiTheme="minorHAnsi" w:hAnsiTheme="minorHAnsi"/>
          <w:spacing w:val="22"/>
        </w:rPr>
        <w:t xml:space="preserve"> </w:t>
      </w:r>
      <w:r>
        <w:rPr>
          <w:rFonts w:asciiTheme="minorHAnsi" w:hAnsiTheme="minorHAnsi"/>
          <w:spacing w:val="-2"/>
        </w:rPr>
        <w:t>employees</w:t>
      </w:r>
      <w:r>
        <w:rPr>
          <w:rFonts w:asciiTheme="minorHAnsi" w:hAnsiTheme="minorHAnsi"/>
          <w:spacing w:val="20"/>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Licensee)</w:t>
      </w:r>
      <w:r>
        <w:rPr>
          <w:rFonts w:asciiTheme="minorHAnsi" w:hAnsiTheme="minorHAnsi"/>
          <w:spacing w:val="23"/>
        </w:rPr>
        <w:t xml:space="preserve"> </w:t>
      </w:r>
      <w:r>
        <w:rPr>
          <w:rFonts w:asciiTheme="minorHAnsi" w:hAnsiTheme="minorHAnsi"/>
          <w:spacing w:val="-2"/>
        </w:rPr>
        <w:t>arising</w:t>
      </w:r>
      <w:r>
        <w:rPr>
          <w:rFonts w:asciiTheme="minorHAnsi" w:hAnsiTheme="minorHAnsi"/>
          <w:spacing w:val="22"/>
          <w:w w:val="101"/>
        </w:rPr>
        <w:t xml:space="preserve"> </w:t>
      </w:r>
      <w:r>
        <w:rPr>
          <w:rFonts w:asciiTheme="minorHAnsi" w:hAnsiTheme="minorHAnsi"/>
          <w:spacing w:val="-2"/>
        </w:rPr>
        <w:t>directly</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indirectly</w:t>
      </w:r>
      <w:r>
        <w:rPr>
          <w:rFonts w:asciiTheme="minorHAnsi" w:hAnsiTheme="minorHAnsi"/>
          <w:spacing w:val="21"/>
        </w:rPr>
        <w:t xml:space="preserve"> </w:t>
      </w:r>
      <w:r>
        <w:rPr>
          <w:rFonts w:asciiTheme="minorHAnsi" w:hAnsiTheme="minorHAnsi"/>
          <w:spacing w:val="-2"/>
        </w:rPr>
        <w:t>out</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use</w:t>
      </w:r>
      <w:r>
        <w:rPr>
          <w:rFonts w:asciiTheme="minorHAnsi" w:hAnsiTheme="minorHAnsi"/>
          <w:spacing w:val="13"/>
        </w:rPr>
        <w:t xml:space="preserve"> </w:t>
      </w:r>
      <w:r>
        <w:rPr>
          <w:rFonts w:asciiTheme="minorHAnsi" w:hAnsiTheme="minorHAnsi"/>
          <w:spacing w:val="-1"/>
        </w:rPr>
        <w:t>by the</w:t>
      </w:r>
      <w:r>
        <w:rPr>
          <w:rFonts w:asciiTheme="minorHAnsi" w:hAnsiTheme="minorHAnsi"/>
          <w:spacing w:val="12"/>
          <w:w w:val="101"/>
        </w:rPr>
        <w:t xml:space="preserve"> </w:t>
      </w:r>
      <w:r>
        <w:rPr>
          <w:rFonts w:asciiTheme="minorHAnsi" w:hAnsiTheme="minorHAnsi"/>
          <w:spacing w:val="-1"/>
        </w:rPr>
        <w:t>Licensee of the</w:t>
      </w:r>
      <w:r>
        <w:rPr>
          <w:rFonts w:asciiTheme="minorHAnsi" w:hAnsiTheme="minorHAnsi"/>
          <w:spacing w:val="12"/>
          <w:w w:val="101"/>
        </w:rPr>
        <w:t xml:space="preserve"> </w:t>
      </w:r>
      <w:r>
        <w:rPr>
          <w:rFonts w:asciiTheme="minorHAnsi" w:hAnsiTheme="minorHAnsi"/>
          <w:spacing w:val="-1"/>
        </w:rPr>
        <w:t>Licensed Area</w:t>
      </w:r>
      <w:r>
        <w:rPr>
          <w:rFonts w:asciiTheme="minorHAnsi" w:hAnsiTheme="minorHAnsi"/>
          <w:spacing w:val="-2"/>
        </w:rPr>
        <w:t>. The indemnity extends to damage or injury arising</w:t>
      </w:r>
      <w:r>
        <w:rPr>
          <w:rFonts w:asciiTheme="minorHAnsi" w:hAnsiTheme="minorHAnsi"/>
          <w:spacing w:val="5"/>
        </w:rPr>
        <w:t xml:space="preserve"> </w:t>
      </w:r>
      <w:r>
        <w:rPr>
          <w:rFonts w:asciiTheme="minorHAnsi" w:hAnsiTheme="minorHAnsi"/>
          <w:spacing w:val="-2"/>
        </w:rPr>
        <w:t>as</w:t>
      </w:r>
      <w:r>
        <w:rPr>
          <w:rFonts w:asciiTheme="minorHAnsi" w:hAnsiTheme="minorHAnsi"/>
          <w:spacing w:val="3"/>
        </w:rPr>
        <w:t xml:space="preserve"> </w:t>
      </w:r>
      <w:r>
        <w:rPr>
          <w:rFonts w:asciiTheme="minorHAnsi" w:hAnsiTheme="minorHAnsi"/>
          <w:spacing w:val="-2"/>
        </w:rPr>
        <w:t>a</w:t>
      </w:r>
      <w:r>
        <w:rPr>
          <w:rFonts w:asciiTheme="minorHAnsi" w:hAnsiTheme="minorHAnsi"/>
          <w:spacing w:val="10"/>
        </w:rPr>
        <w:t xml:space="preserve"> </w:t>
      </w:r>
      <w:r>
        <w:rPr>
          <w:rFonts w:asciiTheme="minorHAnsi" w:hAnsiTheme="minorHAnsi"/>
          <w:spacing w:val="-2"/>
        </w:rPr>
        <w:t>result</w:t>
      </w:r>
      <w:r>
        <w:rPr>
          <w:rFonts w:asciiTheme="minorHAnsi" w:hAnsiTheme="minorHAnsi"/>
          <w:spacing w:val="4"/>
        </w:rPr>
        <w:t xml:space="preserve"> </w:t>
      </w:r>
      <w:r>
        <w:rPr>
          <w:rFonts w:asciiTheme="minorHAnsi" w:hAnsiTheme="minorHAnsi"/>
          <w:spacing w:val="-2"/>
        </w:rPr>
        <w:t>of the</w:t>
      </w:r>
      <w:r>
        <w:rPr>
          <w:rFonts w:asciiTheme="minorHAnsi" w:hAnsiTheme="minorHAnsi"/>
        </w:rPr>
        <w:t xml:space="preserve"> </w:t>
      </w:r>
      <w:r>
        <w:rPr>
          <w:rFonts w:asciiTheme="minorHAnsi" w:hAnsiTheme="minorHAnsi"/>
          <w:spacing w:val="-1"/>
        </w:rPr>
        <w:t>Premises</w:t>
      </w:r>
      <w:r>
        <w:rPr>
          <w:rFonts w:asciiTheme="minorHAnsi" w:hAnsiTheme="minorHAnsi"/>
          <w:spacing w:val="25"/>
        </w:rPr>
        <w:t xml:space="preserve"> </w:t>
      </w:r>
      <w:r>
        <w:rPr>
          <w:rFonts w:asciiTheme="minorHAnsi" w:hAnsiTheme="minorHAnsi"/>
          <w:spacing w:val="-1"/>
        </w:rPr>
        <w:t>not complying with the</w:t>
      </w:r>
      <w:r>
        <w:rPr>
          <w:rFonts w:asciiTheme="minorHAnsi" w:hAnsiTheme="minorHAnsi"/>
          <w:spacing w:val="18"/>
        </w:rPr>
        <w:t xml:space="preserve"> </w:t>
      </w:r>
      <w:r>
        <w:rPr>
          <w:rFonts w:asciiTheme="minorHAnsi" w:hAnsiTheme="minorHAnsi"/>
          <w:spacing w:val="-1"/>
        </w:rPr>
        <w:t>requirements of the</w:t>
      </w:r>
      <w:r>
        <w:rPr>
          <w:rFonts w:asciiTheme="minorHAnsi" w:hAnsiTheme="minorHAnsi"/>
          <w:spacing w:val="17"/>
          <w:w w:val="101"/>
        </w:rPr>
        <w:t xml:space="preserve"> </w:t>
      </w:r>
      <w:r>
        <w:rPr>
          <w:rFonts w:asciiTheme="minorHAnsi" w:hAnsiTheme="minorHAnsi"/>
          <w:spacing w:val="-1"/>
        </w:rPr>
        <w:t>Building Code</w:t>
      </w:r>
      <w:r>
        <w:rPr>
          <w:rFonts w:asciiTheme="minorHAnsi" w:hAnsiTheme="minorHAnsi"/>
          <w:spacing w:val="10"/>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Australia</w:t>
      </w:r>
      <w:r>
        <w:rPr>
          <w:rFonts w:asciiTheme="minorHAnsi" w:hAnsiTheme="minorHAnsi"/>
          <w:spacing w:val="5"/>
        </w:rPr>
        <w:t xml:space="preserve"> </w:t>
      </w:r>
      <w:r>
        <w:rPr>
          <w:rFonts w:asciiTheme="minorHAnsi" w:hAnsiTheme="minorHAnsi"/>
          <w:spacing w:val="-1"/>
        </w:rPr>
        <w:t>for</w:t>
      </w:r>
      <w:r>
        <w:rPr>
          <w:rFonts w:asciiTheme="minorHAnsi" w:hAnsiTheme="minorHAnsi"/>
          <w:spacing w:val="4"/>
        </w:rPr>
        <w:t xml:space="preserve"> </w:t>
      </w:r>
      <w:r>
        <w:rPr>
          <w:rFonts w:asciiTheme="minorHAnsi" w:hAnsiTheme="minorHAnsi"/>
          <w:spacing w:val="-1"/>
        </w:rPr>
        <w:t>tourist</w:t>
      </w:r>
      <w:r>
        <w:rPr>
          <w:rFonts w:asciiTheme="minorHAnsi" w:hAnsiTheme="minorHAnsi"/>
          <w:spacing w:val="11"/>
        </w:rPr>
        <w:t xml:space="preserve"> </w:t>
      </w:r>
      <w:r>
        <w:rPr>
          <w:rFonts w:asciiTheme="minorHAnsi" w:hAnsiTheme="minorHAnsi"/>
          <w:spacing w:val="-1"/>
        </w:rPr>
        <w:t>access</w:t>
      </w:r>
      <w:r>
        <w:rPr>
          <w:rFonts w:asciiTheme="minorHAnsi" w:hAnsiTheme="minorHAnsi"/>
          <w:spacing w:val="15"/>
        </w:rPr>
        <w:t xml:space="preserve"> </w:t>
      </w:r>
      <w:r>
        <w:rPr>
          <w:rFonts w:asciiTheme="minorHAnsi" w:hAnsiTheme="minorHAnsi"/>
          <w:spacing w:val="-1"/>
        </w:rPr>
        <w:t>(including</w:t>
      </w:r>
      <w:r>
        <w:rPr>
          <w:rFonts w:asciiTheme="minorHAnsi" w:hAnsiTheme="minorHAnsi"/>
        </w:rPr>
        <w:t xml:space="preserve"> </w:t>
      </w:r>
      <w:r>
        <w:rPr>
          <w:rFonts w:asciiTheme="minorHAnsi" w:hAnsiTheme="minorHAnsi"/>
          <w:spacing w:val="-2"/>
        </w:rPr>
        <w:t>matters</w:t>
      </w:r>
      <w:r>
        <w:rPr>
          <w:rFonts w:asciiTheme="minorHAnsi" w:hAnsiTheme="minorHAnsi"/>
          <w:spacing w:val="32"/>
        </w:rPr>
        <w:t xml:space="preserve"> </w:t>
      </w:r>
      <w:r>
        <w:rPr>
          <w:rFonts w:asciiTheme="minorHAnsi" w:hAnsiTheme="minorHAnsi"/>
          <w:spacing w:val="-2"/>
        </w:rPr>
        <w:t>referred to</w:t>
      </w:r>
      <w:r>
        <w:rPr>
          <w:rFonts w:asciiTheme="minorHAnsi" w:hAnsiTheme="minorHAnsi"/>
          <w:spacing w:val="16"/>
        </w:rPr>
        <w:t xml:space="preserve"> </w:t>
      </w:r>
      <w:r>
        <w:rPr>
          <w:rFonts w:asciiTheme="minorHAnsi" w:hAnsiTheme="minorHAnsi"/>
          <w:spacing w:val="-2"/>
        </w:rPr>
        <w:t>in the</w:t>
      </w:r>
      <w:r>
        <w:rPr>
          <w:rFonts w:asciiTheme="minorHAnsi" w:hAnsiTheme="minorHAnsi"/>
          <w:spacing w:val="17"/>
          <w:w w:val="101"/>
        </w:rPr>
        <w:t xml:space="preserve"> </w:t>
      </w:r>
      <w:r>
        <w:rPr>
          <w:rFonts w:asciiTheme="minorHAnsi" w:hAnsiTheme="minorHAnsi"/>
          <w:spacing w:val="-2"/>
        </w:rPr>
        <w:t>BCA</w:t>
      </w:r>
      <w:r>
        <w:rPr>
          <w:rFonts w:asciiTheme="minorHAnsi" w:hAnsiTheme="minorHAnsi"/>
          <w:spacing w:val="18"/>
          <w:w w:val="101"/>
        </w:rPr>
        <w:t xml:space="preserve"> </w:t>
      </w:r>
      <w:r>
        <w:rPr>
          <w:rFonts w:asciiTheme="minorHAnsi" w:hAnsiTheme="minorHAnsi"/>
          <w:spacing w:val="-2"/>
        </w:rPr>
        <w:t>Report).</w:t>
      </w:r>
    </w:p>
    <w:p w14:paraId="066486C2"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pacing w:val="-2"/>
          <w:sz w:val="24"/>
          <w:szCs w:val="24"/>
        </w:rPr>
        <w:t>7.3.</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PUBLIC</w:t>
      </w:r>
      <w:r>
        <w:rPr>
          <w:rFonts w:asciiTheme="minorHAnsi" w:hAnsiTheme="minorHAnsi"/>
          <w:b/>
          <w:bCs/>
          <w:color w:val="00558C"/>
          <w:spacing w:val="24"/>
          <w:w w:val="101"/>
          <w:sz w:val="24"/>
          <w:szCs w:val="24"/>
        </w:rPr>
        <w:t xml:space="preserve"> </w:t>
      </w:r>
      <w:r>
        <w:rPr>
          <w:rFonts w:asciiTheme="minorHAnsi" w:hAnsiTheme="minorHAnsi"/>
          <w:b/>
          <w:bCs/>
          <w:color w:val="00558C"/>
          <w:spacing w:val="-2"/>
          <w:sz w:val="24"/>
          <w:szCs w:val="24"/>
        </w:rPr>
        <w:t>LIABILITY</w:t>
      </w:r>
      <w:r>
        <w:rPr>
          <w:rFonts w:asciiTheme="minorHAnsi" w:hAnsiTheme="minorHAnsi"/>
          <w:b/>
          <w:bCs/>
          <w:color w:val="00558C"/>
          <w:spacing w:val="15"/>
          <w:sz w:val="24"/>
          <w:szCs w:val="24"/>
        </w:rPr>
        <w:t xml:space="preserve"> </w:t>
      </w:r>
      <w:r>
        <w:rPr>
          <w:rFonts w:asciiTheme="minorHAnsi" w:hAnsiTheme="minorHAnsi"/>
          <w:b/>
          <w:bCs/>
          <w:color w:val="00558C"/>
          <w:spacing w:val="-2"/>
          <w:sz w:val="24"/>
          <w:szCs w:val="24"/>
        </w:rPr>
        <w:t>INSURANCE</w:t>
      </w:r>
    </w:p>
    <w:p w14:paraId="066486C3" w14:textId="77777777" w:rsidR="000F72C1" w:rsidRDefault="0020793E">
      <w:pPr>
        <w:pStyle w:val="BodyText"/>
        <w:spacing w:before="179" w:line="231" w:lineRule="auto"/>
        <w:ind w:left="604" w:right="768" w:firstLine="9"/>
        <w:jc w:val="both"/>
        <w:rPr>
          <w:rFonts w:asciiTheme="minorHAnsi" w:hAnsiTheme="minorHAnsi"/>
        </w:rPr>
      </w:pPr>
      <w:r>
        <w:rPr>
          <w:rFonts w:asciiTheme="minorHAnsi" w:hAnsiTheme="minorHAnsi"/>
          <w:spacing w:val="-2"/>
        </w:rPr>
        <w:t>If</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w:t>
      </w:r>
      <w:r>
        <w:rPr>
          <w:rFonts w:asciiTheme="minorHAnsi" w:hAnsiTheme="minorHAnsi"/>
          <w:spacing w:val="24"/>
          <w:w w:val="101"/>
        </w:rPr>
        <w:t xml:space="preserve"> </w:t>
      </w:r>
      <w:r>
        <w:rPr>
          <w:rFonts w:asciiTheme="minorHAnsi" w:hAnsiTheme="minorHAnsi"/>
          <w:spacing w:val="-2"/>
        </w:rPr>
        <w:t>consents</w:t>
      </w:r>
      <w:r>
        <w:rPr>
          <w:rFonts w:asciiTheme="minorHAnsi" w:hAnsiTheme="minorHAnsi"/>
          <w:spacing w:val="18"/>
          <w:w w:val="101"/>
        </w:rPr>
        <w:t xml:space="preserve"> </w:t>
      </w:r>
      <w:r>
        <w:rPr>
          <w:rFonts w:asciiTheme="minorHAnsi" w:hAnsiTheme="minorHAnsi"/>
          <w:spacing w:val="-2"/>
        </w:rPr>
        <w:t>to</w:t>
      </w:r>
      <w:r>
        <w:rPr>
          <w:rFonts w:asciiTheme="minorHAnsi" w:hAnsiTheme="minorHAnsi"/>
          <w:spacing w:val="23"/>
          <w:w w:val="101"/>
        </w:rPr>
        <w:t xml:space="preserve"> </w:t>
      </w:r>
      <w:r>
        <w:rPr>
          <w:rFonts w:asciiTheme="minorHAnsi" w:hAnsiTheme="minorHAnsi"/>
          <w:spacing w:val="-2"/>
        </w:rPr>
        <w:t>a</w:t>
      </w:r>
      <w:r>
        <w:rPr>
          <w:rFonts w:asciiTheme="minorHAnsi" w:hAnsiTheme="minorHAnsi"/>
          <w:spacing w:val="23"/>
          <w:w w:val="101"/>
        </w:rPr>
        <w:t xml:space="preserve"> </w:t>
      </w:r>
      <w:r>
        <w:rPr>
          <w:rFonts w:asciiTheme="minorHAnsi" w:hAnsiTheme="minorHAnsi"/>
          <w:spacing w:val="-2"/>
        </w:rPr>
        <w:t>sublicence</w:t>
      </w:r>
      <w:r>
        <w:rPr>
          <w:rFonts w:asciiTheme="minorHAnsi" w:hAnsiTheme="minorHAnsi"/>
          <w:spacing w:val="31"/>
          <w:w w:val="101"/>
        </w:rPr>
        <w:t xml:space="preserve"> </w:t>
      </w:r>
      <w:r>
        <w:rPr>
          <w:rFonts w:asciiTheme="minorHAnsi" w:hAnsiTheme="minorHAnsi"/>
          <w:spacing w:val="-2"/>
        </w:rPr>
        <w:t>under</w:t>
      </w:r>
      <w:r>
        <w:rPr>
          <w:rFonts w:asciiTheme="minorHAnsi" w:hAnsiTheme="minorHAnsi"/>
          <w:spacing w:val="24"/>
          <w:w w:val="101"/>
        </w:rPr>
        <w:t xml:space="preserve"> </w:t>
      </w:r>
      <w:r>
        <w:rPr>
          <w:rFonts w:asciiTheme="minorHAnsi" w:hAnsiTheme="minorHAnsi"/>
          <w:spacing w:val="-2"/>
        </w:rPr>
        <w:t>clause</w:t>
      </w:r>
      <w:r>
        <w:rPr>
          <w:rFonts w:asciiTheme="minorHAnsi" w:hAnsiTheme="minorHAnsi"/>
          <w:spacing w:val="24"/>
          <w:w w:val="101"/>
        </w:rPr>
        <w:t xml:space="preserve"> </w:t>
      </w:r>
      <w:r>
        <w:rPr>
          <w:rFonts w:asciiTheme="minorHAnsi" w:hAnsiTheme="minorHAnsi"/>
          <w:spacing w:val="-2"/>
        </w:rPr>
        <w:t>6.2</w:t>
      </w:r>
      <w:r>
        <w:rPr>
          <w:rFonts w:asciiTheme="minorHAnsi" w:hAnsiTheme="minorHAnsi"/>
          <w:spacing w:val="19"/>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32"/>
        </w:rPr>
        <w:t xml:space="preserve"> </w:t>
      </w:r>
      <w:r>
        <w:rPr>
          <w:rFonts w:asciiTheme="minorHAnsi" w:hAnsiTheme="minorHAnsi"/>
          <w:spacing w:val="-2"/>
        </w:rPr>
        <w:t>must</w:t>
      </w:r>
      <w:r>
        <w:rPr>
          <w:rFonts w:asciiTheme="minorHAnsi" w:hAnsiTheme="minorHAnsi"/>
          <w:spacing w:val="32"/>
        </w:rPr>
        <w:t xml:space="preserve"> </w:t>
      </w:r>
      <w:r>
        <w:rPr>
          <w:rFonts w:asciiTheme="minorHAnsi" w:hAnsiTheme="minorHAnsi"/>
          <w:spacing w:val="-2"/>
        </w:rPr>
        <w:t>require</w:t>
      </w:r>
      <w:r>
        <w:rPr>
          <w:rFonts w:asciiTheme="minorHAnsi" w:hAnsiTheme="minorHAnsi"/>
          <w:spacing w:val="19"/>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Subli</w:t>
      </w:r>
      <w:r>
        <w:rPr>
          <w:rFonts w:asciiTheme="minorHAnsi" w:hAnsiTheme="minorHAnsi"/>
          <w:spacing w:val="-3"/>
        </w:rPr>
        <w:t>censee,</w:t>
      </w:r>
      <w:r>
        <w:rPr>
          <w:rFonts w:asciiTheme="minorHAnsi" w:hAnsiTheme="minorHAnsi"/>
          <w:spacing w:val="25"/>
        </w:rPr>
        <w:t xml:space="preserve"> </w:t>
      </w:r>
      <w:r>
        <w:rPr>
          <w:rFonts w:asciiTheme="minorHAnsi" w:hAnsiTheme="minorHAnsi"/>
          <w:spacing w:val="-3"/>
        </w:rPr>
        <w:t>at</w:t>
      </w:r>
      <w:r>
        <w:rPr>
          <w:rFonts w:asciiTheme="minorHAnsi" w:hAnsiTheme="minorHAnsi"/>
          <w:spacing w:val="30"/>
        </w:rPr>
        <w:t xml:space="preserve"> </w:t>
      </w:r>
      <w:r>
        <w:rPr>
          <w:rFonts w:asciiTheme="minorHAnsi" w:hAnsiTheme="minorHAnsi"/>
          <w:spacing w:val="-3"/>
        </w:rPr>
        <w:t>its</w:t>
      </w:r>
      <w:r>
        <w:rPr>
          <w:rFonts w:asciiTheme="minorHAnsi" w:hAnsiTheme="minorHAnsi"/>
        </w:rPr>
        <w:t xml:space="preserve"> </w:t>
      </w:r>
      <w:r>
        <w:rPr>
          <w:rFonts w:asciiTheme="minorHAnsi" w:hAnsiTheme="minorHAnsi"/>
          <w:spacing w:val="-1"/>
        </w:rPr>
        <w:t>own</w:t>
      </w:r>
      <w:r>
        <w:rPr>
          <w:rFonts w:asciiTheme="minorHAnsi" w:hAnsiTheme="minorHAnsi"/>
          <w:spacing w:val="27"/>
          <w:w w:val="101"/>
        </w:rPr>
        <w:t xml:space="preserve"> </w:t>
      </w:r>
      <w:r>
        <w:rPr>
          <w:rFonts w:asciiTheme="minorHAnsi" w:hAnsiTheme="minorHAnsi"/>
          <w:spacing w:val="-1"/>
        </w:rPr>
        <w:t>expense,</w:t>
      </w:r>
      <w:r>
        <w:rPr>
          <w:rFonts w:asciiTheme="minorHAnsi" w:hAnsiTheme="minorHAnsi"/>
          <w:spacing w:val="23"/>
        </w:rPr>
        <w:t xml:space="preserve"> </w:t>
      </w:r>
      <w:r>
        <w:rPr>
          <w:rFonts w:asciiTheme="minorHAnsi" w:hAnsiTheme="minorHAnsi"/>
          <w:spacing w:val="-1"/>
        </w:rPr>
        <w:t>to</w:t>
      </w:r>
      <w:r>
        <w:rPr>
          <w:rFonts w:asciiTheme="minorHAnsi" w:hAnsiTheme="minorHAnsi"/>
          <w:spacing w:val="25"/>
        </w:rPr>
        <w:t xml:space="preserve"> </w:t>
      </w:r>
      <w:r>
        <w:rPr>
          <w:rFonts w:asciiTheme="minorHAnsi" w:hAnsiTheme="minorHAnsi"/>
          <w:spacing w:val="-1"/>
        </w:rPr>
        <w:t>take</w:t>
      </w:r>
      <w:r>
        <w:rPr>
          <w:rFonts w:asciiTheme="minorHAnsi" w:hAnsiTheme="minorHAnsi"/>
          <w:spacing w:val="27"/>
          <w:w w:val="101"/>
        </w:rPr>
        <w:t xml:space="preserve"> </w:t>
      </w:r>
      <w:r>
        <w:rPr>
          <w:rFonts w:asciiTheme="minorHAnsi" w:hAnsiTheme="minorHAnsi"/>
          <w:spacing w:val="-1"/>
        </w:rPr>
        <w:t>out</w:t>
      </w:r>
      <w:r>
        <w:rPr>
          <w:rFonts w:asciiTheme="minorHAnsi" w:hAnsiTheme="minorHAnsi"/>
          <w:spacing w:val="28"/>
        </w:rPr>
        <w:t xml:space="preserve"> </w:t>
      </w:r>
      <w:r>
        <w:rPr>
          <w:rFonts w:asciiTheme="minorHAnsi" w:hAnsiTheme="minorHAnsi"/>
          <w:spacing w:val="-1"/>
        </w:rPr>
        <w:t>and</w:t>
      </w:r>
      <w:r>
        <w:rPr>
          <w:rFonts w:asciiTheme="minorHAnsi" w:hAnsiTheme="minorHAnsi"/>
          <w:spacing w:val="35"/>
          <w:w w:val="101"/>
        </w:rPr>
        <w:t xml:space="preserve"> </w:t>
      </w:r>
      <w:r>
        <w:rPr>
          <w:rFonts w:asciiTheme="minorHAnsi" w:hAnsiTheme="minorHAnsi"/>
          <w:spacing w:val="-1"/>
        </w:rPr>
        <w:t>maintain</w:t>
      </w:r>
      <w:r>
        <w:rPr>
          <w:rFonts w:asciiTheme="minorHAnsi" w:hAnsiTheme="minorHAnsi"/>
          <w:spacing w:val="29"/>
          <w:w w:val="101"/>
        </w:rPr>
        <w:t xml:space="preserve"> </w:t>
      </w:r>
      <w:r>
        <w:rPr>
          <w:rFonts w:asciiTheme="minorHAnsi" w:hAnsiTheme="minorHAnsi"/>
          <w:spacing w:val="-2"/>
        </w:rPr>
        <w:t>during</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currency</w:t>
      </w:r>
      <w:r>
        <w:rPr>
          <w:rFonts w:asciiTheme="minorHAnsi" w:hAnsiTheme="minorHAnsi"/>
          <w:spacing w:val="28"/>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25"/>
          <w:w w:val="101"/>
        </w:rPr>
        <w:t xml:space="preserve"> </w:t>
      </w:r>
      <w:r>
        <w:rPr>
          <w:rFonts w:asciiTheme="minorHAnsi" w:hAnsiTheme="minorHAnsi"/>
          <w:spacing w:val="-2"/>
        </w:rPr>
        <w:t>Sublicence</w:t>
      </w:r>
      <w:r>
        <w:rPr>
          <w:rFonts w:asciiTheme="minorHAnsi" w:hAnsiTheme="minorHAnsi"/>
          <w:spacing w:val="23"/>
          <w:w w:val="101"/>
        </w:rPr>
        <w:t xml:space="preserve"> </w:t>
      </w:r>
      <w:r>
        <w:rPr>
          <w:rFonts w:asciiTheme="minorHAnsi" w:hAnsiTheme="minorHAnsi"/>
          <w:spacing w:val="-2"/>
        </w:rPr>
        <w:t>with</w:t>
      </w:r>
      <w:r>
        <w:rPr>
          <w:rFonts w:asciiTheme="minorHAnsi" w:hAnsiTheme="minorHAnsi"/>
          <w:spacing w:val="29"/>
        </w:rPr>
        <w:t xml:space="preserve"> </w:t>
      </w:r>
      <w:r>
        <w:rPr>
          <w:rFonts w:asciiTheme="minorHAnsi" w:hAnsiTheme="minorHAnsi"/>
          <w:spacing w:val="-2"/>
        </w:rPr>
        <w:t>a</w:t>
      </w:r>
      <w:r>
        <w:rPr>
          <w:rFonts w:asciiTheme="minorHAnsi" w:hAnsiTheme="minorHAnsi"/>
          <w:spacing w:val="36"/>
          <w:w w:val="101"/>
        </w:rPr>
        <w:t xml:space="preserve"> </w:t>
      </w:r>
      <w:r>
        <w:rPr>
          <w:rFonts w:asciiTheme="minorHAnsi" w:hAnsiTheme="minorHAnsi"/>
          <w:spacing w:val="-2"/>
        </w:rPr>
        <w:t>reputable</w:t>
      </w:r>
      <w:r>
        <w:rPr>
          <w:rFonts w:asciiTheme="minorHAnsi" w:hAnsiTheme="minorHAnsi"/>
          <w:spacing w:val="34"/>
          <w:w w:val="101"/>
        </w:rPr>
        <w:t xml:space="preserve"> </w:t>
      </w:r>
      <w:r>
        <w:rPr>
          <w:rFonts w:asciiTheme="minorHAnsi" w:hAnsiTheme="minorHAnsi"/>
          <w:spacing w:val="-2"/>
        </w:rPr>
        <w:t>insurance</w:t>
      </w:r>
      <w:r>
        <w:rPr>
          <w:rFonts w:asciiTheme="minorHAnsi" w:hAnsiTheme="minorHAnsi"/>
        </w:rPr>
        <w:t xml:space="preserve"> </w:t>
      </w:r>
      <w:r>
        <w:rPr>
          <w:rFonts w:asciiTheme="minorHAnsi" w:hAnsiTheme="minorHAnsi"/>
          <w:spacing w:val="-2"/>
        </w:rPr>
        <w:t>company</w:t>
      </w:r>
      <w:r>
        <w:rPr>
          <w:rFonts w:asciiTheme="minorHAnsi" w:hAnsiTheme="minorHAnsi"/>
          <w:spacing w:val="20"/>
        </w:rPr>
        <w:t xml:space="preserve"> </w:t>
      </w:r>
      <w:r>
        <w:rPr>
          <w:rFonts w:asciiTheme="minorHAnsi" w:hAnsiTheme="minorHAnsi"/>
          <w:spacing w:val="-2"/>
        </w:rPr>
        <w:t>a</w:t>
      </w:r>
      <w:r>
        <w:rPr>
          <w:rFonts w:asciiTheme="minorHAnsi" w:hAnsiTheme="minorHAnsi"/>
          <w:spacing w:val="21"/>
          <w:w w:val="102"/>
        </w:rPr>
        <w:t xml:space="preserve"> </w:t>
      </w:r>
      <w:r>
        <w:rPr>
          <w:rFonts w:asciiTheme="minorHAnsi" w:hAnsiTheme="minorHAnsi"/>
          <w:spacing w:val="-2"/>
        </w:rPr>
        <w:t>public</w:t>
      </w:r>
      <w:r>
        <w:rPr>
          <w:rFonts w:asciiTheme="minorHAnsi" w:hAnsiTheme="minorHAnsi"/>
          <w:spacing w:val="24"/>
          <w:w w:val="101"/>
        </w:rPr>
        <w:t xml:space="preserve"> </w:t>
      </w:r>
      <w:r>
        <w:rPr>
          <w:rFonts w:asciiTheme="minorHAnsi" w:hAnsiTheme="minorHAnsi"/>
          <w:spacing w:val="-2"/>
        </w:rPr>
        <w:t>liability</w:t>
      </w:r>
      <w:r>
        <w:rPr>
          <w:rFonts w:asciiTheme="minorHAnsi" w:hAnsiTheme="minorHAnsi"/>
          <w:spacing w:val="23"/>
        </w:rPr>
        <w:t xml:space="preserve"> </w:t>
      </w:r>
      <w:r>
        <w:rPr>
          <w:rFonts w:asciiTheme="minorHAnsi" w:hAnsiTheme="minorHAnsi"/>
          <w:spacing w:val="-2"/>
        </w:rPr>
        <w:t>insurance</w:t>
      </w:r>
      <w:r>
        <w:rPr>
          <w:rFonts w:asciiTheme="minorHAnsi" w:hAnsiTheme="minorHAnsi"/>
          <w:spacing w:val="25"/>
        </w:rPr>
        <w:t xml:space="preserve"> </w:t>
      </w:r>
      <w:r>
        <w:rPr>
          <w:rFonts w:asciiTheme="minorHAnsi" w:hAnsiTheme="minorHAnsi"/>
          <w:spacing w:val="-2"/>
        </w:rPr>
        <w:t>policy</w:t>
      </w:r>
      <w:r>
        <w:rPr>
          <w:rFonts w:asciiTheme="minorHAnsi" w:hAnsiTheme="minorHAnsi"/>
          <w:spacing w:val="25"/>
        </w:rPr>
        <w:t xml:space="preserve"> </w:t>
      </w:r>
      <w:r>
        <w:rPr>
          <w:rFonts w:asciiTheme="minorHAnsi" w:hAnsiTheme="minorHAnsi"/>
          <w:spacing w:val="-2"/>
        </w:rPr>
        <w:t>providing</w:t>
      </w:r>
      <w:r>
        <w:rPr>
          <w:rFonts w:asciiTheme="minorHAnsi" w:hAnsiTheme="minorHAnsi"/>
          <w:spacing w:val="14"/>
          <w:w w:val="101"/>
        </w:rPr>
        <w:t xml:space="preserve"> </w:t>
      </w:r>
      <w:r>
        <w:rPr>
          <w:rFonts w:asciiTheme="minorHAnsi" w:hAnsiTheme="minorHAnsi"/>
          <w:spacing w:val="-2"/>
        </w:rPr>
        <w:t>a</w:t>
      </w:r>
      <w:r>
        <w:rPr>
          <w:rFonts w:asciiTheme="minorHAnsi" w:hAnsiTheme="minorHAnsi"/>
          <w:spacing w:val="24"/>
          <w:w w:val="101"/>
        </w:rPr>
        <w:t xml:space="preserve"> </w:t>
      </w:r>
      <w:r>
        <w:rPr>
          <w:rFonts w:asciiTheme="minorHAnsi" w:hAnsiTheme="minorHAnsi"/>
          <w:spacing w:val="-2"/>
        </w:rPr>
        <w:t>minimum</w:t>
      </w:r>
      <w:r>
        <w:rPr>
          <w:rFonts w:asciiTheme="minorHAnsi" w:hAnsiTheme="minorHAnsi"/>
          <w:spacing w:val="16"/>
          <w:w w:val="101"/>
        </w:rPr>
        <w:t xml:space="preserve"> </w:t>
      </w:r>
      <w:r>
        <w:rPr>
          <w:rFonts w:asciiTheme="minorHAnsi" w:hAnsiTheme="minorHAnsi"/>
          <w:spacing w:val="-2"/>
        </w:rPr>
        <w:t>cover for</w:t>
      </w:r>
      <w:r>
        <w:rPr>
          <w:rFonts w:asciiTheme="minorHAnsi" w:hAnsiTheme="minorHAnsi"/>
          <w:spacing w:val="15"/>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one</w:t>
      </w:r>
      <w:r>
        <w:rPr>
          <w:rFonts w:asciiTheme="minorHAnsi" w:hAnsiTheme="minorHAnsi"/>
          <w:spacing w:val="18"/>
        </w:rPr>
        <w:t xml:space="preserve"> </w:t>
      </w:r>
      <w:r>
        <w:rPr>
          <w:rFonts w:asciiTheme="minorHAnsi" w:hAnsiTheme="minorHAnsi"/>
          <w:spacing w:val="-2"/>
        </w:rPr>
        <w:t>event</w:t>
      </w:r>
      <w:r>
        <w:rPr>
          <w:rFonts w:asciiTheme="minorHAnsi" w:hAnsiTheme="minorHAnsi"/>
          <w:spacing w:val="16"/>
        </w:rPr>
        <w:t xml:space="preserve"> </w:t>
      </w:r>
      <w:r>
        <w:rPr>
          <w:rFonts w:asciiTheme="minorHAnsi" w:hAnsiTheme="minorHAnsi"/>
          <w:spacing w:val="-2"/>
        </w:rPr>
        <w:t>of</w:t>
      </w:r>
      <w:r>
        <w:rPr>
          <w:rFonts w:asciiTheme="minorHAnsi" w:hAnsiTheme="minorHAnsi"/>
          <w:spacing w:val="13"/>
        </w:rPr>
        <w:t xml:space="preserve"> </w:t>
      </w:r>
      <w:r>
        <w:rPr>
          <w:rFonts w:asciiTheme="minorHAnsi" w:hAnsiTheme="minorHAnsi"/>
          <w:spacing w:val="-2"/>
        </w:rPr>
        <w:t>$20,000,000</w:t>
      </w:r>
      <w:r>
        <w:rPr>
          <w:rFonts w:asciiTheme="minorHAnsi" w:hAnsiTheme="minorHAnsi"/>
          <w:spacing w:val="16"/>
          <w:w w:val="101"/>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such</w:t>
      </w:r>
      <w:r>
        <w:rPr>
          <w:rFonts w:asciiTheme="minorHAnsi" w:hAnsiTheme="minorHAnsi"/>
          <w:spacing w:val="19"/>
          <w:w w:val="101"/>
        </w:rPr>
        <w:t xml:space="preserve"> </w:t>
      </w:r>
      <w:r>
        <w:rPr>
          <w:rFonts w:asciiTheme="minorHAnsi" w:hAnsiTheme="minorHAnsi"/>
          <w:spacing w:val="-2"/>
        </w:rPr>
        <w:t>other</w:t>
      </w:r>
      <w:r>
        <w:rPr>
          <w:rFonts w:asciiTheme="minorHAnsi" w:hAnsiTheme="minorHAnsi"/>
          <w:spacing w:val="17"/>
          <w:w w:val="101"/>
        </w:rPr>
        <w:t xml:space="preserve"> </w:t>
      </w:r>
      <w:r>
        <w:rPr>
          <w:rFonts w:asciiTheme="minorHAnsi" w:hAnsiTheme="minorHAnsi"/>
          <w:spacing w:val="-2"/>
        </w:rPr>
        <w:t>amount</w:t>
      </w:r>
      <w:r>
        <w:rPr>
          <w:rFonts w:asciiTheme="minorHAnsi" w:hAnsiTheme="minorHAnsi"/>
          <w:spacing w:val="20"/>
          <w:w w:val="101"/>
        </w:rPr>
        <w:t xml:space="preserve"> </w:t>
      </w:r>
      <w:r>
        <w:rPr>
          <w:rFonts w:asciiTheme="minorHAnsi" w:hAnsiTheme="minorHAnsi"/>
          <w:spacing w:val="-2"/>
        </w:rPr>
        <w:t>as</w:t>
      </w:r>
      <w:r>
        <w:rPr>
          <w:rFonts w:asciiTheme="minorHAnsi" w:hAnsiTheme="minorHAnsi"/>
          <w:spacing w:val="1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Licensor</w:t>
      </w:r>
      <w:r>
        <w:rPr>
          <w:rFonts w:asciiTheme="minorHAnsi" w:hAnsiTheme="minorHAnsi"/>
          <w:spacing w:val="24"/>
        </w:rPr>
        <w:t xml:space="preserve"> </w:t>
      </w:r>
      <w:r>
        <w:rPr>
          <w:rFonts w:asciiTheme="minorHAnsi" w:hAnsiTheme="minorHAnsi"/>
          <w:spacing w:val="-2"/>
        </w:rPr>
        <w:t>may</w:t>
      </w:r>
      <w:r>
        <w:rPr>
          <w:rFonts w:asciiTheme="minorHAnsi" w:hAnsiTheme="minorHAnsi"/>
          <w:spacing w:val="28"/>
        </w:rPr>
        <w:t xml:space="preserve"> </w:t>
      </w:r>
      <w:r>
        <w:rPr>
          <w:rFonts w:asciiTheme="minorHAnsi" w:hAnsiTheme="minorHAnsi"/>
          <w:spacing w:val="-2"/>
        </w:rPr>
        <w:t>by</w:t>
      </w:r>
      <w:r>
        <w:rPr>
          <w:rFonts w:asciiTheme="minorHAnsi" w:hAnsiTheme="minorHAnsi"/>
          <w:spacing w:val="27"/>
          <w:w w:val="101"/>
        </w:rPr>
        <w:t xml:space="preserve"> </w:t>
      </w:r>
      <w:r>
        <w:rPr>
          <w:rFonts w:asciiTheme="minorHAnsi" w:hAnsiTheme="minorHAnsi"/>
          <w:spacing w:val="-2"/>
        </w:rPr>
        <w:t>notice</w:t>
      </w:r>
      <w:r>
        <w:rPr>
          <w:rFonts w:asciiTheme="minorHAnsi" w:hAnsiTheme="minorHAnsi"/>
          <w:spacing w:val="27"/>
        </w:rPr>
        <w:t xml:space="preserve"> </w:t>
      </w:r>
      <w:r>
        <w:rPr>
          <w:rFonts w:asciiTheme="minorHAnsi" w:hAnsiTheme="minorHAnsi"/>
          <w:spacing w:val="-2"/>
        </w:rPr>
        <w:t>require</w:t>
      </w:r>
      <w:r>
        <w:rPr>
          <w:rFonts w:asciiTheme="minorHAnsi" w:hAnsiTheme="minorHAnsi"/>
          <w:spacing w:val="14"/>
          <w:w w:val="101"/>
        </w:rPr>
        <w:t xml:space="preserve"> </w:t>
      </w:r>
      <w:r>
        <w:rPr>
          <w:rFonts w:asciiTheme="minorHAnsi" w:hAnsiTheme="minorHAnsi"/>
          <w:spacing w:val="-2"/>
        </w:rPr>
        <w:t>from</w:t>
      </w:r>
      <w:r>
        <w:rPr>
          <w:rFonts w:asciiTheme="minorHAnsi" w:hAnsiTheme="minorHAnsi"/>
          <w:spacing w:val="15"/>
        </w:rPr>
        <w:t xml:space="preserve"> </w:t>
      </w:r>
      <w:r>
        <w:rPr>
          <w:rFonts w:asciiTheme="minorHAnsi" w:hAnsiTheme="minorHAnsi"/>
          <w:spacing w:val="-2"/>
        </w:rPr>
        <w:t>time</w:t>
      </w:r>
      <w:r>
        <w:rPr>
          <w:rFonts w:asciiTheme="minorHAnsi" w:hAnsiTheme="minorHAnsi"/>
          <w:spacing w:val="12"/>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time,</w:t>
      </w:r>
      <w:r>
        <w:rPr>
          <w:rFonts w:asciiTheme="minorHAnsi" w:hAnsiTheme="minorHAnsi"/>
          <w:spacing w:val="17"/>
          <w:w w:val="101"/>
        </w:rPr>
        <w:t xml:space="preserve"> </w:t>
      </w:r>
      <w:r>
        <w:rPr>
          <w:rFonts w:asciiTheme="minorHAnsi" w:hAnsiTheme="minorHAnsi"/>
          <w:spacing w:val="-2"/>
        </w:rPr>
        <w:t>covering</w:t>
      </w:r>
      <w:r>
        <w:rPr>
          <w:rFonts w:asciiTheme="minorHAnsi" w:hAnsiTheme="minorHAnsi"/>
          <w:spacing w:val="26"/>
          <w:w w:val="101"/>
        </w:rPr>
        <w:t xml:space="preserve"> </w:t>
      </w:r>
      <w:r>
        <w:rPr>
          <w:rFonts w:asciiTheme="minorHAnsi" w:hAnsiTheme="minorHAnsi"/>
          <w:spacing w:val="-2"/>
        </w:rPr>
        <w:t>l</w:t>
      </w:r>
      <w:r>
        <w:rPr>
          <w:rFonts w:asciiTheme="minorHAnsi" w:hAnsiTheme="minorHAnsi"/>
          <w:spacing w:val="-3"/>
        </w:rPr>
        <w:t>iability</w:t>
      </w:r>
      <w:r>
        <w:rPr>
          <w:rFonts w:asciiTheme="minorHAnsi" w:hAnsiTheme="minorHAnsi"/>
          <w:spacing w:val="23"/>
        </w:rPr>
        <w:t xml:space="preserve"> </w:t>
      </w:r>
      <w:r>
        <w:rPr>
          <w:rFonts w:asciiTheme="minorHAnsi" w:hAnsiTheme="minorHAnsi"/>
          <w:spacing w:val="-3"/>
        </w:rPr>
        <w:t>in</w:t>
      </w:r>
      <w:r>
        <w:rPr>
          <w:rFonts w:asciiTheme="minorHAnsi" w:hAnsiTheme="minorHAnsi"/>
          <w:spacing w:val="26"/>
        </w:rPr>
        <w:t xml:space="preserve"> </w:t>
      </w:r>
      <w:r>
        <w:rPr>
          <w:rFonts w:asciiTheme="minorHAnsi" w:hAnsiTheme="minorHAnsi"/>
          <w:spacing w:val="-3"/>
        </w:rPr>
        <w:t>respect</w:t>
      </w:r>
      <w:r>
        <w:rPr>
          <w:rFonts w:asciiTheme="minorHAnsi" w:hAnsiTheme="minorHAnsi"/>
          <w:spacing w:val="18"/>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injury or</w:t>
      </w:r>
      <w:r>
        <w:rPr>
          <w:rFonts w:asciiTheme="minorHAnsi" w:hAnsiTheme="minorHAnsi"/>
          <w:spacing w:val="19"/>
          <w:w w:val="101"/>
        </w:rPr>
        <w:t xml:space="preserve"> </w:t>
      </w:r>
      <w:r>
        <w:rPr>
          <w:rFonts w:asciiTheme="minorHAnsi" w:hAnsiTheme="minorHAnsi"/>
          <w:spacing w:val="-1"/>
        </w:rPr>
        <w:t>loss to</w:t>
      </w:r>
      <w:r>
        <w:rPr>
          <w:rFonts w:asciiTheme="minorHAnsi" w:hAnsiTheme="minorHAnsi"/>
          <w:spacing w:val="14"/>
          <w:w w:val="101"/>
        </w:rPr>
        <w:t xml:space="preserve"> </w:t>
      </w:r>
      <w:r>
        <w:rPr>
          <w:rFonts w:asciiTheme="minorHAnsi" w:hAnsiTheme="minorHAnsi"/>
          <w:spacing w:val="-1"/>
        </w:rPr>
        <w:t>any</w:t>
      </w:r>
      <w:r>
        <w:rPr>
          <w:rFonts w:asciiTheme="minorHAnsi" w:hAnsiTheme="minorHAnsi"/>
          <w:spacing w:val="20"/>
          <w:w w:val="101"/>
        </w:rPr>
        <w:t xml:space="preserve"> </w:t>
      </w:r>
      <w:r>
        <w:rPr>
          <w:rFonts w:asciiTheme="minorHAnsi" w:hAnsiTheme="minorHAnsi"/>
          <w:spacing w:val="-1"/>
        </w:rPr>
        <w:t>person</w:t>
      </w:r>
      <w:r>
        <w:rPr>
          <w:rFonts w:asciiTheme="minorHAnsi" w:hAnsiTheme="minorHAnsi"/>
          <w:spacing w:val="12"/>
        </w:rPr>
        <w:t xml:space="preserve"> </w:t>
      </w:r>
      <w:r>
        <w:rPr>
          <w:rFonts w:asciiTheme="minorHAnsi" w:hAnsiTheme="minorHAnsi"/>
          <w:spacing w:val="-1"/>
        </w:rPr>
        <w:t>arising out the subli</w:t>
      </w:r>
      <w:r>
        <w:rPr>
          <w:rFonts w:asciiTheme="minorHAnsi" w:hAnsiTheme="minorHAnsi"/>
          <w:spacing w:val="-2"/>
        </w:rPr>
        <w:t>censee’s</w:t>
      </w:r>
      <w:r>
        <w:rPr>
          <w:rFonts w:asciiTheme="minorHAnsi" w:hAnsiTheme="minorHAnsi"/>
          <w:spacing w:val="19"/>
        </w:rPr>
        <w:t xml:space="preserve"> </w:t>
      </w:r>
      <w:r>
        <w:rPr>
          <w:rFonts w:asciiTheme="minorHAnsi" w:hAnsiTheme="minorHAnsi"/>
          <w:spacing w:val="-2"/>
        </w:rPr>
        <w:t>use</w:t>
      </w:r>
      <w:r>
        <w:rPr>
          <w:rFonts w:asciiTheme="minorHAnsi" w:hAnsiTheme="minorHAnsi"/>
          <w:spacing w:val="8"/>
        </w:rPr>
        <w:t xml:space="preserve"> </w:t>
      </w:r>
      <w:r>
        <w:rPr>
          <w:rFonts w:asciiTheme="minorHAnsi" w:hAnsiTheme="minorHAnsi"/>
          <w:spacing w:val="-2"/>
        </w:rPr>
        <w:t>of the</w:t>
      </w:r>
      <w:r>
        <w:rPr>
          <w:rFonts w:asciiTheme="minorHAnsi" w:hAnsiTheme="minorHAnsi"/>
          <w:spacing w:val="20"/>
        </w:rPr>
        <w:t xml:space="preserve"> </w:t>
      </w:r>
      <w:r>
        <w:rPr>
          <w:rFonts w:asciiTheme="minorHAnsi" w:hAnsiTheme="minorHAnsi"/>
          <w:spacing w:val="-2"/>
        </w:rPr>
        <w:t>Licensed</w:t>
      </w:r>
      <w:r>
        <w:rPr>
          <w:rFonts w:asciiTheme="minorHAnsi" w:hAnsiTheme="minorHAnsi"/>
          <w:spacing w:val="6"/>
        </w:rPr>
        <w:t xml:space="preserve"> </w:t>
      </w:r>
      <w:r>
        <w:rPr>
          <w:rFonts w:asciiTheme="minorHAnsi" w:hAnsiTheme="minorHAnsi"/>
          <w:spacing w:val="-2"/>
        </w:rPr>
        <w:t>Area</w:t>
      </w:r>
      <w:r>
        <w:rPr>
          <w:rFonts w:asciiTheme="minorHAnsi" w:hAnsiTheme="minorHAnsi"/>
          <w:spacing w:val="10"/>
        </w:rPr>
        <w:t xml:space="preserve"> </w:t>
      </w:r>
      <w:r>
        <w:rPr>
          <w:rFonts w:asciiTheme="minorHAnsi" w:hAnsiTheme="minorHAnsi"/>
          <w:spacing w:val="-2"/>
        </w:rPr>
        <w:t>and</w:t>
      </w:r>
      <w:r>
        <w:rPr>
          <w:rFonts w:asciiTheme="minorHAnsi" w:hAnsiTheme="minorHAnsi"/>
          <w:spacing w:val="17"/>
          <w:w w:val="101"/>
        </w:rPr>
        <w:t xml:space="preserve"> </w:t>
      </w:r>
      <w:r>
        <w:rPr>
          <w:rFonts w:asciiTheme="minorHAnsi" w:hAnsiTheme="minorHAnsi"/>
          <w:spacing w:val="-2"/>
        </w:rPr>
        <w:t>including</w:t>
      </w:r>
      <w:r>
        <w:rPr>
          <w:rFonts w:asciiTheme="minorHAnsi" w:hAnsiTheme="minorHAnsi"/>
          <w:spacing w:val="5"/>
        </w:rPr>
        <w:t xml:space="preserve"> </w:t>
      </w:r>
      <w:r>
        <w:rPr>
          <w:rFonts w:asciiTheme="minorHAnsi" w:hAnsiTheme="minorHAnsi"/>
          <w:spacing w:val="-2"/>
        </w:rPr>
        <w:t>the</w:t>
      </w:r>
      <w:r>
        <w:rPr>
          <w:rFonts w:asciiTheme="minorHAnsi" w:hAnsiTheme="minorHAnsi"/>
          <w:spacing w:val="20"/>
        </w:rPr>
        <w:t xml:space="preserve"> </w:t>
      </w:r>
      <w:r>
        <w:rPr>
          <w:rFonts w:asciiTheme="minorHAnsi" w:hAnsiTheme="minorHAnsi"/>
          <w:spacing w:val="-2"/>
        </w:rPr>
        <w:t>Licensor</w:t>
      </w:r>
      <w:r>
        <w:rPr>
          <w:rFonts w:asciiTheme="minorHAnsi" w:hAnsiTheme="minorHAnsi"/>
        </w:rPr>
        <w:t xml:space="preserve"> </w:t>
      </w:r>
      <w:r>
        <w:rPr>
          <w:rFonts w:asciiTheme="minorHAnsi" w:hAnsiTheme="minorHAnsi"/>
          <w:spacing w:val="-1"/>
        </w:rPr>
        <w:t>and the</w:t>
      </w:r>
      <w:r>
        <w:rPr>
          <w:rFonts w:asciiTheme="minorHAnsi" w:hAnsiTheme="minorHAnsi"/>
          <w:spacing w:val="19"/>
          <w:w w:val="101"/>
        </w:rPr>
        <w:t xml:space="preserve"> </w:t>
      </w:r>
      <w:r>
        <w:rPr>
          <w:rFonts w:asciiTheme="minorHAnsi" w:hAnsiTheme="minorHAnsi"/>
          <w:spacing w:val="-1"/>
        </w:rPr>
        <w:t>Licensee as separate</w:t>
      </w:r>
      <w:r>
        <w:rPr>
          <w:rFonts w:asciiTheme="minorHAnsi" w:hAnsiTheme="minorHAnsi"/>
          <w:spacing w:val="15"/>
          <w:w w:val="101"/>
        </w:rPr>
        <w:t xml:space="preserve"> </w:t>
      </w:r>
      <w:r>
        <w:rPr>
          <w:rFonts w:asciiTheme="minorHAnsi" w:hAnsiTheme="minorHAnsi"/>
          <w:spacing w:val="-1"/>
        </w:rPr>
        <w:t>i</w:t>
      </w:r>
      <w:r>
        <w:rPr>
          <w:rFonts w:asciiTheme="minorHAnsi" w:hAnsiTheme="minorHAnsi"/>
          <w:spacing w:val="-2"/>
        </w:rPr>
        <w:t>nsured.</w:t>
      </w:r>
    </w:p>
    <w:p w14:paraId="066486C4"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pacing w:val="-2"/>
          <w:sz w:val="24"/>
          <w:szCs w:val="24"/>
        </w:rPr>
        <w:t>7.4.</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EVIDENCE OF</w:t>
      </w:r>
      <w:r>
        <w:rPr>
          <w:rFonts w:asciiTheme="minorHAnsi" w:hAnsiTheme="minorHAnsi"/>
          <w:b/>
          <w:bCs/>
          <w:color w:val="00558C"/>
          <w:spacing w:val="31"/>
          <w:sz w:val="24"/>
          <w:szCs w:val="24"/>
        </w:rPr>
        <w:t xml:space="preserve"> </w:t>
      </w:r>
      <w:r>
        <w:rPr>
          <w:rFonts w:asciiTheme="minorHAnsi" w:hAnsiTheme="minorHAnsi"/>
          <w:b/>
          <w:bCs/>
          <w:color w:val="00558C"/>
          <w:spacing w:val="-2"/>
          <w:sz w:val="24"/>
          <w:szCs w:val="24"/>
        </w:rPr>
        <w:t>INSURANCE</w:t>
      </w:r>
    </w:p>
    <w:p w14:paraId="066486C5" w14:textId="77777777" w:rsidR="000F72C1" w:rsidRDefault="0020793E">
      <w:pPr>
        <w:pStyle w:val="BodyText"/>
        <w:spacing w:before="178" w:line="214" w:lineRule="auto"/>
        <w:ind w:left="613" w:right="772" w:hanging="17"/>
        <w:rPr>
          <w:rFonts w:asciiTheme="minorHAnsi" w:hAnsiTheme="minorHAnsi"/>
        </w:rPr>
      </w:pPr>
      <w:r>
        <w:rPr>
          <w:rFonts w:asciiTheme="minorHAnsi" w:hAnsiTheme="minorHAnsi"/>
          <w:spacing w:val="-2"/>
        </w:rPr>
        <w:t>The  Licensee</w:t>
      </w:r>
      <w:r>
        <w:rPr>
          <w:rFonts w:asciiTheme="minorHAnsi" w:hAnsiTheme="minorHAnsi"/>
          <w:spacing w:val="44"/>
        </w:rPr>
        <w:t xml:space="preserve"> </w:t>
      </w:r>
      <w:r>
        <w:rPr>
          <w:rFonts w:asciiTheme="minorHAnsi" w:hAnsiTheme="minorHAnsi"/>
          <w:spacing w:val="-2"/>
        </w:rPr>
        <w:t>must,</w:t>
      </w:r>
      <w:r>
        <w:rPr>
          <w:rFonts w:asciiTheme="minorHAnsi" w:hAnsiTheme="minorHAnsi"/>
          <w:spacing w:val="33"/>
        </w:rPr>
        <w:t xml:space="preserve"> </w:t>
      </w:r>
      <w:r>
        <w:rPr>
          <w:rFonts w:asciiTheme="minorHAnsi" w:hAnsiTheme="minorHAnsi"/>
          <w:spacing w:val="-2"/>
        </w:rPr>
        <w:t>within</w:t>
      </w:r>
      <w:r>
        <w:rPr>
          <w:rFonts w:asciiTheme="minorHAnsi" w:hAnsiTheme="minorHAnsi"/>
          <w:spacing w:val="37"/>
          <w:w w:val="101"/>
        </w:rPr>
        <w:t xml:space="preserve"> </w:t>
      </w:r>
      <w:r>
        <w:rPr>
          <w:rFonts w:asciiTheme="minorHAnsi" w:hAnsiTheme="minorHAnsi"/>
          <w:spacing w:val="-2"/>
        </w:rPr>
        <w:t>5  Business  Days</w:t>
      </w:r>
      <w:r>
        <w:rPr>
          <w:rFonts w:asciiTheme="minorHAnsi" w:hAnsiTheme="minorHAnsi"/>
          <w:spacing w:val="36"/>
          <w:w w:val="101"/>
        </w:rPr>
        <w:t xml:space="preserve"> </w:t>
      </w:r>
      <w:r>
        <w:rPr>
          <w:rFonts w:asciiTheme="minorHAnsi" w:hAnsiTheme="minorHAnsi"/>
          <w:spacing w:val="-2"/>
        </w:rPr>
        <w:t>of</w:t>
      </w:r>
      <w:r>
        <w:rPr>
          <w:rFonts w:asciiTheme="minorHAnsi" w:hAnsiTheme="minorHAnsi"/>
          <w:spacing w:val="41"/>
          <w:w w:val="101"/>
        </w:rPr>
        <w:t xml:space="preserve"> </w:t>
      </w:r>
      <w:r>
        <w:rPr>
          <w:rFonts w:asciiTheme="minorHAnsi" w:hAnsiTheme="minorHAnsi"/>
          <w:spacing w:val="-2"/>
        </w:rPr>
        <w:t>being</w:t>
      </w:r>
      <w:r>
        <w:rPr>
          <w:rFonts w:asciiTheme="minorHAnsi" w:hAnsiTheme="minorHAnsi"/>
          <w:spacing w:val="43"/>
        </w:rPr>
        <w:t xml:space="preserve"> </w:t>
      </w:r>
      <w:r>
        <w:rPr>
          <w:rFonts w:asciiTheme="minorHAnsi" w:hAnsiTheme="minorHAnsi"/>
          <w:spacing w:val="-2"/>
        </w:rPr>
        <w:t>requested</w:t>
      </w:r>
      <w:r>
        <w:rPr>
          <w:rFonts w:asciiTheme="minorHAnsi" w:hAnsiTheme="minorHAnsi"/>
          <w:spacing w:val="45"/>
        </w:rPr>
        <w:t xml:space="preserve"> </w:t>
      </w:r>
      <w:r>
        <w:rPr>
          <w:rFonts w:asciiTheme="minorHAnsi" w:hAnsiTheme="minorHAnsi"/>
          <w:spacing w:val="-2"/>
        </w:rPr>
        <w:t>by</w:t>
      </w:r>
      <w:r>
        <w:rPr>
          <w:rFonts w:asciiTheme="minorHAnsi" w:hAnsiTheme="minorHAnsi"/>
          <w:spacing w:val="34"/>
        </w:rPr>
        <w:t xml:space="preserve"> </w:t>
      </w:r>
      <w:r>
        <w:rPr>
          <w:rFonts w:asciiTheme="minorHAnsi" w:hAnsiTheme="minorHAnsi"/>
          <w:spacing w:val="-3"/>
        </w:rPr>
        <w:t>the  Licensor</w:t>
      </w:r>
      <w:r>
        <w:rPr>
          <w:rFonts w:asciiTheme="minorHAnsi" w:hAnsiTheme="minorHAnsi"/>
          <w:spacing w:val="30"/>
          <w:w w:val="101"/>
        </w:rPr>
        <w:t xml:space="preserve"> </w:t>
      </w:r>
      <w:r>
        <w:rPr>
          <w:rFonts w:asciiTheme="minorHAnsi" w:hAnsiTheme="minorHAnsi"/>
          <w:spacing w:val="-3"/>
        </w:rPr>
        <w:t>to</w:t>
      </w:r>
      <w:r>
        <w:rPr>
          <w:rFonts w:asciiTheme="minorHAnsi" w:hAnsiTheme="minorHAnsi"/>
          <w:spacing w:val="38"/>
          <w:w w:val="101"/>
        </w:rPr>
        <w:t xml:space="preserve"> </w:t>
      </w:r>
      <w:r>
        <w:rPr>
          <w:rFonts w:asciiTheme="minorHAnsi" w:hAnsiTheme="minorHAnsi"/>
          <w:spacing w:val="-3"/>
        </w:rPr>
        <w:t>do</w:t>
      </w:r>
      <w:r>
        <w:rPr>
          <w:rFonts w:asciiTheme="minorHAnsi" w:hAnsiTheme="minorHAnsi"/>
          <w:spacing w:val="37"/>
        </w:rPr>
        <w:t xml:space="preserve"> </w:t>
      </w:r>
      <w:r>
        <w:rPr>
          <w:rFonts w:asciiTheme="minorHAnsi" w:hAnsiTheme="minorHAnsi"/>
          <w:spacing w:val="-3"/>
        </w:rPr>
        <w:t>so,</w:t>
      </w:r>
      <w:r>
        <w:rPr>
          <w:rFonts w:asciiTheme="minorHAnsi" w:hAnsiTheme="minorHAnsi"/>
          <w:spacing w:val="44"/>
        </w:rPr>
        <w:t xml:space="preserve"> </w:t>
      </w:r>
      <w:r>
        <w:rPr>
          <w:rFonts w:asciiTheme="minorHAnsi" w:hAnsiTheme="minorHAnsi"/>
          <w:spacing w:val="-3"/>
        </w:rPr>
        <w:t>produce</w:t>
      </w:r>
      <w:r>
        <w:rPr>
          <w:rFonts w:asciiTheme="minorHAnsi" w:hAnsiTheme="minorHAnsi"/>
          <w:spacing w:val="31"/>
        </w:rPr>
        <w:t xml:space="preserve"> </w:t>
      </w:r>
      <w:r>
        <w:rPr>
          <w:rFonts w:asciiTheme="minorHAnsi" w:hAnsiTheme="minorHAnsi"/>
          <w:spacing w:val="-3"/>
        </w:rPr>
        <w:t>to</w:t>
      </w:r>
      <w:r>
        <w:rPr>
          <w:rFonts w:asciiTheme="minorHAnsi" w:hAnsiTheme="minorHAnsi"/>
          <w:spacing w:val="34"/>
          <w:w w:val="10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Licensor evidence of the</w:t>
      </w:r>
      <w:r>
        <w:rPr>
          <w:rFonts w:asciiTheme="minorHAnsi" w:hAnsiTheme="minorHAnsi"/>
          <w:spacing w:val="13"/>
        </w:rPr>
        <w:t xml:space="preserve"> </w:t>
      </w:r>
      <w:r>
        <w:rPr>
          <w:rFonts w:asciiTheme="minorHAnsi" w:hAnsiTheme="minorHAnsi"/>
          <w:spacing w:val="-1"/>
        </w:rPr>
        <w:t>insurance</w:t>
      </w:r>
      <w:r>
        <w:rPr>
          <w:rFonts w:asciiTheme="minorHAnsi" w:hAnsiTheme="minorHAnsi"/>
          <w:spacing w:val="17"/>
          <w:w w:val="101"/>
        </w:rPr>
        <w:t xml:space="preserve"> </w:t>
      </w:r>
      <w:r>
        <w:rPr>
          <w:rFonts w:asciiTheme="minorHAnsi" w:hAnsiTheme="minorHAnsi"/>
          <w:spacing w:val="-1"/>
        </w:rPr>
        <w:t>re</w:t>
      </w:r>
      <w:r>
        <w:rPr>
          <w:rFonts w:asciiTheme="minorHAnsi" w:hAnsiTheme="minorHAnsi"/>
          <w:spacing w:val="-2"/>
        </w:rPr>
        <w:t>quired</w:t>
      </w:r>
      <w:r>
        <w:rPr>
          <w:rFonts w:asciiTheme="minorHAnsi" w:hAnsiTheme="minorHAnsi"/>
          <w:spacing w:val="16"/>
          <w:w w:val="101"/>
        </w:rPr>
        <w:t xml:space="preserve"> </w:t>
      </w:r>
      <w:r>
        <w:rPr>
          <w:rFonts w:asciiTheme="minorHAnsi" w:hAnsiTheme="minorHAnsi"/>
          <w:spacing w:val="-2"/>
        </w:rPr>
        <w:t>by clause</w:t>
      </w:r>
      <w:r>
        <w:rPr>
          <w:rFonts w:asciiTheme="minorHAnsi" w:hAnsiTheme="minorHAnsi"/>
          <w:spacing w:val="9"/>
        </w:rPr>
        <w:t xml:space="preserve"> </w:t>
      </w:r>
      <w:r>
        <w:rPr>
          <w:rFonts w:asciiTheme="minorHAnsi" w:hAnsiTheme="minorHAnsi"/>
          <w:spacing w:val="-2"/>
        </w:rPr>
        <w:t>7.3.</w:t>
      </w:r>
    </w:p>
    <w:p w14:paraId="066486C6" w14:textId="77777777" w:rsidR="000F72C1" w:rsidRDefault="0020793E">
      <w:pPr>
        <w:pStyle w:val="BodyText"/>
        <w:spacing w:before="195" w:line="179" w:lineRule="auto"/>
        <w:ind w:left="38"/>
        <w:rPr>
          <w:rFonts w:asciiTheme="minorHAnsi" w:hAnsiTheme="minorHAnsi"/>
          <w:sz w:val="24"/>
          <w:szCs w:val="24"/>
        </w:rPr>
      </w:pPr>
      <w:r>
        <w:rPr>
          <w:rFonts w:asciiTheme="minorHAnsi" w:hAnsiTheme="minorHAnsi"/>
          <w:b/>
          <w:bCs/>
          <w:color w:val="00558C"/>
          <w:sz w:val="24"/>
          <w:szCs w:val="24"/>
        </w:rPr>
        <w:t xml:space="preserve">7.5.               </w:t>
      </w:r>
      <w:r>
        <w:rPr>
          <w:rFonts w:asciiTheme="minorHAnsi" w:hAnsiTheme="minorHAnsi"/>
          <w:b/>
          <w:bCs/>
          <w:color w:val="00558C"/>
          <w:spacing w:val="-1"/>
          <w:sz w:val="24"/>
          <w:szCs w:val="24"/>
        </w:rPr>
        <w:t xml:space="preserve"> NO</w:t>
      </w:r>
      <w:r>
        <w:rPr>
          <w:rFonts w:asciiTheme="minorHAnsi" w:hAnsiTheme="minorHAnsi"/>
          <w:b/>
          <w:bCs/>
          <w:color w:val="00558C"/>
          <w:spacing w:val="7"/>
          <w:sz w:val="24"/>
          <w:szCs w:val="24"/>
        </w:rPr>
        <w:t xml:space="preserve"> </w:t>
      </w:r>
      <w:r>
        <w:rPr>
          <w:rFonts w:asciiTheme="minorHAnsi" w:hAnsiTheme="minorHAnsi"/>
          <w:b/>
          <w:bCs/>
          <w:color w:val="00558C"/>
          <w:spacing w:val="-1"/>
          <w:sz w:val="24"/>
          <w:szCs w:val="24"/>
        </w:rPr>
        <w:t>WARRANTY</w:t>
      </w:r>
      <w:r>
        <w:rPr>
          <w:rFonts w:asciiTheme="minorHAnsi" w:hAnsiTheme="minorHAnsi"/>
          <w:b/>
          <w:bCs/>
          <w:color w:val="00558C"/>
          <w:spacing w:val="8"/>
          <w:sz w:val="24"/>
          <w:szCs w:val="24"/>
        </w:rPr>
        <w:t xml:space="preserve"> </w:t>
      </w:r>
      <w:r>
        <w:rPr>
          <w:rFonts w:asciiTheme="minorHAnsi" w:hAnsiTheme="minorHAnsi"/>
          <w:b/>
          <w:bCs/>
          <w:color w:val="00558C"/>
          <w:spacing w:val="-1"/>
          <w:sz w:val="24"/>
          <w:szCs w:val="24"/>
        </w:rPr>
        <w:t>OF</w:t>
      </w:r>
      <w:r>
        <w:rPr>
          <w:rFonts w:asciiTheme="minorHAnsi" w:hAnsiTheme="minorHAnsi"/>
          <w:b/>
          <w:bCs/>
          <w:color w:val="00558C"/>
          <w:spacing w:val="9"/>
          <w:sz w:val="24"/>
          <w:szCs w:val="24"/>
        </w:rPr>
        <w:t xml:space="preserve"> </w:t>
      </w:r>
      <w:r>
        <w:rPr>
          <w:rFonts w:asciiTheme="minorHAnsi" w:hAnsiTheme="minorHAnsi"/>
          <w:b/>
          <w:bCs/>
          <w:color w:val="00558C"/>
          <w:spacing w:val="-1"/>
          <w:sz w:val="24"/>
          <w:szCs w:val="24"/>
        </w:rPr>
        <w:t>SUITABILITY</w:t>
      </w:r>
    </w:p>
    <w:p w14:paraId="066486C7" w14:textId="77777777" w:rsidR="000F72C1" w:rsidRDefault="0020793E">
      <w:pPr>
        <w:pStyle w:val="BodyText"/>
        <w:spacing w:before="177" w:line="223" w:lineRule="auto"/>
        <w:ind w:left="608" w:right="771" w:hanging="12"/>
        <w:jc w:val="both"/>
        <w:rPr>
          <w:rFonts w:asciiTheme="minorHAnsi" w:hAnsiTheme="minorHAnsi"/>
        </w:rPr>
      </w:pP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23"/>
        </w:rPr>
        <w:t xml:space="preserve"> </w:t>
      </w:r>
      <w:r>
        <w:rPr>
          <w:rFonts w:asciiTheme="minorHAnsi" w:hAnsiTheme="minorHAnsi"/>
          <w:spacing w:val="-2"/>
        </w:rPr>
        <w:t>does</w:t>
      </w:r>
      <w:r>
        <w:rPr>
          <w:rFonts w:asciiTheme="minorHAnsi" w:hAnsiTheme="minorHAnsi"/>
          <w:spacing w:val="27"/>
        </w:rPr>
        <w:t xml:space="preserve"> </w:t>
      </w:r>
      <w:r>
        <w:rPr>
          <w:rFonts w:asciiTheme="minorHAnsi" w:hAnsiTheme="minorHAnsi"/>
          <w:spacing w:val="-2"/>
        </w:rPr>
        <w:t>not</w:t>
      </w:r>
      <w:r>
        <w:rPr>
          <w:rFonts w:asciiTheme="minorHAnsi" w:hAnsiTheme="minorHAnsi"/>
          <w:spacing w:val="16"/>
          <w:w w:val="101"/>
        </w:rPr>
        <w:t xml:space="preserve"> </w:t>
      </w:r>
      <w:r>
        <w:rPr>
          <w:rFonts w:asciiTheme="minorHAnsi" w:hAnsiTheme="minorHAnsi"/>
          <w:spacing w:val="-2"/>
        </w:rPr>
        <w:t>warrant</w:t>
      </w:r>
      <w:r>
        <w:rPr>
          <w:rFonts w:asciiTheme="minorHAnsi" w:hAnsiTheme="minorHAnsi"/>
          <w:spacing w:val="17"/>
        </w:rPr>
        <w:t xml:space="preserve"> </w:t>
      </w:r>
      <w:r>
        <w:rPr>
          <w:rFonts w:asciiTheme="minorHAnsi" w:hAnsiTheme="minorHAnsi"/>
          <w:spacing w:val="-2"/>
        </w:rPr>
        <w:t>that</w:t>
      </w:r>
      <w:r>
        <w:rPr>
          <w:rFonts w:asciiTheme="minorHAnsi" w:hAnsiTheme="minorHAnsi"/>
          <w:spacing w:val="14"/>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Marine</w:t>
      </w:r>
      <w:r>
        <w:rPr>
          <w:rFonts w:asciiTheme="minorHAnsi" w:hAnsiTheme="minorHAnsi"/>
          <w:spacing w:val="17"/>
        </w:rPr>
        <w:t xml:space="preserve"> </w:t>
      </w:r>
      <w:r>
        <w:rPr>
          <w:rFonts w:asciiTheme="minorHAnsi" w:hAnsiTheme="minorHAnsi"/>
          <w:spacing w:val="-2"/>
        </w:rPr>
        <w:t>Aid</w:t>
      </w:r>
      <w:r>
        <w:rPr>
          <w:rFonts w:asciiTheme="minorHAnsi" w:hAnsiTheme="minorHAnsi"/>
          <w:spacing w:val="13"/>
        </w:rPr>
        <w:t xml:space="preserve"> </w:t>
      </w:r>
      <w:r>
        <w:rPr>
          <w:rFonts w:asciiTheme="minorHAnsi" w:hAnsiTheme="minorHAnsi"/>
          <w:spacing w:val="-2"/>
        </w:rPr>
        <w:t>to</w:t>
      </w:r>
      <w:r>
        <w:rPr>
          <w:rFonts w:asciiTheme="minorHAnsi" w:hAnsiTheme="minorHAnsi"/>
          <w:spacing w:val="32"/>
          <w:w w:val="101"/>
        </w:rPr>
        <w:t xml:space="preserve"> </w:t>
      </w:r>
      <w:r>
        <w:rPr>
          <w:rFonts w:asciiTheme="minorHAnsi" w:hAnsiTheme="minorHAnsi"/>
          <w:spacing w:val="-2"/>
        </w:rPr>
        <w:t>Navigation</w:t>
      </w:r>
      <w:r>
        <w:rPr>
          <w:rFonts w:asciiTheme="minorHAnsi" w:hAnsiTheme="minorHAnsi"/>
          <w:spacing w:val="26"/>
          <w:w w:val="101"/>
        </w:rPr>
        <w:t xml:space="preserve"> </w:t>
      </w:r>
      <w:r>
        <w:rPr>
          <w:rFonts w:asciiTheme="minorHAnsi" w:hAnsiTheme="minorHAnsi"/>
          <w:spacing w:val="-2"/>
        </w:rPr>
        <w:t>is</w:t>
      </w:r>
      <w:r>
        <w:rPr>
          <w:rFonts w:asciiTheme="minorHAnsi" w:hAnsiTheme="minorHAnsi"/>
          <w:spacing w:val="19"/>
          <w:w w:val="101"/>
        </w:rPr>
        <w:t xml:space="preserve"> </w:t>
      </w:r>
      <w:r>
        <w:rPr>
          <w:rFonts w:asciiTheme="minorHAnsi" w:hAnsiTheme="minorHAnsi"/>
          <w:spacing w:val="-2"/>
        </w:rPr>
        <w:t>suitable</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16"/>
        </w:rPr>
        <w:t xml:space="preserve"> </w:t>
      </w:r>
      <w:r>
        <w:rPr>
          <w:rFonts w:asciiTheme="minorHAnsi" w:hAnsiTheme="minorHAnsi"/>
          <w:spacing w:val="-2"/>
        </w:rPr>
        <w:t>safe</w:t>
      </w:r>
      <w:r>
        <w:rPr>
          <w:rFonts w:asciiTheme="minorHAnsi" w:hAnsiTheme="minorHAnsi"/>
          <w:spacing w:val="17"/>
          <w:w w:val="101"/>
        </w:rPr>
        <w:t xml:space="preserve"> </w:t>
      </w:r>
      <w:r>
        <w:rPr>
          <w:rFonts w:asciiTheme="minorHAnsi" w:hAnsiTheme="minorHAnsi"/>
          <w:spacing w:val="-2"/>
        </w:rPr>
        <w:t>for</w:t>
      </w:r>
      <w:r>
        <w:rPr>
          <w:rFonts w:asciiTheme="minorHAnsi" w:hAnsiTheme="minorHAnsi"/>
          <w:spacing w:val="13"/>
          <w:w w:val="101"/>
        </w:rPr>
        <w:t xml:space="preserve"> </w:t>
      </w:r>
      <w:r>
        <w:rPr>
          <w:rFonts w:asciiTheme="minorHAnsi" w:hAnsiTheme="minorHAnsi"/>
          <w:spacing w:val="-2"/>
        </w:rPr>
        <w:t>tour</w:t>
      </w:r>
      <w:r>
        <w:rPr>
          <w:rFonts w:asciiTheme="minorHAnsi" w:hAnsiTheme="minorHAnsi"/>
          <w:spacing w:val="-3"/>
        </w:rPr>
        <w:t>ist</w:t>
      </w:r>
      <w:r>
        <w:rPr>
          <w:rFonts w:asciiTheme="minorHAnsi" w:hAnsiTheme="minorHAnsi"/>
          <w:spacing w:val="23"/>
        </w:rPr>
        <w:t xml:space="preserve"> </w:t>
      </w:r>
      <w:r>
        <w:rPr>
          <w:rFonts w:asciiTheme="minorHAnsi" w:hAnsiTheme="minorHAnsi"/>
          <w:spacing w:val="-3"/>
        </w:rPr>
        <w:t>access</w:t>
      </w:r>
      <w:r>
        <w:rPr>
          <w:rFonts w:asciiTheme="minorHAnsi" w:hAnsiTheme="minorHAnsi"/>
          <w:spacing w:val="27"/>
          <w:w w:val="101"/>
        </w:rPr>
        <w:t xml:space="preserve"> </w:t>
      </w:r>
      <w:r>
        <w:rPr>
          <w:rFonts w:asciiTheme="minorHAnsi" w:hAnsiTheme="minorHAnsi"/>
          <w:spacing w:val="-3"/>
        </w:rPr>
        <w:t>in</w:t>
      </w:r>
      <w:r>
        <w:rPr>
          <w:rFonts w:asciiTheme="minorHAnsi" w:hAnsiTheme="minorHAnsi"/>
          <w:spacing w:val="26"/>
        </w:rPr>
        <w:t xml:space="preserve"> </w:t>
      </w:r>
      <w:r>
        <w:rPr>
          <w:rFonts w:asciiTheme="minorHAnsi" w:hAnsiTheme="minorHAnsi"/>
          <w:spacing w:val="-3"/>
        </w:rPr>
        <w:t>its</w:t>
      </w:r>
      <w:r>
        <w:rPr>
          <w:rFonts w:asciiTheme="minorHAnsi" w:hAnsiTheme="minorHAnsi"/>
        </w:rPr>
        <w:t xml:space="preserve"> </w:t>
      </w:r>
      <w:r>
        <w:rPr>
          <w:rFonts w:asciiTheme="minorHAnsi" w:hAnsiTheme="minorHAnsi"/>
          <w:spacing w:val="-1"/>
        </w:rPr>
        <w:t>present condition or even if all recommen</w:t>
      </w:r>
      <w:r>
        <w:rPr>
          <w:rFonts w:asciiTheme="minorHAnsi" w:hAnsiTheme="minorHAnsi"/>
          <w:spacing w:val="-2"/>
        </w:rPr>
        <w:t>dations in the BCA Report are carried out. The Licensee must satisfy</w:t>
      </w:r>
      <w:r>
        <w:rPr>
          <w:rFonts w:asciiTheme="minorHAnsi" w:hAnsiTheme="minorHAnsi"/>
        </w:rPr>
        <w:t xml:space="preserve"> </w:t>
      </w:r>
      <w:r>
        <w:rPr>
          <w:rFonts w:asciiTheme="minorHAnsi" w:hAnsiTheme="minorHAnsi"/>
          <w:spacing w:val="-1"/>
        </w:rPr>
        <w:t>itself that the</w:t>
      </w:r>
      <w:r>
        <w:rPr>
          <w:rFonts w:asciiTheme="minorHAnsi" w:hAnsiTheme="minorHAnsi"/>
          <w:spacing w:val="17"/>
          <w:w w:val="101"/>
        </w:rPr>
        <w:t xml:space="preserve"> </w:t>
      </w:r>
      <w:r>
        <w:rPr>
          <w:rFonts w:asciiTheme="minorHAnsi" w:hAnsiTheme="minorHAnsi"/>
          <w:spacing w:val="-1"/>
        </w:rPr>
        <w:t>Marine Aid to</w:t>
      </w:r>
      <w:r>
        <w:rPr>
          <w:rFonts w:asciiTheme="minorHAnsi" w:hAnsiTheme="minorHAnsi"/>
          <w:spacing w:val="20"/>
          <w:w w:val="101"/>
        </w:rPr>
        <w:t xml:space="preserve"> </w:t>
      </w:r>
      <w:r>
        <w:rPr>
          <w:rFonts w:asciiTheme="minorHAnsi" w:hAnsiTheme="minorHAnsi"/>
          <w:spacing w:val="-1"/>
        </w:rPr>
        <w:t>Navigation</w:t>
      </w:r>
      <w:r>
        <w:rPr>
          <w:rFonts w:asciiTheme="minorHAnsi" w:hAnsiTheme="minorHAnsi"/>
          <w:spacing w:val="14"/>
        </w:rPr>
        <w:t xml:space="preserve"> </w:t>
      </w:r>
      <w:r>
        <w:rPr>
          <w:rFonts w:asciiTheme="minorHAnsi" w:hAnsiTheme="minorHAnsi"/>
          <w:spacing w:val="-1"/>
        </w:rPr>
        <w:t>is suitable and safe</w:t>
      </w:r>
      <w:r>
        <w:rPr>
          <w:rFonts w:asciiTheme="minorHAnsi" w:hAnsiTheme="minorHAnsi"/>
          <w:spacing w:val="5"/>
        </w:rPr>
        <w:t xml:space="preserve"> </w:t>
      </w:r>
      <w:r>
        <w:rPr>
          <w:rFonts w:asciiTheme="minorHAnsi" w:hAnsiTheme="minorHAnsi"/>
          <w:spacing w:val="-1"/>
        </w:rPr>
        <w:t>for</w:t>
      </w:r>
      <w:r>
        <w:rPr>
          <w:rFonts w:asciiTheme="minorHAnsi" w:hAnsiTheme="minorHAnsi"/>
          <w:spacing w:val="4"/>
        </w:rPr>
        <w:t xml:space="preserve"> </w:t>
      </w:r>
      <w:r>
        <w:rPr>
          <w:rFonts w:asciiTheme="minorHAnsi" w:hAnsiTheme="minorHAnsi"/>
          <w:spacing w:val="-1"/>
        </w:rPr>
        <w:t>touris</w:t>
      </w:r>
      <w:r>
        <w:rPr>
          <w:rFonts w:asciiTheme="minorHAnsi" w:hAnsiTheme="minorHAnsi"/>
          <w:spacing w:val="-2"/>
        </w:rPr>
        <w:t>t</w:t>
      </w:r>
      <w:r>
        <w:rPr>
          <w:rFonts w:asciiTheme="minorHAnsi" w:hAnsiTheme="minorHAnsi"/>
          <w:spacing w:val="8"/>
        </w:rPr>
        <w:t xml:space="preserve"> </w:t>
      </w:r>
      <w:r>
        <w:rPr>
          <w:rFonts w:asciiTheme="minorHAnsi" w:hAnsiTheme="minorHAnsi"/>
          <w:spacing w:val="-2"/>
        </w:rPr>
        <w:t>access.</w:t>
      </w:r>
    </w:p>
    <w:p w14:paraId="066486C8" w14:textId="77777777" w:rsidR="000F72C1" w:rsidRDefault="0020793E">
      <w:pPr>
        <w:pStyle w:val="BodyText"/>
        <w:spacing w:before="207" w:line="179" w:lineRule="auto"/>
        <w:ind w:left="37"/>
        <w:rPr>
          <w:rFonts w:asciiTheme="minorHAnsi" w:hAnsiTheme="minorHAnsi"/>
          <w:sz w:val="28"/>
          <w:szCs w:val="28"/>
        </w:rPr>
      </w:pPr>
      <w:r>
        <w:rPr>
          <w:rFonts w:asciiTheme="minorHAnsi" w:hAnsiTheme="minorHAnsi"/>
          <w:b/>
          <w:bCs/>
          <w:color w:val="00558C"/>
          <w:spacing w:val="-1"/>
          <w:sz w:val="28"/>
          <w:szCs w:val="28"/>
        </w:rPr>
        <w:t>8.</w:t>
      </w:r>
      <w:r>
        <w:rPr>
          <w:rFonts w:asciiTheme="minorHAnsi" w:hAnsiTheme="minorHAnsi"/>
          <w:b/>
          <w:bCs/>
          <w:color w:val="00558C"/>
          <w:spacing w:val="6"/>
          <w:sz w:val="28"/>
          <w:szCs w:val="28"/>
        </w:rPr>
        <w:t xml:space="preserve">          </w:t>
      </w:r>
      <w:r>
        <w:rPr>
          <w:rFonts w:asciiTheme="minorHAnsi" w:hAnsiTheme="minorHAnsi"/>
          <w:b/>
          <w:bCs/>
          <w:color w:val="00558C"/>
          <w:spacing w:val="-1"/>
          <w:sz w:val="28"/>
          <w:szCs w:val="28"/>
        </w:rPr>
        <w:t>TERMINATION</w:t>
      </w:r>
    </w:p>
    <w:p w14:paraId="066486C9" w14:textId="77777777" w:rsidR="000F72C1" w:rsidRDefault="0020793E">
      <w:pPr>
        <w:pStyle w:val="BodyText"/>
        <w:spacing w:before="194" w:line="179" w:lineRule="auto"/>
        <w:ind w:left="35"/>
        <w:rPr>
          <w:rFonts w:asciiTheme="minorHAnsi" w:hAnsiTheme="minorHAnsi"/>
          <w:sz w:val="24"/>
          <w:szCs w:val="24"/>
        </w:rPr>
      </w:pPr>
      <w:r>
        <w:rPr>
          <w:rFonts w:asciiTheme="minorHAnsi" w:hAnsiTheme="minorHAnsi"/>
          <w:b/>
          <w:bCs/>
          <w:color w:val="00558C"/>
          <w:spacing w:val="-1"/>
          <w:sz w:val="24"/>
          <w:szCs w:val="24"/>
        </w:rPr>
        <w:t>8.1.                EITHER</w:t>
      </w:r>
      <w:r>
        <w:rPr>
          <w:rFonts w:asciiTheme="minorHAnsi" w:hAnsiTheme="minorHAnsi"/>
          <w:b/>
          <w:bCs/>
          <w:color w:val="00558C"/>
          <w:spacing w:val="28"/>
          <w:w w:val="101"/>
          <w:sz w:val="24"/>
          <w:szCs w:val="24"/>
        </w:rPr>
        <w:t xml:space="preserve"> </w:t>
      </w:r>
      <w:r>
        <w:rPr>
          <w:rFonts w:asciiTheme="minorHAnsi" w:hAnsiTheme="minorHAnsi"/>
          <w:b/>
          <w:bCs/>
          <w:color w:val="00558C"/>
          <w:spacing w:val="-1"/>
          <w:sz w:val="24"/>
          <w:szCs w:val="24"/>
        </w:rPr>
        <w:t>PARTY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MAY TERMINATE</w:t>
      </w:r>
    </w:p>
    <w:p w14:paraId="066486CA" w14:textId="77777777" w:rsidR="000F72C1" w:rsidRDefault="0020793E">
      <w:pPr>
        <w:pStyle w:val="BodyText"/>
        <w:spacing w:before="178" w:line="188" w:lineRule="auto"/>
        <w:ind w:left="613"/>
        <w:rPr>
          <w:rFonts w:asciiTheme="minorHAnsi" w:hAnsiTheme="minorHAnsi"/>
        </w:rPr>
      </w:pPr>
      <w:r>
        <w:rPr>
          <w:rFonts w:asciiTheme="minorHAnsi" w:hAnsiTheme="minorHAnsi"/>
          <w:spacing w:val="-2"/>
        </w:rPr>
        <w:t>Either</w:t>
      </w:r>
      <w:r>
        <w:rPr>
          <w:rFonts w:asciiTheme="minorHAnsi" w:hAnsiTheme="minorHAnsi"/>
          <w:spacing w:val="23"/>
          <w:w w:val="101"/>
        </w:rPr>
        <w:t xml:space="preserve"> </w:t>
      </w:r>
      <w:r>
        <w:rPr>
          <w:rFonts w:asciiTheme="minorHAnsi" w:hAnsiTheme="minorHAnsi"/>
          <w:spacing w:val="-2"/>
        </w:rPr>
        <w:t>party</w:t>
      </w:r>
      <w:r>
        <w:rPr>
          <w:rFonts w:asciiTheme="minorHAnsi" w:hAnsiTheme="minorHAnsi"/>
          <w:spacing w:val="15"/>
          <w:w w:val="101"/>
        </w:rPr>
        <w:t xml:space="preserve"> </w:t>
      </w:r>
      <w:r>
        <w:rPr>
          <w:rFonts w:asciiTheme="minorHAnsi" w:hAnsiTheme="minorHAnsi"/>
          <w:spacing w:val="-2"/>
        </w:rPr>
        <w:t>may</w:t>
      </w:r>
      <w:r>
        <w:rPr>
          <w:rFonts w:asciiTheme="minorHAnsi" w:hAnsiTheme="minorHAnsi"/>
          <w:spacing w:val="13"/>
          <w:w w:val="101"/>
        </w:rPr>
        <w:t xml:space="preserve"> </w:t>
      </w:r>
      <w:r>
        <w:rPr>
          <w:rFonts w:asciiTheme="minorHAnsi" w:hAnsiTheme="minorHAnsi"/>
          <w:spacing w:val="-2"/>
        </w:rPr>
        <w:t>immediately terminate this</w:t>
      </w:r>
      <w:r>
        <w:rPr>
          <w:rFonts w:asciiTheme="minorHAnsi" w:hAnsiTheme="minorHAnsi"/>
          <w:spacing w:val="19"/>
        </w:rPr>
        <w:t xml:space="preserve"> </w:t>
      </w:r>
      <w:r>
        <w:rPr>
          <w:rFonts w:asciiTheme="minorHAnsi" w:hAnsiTheme="minorHAnsi"/>
          <w:spacing w:val="-2"/>
        </w:rPr>
        <w:t>Licence</w:t>
      </w:r>
      <w:r>
        <w:rPr>
          <w:rFonts w:asciiTheme="minorHAnsi" w:hAnsiTheme="minorHAnsi"/>
          <w:spacing w:val="15"/>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notice to the other</w:t>
      </w:r>
      <w:r>
        <w:rPr>
          <w:rFonts w:asciiTheme="minorHAnsi" w:hAnsiTheme="minorHAnsi"/>
          <w:spacing w:val="16"/>
          <w:w w:val="101"/>
        </w:rPr>
        <w:t xml:space="preserve"> </w:t>
      </w:r>
      <w:r>
        <w:rPr>
          <w:rFonts w:asciiTheme="minorHAnsi" w:hAnsiTheme="minorHAnsi"/>
          <w:spacing w:val="-2"/>
        </w:rPr>
        <w:t>party</w:t>
      </w:r>
      <w:r>
        <w:rPr>
          <w:rFonts w:asciiTheme="minorHAnsi" w:hAnsiTheme="minorHAnsi"/>
          <w:spacing w:val="13"/>
          <w:w w:val="101"/>
        </w:rPr>
        <w:t xml:space="preserve"> </w:t>
      </w:r>
      <w:r>
        <w:rPr>
          <w:rFonts w:asciiTheme="minorHAnsi" w:hAnsiTheme="minorHAnsi"/>
          <w:spacing w:val="-2"/>
        </w:rPr>
        <w:t>if:</w:t>
      </w:r>
    </w:p>
    <w:p w14:paraId="066486CB" w14:textId="77777777" w:rsidR="000F72C1" w:rsidRDefault="0020793E">
      <w:pPr>
        <w:pStyle w:val="BodyText"/>
        <w:spacing w:before="176" w:line="215" w:lineRule="auto"/>
        <w:ind w:left="1166" w:right="769" w:hanging="557"/>
        <w:rPr>
          <w:rFonts w:asciiTheme="minorHAnsi" w:hAnsiTheme="minorHAnsi"/>
        </w:rPr>
      </w:pPr>
      <w:r>
        <w:rPr>
          <w:rFonts w:asciiTheme="minorHAnsi" w:hAnsiTheme="minorHAnsi"/>
          <w:spacing w:val="-2"/>
        </w:rPr>
        <w:t>(a)      the</w:t>
      </w:r>
      <w:r>
        <w:rPr>
          <w:rFonts w:asciiTheme="minorHAnsi" w:hAnsiTheme="minorHAnsi"/>
          <w:spacing w:val="16"/>
        </w:rPr>
        <w:t xml:space="preserve"> </w:t>
      </w:r>
      <w:r>
        <w:rPr>
          <w:rFonts w:asciiTheme="minorHAnsi" w:hAnsiTheme="minorHAnsi"/>
          <w:spacing w:val="-2"/>
        </w:rPr>
        <w:t>other</w:t>
      </w:r>
      <w:r>
        <w:rPr>
          <w:rFonts w:asciiTheme="minorHAnsi" w:hAnsiTheme="minorHAnsi"/>
          <w:spacing w:val="24"/>
        </w:rPr>
        <w:t xml:space="preserve"> </w:t>
      </w:r>
      <w:r>
        <w:rPr>
          <w:rFonts w:asciiTheme="minorHAnsi" w:hAnsiTheme="minorHAnsi"/>
          <w:spacing w:val="-2"/>
        </w:rPr>
        <w:t>party</w:t>
      </w:r>
      <w:r>
        <w:rPr>
          <w:rFonts w:asciiTheme="minorHAnsi" w:hAnsiTheme="minorHAnsi"/>
          <w:spacing w:val="16"/>
        </w:rPr>
        <w:t xml:space="preserve"> </w:t>
      </w:r>
      <w:r>
        <w:rPr>
          <w:rFonts w:asciiTheme="minorHAnsi" w:hAnsiTheme="minorHAnsi"/>
          <w:spacing w:val="-2"/>
        </w:rPr>
        <w:t>commits</w:t>
      </w:r>
      <w:r>
        <w:rPr>
          <w:rFonts w:asciiTheme="minorHAnsi" w:hAnsiTheme="minorHAnsi"/>
          <w:spacing w:val="15"/>
          <w:w w:val="101"/>
        </w:rPr>
        <w:t xml:space="preserve"> </w:t>
      </w:r>
      <w:r>
        <w:rPr>
          <w:rFonts w:asciiTheme="minorHAnsi" w:hAnsiTheme="minorHAnsi"/>
          <w:spacing w:val="-2"/>
        </w:rPr>
        <w:t>a</w:t>
      </w:r>
      <w:r>
        <w:rPr>
          <w:rFonts w:asciiTheme="minorHAnsi" w:hAnsiTheme="minorHAnsi"/>
          <w:spacing w:val="22"/>
        </w:rPr>
        <w:t xml:space="preserve"> </w:t>
      </w:r>
      <w:r>
        <w:rPr>
          <w:rFonts w:asciiTheme="minorHAnsi" w:hAnsiTheme="minorHAnsi"/>
          <w:spacing w:val="-2"/>
        </w:rPr>
        <w:t>material</w:t>
      </w:r>
      <w:r>
        <w:rPr>
          <w:rFonts w:asciiTheme="minorHAnsi" w:hAnsiTheme="minorHAnsi"/>
          <w:spacing w:val="24"/>
        </w:rPr>
        <w:t xml:space="preserve"> </w:t>
      </w:r>
      <w:r>
        <w:rPr>
          <w:rFonts w:asciiTheme="minorHAnsi" w:hAnsiTheme="minorHAnsi"/>
          <w:spacing w:val="-2"/>
        </w:rPr>
        <w:t>breach</w:t>
      </w:r>
      <w:r>
        <w:rPr>
          <w:rFonts w:asciiTheme="minorHAnsi" w:hAnsiTheme="minorHAnsi"/>
          <w:spacing w:val="17"/>
        </w:rPr>
        <w:t xml:space="preserve"> </w:t>
      </w:r>
      <w:r>
        <w:rPr>
          <w:rFonts w:asciiTheme="minorHAnsi" w:hAnsiTheme="minorHAnsi"/>
          <w:spacing w:val="-2"/>
        </w:rPr>
        <w:t>of</w:t>
      </w:r>
      <w:r>
        <w:rPr>
          <w:rFonts w:asciiTheme="minorHAnsi" w:hAnsiTheme="minorHAnsi"/>
          <w:spacing w:val="13"/>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of</w:t>
      </w:r>
      <w:r>
        <w:rPr>
          <w:rFonts w:asciiTheme="minorHAnsi" w:hAnsiTheme="minorHAnsi"/>
          <w:spacing w:val="17"/>
          <w:w w:val="101"/>
        </w:rPr>
        <w:t xml:space="preserve"> </w:t>
      </w:r>
      <w:r>
        <w:rPr>
          <w:rFonts w:asciiTheme="minorHAnsi" w:hAnsiTheme="minorHAnsi"/>
          <w:spacing w:val="-2"/>
        </w:rPr>
        <w:t>its</w:t>
      </w:r>
      <w:r>
        <w:rPr>
          <w:rFonts w:asciiTheme="minorHAnsi" w:hAnsiTheme="minorHAnsi"/>
          <w:spacing w:val="17"/>
          <w:w w:val="101"/>
        </w:rPr>
        <w:t xml:space="preserve"> </w:t>
      </w:r>
      <w:r>
        <w:rPr>
          <w:rFonts w:asciiTheme="minorHAnsi" w:hAnsiTheme="minorHAnsi"/>
          <w:spacing w:val="-2"/>
        </w:rPr>
        <w:t>obligations</w:t>
      </w:r>
      <w:r>
        <w:rPr>
          <w:rFonts w:asciiTheme="minorHAnsi" w:hAnsiTheme="minorHAnsi"/>
          <w:spacing w:val="18"/>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has</w:t>
      </w:r>
      <w:r>
        <w:rPr>
          <w:rFonts w:asciiTheme="minorHAnsi" w:hAnsiTheme="minorHAnsi"/>
          <w:spacing w:val="24"/>
          <w:w w:val="101"/>
        </w:rPr>
        <w:t xml:space="preserve"> </w:t>
      </w:r>
      <w:r>
        <w:rPr>
          <w:rFonts w:asciiTheme="minorHAnsi" w:hAnsiTheme="minorHAnsi"/>
          <w:spacing w:val="-2"/>
        </w:rPr>
        <w:t>not</w:t>
      </w:r>
      <w:r>
        <w:rPr>
          <w:rFonts w:asciiTheme="minorHAnsi" w:hAnsiTheme="minorHAnsi"/>
          <w:spacing w:val="25"/>
        </w:rPr>
        <w:t xml:space="preserve"> </w:t>
      </w:r>
      <w:r>
        <w:rPr>
          <w:rFonts w:asciiTheme="minorHAnsi" w:hAnsiTheme="minorHAnsi"/>
          <w:spacing w:val="-2"/>
        </w:rPr>
        <w:t>remedied</w:t>
      </w:r>
      <w:r>
        <w:rPr>
          <w:rFonts w:asciiTheme="minorHAnsi" w:hAnsiTheme="minorHAnsi"/>
          <w:spacing w:val="10"/>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brea</w:t>
      </w:r>
      <w:r>
        <w:rPr>
          <w:rFonts w:asciiTheme="minorHAnsi" w:hAnsiTheme="minorHAnsi"/>
          <w:spacing w:val="-3"/>
        </w:rPr>
        <w:t>ch</w:t>
      </w:r>
      <w:r>
        <w:rPr>
          <w:rFonts w:asciiTheme="minorHAnsi" w:hAnsiTheme="minorHAnsi"/>
        </w:rPr>
        <w:t xml:space="preserve"> </w:t>
      </w:r>
      <w:r>
        <w:rPr>
          <w:rFonts w:asciiTheme="minorHAnsi" w:hAnsiTheme="minorHAnsi"/>
          <w:spacing w:val="-2"/>
        </w:rPr>
        <w:t>within 30</w:t>
      </w:r>
      <w:r>
        <w:rPr>
          <w:rFonts w:asciiTheme="minorHAnsi" w:hAnsiTheme="minorHAnsi"/>
          <w:spacing w:val="30"/>
        </w:rPr>
        <w:t xml:space="preserve"> </w:t>
      </w:r>
      <w:r>
        <w:rPr>
          <w:rFonts w:asciiTheme="minorHAnsi" w:hAnsiTheme="minorHAnsi"/>
          <w:spacing w:val="-2"/>
        </w:rPr>
        <w:t>Business</w:t>
      </w:r>
      <w:r>
        <w:rPr>
          <w:rFonts w:asciiTheme="minorHAnsi" w:hAnsiTheme="minorHAnsi"/>
          <w:spacing w:val="19"/>
        </w:rPr>
        <w:t xml:space="preserve"> </w:t>
      </w:r>
      <w:r>
        <w:rPr>
          <w:rFonts w:asciiTheme="minorHAnsi" w:hAnsiTheme="minorHAnsi"/>
          <w:spacing w:val="-2"/>
        </w:rPr>
        <w:t>Days of</w:t>
      </w:r>
      <w:r>
        <w:rPr>
          <w:rFonts w:asciiTheme="minorHAnsi" w:hAnsiTheme="minorHAnsi"/>
          <w:spacing w:val="12"/>
          <w:w w:val="101"/>
        </w:rPr>
        <w:t xml:space="preserve"> </w:t>
      </w:r>
      <w:r>
        <w:rPr>
          <w:rFonts w:asciiTheme="minorHAnsi" w:hAnsiTheme="minorHAnsi"/>
          <w:spacing w:val="-2"/>
        </w:rPr>
        <w:t>receiving</w:t>
      </w:r>
      <w:r>
        <w:rPr>
          <w:rFonts w:asciiTheme="minorHAnsi" w:hAnsiTheme="minorHAnsi"/>
          <w:spacing w:val="16"/>
          <w:w w:val="101"/>
        </w:rPr>
        <w:t xml:space="preserve"> </w:t>
      </w:r>
      <w:r>
        <w:rPr>
          <w:rFonts w:asciiTheme="minorHAnsi" w:hAnsiTheme="minorHAnsi"/>
          <w:spacing w:val="-2"/>
        </w:rPr>
        <w:t>notice of the</w:t>
      </w:r>
      <w:r>
        <w:rPr>
          <w:rFonts w:asciiTheme="minorHAnsi" w:hAnsiTheme="minorHAnsi"/>
          <w:spacing w:val="17"/>
          <w:w w:val="101"/>
        </w:rPr>
        <w:t xml:space="preserve"> </w:t>
      </w:r>
      <w:r>
        <w:rPr>
          <w:rFonts w:asciiTheme="minorHAnsi" w:hAnsiTheme="minorHAnsi"/>
          <w:spacing w:val="-2"/>
        </w:rPr>
        <w:t>breach;</w:t>
      </w:r>
      <w:r>
        <w:rPr>
          <w:rFonts w:asciiTheme="minorHAnsi" w:hAnsiTheme="minorHAnsi"/>
          <w:spacing w:val="11"/>
        </w:rPr>
        <w:t xml:space="preserve"> </w:t>
      </w:r>
      <w:r>
        <w:rPr>
          <w:rFonts w:asciiTheme="minorHAnsi" w:hAnsiTheme="minorHAnsi"/>
          <w:spacing w:val="-2"/>
        </w:rPr>
        <w:t>or</w:t>
      </w:r>
    </w:p>
    <w:p w14:paraId="066486CC" w14:textId="77777777" w:rsidR="000F72C1" w:rsidRDefault="0020793E">
      <w:pPr>
        <w:pStyle w:val="BodyText"/>
        <w:spacing w:before="176" w:line="215" w:lineRule="auto"/>
        <w:ind w:left="1164" w:right="770" w:hanging="555"/>
        <w:rPr>
          <w:rFonts w:asciiTheme="minorHAnsi" w:hAnsiTheme="minorHAnsi"/>
        </w:rPr>
      </w:pPr>
      <w:r>
        <w:rPr>
          <w:rFonts w:asciiTheme="minorHAnsi" w:hAnsiTheme="minorHAnsi"/>
          <w:spacing w:val="-2"/>
        </w:rPr>
        <w:t>(b)      the</w:t>
      </w:r>
      <w:r>
        <w:rPr>
          <w:rFonts w:asciiTheme="minorHAnsi" w:hAnsiTheme="minorHAnsi"/>
          <w:spacing w:val="36"/>
          <w:w w:val="101"/>
        </w:rPr>
        <w:t xml:space="preserve"> </w:t>
      </w:r>
      <w:r>
        <w:rPr>
          <w:rFonts w:asciiTheme="minorHAnsi" w:hAnsiTheme="minorHAnsi"/>
          <w:spacing w:val="-2"/>
        </w:rPr>
        <w:t>Land</w:t>
      </w:r>
      <w:r>
        <w:rPr>
          <w:rFonts w:asciiTheme="minorHAnsi" w:hAnsiTheme="minorHAnsi"/>
          <w:spacing w:val="23"/>
          <w:w w:val="101"/>
        </w:rPr>
        <w:t xml:space="preserve"> </w:t>
      </w:r>
      <w:r>
        <w:rPr>
          <w:rFonts w:asciiTheme="minorHAnsi" w:hAnsiTheme="minorHAnsi"/>
          <w:spacing w:val="-2"/>
        </w:rPr>
        <w:t>is</w:t>
      </w:r>
      <w:r>
        <w:rPr>
          <w:rFonts w:asciiTheme="minorHAnsi" w:hAnsiTheme="minorHAnsi"/>
          <w:spacing w:val="21"/>
        </w:rPr>
        <w:t xml:space="preserve"> </w:t>
      </w:r>
      <w:r>
        <w:rPr>
          <w:rFonts w:asciiTheme="minorHAnsi" w:hAnsiTheme="minorHAnsi"/>
          <w:spacing w:val="-2"/>
        </w:rPr>
        <w:t>damaged</w:t>
      </w:r>
      <w:r>
        <w:rPr>
          <w:rFonts w:asciiTheme="minorHAnsi" w:hAnsiTheme="minorHAnsi"/>
          <w:spacing w:val="13"/>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extent</w:t>
      </w:r>
      <w:r>
        <w:rPr>
          <w:rFonts w:asciiTheme="minorHAnsi" w:hAnsiTheme="minorHAnsi"/>
          <w:spacing w:val="14"/>
          <w:w w:val="101"/>
        </w:rPr>
        <w:t xml:space="preserve"> </w:t>
      </w:r>
      <w:r>
        <w:rPr>
          <w:rFonts w:asciiTheme="minorHAnsi" w:hAnsiTheme="minorHAnsi"/>
          <w:spacing w:val="-2"/>
        </w:rPr>
        <w:t>that</w:t>
      </w:r>
      <w:r>
        <w:rPr>
          <w:rFonts w:asciiTheme="minorHAnsi" w:hAnsiTheme="minorHAnsi"/>
          <w:spacing w:val="25"/>
        </w:rPr>
        <w:t xml:space="preserve"> </w:t>
      </w:r>
      <w:r>
        <w:rPr>
          <w:rFonts w:asciiTheme="minorHAnsi" w:hAnsiTheme="minorHAnsi"/>
          <w:spacing w:val="-2"/>
        </w:rPr>
        <w:t>it</w:t>
      </w:r>
      <w:r>
        <w:rPr>
          <w:rFonts w:asciiTheme="minorHAnsi" w:hAnsiTheme="minorHAnsi"/>
          <w:spacing w:val="25"/>
        </w:rPr>
        <w:t xml:space="preserve"> </w:t>
      </w:r>
      <w:r>
        <w:rPr>
          <w:rFonts w:asciiTheme="minorHAnsi" w:hAnsiTheme="minorHAnsi"/>
          <w:spacing w:val="-2"/>
        </w:rPr>
        <w:t>is</w:t>
      </w:r>
      <w:r>
        <w:rPr>
          <w:rFonts w:asciiTheme="minorHAnsi" w:hAnsiTheme="minorHAnsi"/>
          <w:spacing w:val="27"/>
        </w:rPr>
        <w:t xml:space="preserve"> </w:t>
      </w:r>
      <w:r>
        <w:rPr>
          <w:rFonts w:asciiTheme="minorHAnsi" w:hAnsiTheme="minorHAnsi"/>
          <w:spacing w:val="-2"/>
        </w:rPr>
        <w:t>no</w:t>
      </w:r>
      <w:r>
        <w:rPr>
          <w:rFonts w:asciiTheme="minorHAnsi" w:hAnsiTheme="minorHAnsi"/>
          <w:spacing w:val="28"/>
        </w:rPr>
        <w:t xml:space="preserve"> </w:t>
      </w:r>
      <w:r>
        <w:rPr>
          <w:rFonts w:asciiTheme="minorHAnsi" w:hAnsiTheme="minorHAnsi"/>
          <w:spacing w:val="-2"/>
        </w:rPr>
        <w:t>longer</w:t>
      </w:r>
      <w:r>
        <w:rPr>
          <w:rFonts w:asciiTheme="minorHAnsi" w:hAnsiTheme="minorHAnsi"/>
          <w:spacing w:val="19"/>
        </w:rPr>
        <w:t xml:space="preserve"> </w:t>
      </w:r>
      <w:r>
        <w:rPr>
          <w:rFonts w:asciiTheme="minorHAnsi" w:hAnsiTheme="minorHAnsi"/>
          <w:spacing w:val="-2"/>
        </w:rPr>
        <w:t>suitable</w:t>
      </w:r>
      <w:r>
        <w:rPr>
          <w:rFonts w:asciiTheme="minorHAnsi" w:hAnsiTheme="minorHAnsi"/>
          <w:spacing w:val="15"/>
        </w:rPr>
        <w:t xml:space="preserve"> </w:t>
      </w:r>
      <w:r>
        <w:rPr>
          <w:rFonts w:asciiTheme="minorHAnsi" w:hAnsiTheme="minorHAnsi"/>
          <w:spacing w:val="-2"/>
        </w:rPr>
        <w:t>for</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conducting</w:t>
      </w:r>
      <w:r>
        <w:rPr>
          <w:rFonts w:asciiTheme="minorHAnsi" w:hAnsiTheme="minorHAnsi"/>
          <w:spacing w:val="19"/>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guided</w:t>
      </w:r>
      <w:r>
        <w:rPr>
          <w:rFonts w:asciiTheme="minorHAnsi" w:hAnsiTheme="minorHAnsi"/>
          <w:spacing w:val="13"/>
        </w:rPr>
        <w:t xml:space="preserve"> </w:t>
      </w:r>
      <w:r>
        <w:rPr>
          <w:rFonts w:asciiTheme="minorHAnsi" w:hAnsiTheme="minorHAnsi"/>
          <w:spacing w:val="-2"/>
        </w:rPr>
        <w:t>tours</w:t>
      </w:r>
      <w:r>
        <w:rPr>
          <w:rFonts w:asciiTheme="minorHAnsi" w:hAnsiTheme="minorHAnsi"/>
          <w:spacing w:val="27"/>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the</w:t>
      </w:r>
      <w:r>
        <w:rPr>
          <w:rFonts w:asciiTheme="minorHAnsi" w:hAnsiTheme="minorHAnsi"/>
          <w:spacing w:val="21"/>
        </w:rPr>
        <w:t xml:space="preserve"> </w:t>
      </w:r>
      <w:r>
        <w:rPr>
          <w:rFonts w:asciiTheme="minorHAnsi" w:hAnsiTheme="minorHAnsi"/>
          <w:spacing w:val="-2"/>
        </w:rPr>
        <w:t>Licensee.</w:t>
      </w:r>
    </w:p>
    <w:p w14:paraId="066486CD" w14:textId="77777777" w:rsidR="000F72C1" w:rsidRDefault="0020793E">
      <w:pPr>
        <w:pStyle w:val="BodyText"/>
        <w:spacing w:before="195" w:line="179" w:lineRule="auto"/>
        <w:ind w:left="35"/>
        <w:rPr>
          <w:rFonts w:asciiTheme="minorHAnsi" w:hAnsiTheme="minorHAnsi"/>
          <w:sz w:val="24"/>
          <w:szCs w:val="24"/>
        </w:rPr>
      </w:pPr>
      <w:r>
        <w:rPr>
          <w:rFonts w:asciiTheme="minorHAnsi" w:hAnsiTheme="minorHAnsi"/>
          <w:b/>
          <w:bCs/>
          <w:color w:val="00558C"/>
          <w:spacing w:val="-1"/>
          <w:sz w:val="24"/>
          <w:szCs w:val="24"/>
        </w:rPr>
        <w:t>8.2.                TERMINATION</w:t>
      </w:r>
      <w:r>
        <w:rPr>
          <w:rFonts w:asciiTheme="minorHAnsi" w:hAnsiTheme="minorHAnsi"/>
          <w:b/>
          <w:bCs/>
          <w:color w:val="00558C"/>
          <w:spacing w:val="25"/>
          <w:sz w:val="24"/>
          <w:szCs w:val="24"/>
        </w:rPr>
        <w:t xml:space="preserve"> </w:t>
      </w:r>
      <w:r>
        <w:rPr>
          <w:rFonts w:asciiTheme="minorHAnsi" w:hAnsiTheme="minorHAnsi"/>
          <w:b/>
          <w:bCs/>
          <w:color w:val="00558C"/>
          <w:spacing w:val="-1"/>
          <w:sz w:val="24"/>
          <w:szCs w:val="24"/>
        </w:rPr>
        <w:t>BY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LICENSOR</w:t>
      </w:r>
    </w:p>
    <w:p w14:paraId="066486CE" w14:textId="77777777" w:rsidR="000F72C1" w:rsidRDefault="0020793E">
      <w:pPr>
        <w:pStyle w:val="BodyText"/>
        <w:spacing w:before="178" w:line="214" w:lineRule="auto"/>
        <w:ind w:left="24" w:right="769" w:firstLine="5"/>
        <w:rPr>
          <w:rFonts w:asciiTheme="minorHAnsi" w:hAnsiTheme="minorHAnsi"/>
        </w:rPr>
      </w:pPr>
      <w:r>
        <w:rPr>
          <w:rFonts w:asciiTheme="minorHAnsi" w:hAnsiTheme="minorHAnsi"/>
          <w:spacing w:val="-1"/>
        </w:rPr>
        <w:t>The</w:t>
      </w:r>
      <w:r>
        <w:rPr>
          <w:rFonts w:asciiTheme="minorHAnsi" w:hAnsiTheme="minorHAnsi"/>
          <w:spacing w:val="12"/>
          <w:w w:val="101"/>
        </w:rPr>
        <w:t xml:space="preserve"> </w:t>
      </w:r>
      <w:r>
        <w:rPr>
          <w:rFonts w:asciiTheme="minorHAnsi" w:hAnsiTheme="minorHAnsi"/>
          <w:spacing w:val="-1"/>
        </w:rPr>
        <w:t>Licensor may immediately terminate this</w:t>
      </w:r>
      <w:r>
        <w:rPr>
          <w:rFonts w:asciiTheme="minorHAnsi" w:hAnsiTheme="minorHAnsi"/>
          <w:spacing w:val="12"/>
        </w:rPr>
        <w:t xml:space="preserve"> </w:t>
      </w:r>
      <w:r>
        <w:rPr>
          <w:rFonts w:asciiTheme="minorHAnsi" w:hAnsiTheme="minorHAnsi"/>
          <w:spacing w:val="-1"/>
        </w:rPr>
        <w:t xml:space="preserve">Licence by notice to </w:t>
      </w:r>
      <w:r>
        <w:rPr>
          <w:rFonts w:asciiTheme="minorHAnsi" w:hAnsiTheme="minorHAnsi"/>
          <w:spacing w:val="-2"/>
        </w:rPr>
        <w:t>the Licensee if tourist access to the</w:t>
      </w:r>
      <w:r>
        <w:rPr>
          <w:rFonts w:asciiTheme="minorHAnsi" w:hAnsiTheme="minorHAnsi"/>
          <w:spacing w:val="10"/>
        </w:rPr>
        <w:t xml:space="preserve"> </w:t>
      </w:r>
      <w:r>
        <w:rPr>
          <w:rFonts w:asciiTheme="minorHAnsi" w:hAnsiTheme="minorHAnsi"/>
          <w:spacing w:val="-2"/>
        </w:rPr>
        <w:t>Licensed Area</w:t>
      </w:r>
      <w:r>
        <w:rPr>
          <w:rFonts w:asciiTheme="minorHAnsi" w:hAnsiTheme="minorHAnsi"/>
        </w:rPr>
        <w:t xml:space="preserve"> </w:t>
      </w:r>
      <w:r>
        <w:rPr>
          <w:rFonts w:asciiTheme="minorHAnsi" w:hAnsiTheme="minorHAnsi"/>
          <w:spacing w:val="-1"/>
        </w:rPr>
        <w:t>jeopardises</w:t>
      </w:r>
      <w:r>
        <w:rPr>
          <w:rFonts w:asciiTheme="minorHAnsi" w:hAnsiTheme="minorHAnsi"/>
          <w:spacing w:val="15"/>
        </w:rPr>
        <w:t xml:space="preserve"> </w:t>
      </w:r>
      <w:r>
        <w:rPr>
          <w:rFonts w:asciiTheme="minorHAnsi" w:hAnsiTheme="minorHAnsi"/>
          <w:spacing w:val="-1"/>
        </w:rPr>
        <w:t>its</w:t>
      </w:r>
      <w:r>
        <w:rPr>
          <w:rFonts w:asciiTheme="minorHAnsi" w:hAnsiTheme="minorHAnsi"/>
          <w:spacing w:val="17"/>
          <w:w w:val="101"/>
        </w:rPr>
        <w:t xml:space="preserve"> </w:t>
      </w:r>
      <w:r>
        <w:rPr>
          <w:rFonts w:asciiTheme="minorHAnsi" w:hAnsiTheme="minorHAnsi"/>
          <w:spacing w:val="-1"/>
        </w:rPr>
        <w:t>paramount</w:t>
      </w:r>
      <w:r>
        <w:rPr>
          <w:rFonts w:asciiTheme="minorHAnsi" w:hAnsiTheme="minorHAnsi"/>
          <w:spacing w:val="14"/>
          <w:w w:val="101"/>
        </w:rPr>
        <w:t xml:space="preserve"> </w:t>
      </w:r>
      <w:r>
        <w:rPr>
          <w:rFonts w:asciiTheme="minorHAnsi" w:hAnsiTheme="minorHAnsi"/>
          <w:spacing w:val="-1"/>
        </w:rPr>
        <w:t xml:space="preserve">use </w:t>
      </w:r>
      <w:r>
        <w:rPr>
          <w:rFonts w:asciiTheme="minorHAnsi" w:hAnsiTheme="minorHAnsi"/>
          <w:spacing w:val="-2"/>
        </w:rPr>
        <w:t>for</w:t>
      </w:r>
      <w:r>
        <w:rPr>
          <w:rFonts w:asciiTheme="minorHAnsi" w:hAnsiTheme="minorHAnsi"/>
          <w:spacing w:val="14"/>
          <w:w w:val="101"/>
        </w:rPr>
        <w:t xml:space="preserve"> </w:t>
      </w:r>
      <w:r>
        <w:rPr>
          <w:rFonts w:asciiTheme="minorHAnsi" w:hAnsiTheme="minorHAnsi"/>
          <w:spacing w:val="-2"/>
        </w:rPr>
        <w:t>marine</w:t>
      </w:r>
      <w:r>
        <w:rPr>
          <w:rFonts w:asciiTheme="minorHAnsi" w:hAnsiTheme="minorHAnsi"/>
          <w:spacing w:val="17"/>
          <w:w w:val="101"/>
        </w:rPr>
        <w:t xml:space="preserve"> </w:t>
      </w:r>
      <w:r>
        <w:rPr>
          <w:rFonts w:asciiTheme="minorHAnsi" w:hAnsiTheme="minorHAnsi"/>
          <w:spacing w:val="-2"/>
        </w:rPr>
        <w:t>navigational</w:t>
      </w:r>
      <w:r>
        <w:rPr>
          <w:rFonts w:asciiTheme="minorHAnsi" w:hAnsiTheme="minorHAnsi"/>
          <w:spacing w:val="14"/>
          <w:w w:val="101"/>
        </w:rPr>
        <w:t xml:space="preserve"> </w:t>
      </w:r>
      <w:r>
        <w:rPr>
          <w:rFonts w:asciiTheme="minorHAnsi" w:hAnsiTheme="minorHAnsi"/>
          <w:spacing w:val="-2"/>
        </w:rPr>
        <w:t>purposes.</w:t>
      </w:r>
    </w:p>
    <w:p w14:paraId="066486CF" w14:textId="77777777" w:rsidR="000F72C1" w:rsidRDefault="0020793E">
      <w:pPr>
        <w:pStyle w:val="BodyText"/>
        <w:spacing w:before="195" w:line="179" w:lineRule="auto"/>
        <w:ind w:left="35"/>
        <w:rPr>
          <w:rFonts w:asciiTheme="minorHAnsi" w:hAnsiTheme="minorHAnsi"/>
          <w:sz w:val="24"/>
          <w:szCs w:val="24"/>
        </w:rPr>
      </w:pPr>
      <w:r>
        <w:rPr>
          <w:rFonts w:asciiTheme="minorHAnsi" w:hAnsiTheme="minorHAnsi"/>
          <w:b/>
          <w:bCs/>
          <w:color w:val="00558C"/>
          <w:spacing w:val="-1"/>
          <w:sz w:val="24"/>
          <w:szCs w:val="24"/>
        </w:rPr>
        <w:t>8.3.                TERMINATION</w:t>
      </w:r>
      <w:r>
        <w:rPr>
          <w:rFonts w:asciiTheme="minorHAnsi" w:hAnsiTheme="minorHAnsi"/>
          <w:b/>
          <w:bCs/>
          <w:color w:val="00558C"/>
          <w:spacing w:val="24"/>
          <w:w w:val="101"/>
          <w:sz w:val="24"/>
          <w:szCs w:val="24"/>
        </w:rPr>
        <w:t xml:space="preserve"> </w:t>
      </w:r>
      <w:r>
        <w:rPr>
          <w:rFonts w:asciiTheme="minorHAnsi" w:hAnsiTheme="minorHAnsi"/>
          <w:b/>
          <w:bCs/>
          <w:color w:val="00558C"/>
          <w:spacing w:val="-1"/>
          <w:sz w:val="24"/>
          <w:szCs w:val="24"/>
        </w:rPr>
        <w:t>BY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LICENSEE</w:t>
      </w:r>
    </w:p>
    <w:p w14:paraId="066486D0" w14:textId="77777777" w:rsidR="000F72C1" w:rsidRDefault="0020793E">
      <w:pPr>
        <w:pStyle w:val="BodyText"/>
        <w:spacing w:before="178" w:line="188" w:lineRule="auto"/>
        <w:ind w:left="30"/>
        <w:rPr>
          <w:rFonts w:asciiTheme="minorHAnsi" w:hAnsiTheme="minorHAnsi"/>
        </w:rPr>
      </w:pP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 xml:space="preserve">may terminate </w:t>
      </w:r>
      <w:r>
        <w:rPr>
          <w:rFonts w:asciiTheme="minorHAnsi" w:hAnsiTheme="minorHAnsi"/>
          <w:spacing w:val="-2"/>
        </w:rPr>
        <w:t>this</w:t>
      </w:r>
      <w:r>
        <w:rPr>
          <w:rFonts w:asciiTheme="minorHAnsi" w:hAnsiTheme="minorHAnsi"/>
          <w:spacing w:val="17"/>
        </w:rPr>
        <w:t xml:space="preserve"> </w:t>
      </w:r>
      <w:r>
        <w:rPr>
          <w:rFonts w:asciiTheme="minorHAnsi" w:hAnsiTheme="minorHAnsi"/>
          <w:spacing w:val="-2"/>
        </w:rPr>
        <w:t>Licence</w:t>
      </w:r>
      <w:r>
        <w:rPr>
          <w:rFonts w:asciiTheme="minorHAnsi" w:hAnsiTheme="minorHAnsi"/>
          <w:spacing w:val="17"/>
          <w:w w:val="101"/>
        </w:rPr>
        <w:t xml:space="preserve"> </w:t>
      </w:r>
      <w:r>
        <w:rPr>
          <w:rFonts w:asciiTheme="minorHAnsi" w:hAnsiTheme="minorHAnsi"/>
          <w:spacing w:val="-2"/>
        </w:rPr>
        <w:t>by giving the</w:t>
      </w:r>
      <w:r>
        <w:rPr>
          <w:rFonts w:asciiTheme="minorHAnsi" w:hAnsiTheme="minorHAnsi"/>
          <w:spacing w:val="15"/>
        </w:rPr>
        <w:t xml:space="preserve"> </w:t>
      </w:r>
      <w:r>
        <w:rPr>
          <w:rFonts w:asciiTheme="minorHAnsi" w:hAnsiTheme="minorHAnsi"/>
          <w:spacing w:val="-2"/>
        </w:rPr>
        <w:t>Licensor 30</w:t>
      </w:r>
      <w:r>
        <w:rPr>
          <w:rFonts w:asciiTheme="minorHAnsi" w:hAnsiTheme="minorHAnsi"/>
          <w:spacing w:val="20"/>
        </w:rPr>
        <w:t xml:space="preserve"> </w:t>
      </w:r>
      <w:r>
        <w:rPr>
          <w:rFonts w:asciiTheme="minorHAnsi" w:hAnsiTheme="minorHAnsi"/>
          <w:spacing w:val="-2"/>
        </w:rPr>
        <w:t>Business</w:t>
      </w:r>
      <w:r>
        <w:rPr>
          <w:rFonts w:asciiTheme="minorHAnsi" w:hAnsiTheme="minorHAnsi"/>
          <w:spacing w:val="17"/>
        </w:rPr>
        <w:t xml:space="preserve"> </w:t>
      </w:r>
      <w:r>
        <w:rPr>
          <w:rFonts w:asciiTheme="minorHAnsi" w:hAnsiTheme="minorHAnsi"/>
          <w:spacing w:val="-2"/>
        </w:rPr>
        <w:t>Days’</w:t>
      </w:r>
      <w:r>
        <w:rPr>
          <w:rFonts w:asciiTheme="minorHAnsi" w:hAnsiTheme="minorHAnsi"/>
          <w:spacing w:val="14"/>
          <w:w w:val="101"/>
        </w:rPr>
        <w:t xml:space="preserve"> </w:t>
      </w:r>
      <w:r>
        <w:rPr>
          <w:rFonts w:asciiTheme="minorHAnsi" w:hAnsiTheme="minorHAnsi"/>
          <w:spacing w:val="-2"/>
        </w:rPr>
        <w:t>notice.</w:t>
      </w:r>
    </w:p>
    <w:p w14:paraId="066486D1" w14:textId="77777777" w:rsidR="000F72C1" w:rsidRDefault="0020793E">
      <w:pPr>
        <w:pStyle w:val="BodyText"/>
        <w:spacing w:before="195" w:line="179" w:lineRule="auto"/>
        <w:ind w:left="35"/>
        <w:rPr>
          <w:rFonts w:asciiTheme="minorHAnsi" w:hAnsiTheme="minorHAnsi"/>
          <w:sz w:val="24"/>
          <w:szCs w:val="24"/>
        </w:rPr>
      </w:pPr>
      <w:r>
        <w:rPr>
          <w:rFonts w:asciiTheme="minorHAnsi" w:hAnsiTheme="minorHAnsi"/>
          <w:b/>
          <w:bCs/>
          <w:color w:val="00558C"/>
          <w:sz w:val="24"/>
          <w:szCs w:val="24"/>
        </w:rPr>
        <w:t>8.4.                TERMINA</w:t>
      </w:r>
      <w:r>
        <w:rPr>
          <w:rFonts w:asciiTheme="minorHAnsi" w:hAnsiTheme="minorHAnsi"/>
          <w:b/>
          <w:bCs/>
          <w:color w:val="00558C"/>
          <w:spacing w:val="-1"/>
          <w:sz w:val="24"/>
          <w:szCs w:val="24"/>
        </w:rPr>
        <w:t>TION</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NOT TO AFFECT ACCRUED</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RIGHTS</w:t>
      </w:r>
    </w:p>
    <w:p w14:paraId="066486D2" w14:textId="77777777" w:rsidR="000F72C1" w:rsidRDefault="0020793E">
      <w:pPr>
        <w:pStyle w:val="BodyText"/>
        <w:spacing w:before="178" w:line="214" w:lineRule="auto"/>
        <w:ind w:left="604" w:right="768" w:hanging="8"/>
        <w:rPr>
          <w:rFonts w:asciiTheme="minorHAnsi" w:hAnsiTheme="minorHAnsi"/>
        </w:rPr>
      </w:pPr>
      <w:r>
        <w:rPr>
          <w:rFonts w:asciiTheme="minorHAnsi" w:hAnsiTheme="minorHAnsi"/>
          <w:spacing w:val="-2"/>
        </w:rPr>
        <w:t>Termination</w:t>
      </w:r>
      <w:r>
        <w:rPr>
          <w:rFonts w:asciiTheme="minorHAnsi" w:hAnsiTheme="minorHAnsi"/>
          <w:spacing w:val="19"/>
          <w:w w:val="101"/>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this</w:t>
      </w:r>
      <w:r>
        <w:rPr>
          <w:rFonts w:asciiTheme="minorHAnsi" w:hAnsiTheme="minorHAnsi"/>
          <w:spacing w:val="29"/>
          <w:w w:val="101"/>
        </w:rPr>
        <w:t xml:space="preserve"> </w:t>
      </w:r>
      <w:r>
        <w:rPr>
          <w:rFonts w:asciiTheme="minorHAnsi" w:hAnsiTheme="minorHAnsi"/>
          <w:spacing w:val="-2"/>
        </w:rPr>
        <w:t>Licence</w:t>
      </w:r>
      <w:r>
        <w:rPr>
          <w:rFonts w:asciiTheme="minorHAnsi" w:hAnsiTheme="minorHAnsi"/>
          <w:spacing w:val="21"/>
        </w:rPr>
        <w:t xml:space="preserve"> </w:t>
      </w:r>
      <w:r>
        <w:rPr>
          <w:rFonts w:asciiTheme="minorHAnsi" w:hAnsiTheme="minorHAnsi"/>
          <w:spacing w:val="-2"/>
        </w:rPr>
        <w:t>does</w:t>
      </w:r>
      <w:r>
        <w:rPr>
          <w:rFonts w:asciiTheme="minorHAnsi" w:hAnsiTheme="minorHAnsi"/>
          <w:spacing w:val="27"/>
        </w:rPr>
        <w:t xml:space="preserve"> </w:t>
      </w:r>
      <w:r>
        <w:rPr>
          <w:rFonts w:asciiTheme="minorHAnsi" w:hAnsiTheme="minorHAnsi"/>
          <w:spacing w:val="-2"/>
        </w:rPr>
        <w:t>not</w:t>
      </w:r>
      <w:r>
        <w:rPr>
          <w:rFonts w:asciiTheme="minorHAnsi" w:hAnsiTheme="minorHAnsi"/>
          <w:spacing w:val="23"/>
        </w:rPr>
        <w:t xml:space="preserve"> </w:t>
      </w:r>
      <w:r>
        <w:rPr>
          <w:rFonts w:asciiTheme="minorHAnsi" w:hAnsiTheme="minorHAnsi"/>
          <w:spacing w:val="-2"/>
        </w:rPr>
        <w:t>affect</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rights</w:t>
      </w:r>
      <w:r>
        <w:rPr>
          <w:rFonts w:asciiTheme="minorHAnsi" w:hAnsiTheme="minorHAnsi"/>
          <w:spacing w:val="20"/>
        </w:rPr>
        <w:t xml:space="preserve"> </w:t>
      </w:r>
      <w:r>
        <w:rPr>
          <w:rFonts w:asciiTheme="minorHAnsi" w:hAnsiTheme="minorHAnsi"/>
          <w:spacing w:val="-2"/>
        </w:rPr>
        <w:t>or</w:t>
      </w:r>
      <w:r>
        <w:rPr>
          <w:rFonts w:asciiTheme="minorHAnsi" w:hAnsiTheme="minorHAnsi"/>
          <w:spacing w:val="29"/>
        </w:rPr>
        <w:t xml:space="preserve"> </w:t>
      </w:r>
      <w:r>
        <w:rPr>
          <w:rFonts w:asciiTheme="minorHAnsi" w:hAnsiTheme="minorHAnsi"/>
          <w:spacing w:val="-2"/>
        </w:rPr>
        <w:t>liabilities</w:t>
      </w:r>
      <w:r>
        <w:rPr>
          <w:rFonts w:asciiTheme="minorHAnsi" w:hAnsiTheme="minorHAnsi"/>
          <w:spacing w:val="20"/>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parties</w:t>
      </w:r>
      <w:r>
        <w:rPr>
          <w:rFonts w:asciiTheme="minorHAnsi" w:hAnsiTheme="minorHAnsi"/>
          <w:spacing w:val="27"/>
          <w:w w:val="101"/>
        </w:rPr>
        <w:t xml:space="preserve"> </w:t>
      </w:r>
      <w:r>
        <w:rPr>
          <w:rFonts w:asciiTheme="minorHAnsi" w:hAnsiTheme="minorHAnsi"/>
          <w:spacing w:val="-2"/>
        </w:rPr>
        <w:t>in</w:t>
      </w:r>
      <w:r>
        <w:rPr>
          <w:rFonts w:asciiTheme="minorHAnsi" w:hAnsiTheme="minorHAnsi"/>
          <w:spacing w:val="28"/>
          <w:w w:val="101"/>
        </w:rPr>
        <w:t xml:space="preserve"> </w:t>
      </w:r>
      <w:r>
        <w:rPr>
          <w:rFonts w:asciiTheme="minorHAnsi" w:hAnsiTheme="minorHAnsi"/>
          <w:spacing w:val="-2"/>
        </w:rPr>
        <w:t>relation</w:t>
      </w:r>
      <w:r>
        <w:rPr>
          <w:rFonts w:asciiTheme="minorHAnsi" w:hAnsiTheme="minorHAnsi"/>
          <w:spacing w:val="15"/>
          <w:w w:val="101"/>
        </w:rPr>
        <w:t xml:space="preserve"> </w:t>
      </w:r>
      <w:r>
        <w:rPr>
          <w:rFonts w:asciiTheme="minorHAnsi" w:hAnsiTheme="minorHAnsi"/>
          <w:spacing w:val="-3"/>
        </w:rPr>
        <w:t>to</w:t>
      </w:r>
      <w:r>
        <w:rPr>
          <w:rFonts w:asciiTheme="minorHAnsi" w:hAnsiTheme="minorHAnsi"/>
          <w:spacing w:val="24"/>
        </w:rPr>
        <w:t xml:space="preserve"> </w:t>
      </w:r>
      <w:r>
        <w:rPr>
          <w:rFonts w:asciiTheme="minorHAnsi" w:hAnsiTheme="minorHAnsi"/>
          <w:spacing w:val="-3"/>
        </w:rPr>
        <w:t>any</w:t>
      </w:r>
      <w:r>
        <w:rPr>
          <w:rFonts w:asciiTheme="minorHAnsi" w:hAnsiTheme="minorHAnsi"/>
          <w:spacing w:val="20"/>
          <w:w w:val="101"/>
        </w:rPr>
        <w:t xml:space="preserve"> </w:t>
      </w:r>
      <w:r>
        <w:rPr>
          <w:rFonts w:asciiTheme="minorHAnsi" w:hAnsiTheme="minorHAnsi"/>
          <w:spacing w:val="-3"/>
        </w:rPr>
        <w:t>cause</w:t>
      </w:r>
      <w:r>
        <w:rPr>
          <w:rFonts w:asciiTheme="minorHAnsi" w:hAnsiTheme="minorHAnsi"/>
          <w:spacing w:val="20"/>
          <w:w w:val="101"/>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action accruing</w:t>
      </w:r>
      <w:r>
        <w:rPr>
          <w:rFonts w:asciiTheme="minorHAnsi" w:hAnsiTheme="minorHAnsi"/>
          <w:spacing w:val="27"/>
          <w:w w:val="101"/>
        </w:rPr>
        <w:t xml:space="preserve"> </w:t>
      </w:r>
      <w:r>
        <w:rPr>
          <w:rFonts w:asciiTheme="minorHAnsi" w:hAnsiTheme="minorHAnsi"/>
          <w:spacing w:val="-1"/>
        </w:rPr>
        <w:t>prior to termination.</w:t>
      </w:r>
    </w:p>
    <w:p w14:paraId="066486D3" w14:textId="77777777" w:rsidR="000F72C1" w:rsidRDefault="000F72C1">
      <w:pPr>
        <w:spacing w:line="214" w:lineRule="auto"/>
        <w:rPr>
          <w:rFonts w:asciiTheme="minorHAnsi" w:hAnsiTheme="minorHAnsi"/>
        </w:rPr>
        <w:sectPr w:rsidR="000F72C1">
          <w:footerReference w:type="default" r:id="rId116"/>
          <w:pgSz w:w="11907" w:h="16839"/>
          <w:pgMar w:top="1139" w:right="21" w:bottom="1495" w:left="878" w:header="6" w:footer="850" w:gutter="0"/>
          <w:cols w:space="720"/>
        </w:sectPr>
      </w:pPr>
    </w:p>
    <w:p w14:paraId="066486D4" w14:textId="77777777" w:rsidR="000F72C1" w:rsidRDefault="0020793E">
      <w:pPr>
        <w:pStyle w:val="BodyText"/>
        <w:spacing w:before="24" w:line="179" w:lineRule="auto"/>
        <w:ind w:left="35"/>
        <w:rPr>
          <w:rFonts w:asciiTheme="minorHAnsi" w:hAnsiTheme="minorHAnsi"/>
          <w:sz w:val="24"/>
          <w:szCs w:val="24"/>
        </w:rPr>
      </w:pPr>
      <w:r>
        <w:rPr>
          <w:rFonts w:asciiTheme="minorHAnsi" w:hAnsiTheme="minorHAnsi"/>
          <w:b/>
          <w:bCs/>
          <w:color w:val="00558C"/>
          <w:sz w:val="24"/>
          <w:szCs w:val="24"/>
        </w:rPr>
        <w:t xml:space="preserve">8.5.                REMOVAL </w:t>
      </w:r>
      <w:r>
        <w:rPr>
          <w:rFonts w:asciiTheme="minorHAnsi" w:hAnsiTheme="minorHAnsi"/>
          <w:b/>
          <w:bCs/>
          <w:color w:val="00558C"/>
          <w:spacing w:val="-1"/>
          <w:sz w:val="24"/>
          <w:szCs w:val="24"/>
        </w:rPr>
        <w:t>OF ARTICLES</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ETC.</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UPON TERMINATION</w:t>
      </w:r>
    </w:p>
    <w:p w14:paraId="066486D5" w14:textId="77777777" w:rsidR="000F72C1" w:rsidRDefault="0020793E">
      <w:pPr>
        <w:pStyle w:val="BodyText"/>
        <w:spacing w:before="178" w:line="188" w:lineRule="auto"/>
        <w:ind w:left="613"/>
        <w:rPr>
          <w:rFonts w:asciiTheme="minorHAnsi" w:hAnsiTheme="minorHAnsi"/>
        </w:rPr>
      </w:pPr>
      <w:r>
        <w:rPr>
          <w:rFonts w:asciiTheme="minorHAnsi" w:hAnsiTheme="minorHAnsi"/>
          <w:spacing w:val="-1"/>
        </w:rPr>
        <w:t>Upon the termination of this</w:t>
      </w:r>
      <w:r>
        <w:rPr>
          <w:rFonts w:asciiTheme="minorHAnsi" w:hAnsiTheme="minorHAnsi"/>
          <w:spacing w:val="19"/>
        </w:rPr>
        <w:t xml:space="preserve"> </w:t>
      </w:r>
      <w:r>
        <w:rPr>
          <w:rFonts w:asciiTheme="minorHAnsi" w:hAnsiTheme="minorHAnsi"/>
          <w:spacing w:val="-1"/>
        </w:rPr>
        <w:t>Licence,</w:t>
      </w:r>
      <w:r>
        <w:rPr>
          <w:rFonts w:asciiTheme="minorHAnsi" w:hAnsiTheme="minorHAnsi"/>
          <w:spacing w:val="-2"/>
        </w:rPr>
        <w:t xml:space="preserve">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5"/>
        </w:rPr>
        <w:t xml:space="preserve"> </w:t>
      </w:r>
      <w:r>
        <w:rPr>
          <w:rFonts w:asciiTheme="minorHAnsi" w:hAnsiTheme="minorHAnsi"/>
          <w:spacing w:val="-2"/>
        </w:rPr>
        <w:t>must:</w:t>
      </w:r>
    </w:p>
    <w:p w14:paraId="066486D6" w14:textId="77777777" w:rsidR="000F72C1" w:rsidRDefault="0020793E">
      <w:pPr>
        <w:pStyle w:val="BodyText"/>
        <w:spacing w:before="176" w:line="190" w:lineRule="auto"/>
        <w:ind w:left="609"/>
        <w:rPr>
          <w:rFonts w:asciiTheme="minorHAnsi" w:hAnsiTheme="minorHAnsi"/>
        </w:rPr>
      </w:pPr>
      <w:r>
        <w:rPr>
          <w:rFonts w:asciiTheme="minorHAnsi" w:hAnsiTheme="minorHAnsi"/>
          <w:spacing w:val="-1"/>
        </w:rPr>
        <w:t>(a)       remove all articles of</w:t>
      </w:r>
      <w:r>
        <w:rPr>
          <w:rFonts w:asciiTheme="minorHAnsi" w:hAnsiTheme="minorHAnsi"/>
          <w:spacing w:val="10"/>
        </w:rPr>
        <w:t xml:space="preserve"> </w:t>
      </w:r>
      <w:r>
        <w:rPr>
          <w:rFonts w:asciiTheme="minorHAnsi" w:hAnsiTheme="minorHAnsi"/>
          <w:spacing w:val="-1"/>
        </w:rPr>
        <w:t>its</w:t>
      </w:r>
      <w:r>
        <w:rPr>
          <w:rFonts w:asciiTheme="minorHAnsi" w:hAnsiTheme="minorHAnsi"/>
          <w:spacing w:val="17"/>
          <w:w w:val="101"/>
        </w:rPr>
        <w:t xml:space="preserve"> </w:t>
      </w:r>
      <w:r>
        <w:rPr>
          <w:rFonts w:asciiTheme="minorHAnsi" w:hAnsiTheme="minorHAnsi"/>
          <w:spacing w:val="-1"/>
        </w:rPr>
        <w:t>property</w:t>
      </w:r>
      <w:r>
        <w:rPr>
          <w:rFonts w:asciiTheme="minorHAnsi" w:hAnsiTheme="minorHAnsi"/>
          <w:spacing w:val="-2"/>
        </w:rPr>
        <w:t xml:space="preserve"> from</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4"/>
        </w:rPr>
        <w:t xml:space="preserve"> </w:t>
      </w:r>
      <w:r>
        <w:rPr>
          <w:rFonts w:asciiTheme="minorHAnsi" w:hAnsiTheme="minorHAnsi"/>
          <w:spacing w:val="-2"/>
        </w:rPr>
        <w:t>Area;</w:t>
      </w:r>
    </w:p>
    <w:p w14:paraId="066486D7" w14:textId="77777777" w:rsidR="000F72C1" w:rsidRDefault="0020793E">
      <w:pPr>
        <w:pStyle w:val="BodyText"/>
        <w:spacing w:before="177" w:line="189" w:lineRule="auto"/>
        <w:ind w:left="609"/>
        <w:rPr>
          <w:rFonts w:asciiTheme="minorHAnsi" w:hAnsiTheme="minorHAnsi"/>
        </w:rPr>
      </w:pPr>
      <w:r>
        <w:rPr>
          <w:rFonts w:asciiTheme="minorHAnsi" w:hAnsiTheme="minorHAnsi"/>
          <w:spacing w:val="-2"/>
        </w:rPr>
        <w:t>(b)      remove</w:t>
      </w:r>
      <w:r>
        <w:rPr>
          <w:rFonts w:asciiTheme="minorHAnsi" w:hAnsiTheme="minorHAnsi"/>
          <w:spacing w:val="18"/>
          <w:w w:val="101"/>
        </w:rPr>
        <w:t xml:space="preserve"> </w:t>
      </w:r>
      <w:r>
        <w:rPr>
          <w:rFonts w:asciiTheme="minorHAnsi" w:hAnsiTheme="minorHAnsi"/>
          <w:spacing w:val="-2"/>
        </w:rPr>
        <w:t>any</w:t>
      </w:r>
      <w:r>
        <w:rPr>
          <w:rFonts w:asciiTheme="minorHAnsi" w:hAnsiTheme="minorHAnsi"/>
          <w:spacing w:val="13"/>
          <w:w w:val="101"/>
        </w:rPr>
        <w:t xml:space="preserve"> </w:t>
      </w:r>
      <w:r>
        <w:rPr>
          <w:rFonts w:asciiTheme="minorHAnsi" w:hAnsiTheme="minorHAnsi"/>
          <w:spacing w:val="-2"/>
        </w:rPr>
        <w:t>rubbish</w:t>
      </w:r>
      <w:r>
        <w:rPr>
          <w:rFonts w:asciiTheme="minorHAnsi" w:hAnsiTheme="minorHAnsi"/>
          <w:spacing w:val="5"/>
        </w:rPr>
        <w:t xml:space="preserve"> </w:t>
      </w:r>
      <w:r>
        <w:rPr>
          <w:rFonts w:asciiTheme="minorHAnsi" w:hAnsiTheme="minorHAnsi"/>
          <w:spacing w:val="-2"/>
        </w:rPr>
        <w:t>and</w:t>
      </w:r>
      <w:r>
        <w:rPr>
          <w:rFonts w:asciiTheme="minorHAnsi" w:hAnsiTheme="minorHAnsi"/>
          <w:spacing w:val="11"/>
        </w:rPr>
        <w:t xml:space="preserve"> </w:t>
      </w:r>
      <w:r>
        <w:rPr>
          <w:rFonts w:asciiTheme="minorHAnsi" w:hAnsiTheme="minorHAnsi"/>
          <w:spacing w:val="-2"/>
        </w:rPr>
        <w:t>leave the</w:t>
      </w:r>
      <w:r>
        <w:rPr>
          <w:rFonts w:asciiTheme="minorHAnsi" w:hAnsiTheme="minorHAnsi"/>
          <w:spacing w:val="13"/>
        </w:rPr>
        <w:t xml:space="preserve"> </w:t>
      </w:r>
      <w:r>
        <w:rPr>
          <w:rFonts w:asciiTheme="minorHAnsi" w:hAnsiTheme="minorHAnsi"/>
          <w:spacing w:val="-2"/>
        </w:rPr>
        <w:t>Licensed Area</w:t>
      </w:r>
      <w:r>
        <w:rPr>
          <w:rFonts w:asciiTheme="minorHAnsi" w:hAnsiTheme="minorHAnsi"/>
          <w:spacing w:val="10"/>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a</w:t>
      </w:r>
      <w:r>
        <w:rPr>
          <w:rFonts w:asciiTheme="minorHAnsi" w:hAnsiTheme="minorHAnsi"/>
          <w:spacing w:val="5"/>
        </w:rPr>
        <w:t xml:space="preserve"> </w:t>
      </w:r>
      <w:r>
        <w:rPr>
          <w:rFonts w:asciiTheme="minorHAnsi" w:hAnsiTheme="minorHAnsi"/>
          <w:spacing w:val="-2"/>
        </w:rPr>
        <w:t>clean</w:t>
      </w:r>
      <w:r>
        <w:rPr>
          <w:rFonts w:asciiTheme="minorHAnsi" w:hAnsiTheme="minorHAnsi"/>
          <w:spacing w:val="4"/>
        </w:rPr>
        <w:t xml:space="preserve"> </w:t>
      </w:r>
      <w:r>
        <w:rPr>
          <w:rFonts w:asciiTheme="minorHAnsi" w:hAnsiTheme="minorHAnsi"/>
          <w:spacing w:val="-2"/>
        </w:rPr>
        <w:t>state</w:t>
      </w:r>
      <w:r>
        <w:rPr>
          <w:rFonts w:asciiTheme="minorHAnsi" w:hAnsiTheme="minorHAnsi"/>
          <w:spacing w:val="7"/>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2"/>
        </w:rPr>
        <w:t>in good</w:t>
      </w:r>
      <w:r>
        <w:rPr>
          <w:rFonts w:asciiTheme="minorHAnsi" w:hAnsiTheme="minorHAnsi"/>
          <w:spacing w:val="12"/>
        </w:rPr>
        <w:t xml:space="preserve"> </w:t>
      </w:r>
      <w:r>
        <w:rPr>
          <w:rFonts w:asciiTheme="minorHAnsi" w:hAnsiTheme="minorHAnsi"/>
          <w:spacing w:val="-2"/>
        </w:rPr>
        <w:t>repair</w:t>
      </w:r>
      <w:r>
        <w:rPr>
          <w:rFonts w:asciiTheme="minorHAnsi" w:hAnsiTheme="minorHAnsi"/>
          <w:spacing w:val="5"/>
        </w:rPr>
        <w:t xml:space="preserve"> </w:t>
      </w:r>
      <w:r>
        <w:rPr>
          <w:rFonts w:asciiTheme="minorHAnsi" w:hAnsiTheme="minorHAnsi"/>
          <w:spacing w:val="-2"/>
        </w:rPr>
        <w:t>and</w:t>
      </w:r>
      <w:r>
        <w:rPr>
          <w:rFonts w:asciiTheme="minorHAnsi" w:hAnsiTheme="minorHAnsi"/>
          <w:spacing w:val="5"/>
        </w:rPr>
        <w:t xml:space="preserve"> </w:t>
      </w:r>
      <w:r>
        <w:rPr>
          <w:rFonts w:asciiTheme="minorHAnsi" w:hAnsiTheme="minorHAnsi"/>
          <w:spacing w:val="-2"/>
        </w:rPr>
        <w:t>condition;</w:t>
      </w:r>
      <w:r>
        <w:rPr>
          <w:rFonts w:asciiTheme="minorHAnsi" w:hAnsiTheme="minorHAnsi"/>
          <w:spacing w:val="7"/>
        </w:rPr>
        <w:t xml:space="preserve"> </w:t>
      </w:r>
      <w:r>
        <w:rPr>
          <w:rFonts w:asciiTheme="minorHAnsi" w:hAnsiTheme="minorHAnsi"/>
          <w:spacing w:val="-2"/>
        </w:rPr>
        <w:t>and</w:t>
      </w:r>
    </w:p>
    <w:p w14:paraId="066486D8" w14:textId="77777777" w:rsidR="000F72C1" w:rsidRDefault="0020793E">
      <w:pPr>
        <w:pStyle w:val="BodyText"/>
        <w:spacing w:before="176" w:line="215" w:lineRule="auto"/>
        <w:ind w:left="1175" w:right="769" w:hanging="566"/>
        <w:rPr>
          <w:rFonts w:asciiTheme="minorHAnsi" w:hAnsiTheme="minorHAnsi"/>
        </w:rPr>
      </w:pPr>
      <w:r>
        <w:rPr>
          <w:rFonts w:asciiTheme="minorHAnsi" w:hAnsiTheme="minorHAnsi"/>
          <w:spacing w:val="-1"/>
        </w:rPr>
        <w:t>(c)       repair</w:t>
      </w:r>
      <w:r>
        <w:rPr>
          <w:rFonts w:asciiTheme="minorHAnsi" w:hAnsiTheme="minorHAnsi"/>
          <w:spacing w:val="14"/>
        </w:rPr>
        <w:t xml:space="preserve"> </w:t>
      </w:r>
      <w:r>
        <w:rPr>
          <w:rFonts w:asciiTheme="minorHAnsi" w:hAnsiTheme="minorHAnsi"/>
          <w:spacing w:val="-1"/>
        </w:rPr>
        <w:t>to</w:t>
      </w:r>
      <w:r>
        <w:rPr>
          <w:rFonts w:asciiTheme="minorHAnsi" w:hAnsiTheme="minorHAnsi"/>
          <w:spacing w:val="12"/>
          <w:w w:val="101"/>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sa</w:t>
      </w:r>
      <w:r>
        <w:rPr>
          <w:rFonts w:asciiTheme="minorHAnsi" w:hAnsiTheme="minorHAnsi"/>
          <w:spacing w:val="-2"/>
        </w:rPr>
        <w:t>tisfaction</w:t>
      </w:r>
      <w:r>
        <w:rPr>
          <w:rFonts w:asciiTheme="minorHAnsi" w:hAnsiTheme="minorHAnsi"/>
          <w:spacing w:val="17"/>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any</w:t>
      </w:r>
      <w:r>
        <w:rPr>
          <w:rFonts w:asciiTheme="minorHAnsi" w:hAnsiTheme="minorHAnsi"/>
          <w:spacing w:val="19"/>
        </w:rPr>
        <w:t xml:space="preserve"> </w:t>
      </w:r>
      <w:r>
        <w:rPr>
          <w:rFonts w:asciiTheme="minorHAnsi" w:hAnsiTheme="minorHAnsi"/>
          <w:spacing w:val="-2"/>
        </w:rPr>
        <w:t>damage</w:t>
      </w:r>
      <w:r>
        <w:rPr>
          <w:rFonts w:asciiTheme="minorHAnsi" w:hAnsiTheme="minorHAnsi"/>
          <w:spacing w:val="12"/>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Licensed Area</w:t>
      </w:r>
      <w:r>
        <w:rPr>
          <w:rFonts w:asciiTheme="minorHAnsi" w:hAnsiTheme="minorHAnsi"/>
          <w:spacing w:val="17"/>
          <w:w w:val="101"/>
        </w:rPr>
        <w:t xml:space="preserve"> </w:t>
      </w:r>
      <w:r>
        <w:rPr>
          <w:rFonts w:asciiTheme="minorHAnsi" w:hAnsiTheme="minorHAnsi"/>
          <w:spacing w:val="-2"/>
        </w:rPr>
        <w:t>caused</w:t>
      </w:r>
      <w:r>
        <w:rPr>
          <w:rFonts w:asciiTheme="minorHAnsi" w:hAnsiTheme="minorHAnsi"/>
          <w:spacing w:val="26"/>
          <w:w w:val="101"/>
        </w:rPr>
        <w:t xml:space="preserve"> </w:t>
      </w:r>
      <w:r>
        <w:rPr>
          <w:rFonts w:asciiTheme="minorHAnsi" w:hAnsiTheme="minorHAnsi"/>
          <w:spacing w:val="-2"/>
        </w:rPr>
        <w:t>by</w:t>
      </w:r>
      <w:r>
        <w:rPr>
          <w:rFonts w:asciiTheme="minorHAnsi" w:hAnsiTheme="minorHAnsi"/>
          <w:spacing w:val="12"/>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Licensee</w:t>
      </w:r>
      <w:r>
        <w:rPr>
          <w:rFonts w:asciiTheme="minorHAnsi" w:hAnsiTheme="minorHAnsi"/>
          <w:spacing w:val="18"/>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invitees of the</w:t>
      </w:r>
      <w:r>
        <w:rPr>
          <w:rFonts w:asciiTheme="minorHAnsi" w:hAnsiTheme="minorHAnsi"/>
          <w:spacing w:val="36"/>
        </w:rPr>
        <w:t xml:space="preserve"> </w:t>
      </w:r>
      <w:r>
        <w:rPr>
          <w:rFonts w:asciiTheme="minorHAnsi" w:hAnsiTheme="minorHAnsi"/>
          <w:spacing w:val="-2"/>
        </w:rPr>
        <w:t>Licensee.</w:t>
      </w:r>
    </w:p>
    <w:p w14:paraId="066486D9" w14:textId="77777777" w:rsidR="000F72C1" w:rsidRDefault="0020793E">
      <w:pPr>
        <w:pStyle w:val="BodyText"/>
        <w:spacing w:before="194" w:line="179" w:lineRule="auto"/>
        <w:ind w:left="35"/>
        <w:rPr>
          <w:rFonts w:asciiTheme="minorHAnsi" w:hAnsiTheme="minorHAnsi"/>
          <w:sz w:val="24"/>
          <w:szCs w:val="24"/>
        </w:rPr>
      </w:pPr>
      <w:r>
        <w:rPr>
          <w:rFonts w:asciiTheme="minorHAnsi" w:hAnsiTheme="minorHAnsi"/>
          <w:b/>
          <w:bCs/>
          <w:color w:val="00558C"/>
          <w:spacing w:val="-1"/>
          <w:sz w:val="24"/>
          <w:szCs w:val="24"/>
        </w:rPr>
        <w:t>8.6.                LICENSOR</w:t>
      </w:r>
      <w:r>
        <w:rPr>
          <w:rFonts w:asciiTheme="minorHAnsi" w:hAnsiTheme="minorHAnsi"/>
          <w:b/>
          <w:bCs/>
          <w:color w:val="00558C"/>
          <w:spacing w:val="17"/>
          <w:sz w:val="24"/>
          <w:szCs w:val="24"/>
        </w:rPr>
        <w:t xml:space="preserve"> </w:t>
      </w:r>
      <w:r>
        <w:rPr>
          <w:rFonts w:asciiTheme="minorHAnsi" w:hAnsiTheme="minorHAnsi"/>
          <w:b/>
          <w:bCs/>
          <w:color w:val="00558C"/>
          <w:spacing w:val="-1"/>
          <w:sz w:val="24"/>
          <w:szCs w:val="24"/>
        </w:rPr>
        <w:t>MAY CHARGE</w:t>
      </w:r>
      <w:r>
        <w:rPr>
          <w:rFonts w:asciiTheme="minorHAnsi" w:hAnsiTheme="minorHAnsi"/>
          <w:b/>
          <w:bCs/>
          <w:color w:val="00558C"/>
          <w:spacing w:val="15"/>
          <w:w w:val="101"/>
          <w:sz w:val="24"/>
          <w:szCs w:val="24"/>
        </w:rPr>
        <w:t xml:space="preserve"> </w:t>
      </w:r>
      <w:r>
        <w:rPr>
          <w:rFonts w:asciiTheme="minorHAnsi" w:hAnsiTheme="minorHAnsi"/>
          <w:b/>
          <w:bCs/>
          <w:color w:val="00558C"/>
          <w:spacing w:val="-1"/>
          <w:sz w:val="24"/>
          <w:szCs w:val="24"/>
        </w:rPr>
        <w:t>LICENSEE</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FOR</w:t>
      </w:r>
      <w:r>
        <w:rPr>
          <w:rFonts w:asciiTheme="minorHAnsi" w:hAnsiTheme="minorHAnsi"/>
          <w:b/>
          <w:bCs/>
          <w:color w:val="00558C"/>
          <w:spacing w:val="7"/>
          <w:sz w:val="24"/>
          <w:szCs w:val="24"/>
        </w:rPr>
        <w:t xml:space="preserve"> </w:t>
      </w:r>
      <w:r>
        <w:rPr>
          <w:rFonts w:asciiTheme="minorHAnsi" w:hAnsiTheme="minorHAnsi"/>
          <w:b/>
          <w:bCs/>
          <w:color w:val="00558C"/>
          <w:spacing w:val="-1"/>
          <w:sz w:val="24"/>
          <w:szCs w:val="24"/>
        </w:rPr>
        <w:t>CERTAIN</w:t>
      </w:r>
      <w:r>
        <w:rPr>
          <w:rFonts w:asciiTheme="minorHAnsi" w:hAnsiTheme="minorHAnsi"/>
          <w:b/>
          <w:bCs/>
          <w:color w:val="00558C"/>
          <w:spacing w:val="8"/>
          <w:sz w:val="24"/>
          <w:szCs w:val="24"/>
        </w:rPr>
        <w:t xml:space="preserve"> </w:t>
      </w:r>
      <w:r>
        <w:rPr>
          <w:rFonts w:asciiTheme="minorHAnsi" w:hAnsiTheme="minorHAnsi"/>
          <w:b/>
          <w:bCs/>
          <w:color w:val="00558C"/>
          <w:spacing w:val="-1"/>
          <w:sz w:val="24"/>
          <w:szCs w:val="24"/>
        </w:rPr>
        <w:t>COS</w:t>
      </w:r>
      <w:r>
        <w:rPr>
          <w:rFonts w:asciiTheme="minorHAnsi" w:hAnsiTheme="minorHAnsi"/>
          <w:b/>
          <w:bCs/>
          <w:color w:val="00558C"/>
          <w:spacing w:val="-2"/>
          <w:sz w:val="24"/>
          <w:szCs w:val="24"/>
        </w:rPr>
        <w:t>TS</w:t>
      </w:r>
    </w:p>
    <w:p w14:paraId="066486DA" w14:textId="77777777" w:rsidR="000F72C1" w:rsidRDefault="0020793E">
      <w:pPr>
        <w:pStyle w:val="BodyText"/>
        <w:spacing w:before="180" w:line="226" w:lineRule="auto"/>
        <w:ind w:left="599" w:right="770" w:firstLine="14"/>
        <w:jc w:val="both"/>
        <w:rPr>
          <w:rFonts w:asciiTheme="minorHAnsi" w:hAnsiTheme="minorHAnsi"/>
        </w:rPr>
      </w:pPr>
      <w:r>
        <w:rPr>
          <w:rFonts w:asciiTheme="minorHAnsi" w:hAnsiTheme="minorHAnsi"/>
          <w:spacing w:val="-2"/>
        </w:rPr>
        <w:t>If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Licensee</w:t>
      </w:r>
      <w:r>
        <w:rPr>
          <w:rFonts w:asciiTheme="minorHAnsi" w:hAnsiTheme="minorHAnsi"/>
          <w:spacing w:val="17"/>
        </w:rPr>
        <w:t xml:space="preserve"> </w:t>
      </w:r>
      <w:r>
        <w:rPr>
          <w:rFonts w:asciiTheme="minorHAnsi" w:hAnsiTheme="minorHAnsi"/>
          <w:spacing w:val="-2"/>
        </w:rPr>
        <w:t>fails</w:t>
      </w:r>
      <w:r>
        <w:rPr>
          <w:rFonts w:asciiTheme="minorHAnsi" w:hAnsiTheme="minorHAnsi"/>
          <w:spacing w:val="14"/>
        </w:rPr>
        <w:t xml:space="preserve"> </w:t>
      </w:r>
      <w:r>
        <w:rPr>
          <w:rFonts w:asciiTheme="minorHAnsi" w:hAnsiTheme="minorHAnsi"/>
          <w:spacing w:val="-2"/>
        </w:rPr>
        <w:t>to</w:t>
      </w:r>
      <w:r>
        <w:rPr>
          <w:rFonts w:asciiTheme="minorHAnsi" w:hAnsiTheme="minorHAnsi"/>
          <w:spacing w:val="21"/>
          <w:w w:val="101"/>
        </w:rPr>
        <w:t xml:space="preserve"> </w:t>
      </w:r>
      <w:r>
        <w:rPr>
          <w:rFonts w:asciiTheme="minorHAnsi" w:hAnsiTheme="minorHAnsi"/>
          <w:spacing w:val="-2"/>
        </w:rPr>
        <w:t>comply</w:t>
      </w:r>
      <w:r>
        <w:rPr>
          <w:rFonts w:asciiTheme="minorHAnsi" w:hAnsiTheme="minorHAnsi"/>
          <w:spacing w:val="19"/>
        </w:rPr>
        <w:t xml:space="preserve"> </w:t>
      </w:r>
      <w:r>
        <w:rPr>
          <w:rFonts w:asciiTheme="minorHAnsi" w:hAnsiTheme="minorHAnsi"/>
          <w:spacing w:val="-2"/>
        </w:rPr>
        <w:t>with</w:t>
      </w:r>
      <w:r>
        <w:rPr>
          <w:rFonts w:asciiTheme="minorHAnsi" w:hAnsiTheme="minorHAnsi"/>
          <w:spacing w:val="26"/>
          <w:w w:val="101"/>
        </w:rPr>
        <w:t xml:space="preserve"> </w:t>
      </w:r>
      <w:r>
        <w:rPr>
          <w:rFonts w:asciiTheme="minorHAnsi" w:hAnsiTheme="minorHAnsi"/>
          <w:spacing w:val="-2"/>
        </w:rPr>
        <w:t>its</w:t>
      </w:r>
      <w:r>
        <w:rPr>
          <w:rFonts w:asciiTheme="minorHAnsi" w:hAnsiTheme="minorHAnsi"/>
          <w:spacing w:val="20"/>
        </w:rPr>
        <w:t xml:space="preserve"> </w:t>
      </w:r>
      <w:r>
        <w:rPr>
          <w:rFonts w:asciiTheme="minorHAnsi" w:hAnsiTheme="minorHAnsi"/>
          <w:spacing w:val="-2"/>
        </w:rPr>
        <w:t>obli</w:t>
      </w:r>
      <w:r>
        <w:rPr>
          <w:rFonts w:asciiTheme="minorHAnsi" w:hAnsiTheme="minorHAnsi"/>
          <w:spacing w:val="-3"/>
        </w:rPr>
        <w:t>gations</w:t>
      </w:r>
      <w:r>
        <w:rPr>
          <w:rFonts w:asciiTheme="minorHAnsi" w:hAnsiTheme="minorHAnsi"/>
          <w:spacing w:val="26"/>
          <w:w w:val="101"/>
        </w:rPr>
        <w:t xml:space="preserve"> </w:t>
      </w:r>
      <w:r>
        <w:rPr>
          <w:rFonts w:asciiTheme="minorHAnsi" w:hAnsiTheme="minorHAnsi"/>
          <w:spacing w:val="-3"/>
        </w:rPr>
        <w:t>under</w:t>
      </w:r>
      <w:r>
        <w:rPr>
          <w:rFonts w:asciiTheme="minorHAnsi" w:hAnsiTheme="minorHAnsi"/>
          <w:spacing w:val="22"/>
        </w:rPr>
        <w:t xml:space="preserve"> </w:t>
      </w:r>
      <w:r>
        <w:rPr>
          <w:rFonts w:asciiTheme="minorHAnsi" w:hAnsiTheme="minorHAnsi"/>
          <w:spacing w:val="-3"/>
        </w:rPr>
        <w:t>clause</w:t>
      </w:r>
      <w:r>
        <w:rPr>
          <w:rFonts w:asciiTheme="minorHAnsi" w:hAnsiTheme="minorHAnsi"/>
          <w:spacing w:val="19"/>
          <w:w w:val="101"/>
        </w:rPr>
        <w:t xml:space="preserve"> </w:t>
      </w:r>
      <w:r>
        <w:rPr>
          <w:rFonts w:asciiTheme="minorHAnsi" w:hAnsiTheme="minorHAnsi"/>
          <w:spacing w:val="-3"/>
        </w:rPr>
        <w:t>8.5</w:t>
      </w:r>
      <w:r>
        <w:rPr>
          <w:rFonts w:asciiTheme="minorHAnsi" w:hAnsiTheme="minorHAnsi"/>
          <w:spacing w:val="17"/>
        </w:rPr>
        <w:t xml:space="preserve"> </w:t>
      </w:r>
      <w:r>
        <w:rPr>
          <w:rFonts w:asciiTheme="minorHAnsi" w:hAnsiTheme="minorHAnsi"/>
          <w:spacing w:val="-3"/>
        </w:rPr>
        <w:t>within</w:t>
      </w:r>
      <w:r>
        <w:rPr>
          <w:rFonts w:asciiTheme="minorHAnsi" w:hAnsiTheme="minorHAnsi"/>
          <w:spacing w:val="23"/>
        </w:rPr>
        <w:t xml:space="preserve"> </w:t>
      </w:r>
      <w:r>
        <w:rPr>
          <w:rFonts w:asciiTheme="minorHAnsi" w:hAnsiTheme="minorHAnsi"/>
          <w:spacing w:val="-3"/>
        </w:rPr>
        <w:t>30</w:t>
      </w:r>
      <w:r>
        <w:rPr>
          <w:rFonts w:asciiTheme="minorHAnsi" w:hAnsiTheme="minorHAnsi"/>
          <w:spacing w:val="30"/>
        </w:rPr>
        <w:t xml:space="preserve"> </w:t>
      </w:r>
      <w:r>
        <w:rPr>
          <w:rFonts w:asciiTheme="minorHAnsi" w:hAnsiTheme="minorHAnsi"/>
          <w:spacing w:val="-3"/>
        </w:rPr>
        <w:t>Business</w:t>
      </w:r>
      <w:r>
        <w:rPr>
          <w:rFonts w:asciiTheme="minorHAnsi" w:hAnsiTheme="minorHAnsi"/>
          <w:spacing w:val="28"/>
          <w:w w:val="101"/>
        </w:rPr>
        <w:t xml:space="preserve"> </w:t>
      </w:r>
      <w:r>
        <w:rPr>
          <w:rFonts w:asciiTheme="minorHAnsi" w:hAnsiTheme="minorHAnsi"/>
          <w:spacing w:val="-3"/>
        </w:rPr>
        <w:t>Days</w:t>
      </w:r>
      <w:r>
        <w:rPr>
          <w:rFonts w:asciiTheme="minorHAnsi" w:hAnsiTheme="minorHAnsi"/>
          <w:spacing w:val="18"/>
        </w:rPr>
        <w:t xml:space="preserve"> </w:t>
      </w:r>
      <w:r>
        <w:rPr>
          <w:rFonts w:asciiTheme="minorHAnsi" w:hAnsiTheme="minorHAnsi"/>
          <w:spacing w:val="-3"/>
        </w:rPr>
        <w:t>of</w:t>
      </w:r>
      <w:r>
        <w:rPr>
          <w:rFonts w:asciiTheme="minorHAnsi" w:hAnsiTheme="minorHAnsi"/>
          <w:spacing w:val="26"/>
          <w:w w:val="102"/>
        </w:rPr>
        <w:t xml:space="preserve"> </w:t>
      </w:r>
      <w:r>
        <w:rPr>
          <w:rFonts w:asciiTheme="minorHAnsi" w:hAnsiTheme="minorHAnsi"/>
          <w:spacing w:val="-3"/>
        </w:rPr>
        <w:t>receipt</w:t>
      </w:r>
      <w:r>
        <w:rPr>
          <w:rFonts w:asciiTheme="minorHAnsi" w:hAnsiTheme="minorHAnsi"/>
          <w:spacing w:val="29"/>
          <w:w w:val="101"/>
        </w:rPr>
        <w:t xml:space="preserve"> </w:t>
      </w:r>
      <w:r>
        <w:rPr>
          <w:rFonts w:asciiTheme="minorHAnsi" w:hAnsiTheme="minorHAnsi"/>
          <w:spacing w:val="-3"/>
        </w:rPr>
        <w:t>by</w:t>
      </w:r>
      <w:r>
        <w:rPr>
          <w:rFonts w:asciiTheme="minorHAnsi" w:hAnsiTheme="minorHAnsi"/>
          <w:spacing w:val="28"/>
        </w:rPr>
        <w:t xml:space="preserve"> </w:t>
      </w:r>
      <w:r>
        <w:rPr>
          <w:rFonts w:asciiTheme="minorHAnsi" w:hAnsiTheme="minorHAnsi"/>
          <w:spacing w:val="-3"/>
        </w:rPr>
        <w:t>it</w:t>
      </w:r>
      <w:r>
        <w:rPr>
          <w:rFonts w:asciiTheme="minorHAnsi" w:hAnsiTheme="minorHAnsi"/>
        </w:rPr>
        <w:t xml:space="preserve"> </w:t>
      </w:r>
      <w:r>
        <w:rPr>
          <w:rFonts w:asciiTheme="minorHAnsi" w:hAnsiTheme="minorHAnsi"/>
          <w:spacing w:val="-1"/>
        </w:rPr>
        <w:t>from the</w:t>
      </w:r>
      <w:r>
        <w:rPr>
          <w:rFonts w:asciiTheme="minorHAnsi" w:hAnsiTheme="minorHAnsi"/>
          <w:spacing w:val="25"/>
        </w:rPr>
        <w:t xml:space="preserve"> </w:t>
      </w:r>
      <w:r>
        <w:rPr>
          <w:rFonts w:asciiTheme="minorHAnsi" w:hAnsiTheme="minorHAnsi"/>
          <w:spacing w:val="-1"/>
        </w:rPr>
        <w:t>Licensor</w:t>
      </w:r>
      <w:r>
        <w:rPr>
          <w:rFonts w:asciiTheme="minorHAnsi" w:hAnsiTheme="minorHAnsi"/>
          <w:spacing w:val="15"/>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a</w:t>
      </w:r>
      <w:r>
        <w:rPr>
          <w:rFonts w:asciiTheme="minorHAnsi" w:hAnsiTheme="minorHAnsi"/>
          <w:spacing w:val="24"/>
          <w:w w:val="101"/>
        </w:rPr>
        <w:t xml:space="preserve"> </w:t>
      </w:r>
      <w:r>
        <w:rPr>
          <w:rFonts w:asciiTheme="minorHAnsi" w:hAnsiTheme="minorHAnsi"/>
          <w:spacing w:val="-1"/>
        </w:rPr>
        <w:t>notice</w:t>
      </w:r>
      <w:r>
        <w:rPr>
          <w:rFonts w:asciiTheme="minorHAnsi" w:hAnsiTheme="minorHAnsi"/>
          <w:spacing w:val="24"/>
          <w:w w:val="101"/>
        </w:rPr>
        <w:t xml:space="preserve"> </w:t>
      </w:r>
      <w:r>
        <w:rPr>
          <w:rFonts w:asciiTheme="minorHAnsi" w:hAnsiTheme="minorHAnsi"/>
          <w:spacing w:val="-1"/>
        </w:rPr>
        <w:t>requiring t</w:t>
      </w:r>
      <w:r>
        <w:rPr>
          <w:rFonts w:asciiTheme="minorHAnsi" w:hAnsiTheme="minorHAnsi"/>
          <w:spacing w:val="-2"/>
        </w:rPr>
        <w:t>he</w:t>
      </w:r>
      <w:r>
        <w:rPr>
          <w:rFonts w:asciiTheme="minorHAnsi" w:hAnsiTheme="minorHAnsi"/>
          <w:spacing w:val="24"/>
          <w:w w:val="101"/>
        </w:rPr>
        <w:t xml:space="preserve"> </w:t>
      </w:r>
      <w:r>
        <w:rPr>
          <w:rFonts w:asciiTheme="minorHAnsi" w:hAnsiTheme="minorHAnsi"/>
          <w:spacing w:val="-2"/>
        </w:rPr>
        <w:t>Licensee to</w:t>
      </w:r>
      <w:r>
        <w:rPr>
          <w:rFonts w:asciiTheme="minorHAnsi" w:hAnsiTheme="minorHAnsi"/>
          <w:spacing w:val="18"/>
        </w:rPr>
        <w:t xml:space="preserve"> </w:t>
      </w:r>
      <w:r>
        <w:rPr>
          <w:rFonts w:asciiTheme="minorHAnsi" w:hAnsiTheme="minorHAnsi"/>
          <w:spacing w:val="-2"/>
        </w:rPr>
        <w:t>so</w:t>
      </w:r>
      <w:r>
        <w:rPr>
          <w:rFonts w:asciiTheme="minorHAnsi" w:hAnsiTheme="minorHAnsi"/>
          <w:spacing w:val="19"/>
        </w:rPr>
        <w:t xml:space="preserve"> </w:t>
      </w:r>
      <w:r>
        <w:rPr>
          <w:rFonts w:asciiTheme="minorHAnsi" w:hAnsiTheme="minorHAnsi"/>
          <w:spacing w:val="-2"/>
        </w:rPr>
        <w:t>comply, the</w:t>
      </w:r>
      <w:r>
        <w:rPr>
          <w:rFonts w:asciiTheme="minorHAnsi" w:hAnsiTheme="minorHAnsi"/>
          <w:spacing w:val="24"/>
          <w:w w:val="101"/>
        </w:rPr>
        <w:t xml:space="preserve"> </w:t>
      </w:r>
      <w:r>
        <w:rPr>
          <w:rFonts w:asciiTheme="minorHAnsi" w:hAnsiTheme="minorHAnsi"/>
          <w:spacing w:val="-2"/>
        </w:rPr>
        <w:t>Licensor</w:t>
      </w:r>
      <w:r>
        <w:rPr>
          <w:rFonts w:asciiTheme="minorHAnsi" w:hAnsiTheme="minorHAnsi"/>
          <w:spacing w:val="21"/>
          <w:w w:val="101"/>
        </w:rPr>
        <w:t xml:space="preserve"> </w:t>
      </w:r>
      <w:r>
        <w:rPr>
          <w:rFonts w:asciiTheme="minorHAnsi" w:hAnsiTheme="minorHAnsi"/>
          <w:spacing w:val="-2"/>
        </w:rPr>
        <w:t>may</w:t>
      </w:r>
      <w:r>
        <w:rPr>
          <w:rFonts w:asciiTheme="minorHAnsi" w:hAnsiTheme="minorHAnsi"/>
          <w:spacing w:val="22"/>
          <w:w w:val="101"/>
        </w:rPr>
        <w:t xml:space="preserve"> </w:t>
      </w:r>
      <w:r>
        <w:rPr>
          <w:rFonts w:asciiTheme="minorHAnsi" w:hAnsiTheme="minorHAnsi"/>
          <w:spacing w:val="-2"/>
        </w:rPr>
        <w:t>undertake</w:t>
      </w:r>
      <w:r>
        <w:rPr>
          <w:rFonts w:asciiTheme="minorHAnsi" w:hAnsiTheme="minorHAnsi"/>
          <w:spacing w:val="12"/>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removal</w:t>
      </w:r>
      <w:r>
        <w:rPr>
          <w:rFonts w:asciiTheme="minorHAnsi" w:hAnsiTheme="minorHAnsi"/>
        </w:rPr>
        <w:t xml:space="preserve"> </w:t>
      </w:r>
      <w:r>
        <w:rPr>
          <w:rFonts w:asciiTheme="minorHAnsi" w:hAnsiTheme="minorHAnsi"/>
          <w:spacing w:val="-1"/>
        </w:rPr>
        <w:t>or repair concerned and charge the Licensee for the re</w:t>
      </w:r>
      <w:r>
        <w:rPr>
          <w:rFonts w:asciiTheme="minorHAnsi" w:hAnsiTheme="minorHAnsi"/>
          <w:spacing w:val="-2"/>
        </w:rPr>
        <w:t>asonable costs of the removal or repair.</w:t>
      </w:r>
      <w:r>
        <w:rPr>
          <w:rFonts w:asciiTheme="minorHAnsi" w:hAnsiTheme="minorHAnsi"/>
          <w:spacing w:val="-11"/>
        </w:rPr>
        <w:t xml:space="preserve"> </w:t>
      </w:r>
      <w:r>
        <w:rPr>
          <w:rFonts w:asciiTheme="minorHAnsi" w:hAnsiTheme="minorHAnsi"/>
          <w:spacing w:val="-2"/>
        </w:rPr>
        <w:t>This sub clause</w:t>
      </w:r>
      <w:r>
        <w:rPr>
          <w:rFonts w:asciiTheme="minorHAnsi" w:hAnsiTheme="minorHAnsi"/>
        </w:rPr>
        <w:t xml:space="preserve"> </w:t>
      </w:r>
      <w:r>
        <w:rPr>
          <w:rFonts w:asciiTheme="minorHAnsi" w:hAnsiTheme="minorHAnsi"/>
          <w:spacing w:val="-1"/>
        </w:rPr>
        <w:t>survives the termination of this</w:t>
      </w:r>
      <w:r>
        <w:rPr>
          <w:rFonts w:asciiTheme="minorHAnsi" w:hAnsiTheme="minorHAnsi"/>
          <w:spacing w:val="37"/>
          <w:w w:val="101"/>
        </w:rPr>
        <w:t xml:space="preserve"> </w:t>
      </w:r>
      <w:r>
        <w:rPr>
          <w:rFonts w:asciiTheme="minorHAnsi" w:hAnsiTheme="minorHAnsi"/>
          <w:spacing w:val="-1"/>
        </w:rPr>
        <w:t>Licence.</w:t>
      </w:r>
    </w:p>
    <w:p w14:paraId="066486DB" w14:textId="77777777" w:rsidR="000F72C1" w:rsidRDefault="0020793E">
      <w:pPr>
        <w:pStyle w:val="BodyText"/>
        <w:spacing w:before="208" w:line="179" w:lineRule="auto"/>
        <w:ind w:left="37"/>
        <w:rPr>
          <w:rFonts w:asciiTheme="minorHAnsi" w:hAnsiTheme="minorHAnsi"/>
          <w:sz w:val="28"/>
          <w:szCs w:val="28"/>
        </w:rPr>
      </w:pPr>
      <w:r>
        <w:rPr>
          <w:rFonts w:asciiTheme="minorHAnsi" w:hAnsiTheme="minorHAnsi"/>
          <w:b/>
          <w:bCs/>
          <w:color w:val="00558C"/>
          <w:spacing w:val="-3"/>
          <w:sz w:val="28"/>
          <w:szCs w:val="28"/>
        </w:rPr>
        <w:t>9.</w:t>
      </w:r>
      <w:r>
        <w:rPr>
          <w:rFonts w:asciiTheme="minorHAnsi" w:hAnsiTheme="minorHAnsi"/>
          <w:b/>
          <w:bCs/>
          <w:color w:val="00558C"/>
          <w:spacing w:val="1"/>
          <w:sz w:val="28"/>
          <w:szCs w:val="28"/>
        </w:rPr>
        <w:t xml:space="preserve">           </w:t>
      </w:r>
      <w:r>
        <w:rPr>
          <w:rFonts w:asciiTheme="minorHAnsi" w:hAnsiTheme="minorHAnsi"/>
          <w:b/>
          <w:bCs/>
          <w:color w:val="00558C"/>
          <w:spacing w:val="-3"/>
          <w:sz w:val="28"/>
          <w:szCs w:val="28"/>
        </w:rPr>
        <w:t>NOTICES</w:t>
      </w:r>
    </w:p>
    <w:p w14:paraId="066486DC" w14:textId="77777777" w:rsidR="000F72C1" w:rsidRDefault="0020793E">
      <w:pPr>
        <w:pStyle w:val="BodyText"/>
        <w:spacing w:before="195" w:line="179" w:lineRule="auto"/>
        <w:ind w:left="36"/>
        <w:rPr>
          <w:rFonts w:asciiTheme="minorHAnsi" w:hAnsiTheme="minorHAnsi"/>
          <w:sz w:val="24"/>
          <w:szCs w:val="24"/>
        </w:rPr>
      </w:pPr>
      <w:r>
        <w:rPr>
          <w:rFonts w:asciiTheme="minorHAnsi" w:hAnsiTheme="minorHAnsi"/>
          <w:b/>
          <w:bCs/>
          <w:color w:val="00558C"/>
          <w:sz w:val="24"/>
          <w:szCs w:val="24"/>
        </w:rPr>
        <w:t>9.1.                WRITING</w:t>
      </w:r>
    </w:p>
    <w:p w14:paraId="066486DD" w14:textId="77777777" w:rsidR="000F72C1" w:rsidRDefault="0020793E">
      <w:pPr>
        <w:pStyle w:val="BodyText"/>
        <w:spacing w:before="181" w:line="222" w:lineRule="auto"/>
        <w:ind w:left="603" w:right="771" w:hanging="5"/>
        <w:jc w:val="both"/>
        <w:rPr>
          <w:rFonts w:asciiTheme="minorHAnsi" w:hAnsiTheme="minorHAnsi"/>
        </w:rPr>
      </w:pPr>
      <w:r>
        <w:rPr>
          <w:rFonts w:asciiTheme="minorHAnsi" w:hAnsiTheme="minorHAnsi"/>
          <w:spacing w:val="-2"/>
        </w:rPr>
        <w:t>Any</w:t>
      </w:r>
      <w:r>
        <w:rPr>
          <w:rFonts w:asciiTheme="minorHAnsi" w:hAnsiTheme="minorHAnsi"/>
          <w:spacing w:val="23"/>
          <w:w w:val="101"/>
        </w:rPr>
        <w:t xml:space="preserve"> </w:t>
      </w:r>
      <w:r>
        <w:rPr>
          <w:rFonts w:asciiTheme="minorHAnsi" w:hAnsiTheme="minorHAnsi"/>
          <w:spacing w:val="-2"/>
        </w:rPr>
        <w:t>notice to</w:t>
      </w:r>
      <w:r>
        <w:rPr>
          <w:rFonts w:asciiTheme="minorHAnsi" w:hAnsiTheme="minorHAnsi"/>
          <w:spacing w:val="23"/>
        </w:rPr>
        <w:t xml:space="preserve"> </w:t>
      </w:r>
      <w:r>
        <w:rPr>
          <w:rFonts w:asciiTheme="minorHAnsi" w:hAnsiTheme="minorHAnsi"/>
          <w:spacing w:val="-2"/>
        </w:rPr>
        <w:t>be</w:t>
      </w:r>
      <w:r>
        <w:rPr>
          <w:rFonts w:asciiTheme="minorHAnsi" w:hAnsiTheme="minorHAnsi"/>
          <w:spacing w:val="12"/>
        </w:rPr>
        <w:t xml:space="preserve"> </w:t>
      </w:r>
      <w:r>
        <w:rPr>
          <w:rFonts w:asciiTheme="minorHAnsi" w:hAnsiTheme="minorHAnsi"/>
          <w:spacing w:val="-2"/>
        </w:rPr>
        <w:t>given</w:t>
      </w:r>
      <w:r>
        <w:rPr>
          <w:rFonts w:asciiTheme="minorHAnsi" w:hAnsiTheme="minorHAnsi"/>
          <w:spacing w:val="20"/>
          <w:w w:val="101"/>
        </w:rPr>
        <w:t xml:space="preserve"> </w:t>
      </w:r>
      <w:r>
        <w:rPr>
          <w:rFonts w:asciiTheme="minorHAnsi" w:hAnsiTheme="minorHAnsi"/>
          <w:spacing w:val="-2"/>
        </w:rPr>
        <w:t>under this</w:t>
      </w:r>
      <w:r>
        <w:rPr>
          <w:rFonts w:asciiTheme="minorHAnsi" w:hAnsiTheme="minorHAnsi"/>
          <w:spacing w:val="24"/>
        </w:rPr>
        <w:t xml:space="preserve"> </w:t>
      </w:r>
      <w:r>
        <w:rPr>
          <w:rFonts w:asciiTheme="minorHAnsi" w:hAnsiTheme="minorHAnsi"/>
          <w:spacing w:val="-2"/>
        </w:rPr>
        <w:t>Licence</w:t>
      </w:r>
      <w:r>
        <w:rPr>
          <w:rFonts w:asciiTheme="minorHAnsi" w:hAnsiTheme="minorHAnsi"/>
          <w:spacing w:val="22"/>
          <w:w w:val="101"/>
        </w:rPr>
        <w:t xml:space="preserve"> </w:t>
      </w:r>
      <w:r>
        <w:rPr>
          <w:rFonts w:asciiTheme="minorHAnsi" w:hAnsiTheme="minorHAnsi"/>
          <w:spacing w:val="-2"/>
        </w:rPr>
        <w:t>by</w:t>
      </w:r>
      <w:r>
        <w:rPr>
          <w:rFonts w:asciiTheme="minorHAnsi" w:hAnsiTheme="minorHAnsi"/>
          <w:spacing w:val="13"/>
          <w:w w:val="101"/>
        </w:rPr>
        <w:t xml:space="preserve"> </w:t>
      </w:r>
      <w:r>
        <w:rPr>
          <w:rFonts w:asciiTheme="minorHAnsi" w:hAnsiTheme="minorHAnsi"/>
          <w:spacing w:val="-2"/>
        </w:rPr>
        <w:t>o</w:t>
      </w:r>
      <w:r>
        <w:rPr>
          <w:rFonts w:asciiTheme="minorHAnsi" w:hAnsiTheme="minorHAnsi"/>
          <w:spacing w:val="-3"/>
        </w:rPr>
        <w:t>ne</w:t>
      </w:r>
      <w:r>
        <w:rPr>
          <w:rFonts w:asciiTheme="minorHAnsi" w:hAnsiTheme="minorHAnsi"/>
          <w:spacing w:val="22"/>
          <w:w w:val="101"/>
        </w:rPr>
        <w:t xml:space="preserve"> </w:t>
      </w:r>
      <w:r>
        <w:rPr>
          <w:rFonts w:asciiTheme="minorHAnsi" w:hAnsiTheme="minorHAnsi"/>
          <w:spacing w:val="-3"/>
        </w:rPr>
        <w:t>party to the</w:t>
      </w:r>
      <w:r>
        <w:rPr>
          <w:rFonts w:asciiTheme="minorHAnsi" w:hAnsiTheme="minorHAnsi"/>
          <w:spacing w:val="13"/>
          <w:w w:val="101"/>
        </w:rPr>
        <w:t xml:space="preserve"> </w:t>
      </w:r>
      <w:r>
        <w:rPr>
          <w:rFonts w:asciiTheme="minorHAnsi" w:hAnsiTheme="minorHAnsi"/>
          <w:spacing w:val="-3"/>
        </w:rPr>
        <w:t>other</w:t>
      </w:r>
      <w:r>
        <w:rPr>
          <w:rFonts w:asciiTheme="minorHAnsi" w:hAnsiTheme="minorHAnsi"/>
          <w:spacing w:val="19"/>
        </w:rPr>
        <w:t xml:space="preserve"> </w:t>
      </w:r>
      <w:r>
        <w:rPr>
          <w:rFonts w:asciiTheme="minorHAnsi" w:hAnsiTheme="minorHAnsi"/>
          <w:spacing w:val="-3"/>
        </w:rPr>
        <w:t>must</w:t>
      </w:r>
      <w:r>
        <w:rPr>
          <w:rFonts w:asciiTheme="minorHAnsi" w:hAnsiTheme="minorHAnsi"/>
          <w:spacing w:val="22"/>
          <w:w w:val="101"/>
        </w:rPr>
        <w:t xml:space="preserve"> </w:t>
      </w:r>
      <w:r>
        <w:rPr>
          <w:rFonts w:asciiTheme="minorHAnsi" w:hAnsiTheme="minorHAnsi"/>
          <w:spacing w:val="-3"/>
        </w:rPr>
        <w:t>be</w:t>
      </w:r>
      <w:r>
        <w:rPr>
          <w:rFonts w:asciiTheme="minorHAnsi" w:hAnsiTheme="minorHAnsi"/>
          <w:spacing w:val="20"/>
          <w:w w:val="101"/>
        </w:rPr>
        <w:t xml:space="preserve"> </w:t>
      </w:r>
      <w:r>
        <w:rPr>
          <w:rFonts w:asciiTheme="minorHAnsi" w:hAnsiTheme="minorHAnsi"/>
          <w:spacing w:val="-3"/>
        </w:rPr>
        <w:t>in</w:t>
      </w:r>
      <w:r>
        <w:rPr>
          <w:rFonts w:asciiTheme="minorHAnsi" w:hAnsiTheme="minorHAnsi"/>
          <w:spacing w:val="8"/>
        </w:rPr>
        <w:t xml:space="preserve"> </w:t>
      </w:r>
      <w:r>
        <w:rPr>
          <w:rFonts w:asciiTheme="minorHAnsi" w:hAnsiTheme="minorHAnsi"/>
          <w:spacing w:val="-3"/>
        </w:rPr>
        <w:t>writing</w:t>
      </w:r>
      <w:r>
        <w:rPr>
          <w:rFonts w:asciiTheme="minorHAnsi" w:hAnsiTheme="minorHAnsi"/>
          <w:spacing w:val="14"/>
          <w:w w:val="101"/>
        </w:rPr>
        <w:t xml:space="preserve"> </w:t>
      </w:r>
      <w:r>
        <w:rPr>
          <w:rFonts w:asciiTheme="minorHAnsi" w:hAnsiTheme="minorHAnsi"/>
          <w:spacing w:val="-3"/>
        </w:rPr>
        <w:t>and</w:t>
      </w:r>
      <w:r>
        <w:rPr>
          <w:rFonts w:asciiTheme="minorHAnsi" w:hAnsiTheme="minorHAnsi"/>
          <w:spacing w:val="21"/>
        </w:rPr>
        <w:t xml:space="preserve"> </w:t>
      </w:r>
      <w:r>
        <w:rPr>
          <w:rFonts w:asciiTheme="minorHAnsi" w:hAnsiTheme="minorHAnsi"/>
          <w:spacing w:val="-3"/>
        </w:rPr>
        <w:t>may</w:t>
      </w:r>
      <w:r>
        <w:rPr>
          <w:rFonts w:asciiTheme="minorHAnsi" w:hAnsiTheme="minorHAnsi"/>
          <w:spacing w:val="23"/>
        </w:rPr>
        <w:t xml:space="preserve"> </w:t>
      </w:r>
      <w:r>
        <w:rPr>
          <w:rFonts w:asciiTheme="minorHAnsi" w:hAnsiTheme="minorHAnsi"/>
          <w:spacing w:val="-3"/>
        </w:rPr>
        <w:t>be</w:t>
      </w:r>
      <w:r>
        <w:rPr>
          <w:rFonts w:asciiTheme="minorHAnsi" w:hAnsiTheme="minorHAnsi"/>
          <w:spacing w:val="11"/>
        </w:rPr>
        <w:t xml:space="preserve"> </w:t>
      </w:r>
      <w:r>
        <w:rPr>
          <w:rFonts w:asciiTheme="minorHAnsi" w:hAnsiTheme="minorHAnsi"/>
          <w:spacing w:val="-3"/>
        </w:rPr>
        <w:t>given</w:t>
      </w:r>
      <w:r>
        <w:rPr>
          <w:rFonts w:asciiTheme="minorHAnsi" w:hAnsiTheme="minorHAnsi"/>
          <w:spacing w:val="22"/>
        </w:rPr>
        <w:t xml:space="preserve"> </w:t>
      </w:r>
      <w:r>
        <w:rPr>
          <w:rFonts w:asciiTheme="minorHAnsi" w:hAnsiTheme="minorHAnsi"/>
          <w:spacing w:val="-3"/>
        </w:rPr>
        <w:t>by</w:t>
      </w:r>
      <w:r>
        <w:rPr>
          <w:rFonts w:asciiTheme="minorHAnsi" w:hAnsiTheme="minorHAnsi"/>
        </w:rPr>
        <w:t xml:space="preserve"> </w:t>
      </w:r>
      <w:r>
        <w:rPr>
          <w:rFonts w:asciiTheme="minorHAnsi" w:hAnsiTheme="minorHAnsi"/>
          <w:spacing w:val="-1"/>
        </w:rPr>
        <w:t>delivery</w:t>
      </w:r>
      <w:r>
        <w:rPr>
          <w:rFonts w:asciiTheme="minorHAnsi" w:hAnsiTheme="minorHAnsi"/>
          <w:spacing w:val="14"/>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person,</w:t>
      </w:r>
      <w:r>
        <w:rPr>
          <w:rFonts w:asciiTheme="minorHAnsi" w:hAnsiTheme="minorHAnsi"/>
          <w:spacing w:val="14"/>
          <w:w w:val="101"/>
        </w:rPr>
        <w:t xml:space="preserve"> </w:t>
      </w:r>
      <w:r>
        <w:rPr>
          <w:rFonts w:asciiTheme="minorHAnsi" w:hAnsiTheme="minorHAnsi"/>
          <w:spacing w:val="-1"/>
        </w:rPr>
        <w:t>prepaid</w:t>
      </w:r>
      <w:r>
        <w:rPr>
          <w:rFonts w:asciiTheme="minorHAnsi" w:hAnsiTheme="minorHAnsi"/>
          <w:spacing w:val="12"/>
        </w:rPr>
        <w:t xml:space="preserve"> </w:t>
      </w:r>
      <w:r>
        <w:rPr>
          <w:rFonts w:asciiTheme="minorHAnsi" w:hAnsiTheme="minorHAnsi"/>
          <w:spacing w:val="-1"/>
        </w:rPr>
        <w:t>post or facsimile transmission addressed to th</w:t>
      </w:r>
      <w:r>
        <w:rPr>
          <w:rFonts w:asciiTheme="minorHAnsi" w:hAnsiTheme="minorHAnsi"/>
          <w:spacing w:val="-2"/>
        </w:rPr>
        <w:t>e</w:t>
      </w:r>
      <w:r>
        <w:rPr>
          <w:rFonts w:asciiTheme="minorHAnsi" w:hAnsiTheme="minorHAnsi"/>
          <w:spacing w:val="12"/>
          <w:w w:val="101"/>
        </w:rPr>
        <w:t xml:space="preserve"> </w:t>
      </w:r>
      <w:r>
        <w:rPr>
          <w:rFonts w:asciiTheme="minorHAnsi" w:hAnsiTheme="minorHAnsi"/>
          <w:spacing w:val="-2"/>
        </w:rPr>
        <w:t>receiving</w:t>
      </w:r>
      <w:r>
        <w:rPr>
          <w:rFonts w:asciiTheme="minorHAnsi" w:hAnsiTheme="minorHAnsi"/>
          <w:spacing w:val="14"/>
        </w:rPr>
        <w:t xml:space="preserve"> </w:t>
      </w:r>
      <w:r>
        <w:rPr>
          <w:rFonts w:asciiTheme="minorHAnsi" w:hAnsiTheme="minorHAnsi"/>
          <w:spacing w:val="-2"/>
        </w:rPr>
        <w:t>party at the address</w:t>
      </w:r>
      <w:r>
        <w:rPr>
          <w:rFonts w:asciiTheme="minorHAnsi" w:hAnsiTheme="minorHAnsi"/>
          <w:spacing w:val="7"/>
        </w:rPr>
        <w:t xml:space="preserve"> </w:t>
      </w:r>
      <w:r>
        <w:rPr>
          <w:rFonts w:asciiTheme="minorHAnsi" w:hAnsiTheme="minorHAnsi"/>
          <w:spacing w:val="-2"/>
        </w:rPr>
        <w:t>set</w:t>
      </w:r>
      <w:r>
        <w:rPr>
          <w:rFonts w:asciiTheme="minorHAnsi" w:hAnsiTheme="minorHAnsi"/>
        </w:rPr>
        <w:t xml:space="preserve"> </w:t>
      </w:r>
      <w:r>
        <w:rPr>
          <w:rFonts w:asciiTheme="minorHAnsi" w:hAnsiTheme="minorHAnsi"/>
          <w:spacing w:val="-2"/>
        </w:rPr>
        <w:t>out</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8"/>
          <w:w w:val="101"/>
        </w:rPr>
        <w:t xml:space="preserve"> </w:t>
      </w:r>
      <w:r>
        <w:rPr>
          <w:rFonts w:asciiTheme="minorHAnsi" w:hAnsiTheme="minorHAnsi"/>
          <w:spacing w:val="-2"/>
        </w:rPr>
        <w:t>Item 7 of Schedule</w:t>
      </w:r>
      <w:r>
        <w:rPr>
          <w:rFonts w:asciiTheme="minorHAnsi" w:hAnsiTheme="minorHAnsi"/>
          <w:spacing w:val="17"/>
        </w:rPr>
        <w:t xml:space="preserve"> </w:t>
      </w:r>
      <w:r>
        <w:rPr>
          <w:rFonts w:asciiTheme="minorHAnsi" w:hAnsiTheme="minorHAnsi"/>
          <w:spacing w:val="-2"/>
        </w:rPr>
        <w:t>1</w:t>
      </w:r>
      <w:r>
        <w:rPr>
          <w:rFonts w:asciiTheme="minorHAnsi" w:hAnsiTheme="minorHAnsi"/>
          <w:spacing w:val="13"/>
          <w:w w:val="101"/>
        </w:rPr>
        <w:t xml:space="preserve"> </w:t>
      </w:r>
      <w:r>
        <w:rPr>
          <w:rFonts w:asciiTheme="minorHAnsi" w:hAnsiTheme="minorHAnsi"/>
          <w:spacing w:val="-2"/>
        </w:rPr>
        <w:t>in the case</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Licensor</w:t>
      </w:r>
      <w:r>
        <w:rPr>
          <w:rFonts w:asciiTheme="minorHAnsi" w:hAnsiTheme="minorHAnsi"/>
          <w:spacing w:val="5"/>
        </w:rPr>
        <w:t xml:space="preserve"> </w:t>
      </w:r>
      <w:r>
        <w:rPr>
          <w:rFonts w:asciiTheme="minorHAnsi" w:hAnsiTheme="minorHAnsi"/>
          <w:spacing w:val="-2"/>
        </w:rPr>
        <w:t>a</w:t>
      </w:r>
      <w:r>
        <w:rPr>
          <w:rFonts w:asciiTheme="minorHAnsi" w:hAnsiTheme="minorHAnsi"/>
          <w:spacing w:val="-3"/>
        </w:rPr>
        <w:t>nd</w:t>
      </w:r>
      <w:r>
        <w:rPr>
          <w:rFonts w:asciiTheme="minorHAnsi" w:hAnsiTheme="minorHAnsi"/>
          <w:spacing w:val="19"/>
        </w:rPr>
        <w:t xml:space="preserve"> </w:t>
      </w:r>
      <w:r>
        <w:rPr>
          <w:rFonts w:asciiTheme="minorHAnsi" w:hAnsiTheme="minorHAnsi"/>
          <w:spacing w:val="-3"/>
        </w:rPr>
        <w:t>Item</w:t>
      </w:r>
      <w:r>
        <w:rPr>
          <w:rFonts w:asciiTheme="minorHAnsi" w:hAnsiTheme="minorHAnsi"/>
          <w:spacing w:val="8"/>
        </w:rPr>
        <w:t xml:space="preserve"> </w:t>
      </w:r>
      <w:r>
        <w:rPr>
          <w:rFonts w:asciiTheme="minorHAnsi" w:hAnsiTheme="minorHAnsi"/>
          <w:spacing w:val="-3"/>
        </w:rPr>
        <w:t>8</w:t>
      </w:r>
      <w:r>
        <w:rPr>
          <w:rFonts w:asciiTheme="minorHAnsi" w:hAnsiTheme="minorHAnsi"/>
          <w:spacing w:val="9"/>
        </w:rPr>
        <w:t xml:space="preserve"> </w:t>
      </w:r>
      <w:r>
        <w:rPr>
          <w:rFonts w:asciiTheme="minorHAnsi" w:hAnsiTheme="minorHAnsi"/>
          <w:spacing w:val="-3"/>
        </w:rPr>
        <w:t>of</w:t>
      </w:r>
      <w:r>
        <w:rPr>
          <w:rFonts w:asciiTheme="minorHAnsi" w:hAnsiTheme="minorHAnsi"/>
          <w:spacing w:val="6"/>
        </w:rPr>
        <w:t xml:space="preserve"> </w:t>
      </w:r>
      <w:r>
        <w:rPr>
          <w:rFonts w:asciiTheme="minorHAnsi" w:hAnsiTheme="minorHAnsi"/>
          <w:spacing w:val="-3"/>
        </w:rPr>
        <w:t>Schedule</w:t>
      </w:r>
      <w:r>
        <w:rPr>
          <w:rFonts w:asciiTheme="minorHAnsi" w:hAnsiTheme="minorHAnsi"/>
          <w:spacing w:val="17"/>
          <w:w w:val="101"/>
        </w:rPr>
        <w:t xml:space="preserve"> </w:t>
      </w:r>
      <w:r>
        <w:rPr>
          <w:rFonts w:asciiTheme="minorHAnsi" w:hAnsiTheme="minorHAnsi"/>
          <w:spacing w:val="-3"/>
        </w:rPr>
        <w:t>1</w:t>
      </w:r>
      <w:r>
        <w:rPr>
          <w:rFonts w:asciiTheme="minorHAnsi" w:hAnsiTheme="minorHAnsi"/>
          <w:spacing w:val="15"/>
          <w:w w:val="101"/>
        </w:rPr>
        <w:t xml:space="preserve"> </w:t>
      </w:r>
      <w:r>
        <w:rPr>
          <w:rFonts w:asciiTheme="minorHAnsi" w:hAnsiTheme="minorHAnsi"/>
          <w:spacing w:val="-3"/>
        </w:rPr>
        <w:t>in</w:t>
      </w:r>
      <w:r>
        <w:rPr>
          <w:rFonts w:asciiTheme="minorHAnsi" w:hAnsiTheme="minorHAnsi"/>
          <w:spacing w:val="1"/>
        </w:rPr>
        <w:t xml:space="preserve"> </w:t>
      </w:r>
      <w:r>
        <w:rPr>
          <w:rFonts w:asciiTheme="minorHAnsi" w:hAnsiTheme="minorHAnsi"/>
          <w:spacing w:val="-3"/>
        </w:rPr>
        <w:t>the</w:t>
      </w:r>
      <w:r>
        <w:rPr>
          <w:rFonts w:asciiTheme="minorHAnsi" w:hAnsiTheme="minorHAnsi"/>
          <w:spacing w:val="11"/>
        </w:rPr>
        <w:t xml:space="preserve"> </w:t>
      </w:r>
      <w:r>
        <w:rPr>
          <w:rFonts w:asciiTheme="minorHAnsi" w:hAnsiTheme="minorHAnsi"/>
          <w:spacing w:val="-3"/>
        </w:rPr>
        <w:t>case</w:t>
      </w:r>
      <w:r>
        <w:rPr>
          <w:rFonts w:asciiTheme="minorHAnsi" w:hAnsiTheme="minorHAnsi"/>
          <w:spacing w:val="8"/>
        </w:rPr>
        <w:t xml:space="preserve"> </w:t>
      </w:r>
      <w:r>
        <w:rPr>
          <w:rFonts w:asciiTheme="minorHAnsi" w:hAnsiTheme="minorHAnsi"/>
          <w:spacing w:val="-3"/>
        </w:rPr>
        <w:t>of</w:t>
      </w:r>
      <w:r>
        <w:rPr>
          <w:rFonts w:asciiTheme="minorHAnsi" w:hAnsiTheme="minorHAnsi"/>
          <w:spacing w:val="2"/>
        </w:rPr>
        <w:t xml:space="preserve"> </w:t>
      </w:r>
      <w:r>
        <w:rPr>
          <w:rFonts w:asciiTheme="minorHAnsi" w:hAnsiTheme="minorHAnsi"/>
          <w:spacing w:val="-3"/>
        </w:rPr>
        <w:t>the</w:t>
      </w:r>
      <w:r>
        <w:rPr>
          <w:rFonts w:asciiTheme="minorHAnsi" w:hAnsiTheme="minorHAnsi"/>
          <w:spacing w:val="19"/>
          <w:w w:val="101"/>
        </w:rPr>
        <w:t xml:space="preserve"> </w:t>
      </w:r>
      <w:r>
        <w:rPr>
          <w:rFonts w:asciiTheme="minorHAnsi" w:hAnsiTheme="minorHAnsi"/>
          <w:spacing w:val="-3"/>
        </w:rPr>
        <w:t>Licensee.</w:t>
      </w:r>
    </w:p>
    <w:p w14:paraId="066486DE" w14:textId="77777777" w:rsidR="000F72C1" w:rsidRDefault="0020793E">
      <w:pPr>
        <w:pStyle w:val="BodyText"/>
        <w:spacing w:before="195" w:line="179" w:lineRule="auto"/>
        <w:ind w:left="36"/>
        <w:rPr>
          <w:rFonts w:asciiTheme="minorHAnsi" w:hAnsiTheme="minorHAnsi"/>
          <w:sz w:val="24"/>
          <w:szCs w:val="24"/>
        </w:rPr>
      </w:pPr>
      <w:r>
        <w:rPr>
          <w:rFonts w:asciiTheme="minorHAnsi" w:hAnsiTheme="minorHAnsi"/>
          <w:b/>
          <w:bCs/>
          <w:color w:val="00558C"/>
          <w:spacing w:val="-2"/>
          <w:sz w:val="24"/>
          <w:szCs w:val="24"/>
        </w:rPr>
        <w:t>9.2.</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SERVICE</w:t>
      </w:r>
    </w:p>
    <w:p w14:paraId="066486DF" w14:textId="77777777" w:rsidR="000F72C1" w:rsidRDefault="0020793E">
      <w:pPr>
        <w:pStyle w:val="BodyText"/>
        <w:spacing w:before="179" w:line="386" w:lineRule="exact"/>
        <w:ind w:left="598"/>
        <w:rPr>
          <w:rFonts w:asciiTheme="minorHAnsi" w:hAnsiTheme="minorHAnsi"/>
        </w:rPr>
      </w:pPr>
      <w:r>
        <w:rPr>
          <w:rFonts w:asciiTheme="minorHAnsi" w:hAnsiTheme="minorHAnsi"/>
          <w:spacing w:val="-1"/>
          <w:position w:val="16"/>
        </w:rPr>
        <w:t>Any</w:t>
      </w:r>
      <w:r>
        <w:rPr>
          <w:rFonts w:asciiTheme="minorHAnsi" w:hAnsiTheme="minorHAnsi"/>
          <w:spacing w:val="18"/>
          <w:position w:val="16"/>
        </w:rPr>
        <w:t xml:space="preserve"> </w:t>
      </w:r>
      <w:r>
        <w:rPr>
          <w:rFonts w:asciiTheme="minorHAnsi" w:hAnsiTheme="minorHAnsi"/>
          <w:spacing w:val="-1"/>
          <w:position w:val="16"/>
        </w:rPr>
        <w:t>notice given</w:t>
      </w:r>
      <w:r>
        <w:rPr>
          <w:rFonts w:asciiTheme="minorHAnsi" w:hAnsiTheme="minorHAnsi"/>
          <w:spacing w:val="14"/>
          <w:position w:val="16"/>
        </w:rPr>
        <w:t xml:space="preserve"> </w:t>
      </w:r>
      <w:r>
        <w:rPr>
          <w:rFonts w:asciiTheme="minorHAnsi" w:hAnsiTheme="minorHAnsi"/>
          <w:spacing w:val="-1"/>
          <w:position w:val="16"/>
        </w:rPr>
        <w:t xml:space="preserve">in accordance </w:t>
      </w:r>
      <w:r>
        <w:rPr>
          <w:rFonts w:asciiTheme="minorHAnsi" w:hAnsiTheme="minorHAnsi"/>
          <w:spacing w:val="-2"/>
          <w:position w:val="16"/>
        </w:rPr>
        <w:t>with this</w:t>
      </w:r>
      <w:r>
        <w:rPr>
          <w:rFonts w:asciiTheme="minorHAnsi" w:hAnsiTheme="minorHAnsi"/>
          <w:spacing w:val="17"/>
          <w:position w:val="16"/>
        </w:rPr>
        <w:t xml:space="preserve"> </w:t>
      </w:r>
      <w:r>
        <w:rPr>
          <w:rFonts w:asciiTheme="minorHAnsi" w:hAnsiTheme="minorHAnsi"/>
          <w:spacing w:val="-2"/>
          <w:position w:val="16"/>
        </w:rPr>
        <w:t>Licence will</w:t>
      </w:r>
      <w:r>
        <w:rPr>
          <w:rFonts w:asciiTheme="minorHAnsi" w:hAnsiTheme="minorHAnsi"/>
          <w:spacing w:val="17"/>
          <w:position w:val="16"/>
        </w:rPr>
        <w:t xml:space="preserve"> </w:t>
      </w:r>
      <w:r>
        <w:rPr>
          <w:rFonts w:asciiTheme="minorHAnsi" w:hAnsiTheme="minorHAnsi"/>
          <w:spacing w:val="-2"/>
          <w:position w:val="16"/>
        </w:rPr>
        <w:t>be</w:t>
      </w:r>
      <w:r>
        <w:rPr>
          <w:rFonts w:asciiTheme="minorHAnsi" w:hAnsiTheme="minorHAnsi"/>
          <w:spacing w:val="11"/>
          <w:position w:val="16"/>
        </w:rPr>
        <w:t xml:space="preserve"> </w:t>
      </w:r>
      <w:r>
        <w:rPr>
          <w:rFonts w:asciiTheme="minorHAnsi" w:hAnsiTheme="minorHAnsi"/>
          <w:spacing w:val="-2"/>
          <w:position w:val="16"/>
        </w:rPr>
        <w:t>deemed to</w:t>
      </w:r>
      <w:r>
        <w:rPr>
          <w:rFonts w:asciiTheme="minorHAnsi" w:hAnsiTheme="minorHAnsi"/>
          <w:spacing w:val="16"/>
          <w:w w:val="101"/>
          <w:position w:val="16"/>
        </w:rPr>
        <w:t xml:space="preserve"> </w:t>
      </w:r>
      <w:r>
        <w:rPr>
          <w:rFonts w:asciiTheme="minorHAnsi" w:hAnsiTheme="minorHAnsi"/>
          <w:spacing w:val="-2"/>
          <w:position w:val="16"/>
        </w:rPr>
        <w:t>have</w:t>
      </w:r>
      <w:r>
        <w:rPr>
          <w:rFonts w:asciiTheme="minorHAnsi" w:hAnsiTheme="minorHAnsi"/>
          <w:spacing w:val="17"/>
          <w:w w:val="101"/>
          <w:position w:val="16"/>
        </w:rPr>
        <w:t xml:space="preserve"> </w:t>
      </w:r>
      <w:r>
        <w:rPr>
          <w:rFonts w:asciiTheme="minorHAnsi" w:hAnsiTheme="minorHAnsi"/>
          <w:spacing w:val="-2"/>
          <w:position w:val="16"/>
        </w:rPr>
        <w:t>been</w:t>
      </w:r>
      <w:r>
        <w:rPr>
          <w:rFonts w:asciiTheme="minorHAnsi" w:hAnsiTheme="minorHAnsi"/>
          <w:spacing w:val="10"/>
          <w:position w:val="16"/>
        </w:rPr>
        <w:t xml:space="preserve"> </w:t>
      </w:r>
      <w:r>
        <w:rPr>
          <w:rFonts w:asciiTheme="minorHAnsi" w:hAnsiTheme="minorHAnsi"/>
          <w:spacing w:val="-2"/>
          <w:position w:val="16"/>
        </w:rPr>
        <w:t>duly</w:t>
      </w:r>
      <w:r>
        <w:rPr>
          <w:rFonts w:asciiTheme="minorHAnsi" w:hAnsiTheme="minorHAnsi"/>
          <w:spacing w:val="10"/>
          <w:position w:val="16"/>
        </w:rPr>
        <w:t xml:space="preserve"> </w:t>
      </w:r>
      <w:r>
        <w:rPr>
          <w:rFonts w:asciiTheme="minorHAnsi" w:hAnsiTheme="minorHAnsi"/>
          <w:spacing w:val="-2"/>
          <w:position w:val="16"/>
        </w:rPr>
        <w:t>served:</w:t>
      </w:r>
    </w:p>
    <w:p w14:paraId="066486E0" w14:textId="77777777" w:rsidR="000F72C1" w:rsidRDefault="0020793E">
      <w:pPr>
        <w:pStyle w:val="BodyText"/>
        <w:spacing w:before="1" w:line="189" w:lineRule="auto"/>
        <w:ind w:left="609"/>
        <w:rPr>
          <w:rFonts w:asciiTheme="minorHAnsi" w:hAnsiTheme="minorHAnsi"/>
        </w:rPr>
      </w:pPr>
      <w:r>
        <w:rPr>
          <w:rFonts w:asciiTheme="minorHAnsi" w:hAnsiTheme="minorHAnsi"/>
          <w:spacing w:val="-1"/>
        </w:rPr>
        <w:t>(a)       in the case of delivery</w:t>
      </w:r>
      <w:r>
        <w:rPr>
          <w:rFonts w:asciiTheme="minorHAnsi" w:hAnsiTheme="minorHAnsi"/>
          <w:spacing w:val="16"/>
          <w:w w:val="101"/>
        </w:rPr>
        <w:t xml:space="preserve"> </w:t>
      </w:r>
      <w:r>
        <w:rPr>
          <w:rFonts w:asciiTheme="minorHAnsi" w:hAnsiTheme="minorHAnsi"/>
          <w:spacing w:val="-1"/>
        </w:rPr>
        <w:t>in</w:t>
      </w:r>
      <w:r>
        <w:rPr>
          <w:rFonts w:asciiTheme="minorHAnsi" w:hAnsiTheme="minorHAnsi"/>
          <w:spacing w:val="16"/>
        </w:rPr>
        <w:t xml:space="preserve"> </w:t>
      </w:r>
      <w:r>
        <w:rPr>
          <w:rFonts w:asciiTheme="minorHAnsi" w:hAnsiTheme="minorHAnsi"/>
          <w:spacing w:val="-1"/>
        </w:rPr>
        <w:t>pers</w:t>
      </w:r>
      <w:r>
        <w:rPr>
          <w:rFonts w:asciiTheme="minorHAnsi" w:hAnsiTheme="minorHAnsi"/>
          <w:spacing w:val="-2"/>
        </w:rPr>
        <w:t>on, when</w:t>
      </w:r>
      <w:r>
        <w:rPr>
          <w:rFonts w:asciiTheme="minorHAnsi" w:hAnsiTheme="minorHAnsi"/>
          <w:spacing w:val="10"/>
        </w:rPr>
        <w:t xml:space="preserve"> </w:t>
      </w:r>
      <w:r>
        <w:rPr>
          <w:rFonts w:asciiTheme="minorHAnsi" w:hAnsiTheme="minorHAnsi"/>
          <w:spacing w:val="-2"/>
        </w:rPr>
        <w:t>delivered;</w:t>
      </w:r>
    </w:p>
    <w:p w14:paraId="066486E1" w14:textId="77777777" w:rsidR="000F72C1" w:rsidRDefault="0020793E">
      <w:pPr>
        <w:pStyle w:val="BodyText"/>
        <w:spacing w:before="174" w:line="189" w:lineRule="auto"/>
        <w:ind w:left="609"/>
        <w:rPr>
          <w:rFonts w:asciiTheme="minorHAnsi" w:hAnsiTheme="minorHAnsi"/>
        </w:rPr>
      </w:pPr>
      <w:r>
        <w:rPr>
          <w:rFonts w:asciiTheme="minorHAnsi" w:hAnsiTheme="minorHAnsi"/>
          <w:spacing w:val="-2"/>
        </w:rPr>
        <w:t>(b)      in the</w:t>
      </w:r>
      <w:r>
        <w:rPr>
          <w:rFonts w:asciiTheme="minorHAnsi" w:hAnsiTheme="minorHAnsi"/>
          <w:spacing w:val="19"/>
        </w:rPr>
        <w:t xml:space="preserve"> </w:t>
      </w:r>
      <w:r>
        <w:rPr>
          <w:rFonts w:asciiTheme="minorHAnsi" w:hAnsiTheme="minorHAnsi"/>
          <w:spacing w:val="-2"/>
        </w:rPr>
        <w:t>case</w:t>
      </w:r>
      <w:r>
        <w:rPr>
          <w:rFonts w:asciiTheme="minorHAnsi" w:hAnsiTheme="minorHAnsi"/>
          <w:spacing w:val="8"/>
        </w:rPr>
        <w:t xml:space="preserve"> </w:t>
      </w:r>
      <w:r>
        <w:rPr>
          <w:rFonts w:asciiTheme="minorHAnsi" w:hAnsiTheme="minorHAnsi"/>
          <w:spacing w:val="-2"/>
        </w:rPr>
        <w:t>of</w:t>
      </w:r>
      <w:r>
        <w:rPr>
          <w:rFonts w:asciiTheme="minorHAnsi" w:hAnsiTheme="minorHAnsi"/>
          <w:spacing w:val="15"/>
          <w:w w:val="101"/>
        </w:rPr>
        <w:t xml:space="preserve"> </w:t>
      </w:r>
      <w:r>
        <w:rPr>
          <w:rFonts w:asciiTheme="minorHAnsi" w:hAnsiTheme="minorHAnsi"/>
          <w:spacing w:val="-2"/>
        </w:rPr>
        <w:t>posting,</w:t>
      </w:r>
      <w:r>
        <w:rPr>
          <w:rFonts w:asciiTheme="minorHAnsi" w:hAnsiTheme="minorHAnsi"/>
          <w:spacing w:val="10"/>
        </w:rPr>
        <w:t xml:space="preserve"> </w:t>
      </w:r>
      <w:r>
        <w:rPr>
          <w:rFonts w:asciiTheme="minorHAnsi" w:hAnsiTheme="minorHAnsi"/>
          <w:spacing w:val="-2"/>
        </w:rPr>
        <w:t>at</w:t>
      </w:r>
      <w:r>
        <w:rPr>
          <w:rFonts w:asciiTheme="minorHAnsi" w:hAnsiTheme="minorHAnsi"/>
          <w:spacing w:val="2"/>
        </w:rPr>
        <w:t xml:space="preserve">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expiration</w:t>
      </w:r>
      <w:r>
        <w:rPr>
          <w:rFonts w:asciiTheme="minorHAnsi" w:hAnsiTheme="minorHAnsi"/>
          <w:spacing w:val="8"/>
        </w:rPr>
        <w:t xml:space="preserve"> </w:t>
      </w:r>
      <w:r>
        <w:rPr>
          <w:rFonts w:asciiTheme="minorHAnsi" w:hAnsiTheme="minorHAnsi"/>
          <w:spacing w:val="-2"/>
        </w:rPr>
        <w:t>of</w:t>
      </w:r>
      <w:r>
        <w:rPr>
          <w:rFonts w:asciiTheme="minorHAnsi" w:hAnsiTheme="minorHAnsi"/>
          <w:spacing w:val="8"/>
        </w:rPr>
        <w:t xml:space="preserve"> </w:t>
      </w:r>
      <w:r>
        <w:rPr>
          <w:rFonts w:asciiTheme="minorHAnsi" w:hAnsiTheme="minorHAnsi"/>
          <w:spacing w:val="-2"/>
        </w:rPr>
        <w:t>2</w:t>
      </w:r>
      <w:r>
        <w:rPr>
          <w:rFonts w:asciiTheme="minorHAnsi" w:hAnsiTheme="minorHAnsi"/>
          <w:spacing w:val="20"/>
        </w:rPr>
        <w:t xml:space="preserve"> </w:t>
      </w:r>
      <w:r>
        <w:rPr>
          <w:rFonts w:asciiTheme="minorHAnsi" w:hAnsiTheme="minorHAnsi"/>
          <w:spacing w:val="-2"/>
        </w:rPr>
        <w:t>Business</w:t>
      </w:r>
      <w:r>
        <w:rPr>
          <w:rFonts w:asciiTheme="minorHAnsi" w:hAnsiTheme="minorHAnsi"/>
          <w:spacing w:val="17"/>
        </w:rPr>
        <w:t xml:space="preserve"> </w:t>
      </w:r>
      <w:r>
        <w:rPr>
          <w:rFonts w:asciiTheme="minorHAnsi" w:hAnsiTheme="minorHAnsi"/>
          <w:spacing w:val="-2"/>
        </w:rPr>
        <w:t>Days</w:t>
      </w:r>
      <w:r>
        <w:rPr>
          <w:rFonts w:asciiTheme="minorHAnsi" w:hAnsiTheme="minorHAnsi"/>
          <w:spacing w:val="8"/>
        </w:rPr>
        <w:t xml:space="preserve"> </w:t>
      </w:r>
      <w:r>
        <w:rPr>
          <w:rFonts w:asciiTheme="minorHAnsi" w:hAnsiTheme="minorHAnsi"/>
          <w:spacing w:val="-2"/>
        </w:rPr>
        <w:t>after</w:t>
      </w:r>
      <w:r>
        <w:rPr>
          <w:rFonts w:asciiTheme="minorHAnsi" w:hAnsiTheme="minorHAnsi"/>
          <w:spacing w:val="1"/>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date</w:t>
      </w:r>
      <w:r>
        <w:rPr>
          <w:rFonts w:asciiTheme="minorHAnsi" w:hAnsiTheme="minorHAnsi"/>
          <w:spacing w:val="9"/>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posting;</w:t>
      </w:r>
      <w:r>
        <w:rPr>
          <w:rFonts w:asciiTheme="minorHAnsi" w:hAnsiTheme="minorHAnsi"/>
          <w:spacing w:val="11"/>
        </w:rPr>
        <w:t xml:space="preserve"> </w:t>
      </w:r>
      <w:r>
        <w:rPr>
          <w:rFonts w:asciiTheme="minorHAnsi" w:hAnsiTheme="minorHAnsi"/>
          <w:spacing w:val="-2"/>
        </w:rPr>
        <w:t>and</w:t>
      </w:r>
    </w:p>
    <w:p w14:paraId="066486E2" w14:textId="77777777" w:rsidR="000F72C1" w:rsidRDefault="0020793E">
      <w:pPr>
        <w:pStyle w:val="BodyText"/>
        <w:spacing w:before="178" w:line="223" w:lineRule="auto"/>
        <w:ind w:left="1164" w:right="773" w:hanging="555"/>
        <w:rPr>
          <w:rFonts w:asciiTheme="minorHAnsi" w:hAnsiTheme="minorHAnsi"/>
        </w:rPr>
      </w:pPr>
      <w:r>
        <w:rPr>
          <w:rFonts w:asciiTheme="minorHAnsi" w:hAnsiTheme="minorHAnsi"/>
          <w:spacing w:val="-1"/>
        </w:rPr>
        <w:t>(c)       in</w:t>
      </w:r>
      <w:r>
        <w:rPr>
          <w:rFonts w:asciiTheme="minorHAnsi" w:hAnsiTheme="minorHAnsi"/>
          <w:spacing w:val="25"/>
          <w:w w:val="101"/>
        </w:rPr>
        <w:t xml:space="preserve"> </w:t>
      </w:r>
      <w:r>
        <w:rPr>
          <w:rFonts w:asciiTheme="minorHAnsi" w:hAnsiTheme="minorHAnsi"/>
          <w:spacing w:val="-1"/>
        </w:rPr>
        <w:t>the</w:t>
      </w:r>
      <w:r>
        <w:rPr>
          <w:rFonts w:asciiTheme="minorHAnsi" w:hAnsiTheme="minorHAnsi"/>
          <w:spacing w:val="30"/>
        </w:rPr>
        <w:t xml:space="preserve"> </w:t>
      </w:r>
      <w:r>
        <w:rPr>
          <w:rFonts w:asciiTheme="minorHAnsi" w:hAnsiTheme="minorHAnsi"/>
          <w:spacing w:val="-1"/>
        </w:rPr>
        <w:t>case</w:t>
      </w:r>
      <w:r>
        <w:rPr>
          <w:rFonts w:asciiTheme="minorHAnsi" w:hAnsiTheme="minorHAnsi"/>
          <w:spacing w:val="30"/>
        </w:rPr>
        <w:t xml:space="preserve"> </w:t>
      </w:r>
      <w:r>
        <w:rPr>
          <w:rFonts w:asciiTheme="minorHAnsi" w:hAnsiTheme="minorHAnsi"/>
          <w:spacing w:val="-1"/>
        </w:rPr>
        <w:t>of</w:t>
      </w:r>
      <w:r>
        <w:rPr>
          <w:rFonts w:asciiTheme="minorHAnsi" w:hAnsiTheme="minorHAnsi"/>
          <w:spacing w:val="21"/>
          <w:w w:val="101"/>
        </w:rPr>
        <w:t xml:space="preserve"> </w:t>
      </w:r>
      <w:r>
        <w:rPr>
          <w:rFonts w:asciiTheme="minorHAnsi" w:hAnsiTheme="minorHAnsi"/>
          <w:spacing w:val="-1"/>
        </w:rPr>
        <w:t>f</w:t>
      </w:r>
      <w:r>
        <w:rPr>
          <w:rFonts w:asciiTheme="minorHAnsi" w:hAnsiTheme="minorHAnsi"/>
          <w:spacing w:val="-2"/>
        </w:rPr>
        <w:t>acsimile,</w:t>
      </w:r>
      <w:r>
        <w:rPr>
          <w:rFonts w:asciiTheme="minorHAnsi" w:hAnsiTheme="minorHAnsi"/>
          <w:spacing w:val="29"/>
          <w:w w:val="101"/>
        </w:rPr>
        <w:t xml:space="preserve"> </w:t>
      </w:r>
      <w:r>
        <w:rPr>
          <w:rFonts w:asciiTheme="minorHAnsi" w:hAnsiTheme="minorHAnsi"/>
          <w:spacing w:val="-2"/>
        </w:rPr>
        <w:t>on</w:t>
      </w:r>
      <w:r>
        <w:rPr>
          <w:rFonts w:asciiTheme="minorHAnsi" w:hAnsiTheme="minorHAnsi"/>
          <w:spacing w:val="25"/>
        </w:rPr>
        <w:t xml:space="preserve"> </w:t>
      </w: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first  Business</w:t>
      </w:r>
      <w:r>
        <w:rPr>
          <w:rFonts w:asciiTheme="minorHAnsi" w:hAnsiTheme="minorHAnsi"/>
          <w:spacing w:val="38"/>
          <w:w w:val="101"/>
        </w:rPr>
        <w:t xml:space="preserve"> </w:t>
      </w:r>
      <w:r>
        <w:rPr>
          <w:rFonts w:asciiTheme="minorHAnsi" w:hAnsiTheme="minorHAnsi"/>
          <w:spacing w:val="-2"/>
        </w:rPr>
        <w:t>Day</w:t>
      </w:r>
      <w:r>
        <w:rPr>
          <w:rFonts w:asciiTheme="minorHAnsi" w:hAnsiTheme="minorHAnsi"/>
          <w:spacing w:val="33"/>
        </w:rPr>
        <w:t xml:space="preserve"> </w:t>
      </w:r>
      <w:r>
        <w:rPr>
          <w:rFonts w:asciiTheme="minorHAnsi" w:hAnsiTheme="minorHAnsi"/>
          <w:spacing w:val="-2"/>
        </w:rPr>
        <w:t>after</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date</w:t>
      </w:r>
      <w:r>
        <w:rPr>
          <w:rFonts w:asciiTheme="minorHAnsi" w:hAnsiTheme="minorHAnsi"/>
          <w:spacing w:val="30"/>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transmission</w:t>
      </w:r>
      <w:r>
        <w:rPr>
          <w:rFonts w:asciiTheme="minorHAnsi" w:hAnsiTheme="minorHAnsi"/>
          <w:spacing w:val="36"/>
        </w:rPr>
        <w:t xml:space="preserve"> </w:t>
      </w:r>
      <w:r>
        <w:rPr>
          <w:rFonts w:asciiTheme="minorHAnsi" w:hAnsiTheme="minorHAnsi"/>
          <w:spacing w:val="-2"/>
        </w:rPr>
        <w:t>(provided</w:t>
      </w:r>
      <w:r>
        <w:rPr>
          <w:rFonts w:asciiTheme="minorHAnsi" w:hAnsiTheme="minorHAnsi"/>
          <w:spacing w:val="25"/>
        </w:rPr>
        <w:t xml:space="preserve"> </w:t>
      </w:r>
      <w:r>
        <w:rPr>
          <w:rFonts w:asciiTheme="minorHAnsi" w:hAnsiTheme="minorHAnsi"/>
          <w:spacing w:val="-2"/>
        </w:rPr>
        <w:t>that</w:t>
      </w:r>
      <w:r>
        <w:rPr>
          <w:rFonts w:asciiTheme="minorHAnsi" w:hAnsiTheme="minorHAnsi"/>
          <w:spacing w:val="26"/>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sending  party  receives</w:t>
      </w:r>
      <w:r>
        <w:rPr>
          <w:rFonts w:asciiTheme="minorHAnsi" w:hAnsiTheme="minorHAnsi"/>
          <w:spacing w:val="44"/>
        </w:rPr>
        <w:t xml:space="preserve"> </w:t>
      </w:r>
      <w:r>
        <w:rPr>
          <w:rFonts w:asciiTheme="minorHAnsi" w:hAnsiTheme="minorHAnsi"/>
          <w:spacing w:val="-1"/>
        </w:rPr>
        <w:t>a</w:t>
      </w:r>
      <w:r>
        <w:rPr>
          <w:rFonts w:asciiTheme="minorHAnsi" w:hAnsiTheme="minorHAnsi"/>
          <w:spacing w:val="35"/>
          <w:w w:val="101"/>
        </w:rPr>
        <w:t xml:space="preserve"> </w:t>
      </w:r>
      <w:r>
        <w:rPr>
          <w:rFonts w:asciiTheme="minorHAnsi" w:hAnsiTheme="minorHAnsi"/>
          <w:spacing w:val="-1"/>
        </w:rPr>
        <w:t>facsimile  machine</w:t>
      </w:r>
      <w:r>
        <w:rPr>
          <w:rFonts w:asciiTheme="minorHAnsi" w:hAnsiTheme="minorHAnsi"/>
          <w:spacing w:val="36"/>
        </w:rPr>
        <w:t xml:space="preserve"> </w:t>
      </w:r>
      <w:r>
        <w:rPr>
          <w:rFonts w:asciiTheme="minorHAnsi" w:hAnsiTheme="minorHAnsi"/>
          <w:spacing w:val="-2"/>
        </w:rPr>
        <w:t>verification  report  indicating</w:t>
      </w:r>
      <w:r>
        <w:rPr>
          <w:rFonts w:asciiTheme="minorHAnsi" w:hAnsiTheme="minorHAnsi"/>
          <w:spacing w:val="37"/>
        </w:rPr>
        <w:t xml:space="preserve"> </w:t>
      </w:r>
      <w:r>
        <w:rPr>
          <w:rFonts w:asciiTheme="minorHAnsi" w:hAnsiTheme="minorHAnsi"/>
          <w:spacing w:val="-2"/>
        </w:rPr>
        <w:t>that</w:t>
      </w:r>
      <w:r>
        <w:rPr>
          <w:rFonts w:asciiTheme="minorHAnsi" w:hAnsiTheme="minorHAnsi"/>
          <w:spacing w:val="36"/>
        </w:rPr>
        <w:t xml:space="preserve"> </w:t>
      </w:r>
      <w:r>
        <w:rPr>
          <w:rFonts w:asciiTheme="minorHAnsi" w:hAnsiTheme="minorHAnsi"/>
          <w:spacing w:val="-2"/>
        </w:rPr>
        <w:t>the  notice  has  been</w:t>
      </w:r>
      <w:r>
        <w:rPr>
          <w:rFonts w:asciiTheme="minorHAnsi" w:hAnsiTheme="minorHAnsi"/>
        </w:rPr>
        <w:t xml:space="preserve"> transmitted</w:t>
      </w:r>
      <w:r>
        <w:rPr>
          <w:rFonts w:asciiTheme="minorHAnsi" w:hAnsiTheme="minorHAnsi"/>
          <w:spacing w:val="7"/>
        </w:rPr>
        <w:t>).</w:t>
      </w:r>
    </w:p>
    <w:p w14:paraId="066486E3" w14:textId="77777777" w:rsidR="000F72C1" w:rsidRDefault="0020793E">
      <w:pPr>
        <w:pStyle w:val="BodyText"/>
        <w:spacing w:before="195" w:line="179" w:lineRule="auto"/>
        <w:ind w:left="36"/>
        <w:rPr>
          <w:rFonts w:asciiTheme="minorHAnsi" w:hAnsiTheme="minorHAnsi"/>
          <w:sz w:val="24"/>
          <w:szCs w:val="24"/>
        </w:rPr>
      </w:pPr>
      <w:r>
        <w:rPr>
          <w:rFonts w:asciiTheme="minorHAnsi" w:hAnsiTheme="minorHAnsi"/>
          <w:b/>
          <w:bCs/>
          <w:color w:val="00558C"/>
          <w:sz w:val="24"/>
          <w:szCs w:val="24"/>
        </w:rPr>
        <w:t>9.3.                CHANGES</w:t>
      </w:r>
      <w:r>
        <w:rPr>
          <w:rFonts w:asciiTheme="minorHAnsi" w:hAnsiTheme="minorHAnsi"/>
          <w:b/>
          <w:bCs/>
          <w:color w:val="00558C"/>
          <w:spacing w:val="10"/>
          <w:sz w:val="24"/>
          <w:szCs w:val="24"/>
        </w:rPr>
        <w:t xml:space="preserve"> </w:t>
      </w:r>
      <w:r>
        <w:rPr>
          <w:rFonts w:asciiTheme="minorHAnsi" w:hAnsiTheme="minorHAnsi"/>
          <w:b/>
          <w:bCs/>
          <w:color w:val="00558C"/>
          <w:sz w:val="24"/>
          <w:szCs w:val="24"/>
        </w:rPr>
        <w:t>OF</w:t>
      </w:r>
      <w:r>
        <w:rPr>
          <w:rFonts w:asciiTheme="minorHAnsi" w:hAnsiTheme="minorHAnsi"/>
          <w:b/>
          <w:bCs/>
          <w:color w:val="00558C"/>
          <w:spacing w:val="-1"/>
          <w:sz w:val="24"/>
          <w:szCs w:val="24"/>
        </w:rPr>
        <w:t xml:space="preserve"> ADDRESS</w:t>
      </w:r>
    </w:p>
    <w:p w14:paraId="066486E4" w14:textId="77777777" w:rsidR="000F72C1" w:rsidRDefault="0020793E">
      <w:pPr>
        <w:pStyle w:val="BodyText"/>
        <w:spacing w:before="178" w:line="214" w:lineRule="auto"/>
        <w:ind w:left="604" w:right="773" w:firstLine="8"/>
        <w:rPr>
          <w:rFonts w:asciiTheme="minorHAnsi" w:hAnsiTheme="minorHAnsi"/>
        </w:rPr>
      </w:pPr>
      <w:r>
        <w:rPr>
          <w:rFonts w:asciiTheme="minorHAnsi" w:hAnsiTheme="minorHAnsi"/>
          <w:spacing w:val="-2"/>
        </w:rPr>
        <w:t>If</w:t>
      </w:r>
      <w:r>
        <w:rPr>
          <w:rFonts w:asciiTheme="minorHAnsi" w:hAnsiTheme="minorHAnsi"/>
          <w:spacing w:val="23"/>
        </w:rPr>
        <w:t xml:space="preserve"> </w:t>
      </w:r>
      <w:r>
        <w:rPr>
          <w:rFonts w:asciiTheme="minorHAnsi" w:hAnsiTheme="minorHAnsi"/>
          <w:spacing w:val="-2"/>
        </w:rPr>
        <w:t>a</w:t>
      </w:r>
      <w:r>
        <w:rPr>
          <w:rFonts w:asciiTheme="minorHAnsi" w:hAnsiTheme="minorHAnsi"/>
          <w:spacing w:val="31"/>
          <w:w w:val="101"/>
        </w:rPr>
        <w:t xml:space="preserve"> </w:t>
      </w:r>
      <w:r>
        <w:rPr>
          <w:rFonts w:asciiTheme="minorHAnsi" w:hAnsiTheme="minorHAnsi"/>
          <w:spacing w:val="-2"/>
        </w:rPr>
        <w:t>party</w:t>
      </w:r>
      <w:r>
        <w:rPr>
          <w:rFonts w:asciiTheme="minorHAnsi" w:hAnsiTheme="minorHAnsi"/>
          <w:spacing w:val="23"/>
        </w:rPr>
        <w:t xml:space="preserve"> </w:t>
      </w:r>
      <w:r>
        <w:rPr>
          <w:rFonts w:asciiTheme="minorHAnsi" w:hAnsiTheme="minorHAnsi"/>
          <w:spacing w:val="-2"/>
        </w:rPr>
        <w:t>changes</w:t>
      </w:r>
      <w:r>
        <w:rPr>
          <w:rFonts w:asciiTheme="minorHAnsi" w:hAnsiTheme="minorHAnsi"/>
          <w:spacing w:val="29"/>
        </w:rPr>
        <w:t xml:space="preserve"> </w:t>
      </w:r>
      <w:r>
        <w:rPr>
          <w:rFonts w:asciiTheme="minorHAnsi" w:hAnsiTheme="minorHAnsi"/>
          <w:spacing w:val="-2"/>
        </w:rPr>
        <w:t>its</w:t>
      </w:r>
      <w:r>
        <w:rPr>
          <w:rFonts w:asciiTheme="minorHAnsi" w:hAnsiTheme="minorHAnsi"/>
          <w:spacing w:val="25"/>
        </w:rPr>
        <w:t xml:space="preserve"> </w:t>
      </w:r>
      <w:r>
        <w:rPr>
          <w:rFonts w:asciiTheme="minorHAnsi" w:hAnsiTheme="minorHAnsi"/>
          <w:spacing w:val="-2"/>
        </w:rPr>
        <w:t>address</w:t>
      </w:r>
      <w:r>
        <w:rPr>
          <w:rFonts w:asciiTheme="minorHAnsi" w:hAnsiTheme="minorHAnsi"/>
          <w:spacing w:val="22"/>
          <w:w w:val="101"/>
        </w:rPr>
        <w:t xml:space="preserve"> </w:t>
      </w:r>
      <w:r>
        <w:rPr>
          <w:rFonts w:asciiTheme="minorHAnsi" w:hAnsiTheme="minorHAnsi"/>
          <w:spacing w:val="-2"/>
        </w:rPr>
        <w:t>or</w:t>
      </w:r>
      <w:r>
        <w:rPr>
          <w:rFonts w:asciiTheme="minorHAnsi" w:hAnsiTheme="minorHAnsi"/>
          <w:spacing w:val="19"/>
        </w:rPr>
        <w:t xml:space="preserve"> </w:t>
      </w:r>
      <w:r>
        <w:rPr>
          <w:rFonts w:asciiTheme="minorHAnsi" w:hAnsiTheme="minorHAnsi"/>
          <w:spacing w:val="-2"/>
        </w:rPr>
        <w:t>facsimile</w:t>
      </w:r>
      <w:r>
        <w:rPr>
          <w:rFonts w:asciiTheme="minorHAnsi" w:hAnsiTheme="minorHAnsi"/>
          <w:spacing w:val="29"/>
          <w:w w:val="101"/>
        </w:rPr>
        <w:t xml:space="preserve"> </w:t>
      </w:r>
      <w:r>
        <w:rPr>
          <w:rFonts w:asciiTheme="minorHAnsi" w:hAnsiTheme="minorHAnsi"/>
          <w:spacing w:val="-2"/>
        </w:rPr>
        <w:t>number,</w:t>
      </w:r>
      <w:r>
        <w:rPr>
          <w:rFonts w:asciiTheme="minorHAnsi" w:hAnsiTheme="minorHAnsi"/>
          <w:spacing w:val="27"/>
        </w:rPr>
        <w:t xml:space="preserve"> </w:t>
      </w:r>
      <w:r>
        <w:rPr>
          <w:rFonts w:asciiTheme="minorHAnsi" w:hAnsiTheme="minorHAnsi"/>
          <w:spacing w:val="-2"/>
        </w:rPr>
        <w:t>it</w:t>
      </w:r>
      <w:r>
        <w:rPr>
          <w:rFonts w:asciiTheme="minorHAnsi" w:hAnsiTheme="minorHAnsi"/>
          <w:spacing w:val="29"/>
          <w:w w:val="101"/>
        </w:rPr>
        <w:t xml:space="preserve"> </w:t>
      </w:r>
      <w:r>
        <w:rPr>
          <w:rFonts w:asciiTheme="minorHAnsi" w:hAnsiTheme="minorHAnsi"/>
          <w:spacing w:val="-2"/>
        </w:rPr>
        <w:t>must,</w:t>
      </w:r>
      <w:r>
        <w:rPr>
          <w:rFonts w:asciiTheme="minorHAnsi" w:hAnsiTheme="minorHAnsi"/>
          <w:spacing w:val="18"/>
        </w:rPr>
        <w:t xml:space="preserve"> </w:t>
      </w:r>
      <w:r>
        <w:rPr>
          <w:rFonts w:asciiTheme="minorHAnsi" w:hAnsiTheme="minorHAnsi"/>
          <w:spacing w:val="-2"/>
        </w:rPr>
        <w:t>wit</w:t>
      </w:r>
      <w:r>
        <w:rPr>
          <w:rFonts w:asciiTheme="minorHAnsi" w:hAnsiTheme="minorHAnsi"/>
          <w:spacing w:val="-3"/>
        </w:rPr>
        <w:t>hin</w:t>
      </w:r>
      <w:r>
        <w:rPr>
          <w:rFonts w:asciiTheme="minorHAnsi" w:hAnsiTheme="minorHAnsi"/>
          <w:spacing w:val="23"/>
        </w:rPr>
        <w:t xml:space="preserve"> </w:t>
      </w:r>
      <w:r>
        <w:rPr>
          <w:rFonts w:asciiTheme="minorHAnsi" w:hAnsiTheme="minorHAnsi"/>
          <w:spacing w:val="-3"/>
        </w:rPr>
        <w:t>5</w:t>
      </w:r>
      <w:r>
        <w:rPr>
          <w:rFonts w:asciiTheme="minorHAnsi" w:hAnsiTheme="minorHAnsi"/>
          <w:spacing w:val="34"/>
        </w:rPr>
        <w:t xml:space="preserve"> </w:t>
      </w:r>
      <w:r>
        <w:rPr>
          <w:rFonts w:asciiTheme="minorHAnsi" w:hAnsiTheme="minorHAnsi"/>
          <w:spacing w:val="-3"/>
        </w:rPr>
        <w:t>Business</w:t>
      </w:r>
      <w:r>
        <w:rPr>
          <w:rFonts w:asciiTheme="minorHAnsi" w:hAnsiTheme="minorHAnsi"/>
          <w:spacing w:val="34"/>
        </w:rPr>
        <w:t xml:space="preserve"> </w:t>
      </w:r>
      <w:r>
        <w:rPr>
          <w:rFonts w:asciiTheme="minorHAnsi" w:hAnsiTheme="minorHAnsi"/>
          <w:spacing w:val="-3"/>
        </w:rPr>
        <w:t>Days</w:t>
      </w:r>
      <w:r>
        <w:rPr>
          <w:rFonts w:asciiTheme="minorHAnsi" w:hAnsiTheme="minorHAnsi"/>
          <w:spacing w:val="22"/>
          <w:w w:val="101"/>
        </w:rPr>
        <w:t xml:space="preserve"> </w:t>
      </w:r>
      <w:r>
        <w:rPr>
          <w:rFonts w:asciiTheme="minorHAnsi" w:hAnsiTheme="minorHAnsi"/>
          <w:spacing w:val="-3"/>
        </w:rPr>
        <w:t>of</w:t>
      </w:r>
      <w:r>
        <w:rPr>
          <w:rFonts w:asciiTheme="minorHAnsi" w:hAnsiTheme="minorHAnsi"/>
          <w:spacing w:val="16"/>
        </w:rPr>
        <w:t xml:space="preserve"> </w:t>
      </w:r>
      <w:r>
        <w:rPr>
          <w:rFonts w:asciiTheme="minorHAnsi" w:hAnsiTheme="minorHAnsi"/>
          <w:spacing w:val="-3"/>
        </w:rPr>
        <w:t>the</w:t>
      </w:r>
      <w:r>
        <w:rPr>
          <w:rFonts w:asciiTheme="minorHAnsi" w:hAnsiTheme="minorHAnsi"/>
          <w:spacing w:val="22"/>
          <w:w w:val="101"/>
        </w:rPr>
        <w:t xml:space="preserve"> </w:t>
      </w:r>
      <w:r>
        <w:rPr>
          <w:rFonts w:asciiTheme="minorHAnsi" w:hAnsiTheme="minorHAnsi"/>
          <w:spacing w:val="-3"/>
        </w:rPr>
        <w:t>change,</w:t>
      </w:r>
      <w:r>
        <w:rPr>
          <w:rFonts w:asciiTheme="minorHAnsi" w:hAnsiTheme="minorHAnsi"/>
          <w:spacing w:val="21"/>
        </w:rPr>
        <w:t xml:space="preserve"> </w:t>
      </w:r>
      <w:r>
        <w:rPr>
          <w:rFonts w:asciiTheme="minorHAnsi" w:hAnsiTheme="minorHAnsi"/>
          <w:spacing w:val="-3"/>
        </w:rPr>
        <w:t>give</w:t>
      </w:r>
      <w:r>
        <w:rPr>
          <w:rFonts w:asciiTheme="minorHAnsi" w:hAnsiTheme="minorHAnsi"/>
          <w:spacing w:val="16"/>
          <w:w w:val="10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2"/>
        </w:rPr>
        <w:t>other</w:t>
      </w:r>
      <w:r>
        <w:rPr>
          <w:rFonts w:asciiTheme="minorHAnsi" w:hAnsiTheme="minorHAnsi"/>
          <w:spacing w:val="17"/>
        </w:rPr>
        <w:t xml:space="preserve"> </w:t>
      </w:r>
      <w:r>
        <w:rPr>
          <w:rFonts w:asciiTheme="minorHAnsi" w:hAnsiTheme="minorHAnsi"/>
          <w:spacing w:val="-2"/>
        </w:rPr>
        <w:t>party the</w:t>
      </w:r>
      <w:r>
        <w:rPr>
          <w:rFonts w:asciiTheme="minorHAnsi" w:hAnsiTheme="minorHAnsi"/>
          <w:spacing w:val="17"/>
          <w:w w:val="101"/>
        </w:rPr>
        <w:t xml:space="preserve"> </w:t>
      </w:r>
      <w:r>
        <w:rPr>
          <w:rFonts w:asciiTheme="minorHAnsi" w:hAnsiTheme="minorHAnsi"/>
          <w:spacing w:val="-2"/>
        </w:rPr>
        <w:t>new</w:t>
      </w:r>
      <w:r>
        <w:rPr>
          <w:rFonts w:asciiTheme="minorHAnsi" w:hAnsiTheme="minorHAnsi"/>
          <w:spacing w:val="11"/>
        </w:rPr>
        <w:t xml:space="preserve"> </w:t>
      </w:r>
      <w:r>
        <w:rPr>
          <w:rFonts w:asciiTheme="minorHAnsi" w:hAnsiTheme="minorHAnsi"/>
          <w:spacing w:val="-2"/>
        </w:rPr>
        <w:t>det</w:t>
      </w:r>
      <w:r>
        <w:rPr>
          <w:rFonts w:asciiTheme="minorHAnsi" w:hAnsiTheme="minorHAnsi"/>
          <w:spacing w:val="-3"/>
        </w:rPr>
        <w:t>ails.</w:t>
      </w:r>
    </w:p>
    <w:p w14:paraId="066486E5" w14:textId="77777777" w:rsidR="000F72C1" w:rsidRDefault="0020793E">
      <w:pPr>
        <w:pStyle w:val="BodyText"/>
        <w:spacing w:before="207" w:line="179" w:lineRule="auto"/>
        <w:ind w:left="49"/>
        <w:rPr>
          <w:rFonts w:asciiTheme="minorHAnsi" w:hAnsiTheme="minorHAnsi"/>
          <w:sz w:val="28"/>
          <w:szCs w:val="28"/>
        </w:rPr>
      </w:pPr>
      <w:r>
        <w:rPr>
          <w:rFonts w:asciiTheme="minorHAnsi" w:hAnsiTheme="minorHAnsi"/>
          <w:b/>
          <w:bCs/>
          <w:color w:val="00558C"/>
          <w:spacing w:val="-3"/>
          <w:sz w:val="28"/>
          <w:szCs w:val="28"/>
        </w:rPr>
        <w:t>10.         STAMP</w:t>
      </w:r>
      <w:r>
        <w:rPr>
          <w:rFonts w:asciiTheme="minorHAnsi" w:hAnsiTheme="minorHAnsi"/>
          <w:b/>
          <w:bCs/>
          <w:color w:val="00558C"/>
          <w:spacing w:val="22"/>
          <w:sz w:val="28"/>
          <w:szCs w:val="28"/>
        </w:rPr>
        <w:t xml:space="preserve"> </w:t>
      </w:r>
      <w:r>
        <w:rPr>
          <w:rFonts w:asciiTheme="minorHAnsi" w:hAnsiTheme="minorHAnsi"/>
          <w:b/>
          <w:bCs/>
          <w:color w:val="00558C"/>
          <w:spacing w:val="-3"/>
          <w:sz w:val="28"/>
          <w:szCs w:val="28"/>
        </w:rPr>
        <w:t>DUTY</w:t>
      </w:r>
    </w:p>
    <w:p w14:paraId="066486E6" w14:textId="77777777" w:rsidR="000F72C1" w:rsidRDefault="0020793E">
      <w:pPr>
        <w:pStyle w:val="BodyText"/>
        <w:spacing w:before="178" w:line="214" w:lineRule="auto"/>
        <w:ind w:left="609" w:right="770" w:firstLine="3"/>
        <w:rPr>
          <w:rFonts w:asciiTheme="minorHAnsi" w:hAnsiTheme="minorHAnsi"/>
        </w:rPr>
      </w:pPr>
      <w:r>
        <w:rPr>
          <w:rFonts w:asciiTheme="minorHAnsi" w:hAnsiTheme="minorHAnsi"/>
          <w:spacing w:val="-2"/>
        </w:rPr>
        <w:t>Unless the Licensee is exempt from stamp duty,</w:t>
      </w:r>
      <w:r>
        <w:rPr>
          <w:rFonts w:asciiTheme="minorHAnsi" w:hAnsiTheme="minorHAnsi"/>
          <w:spacing w:val="-11"/>
        </w:rPr>
        <w:t xml:space="preserve"> </w:t>
      </w:r>
      <w:r>
        <w:rPr>
          <w:rFonts w:asciiTheme="minorHAnsi" w:hAnsiTheme="minorHAnsi"/>
          <w:spacing w:val="-2"/>
        </w:rPr>
        <w:t>the Licensee must pay any stamp duty payable on</w:t>
      </w:r>
      <w:r>
        <w:rPr>
          <w:rFonts w:asciiTheme="minorHAnsi" w:hAnsiTheme="minorHAnsi"/>
          <w:spacing w:val="-10"/>
        </w:rPr>
        <w:t xml:space="preserve"> </w:t>
      </w:r>
      <w:r>
        <w:rPr>
          <w:rFonts w:asciiTheme="minorHAnsi" w:hAnsiTheme="minorHAnsi"/>
          <w:spacing w:val="-2"/>
        </w:rPr>
        <w:t>this Lic</w:t>
      </w:r>
      <w:r>
        <w:rPr>
          <w:rFonts w:asciiTheme="minorHAnsi" w:hAnsiTheme="minorHAnsi"/>
          <w:spacing w:val="-3"/>
        </w:rPr>
        <w:t>ence</w:t>
      </w:r>
      <w:r>
        <w:rPr>
          <w:rFonts w:asciiTheme="minorHAnsi" w:hAnsiTheme="minorHAnsi"/>
        </w:rPr>
        <w:t xml:space="preserve"> </w:t>
      </w:r>
      <w:r>
        <w:rPr>
          <w:rFonts w:asciiTheme="minorHAnsi" w:hAnsiTheme="minorHAnsi"/>
          <w:spacing w:val="-1"/>
        </w:rPr>
        <w:t>(including</w:t>
      </w:r>
      <w:r>
        <w:rPr>
          <w:rFonts w:asciiTheme="minorHAnsi" w:hAnsiTheme="minorHAnsi"/>
          <w:spacing w:val="22"/>
        </w:rPr>
        <w:t xml:space="preserve"> </w:t>
      </w:r>
      <w:r>
        <w:rPr>
          <w:rFonts w:asciiTheme="minorHAnsi" w:hAnsiTheme="minorHAnsi"/>
          <w:spacing w:val="-1"/>
        </w:rPr>
        <w:t>penalties and fines other than</w:t>
      </w:r>
      <w:r>
        <w:rPr>
          <w:rFonts w:asciiTheme="minorHAnsi" w:hAnsiTheme="minorHAnsi"/>
          <w:spacing w:val="16"/>
          <w:w w:val="101"/>
        </w:rPr>
        <w:t xml:space="preserve"> </w:t>
      </w:r>
      <w:r>
        <w:rPr>
          <w:rFonts w:asciiTheme="minorHAnsi" w:hAnsiTheme="minorHAnsi"/>
          <w:spacing w:val="-1"/>
        </w:rPr>
        <w:t>penalties and fines</w:t>
      </w:r>
      <w:r>
        <w:rPr>
          <w:rFonts w:asciiTheme="minorHAnsi" w:hAnsiTheme="minorHAnsi"/>
          <w:spacing w:val="11"/>
        </w:rPr>
        <w:t xml:space="preserve"> </w:t>
      </w:r>
      <w:r>
        <w:rPr>
          <w:rFonts w:asciiTheme="minorHAnsi" w:hAnsiTheme="minorHAnsi"/>
          <w:spacing w:val="-1"/>
        </w:rPr>
        <w:t>due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1"/>
        </w:rPr>
        <w:t xml:space="preserve"> </w:t>
      </w:r>
      <w:r>
        <w:rPr>
          <w:rFonts w:asciiTheme="minorHAnsi" w:hAnsiTheme="minorHAnsi"/>
          <w:spacing w:val="-1"/>
        </w:rPr>
        <w:t>default</w:t>
      </w:r>
      <w:r>
        <w:rPr>
          <w:rFonts w:asciiTheme="minorHAnsi" w:hAnsiTheme="minorHAnsi"/>
          <w:spacing w:val="8"/>
        </w:rPr>
        <w:t xml:space="preserve"> </w:t>
      </w:r>
      <w:r>
        <w:rPr>
          <w:rFonts w:asciiTheme="minorHAnsi" w:hAnsiTheme="minorHAnsi"/>
          <w:spacing w:val="-1"/>
        </w:rPr>
        <w:t>of the</w:t>
      </w:r>
      <w:r>
        <w:rPr>
          <w:rFonts w:asciiTheme="minorHAnsi" w:hAnsiTheme="minorHAnsi"/>
          <w:spacing w:val="20"/>
          <w:w w:val="101"/>
        </w:rPr>
        <w:t xml:space="preserve"> </w:t>
      </w:r>
      <w:r>
        <w:rPr>
          <w:rFonts w:asciiTheme="minorHAnsi" w:hAnsiTheme="minorHAnsi"/>
          <w:spacing w:val="-1"/>
        </w:rPr>
        <w:t>Licensor).</w:t>
      </w:r>
    </w:p>
    <w:p w14:paraId="066486E7" w14:textId="77777777" w:rsidR="000F72C1" w:rsidRDefault="0020793E">
      <w:pPr>
        <w:pStyle w:val="BodyText"/>
        <w:spacing w:before="207" w:line="179" w:lineRule="auto"/>
        <w:ind w:left="49"/>
        <w:rPr>
          <w:rFonts w:asciiTheme="minorHAnsi" w:hAnsiTheme="minorHAnsi"/>
          <w:sz w:val="28"/>
          <w:szCs w:val="28"/>
        </w:rPr>
      </w:pPr>
      <w:r>
        <w:rPr>
          <w:rFonts w:asciiTheme="minorHAnsi" w:hAnsiTheme="minorHAnsi"/>
          <w:b/>
          <w:bCs/>
          <w:color w:val="00558C"/>
          <w:spacing w:val="-2"/>
          <w:sz w:val="28"/>
          <w:szCs w:val="28"/>
        </w:rPr>
        <w:t>11.         PAYMENT</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FOR</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LICENSOR</w:t>
      </w:r>
      <w:r>
        <w:rPr>
          <w:rFonts w:asciiTheme="minorHAnsi" w:hAnsiTheme="minorHAnsi"/>
          <w:b/>
          <w:bCs/>
          <w:color w:val="00558C"/>
          <w:spacing w:val="-3"/>
          <w:sz w:val="28"/>
          <w:szCs w:val="28"/>
        </w:rPr>
        <w:t xml:space="preserve"> COSTS</w:t>
      </w:r>
    </w:p>
    <w:p w14:paraId="066486E8" w14:textId="77777777" w:rsidR="000F72C1" w:rsidRDefault="0020793E">
      <w:pPr>
        <w:pStyle w:val="BodyText"/>
        <w:spacing w:before="176" w:line="223" w:lineRule="auto"/>
        <w:ind w:left="598" w:right="772" w:firstLine="15"/>
        <w:jc w:val="both"/>
        <w:rPr>
          <w:rFonts w:asciiTheme="minorHAnsi" w:hAnsiTheme="minorHAnsi"/>
        </w:rPr>
      </w:pPr>
      <w:r>
        <w:rPr>
          <w:rFonts w:asciiTheme="minorHAnsi" w:hAnsiTheme="minorHAnsi"/>
          <w:spacing w:val="-2"/>
        </w:rPr>
        <w:t>Payment</w:t>
      </w:r>
      <w:r>
        <w:rPr>
          <w:rFonts w:asciiTheme="minorHAnsi" w:hAnsiTheme="minorHAnsi"/>
          <w:spacing w:val="31"/>
        </w:rPr>
        <w:t xml:space="preserve"> </w:t>
      </w:r>
      <w:r>
        <w:rPr>
          <w:rFonts w:asciiTheme="minorHAnsi" w:hAnsiTheme="minorHAnsi"/>
          <w:spacing w:val="-2"/>
        </w:rPr>
        <w:t>by the</w:t>
      </w:r>
      <w:r>
        <w:rPr>
          <w:rFonts w:asciiTheme="minorHAnsi" w:hAnsiTheme="minorHAnsi"/>
          <w:spacing w:val="15"/>
        </w:rPr>
        <w:t xml:space="preserve"> </w:t>
      </w:r>
      <w:r>
        <w:rPr>
          <w:rFonts w:asciiTheme="minorHAnsi" w:hAnsiTheme="minorHAnsi"/>
          <w:spacing w:val="-2"/>
        </w:rPr>
        <w:t>Licensee to the</w:t>
      </w:r>
      <w:r>
        <w:rPr>
          <w:rFonts w:asciiTheme="minorHAnsi" w:hAnsiTheme="minorHAnsi"/>
          <w:spacing w:val="14"/>
          <w:w w:val="101"/>
        </w:rPr>
        <w:t xml:space="preserve"> </w:t>
      </w:r>
      <w:r>
        <w:rPr>
          <w:rFonts w:asciiTheme="minorHAnsi" w:hAnsiTheme="minorHAnsi"/>
          <w:spacing w:val="-2"/>
        </w:rPr>
        <w:t>Licensor</w:t>
      </w:r>
      <w:r>
        <w:rPr>
          <w:rFonts w:asciiTheme="minorHAnsi" w:hAnsiTheme="minorHAnsi"/>
          <w:spacing w:val="12"/>
        </w:rPr>
        <w:t xml:space="preserve"> </w:t>
      </w:r>
      <w:r>
        <w:rPr>
          <w:rFonts w:asciiTheme="minorHAnsi" w:hAnsiTheme="minorHAnsi"/>
          <w:spacing w:val="-2"/>
        </w:rPr>
        <w:t>pursuant to clauses 4.8 or 8.6 or</w:t>
      </w:r>
      <w:r>
        <w:rPr>
          <w:rFonts w:asciiTheme="minorHAnsi" w:hAnsiTheme="minorHAnsi"/>
          <w:spacing w:val="12"/>
          <w:w w:val="101"/>
        </w:rPr>
        <w:t xml:space="preserve"> </w:t>
      </w:r>
      <w:r>
        <w:rPr>
          <w:rFonts w:asciiTheme="minorHAnsi" w:hAnsiTheme="minorHAnsi"/>
          <w:spacing w:val="-2"/>
        </w:rPr>
        <w:t>in</w:t>
      </w:r>
      <w:r>
        <w:rPr>
          <w:rFonts w:asciiTheme="minorHAnsi" w:hAnsiTheme="minorHAnsi"/>
          <w:spacing w:val="11"/>
        </w:rPr>
        <w:t xml:space="preserve"> </w:t>
      </w:r>
      <w:r>
        <w:rPr>
          <w:rFonts w:asciiTheme="minorHAnsi" w:hAnsiTheme="minorHAnsi"/>
          <w:spacing w:val="-2"/>
        </w:rPr>
        <w:t>respect of</w:t>
      </w:r>
      <w:r>
        <w:rPr>
          <w:rFonts w:asciiTheme="minorHAnsi" w:hAnsiTheme="minorHAnsi"/>
        </w:rPr>
        <w:t xml:space="preserve"> </w:t>
      </w:r>
      <w:r>
        <w:rPr>
          <w:rFonts w:asciiTheme="minorHAnsi" w:hAnsiTheme="minorHAnsi"/>
          <w:spacing w:val="-2"/>
        </w:rPr>
        <w:t>the</w:t>
      </w:r>
      <w:r>
        <w:rPr>
          <w:rFonts w:asciiTheme="minorHAnsi" w:hAnsiTheme="minorHAnsi"/>
          <w:spacing w:val="8"/>
        </w:rPr>
        <w:t xml:space="preserve"> </w:t>
      </w:r>
      <w:r>
        <w:rPr>
          <w:rFonts w:asciiTheme="minorHAnsi" w:hAnsiTheme="minorHAnsi"/>
          <w:spacing w:val="-2"/>
        </w:rPr>
        <w:t>conducting</w:t>
      </w:r>
      <w:r>
        <w:rPr>
          <w:rFonts w:asciiTheme="minorHAnsi" w:hAnsiTheme="minorHAnsi"/>
          <w:spacing w:val="14"/>
        </w:rPr>
        <w:t xml:space="preserve"> </w:t>
      </w:r>
      <w:r>
        <w:rPr>
          <w:rFonts w:asciiTheme="minorHAnsi" w:hAnsiTheme="minorHAnsi"/>
          <w:spacing w:val="-2"/>
        </w:rPr>
        <w:t>by</w:t>
      </w:r>
      <w:r>
        <w:rPr>
          <w:rFonts w:asciiTheme="minorHAnsi" w:hAnsiTheme="minorHAnsi"/>
          <w:spacing w:val="2"/>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Licensor of a traini</w:t>
      </w:r>
      <w:r>
        <w:rPr>
          <w:rFonts w:asciiTheme="minorHAnsi" w:hAnsiTheme="minorHAnsi"/>
          <w:spacing w:val="-2"/>
        </w:rPr>
        <w:t>ng</w:t>
      </w:r>
      <w:r>
        <w:rPr>
          <w:rFonts w:asciiTheme="minorHAnsi" w:hAnsiTheme="minorHAnsi"/>
          <w:spacing w:val="12"/>
        </w:rPr>
        <w:t xml:space="preserve"> </w:t>
      </w:r>
      <w:r>
        <w:rPr>
          <w:rFonts w:asciiTheme="minorHAnsi" w:hAnsiTheme="minorHAnsi"/>
          <w:spacing w:val="-2"/>
        </w:rPr>
        <w:t>course</w:t>
      </w:r>
      <w:r>
        <w:rPr>
          <w:rFonts w:asciiTheme="minorHAnsi" w:hAnsiTheme="minorHAnsi"/>
          <w:spacing w:val="20"/>
        </w:rPr>
        <w:t xml:space="preserve"> </w:t>
      </w:r>
      <w:r>
        <w:rPr>
          <w:rFonts w:asciiTheme="minorHAnsi" w:hAnsiTheme="minorHAnsi"/>
          <w:spacing w:val="-2"/>
        </w:rPr>
        <w:t>referred to</w:t>
      </w:r>
      <w:r>
        <w:rPr>
          <w:rFonts w:asciiTheme="minorHAnsi" w:hAnsiTheme="minorHAnsi"/>
          <w:spacing w:val="18"/>
          <w:w w:val="101"/>
        </w:rPr>
        <w:t xml:space="preserve"> </w:t>
      </w:r>
      <w:r>
        <w:rPr>
          <w:rFonts w:asciiTheme="minorHAnsi" w:hAnsiTheme="minorHAnsi"/>
          <w:spacing w:val="-2"/>
        </w:rPr>
        <w:t>in clause</w:t>
      </w:r>
      <w:r>
        <w:rPr>
          <w:rFonts w:asciiTheme="minorHAnsi" w:hAnsiTheme="minorHAnsi"/>
          <w:spacing w:val="9"/>
        </w:rPr>
        <w:t xml:space="preserve"> </w:t>
      </w:r>
      <w:r>
        <w:rPr>
          <w:rFonts w:asciiTheme="minorHAnsi" w:hAnsiTheme="minorHAnsi"/>
          <w:spacing w:val="-2"/>
        </w:rPr>
        <w:t>5.1</w:t>
      </w:r>
      <w:r>
        <w:rPr>
          <w:rFonts w:asciiTheme="minorHAnsi" w:hAnsiTheme="minorHAnsi"/>
          <w:spacing w:val="16"/>
        </w:rPr>
        <w:t xml:space="preserve"> </w:t>
      </w:r>
      <w:r>
        <w:rPr>
          <w:rFonts w:asciiTheme="minorHAnsi" w:hAnsiTheme="minorHAnsi"/>
          <w:spacing w:val="-2"/>
        </w:rPr>
        <w:t>must</w:t>
      </w:r>
      <w:r>
        <w:rPr>
          <w:rFonts w:asciiTheme="minorHAnsi" w:hAnsiTheme="minorHAnsi"/>
          <w:spacing w:val="18"/>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made</w:t>
      </w:r>
      <w:r>
        <w:rPr>
          <w:rFonts w:asciiTheme="minorHAnsi" w:hAnsiTheme="minorHAnsi"/>
          <w:spacing w:val="7"/>
        </w:rPr>
        <w:t xml:space="preserve"> </w:t>
      </w:r>
      <w:r>
        <w:rPr>
          <w:rFonts w:asciiTheme="minorHAnsi" w:hAnsiTheme="minorHAnsi"/>
          <w:spacing w:val="-2"/>
        </w:rPr>
        <w:t>within</w:t>
      </w:r>
      <w:r>
        <w:rPr>
          <w:rFonts w:asciiTheme="minorHAnsi" w:hAnsiTheme="minorHAnsi"/>
          <w:spacing w:val="10"/>
        </w:rPr>
        <w:t xml:space="preserve"> </w:t>
      </w:r>
      <w:r>
        <w:rPr>
          <w:rFonts w:asciiTheme="minorHAnsi" w:hAnsiTheme="minorHAnsi"/>
          <w:spacing w:val="-2"/>
        </w:rPr>
        <w:t>30</w:t>
      </w:r>
      <w:r>
        <w:rPr>
          <w:rFonts w:asciiTheme="minorHAnsi" w:hAnsiTheme="minorHAnsi"/>
          <w:spacing w:val="21"/>
        </w:rPr>
        <w:t xml:space="preserve"> </w:t>
      </w:r>
      <w:r>
        <w:rPr>
          <w:rFonts w:asciiTheme="minorHAnsi" w:hAnsiTheme="minorHAnsi"/>
          <w:spacing w:val="-2"/>
        </w:rPr>
        <w:t>Business</w:t>
      </w:r>
      <w:r>
        <w:rPr>
          <w:rFonts w:asciiTheme="minorHAnsi" w:hAnsiTheme="minorHAnsi"/>
          <w:spacing w:val="19"/>
        </w:rPr>
        <w:t xml:space="preserve"> </w:t>
      </w:r>
      <w:r>
        <w:rPr>
          <w:rFonts w:asciiTheme="minorHAnsi" w:hAnsiTheme="minorHAnsi"/>
          <w:spacing w:val="-2"/>
        </w:rPr>
        <w:t>Days</w:t>
      </w:r>
      <w:r>
        <w:rPr>
          <w:rFonts w:asciiTheme="minorHAnsi" w:hAnsiTheme="minorHAnsi"/>
          <w:spacing w:val="8"/>
        </w:rPr>
        <w:t xml:space="preserve"> </w:t>
      </w:r>
      <w:r>
        <w:rPr>
          <w:rFonts w:asciiTheme="minorHAnsi" w:hAnsiTheme="minorHAnsi"/>
          <w:spacing w:val="-2"/>
        </w:rPr>
        <w:t>of</w:t>
      </w:r>
      <w:r>
        <w:rPr>
          <w:rFonts w:asciiTheme="minorHAnsi" w:hAnsiTheme="minorHAnsi"/>
          <w:spacing w:val="17"/>
        </w:rPr>
        <w:t xml:space="preserve"> </w:t>
      </w:r>
      <w:r>
        <w:rPr>
          <w:rFonts w:asciiTheme="minorHAnsi" w:hAnsiTheme="minorHAnsi"/>
          <w:spacing w:val="-2"/>
        </w:rPr>
        <w:t>receipt from</w:t>
      </w:r>
      <w:r>
        <w:rPr>
          <w:rFonts w:asciiTheme="minorHAnsi" w:hAnsiTheme="minorHAnsi"/>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Licensor of a duly</w:t>
      </w:r>
      <w:r>
        <w:rPr>
          <w:rFonts w:asciiTheme="minorHAnsi" w:hAnsiTheme="minorHAnsi"/>
          <w:spacing w:val="15"/>
          <w:w w:val="101"/>
        </w:rPr>
        <w:t xml:space="preserve"> </w:t>
      </w:r>
      <w:r>
        <w:rPr>
          <w:rFonts w:asciiTheme="minorHAnsi" w:hAnsiTheme="minorHAnsi"/>
          <w:spacing w:val="-1"/>
        </w:rPr>
        <w:t>prep</w:t>
      </w:r>
      <w:r>
        <w:rPr>
          <w:rFonts w:asciiTheme="minorHAnsi" w:hAnsiTheme="minorHAnsi"/>
          <w:spacing w:val="-2"/>
        </w:rPr>
        <w:t>ared</w:t>
      </w:r>
      <w:r>
        <w:rPr>
          <w:rFonts w:asciiTheme="minorHAnsi" w:hAnsiTheme="minorHAnsi"/>
          <w:spacing w:val="10"/>
        </w:rPr>
        <w:t xml:space="preserve"> </w:t>
      </w:r>
      <w:r>
        <w:rPr>
          <w:rFonts w:asciiTheme="minorHAnsi" w:hAnsiTheme="minorHAnsi"/>
          <w:spacing w:val="-2"/>
        </w:rPr>
        <w:t>account.</w:t>
      </w:r>
    </w:p>
    <w:p w14:paraId="066486E9" w14:textId="77777777" w:rsidR="000F72C1" w:rsidRDefault="0020793E">
      <w:pPr>
        <w:pStyle w:val="BodyText"/>
        <w:spacing w:before="208" w:line="179" w:lineRule="auto"/>
        <w:ind w:left="49"/>
        <w:rPr>
          <w:rFonts w:asciiTheme="minorHAnsi" w:hAnsiTheme="minorHAnsi"/>
          <w:sz w:val="28"/>
          <w:szCs w:val="28"/>
        </w:rPr>
      </w:pPr>
      <w:r>
        <w:rPr>
          <w:rFonts w:asciiTheme="minorHAnsi" w:hAnsiTheme="minorHAnsi"/>
          <w:b/>
          <w:bCs/>
          <w:color w:val="00558C"/>
          <w:spacing w:val="-2"/>
          <w:sz w:val="28"/>
          <w:szCs w:val="28"/>
        </w:rPr>
        <w:t>12.</w:t>
      </w:r>
      <w:r>
        <w:rPr>
          <w:rFonts w:asciiTheme="minorHAnsi" w:hAnsiTheme="minorHAnsi"/>
          <w:b/>
          <w:bCs/>
          <w:color w:val="00558C"/>
          <w:spacing w:val="7"/>
          <w:sz w:val="28"/>
          <w:szCs w:val="28"/>
        </w:rPr>
        <w:t xml:space="preserve">        </w:t>
      </w:r>
      <w:r>
        <w:rPr>
          <w:rFonts w:asciiTheme="minorHAnsi" w:hAnsiTheme="minorHAnsi"/>
          <w:b/>
          <w:bCs/>
          <w:color w:val="00558C"/>
          <w:spacing w:val="-2"/>
          <w:sz w:val="28"/>
          <w:szCs w:val="28"/>
        </w:rPr>
        <w:t>APPROVALS AND CONSENTS</w:t>
      </w:r>
      <w:r>
        <w:rPr>
          <w:rFonts w:asciiTheme="minorHAnsi" w:hAnsiTheme="minorHAnsi"/>
          <w:b/>
          <w:bCs/>
          <w:color w:val="00558C"/>
          <w:spacing w:val="17"/>
          <w:sz w:val="28"/>
          <w:szCs w:val="28"/>
        </w:rPr>
        <w:t xml:space="preserve"> </w:t>
      </w:r>
      <w:r>
        <w:rPr>
          <w:rFonts w:asciiTheme="minorHAnsi" w:hAnsiTheme="minorHAnsi"/>
          <w:b/>
          <w:bCs/>
          <w:color w:val="00558C"/>
          <w:spacing w:val="-2"/>
          <w:sz w:val="28"/>
          <w:szCs w:val="28"/>
        </w:rPr>
        <w:t>BY</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LICENSOR</w:t>
      </w:r>
    </w:p>
    <w:p w14:paraId="066486EA" w14:textId="77777777" w:rsidR="000F72C1" w:rsidRDefault="0020793E">
      <w:pPr>
        <w:pStyle w:val="BodyText"/>
        <w:spacing w:before="179" w:line="214" w:lineRule="auto"/>
        <w:ind w:left="598" w:right="772"/>
        <w:rPr>
          <w:rFonts w:asciiTheme="minorHAnsi" w:hAnsiTheme="minorHAnsi"/>
        </w:rPr>
      </w:pPr>
      <w:r>
        <w:rPr>
          <w:rFonts w:asciiTheme="minorHAnsi" w:hAnsiTheme="minorHAnsi"/>
          <w:spacing w:val="-2"/>
        </w:rPr>
        <w:t>Any</w:t>
      </w:r>
      <w:r>
        <w:rPr>
          <w:rFonts w:asciiTheme="minorHAnsi" w:hAnsiTheme="minorHAnsi"/>
          <w:spacing w:val="11"/>
        </w:rPr>
        <w:t xml:space="preserve"> </w:t>
      </w:r>
      <w:r>
        <w:rPr>
          <w:rFonts w:asciiTheme="minorHAnsi" w:hAnsiTheme="minorHAnsi"/>
          <w:spacing w:val="-2"/>
        </w:rPr>
        <w:t>approval or consent that</w:t>
      </w:r>
      <w:r>
        <w:rPr>
          <w:rFonts w:asciiTheme="minorHAnsi" w:hAnsiTheme="minorHAnsi"/>
          <w:spacing w:val="15"/>
          <w:w w:val="101"/>
        </w:rPr>
        <w:t xml:space="preserve"> </w:t>
      </w:r>
      <w:r>
        <w:rPr>
          <w:rFonts w:asciiTheme="minorHAnsi" w:hAnsiTheme="minorHAnsi"/>
          <w:spacing w:val="-2"/>
        </w:rPr>
        <w:t>is</w:t>
      </w:r>
      <w:r>
        <w:rPr>
          <w:rFonts w:asciiTheme="minorHAnsi" w:hAnsiTheme="minorHAnsi"/>
          <w:spacing w:val="15"/>
        </w:rPr>
        <w:t xml:space="preserve"> </w:t>
      </w:r>
      <w:r>
        <w:rPr>
          <w:rFonts w:asciiTheme="minorHAnsi" w:hAnsiTheme="minorHAnsi"/>
          <w:spacing w:val="-2"/>
        </w:rPr>
        <w:t>required to</w:t>
      </w:r>
      <w:r>
        <w:rPr>
          <w:rFonts w:asciiTheme="minorHAnsi" w:hAnsiTheme="minorHAnsi"/>
          <w:spacing w:val="16"/>
        </w:rPr>
        <w:t xml:space="preserve"> </w:t>
      </w:r>
      <w:r>
        <w:rPr>
          <w:rFonts w:asciiTheme="minorHAnsi" w:hAnsiTheme="minorHAnsi"/>
          <w:spacing w:val="-2"/>
        </w:rPr>
        <w:t>be given</w:t>
      </w:r>
      <w:r>
        <w:rPr>
          <w:rFonts w:asciiTheme="minorHAnsi" w:hAnsiTheme="minorHAnsi"/>
          <w:spacing w:val="13"/>
          <w:w w:val="101"/>
        </w:rPr>
        <w:t xml:space="preserve"> </w:t>
      </w:r>
      <w:r>
        <w:rPr>
          <w:rFonts w:asciiTheme="minorHAnsi" w:hAnsiTheme="minorHAnsi"/>
          <w:spacing w:val="-2"/>
        </w:rPr>
        <w:t>under this</w:t>
      </w:r>
      <w:r>
        <w:rPr>
          <w:rFonts w:asciiTheme="minorHAnsi" w:hAnsiTheme="minorHAnsi"/>
          <w:spacing w:val="16"/>
          <w:w w:val="101"/>
        </w:rPr>
        <w:t xml:space="preserve"> </w:t>
      </w:r>
      <w:r>
        <w:rPr>
          <w:rFonts w:asciiTheme="minorHAnsi" w:hAnsiTheme="minorHAnsi"/>
          <w:spacing w:val="-2"/>
        </w:rPr>
        <w:t>Licence</w:t>
      </w:r>
      <w:r>
        <w:rPr>
          <w:rFonts w:asciiTheme="minorHAnsi" w:hAnsiTheme="minorHAnsi"/>
          <w:spacing w:val="18"/>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Licensor</w:t>
      </w:r>
      <w:r>
        <w:rPr>
          <w:rFonts w:asciiTheme="minorHAnsi" w:hAnsiTheme="minorHAnsi"/>
          <w:spacing w:val="14"/>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be</w:t>
      </w:r>
      <w:r>
        <w:rPr>
          <w:rFonts w:asciiTheme="minorHAnsi" w:hAnsiTheme="minorHAnsi"/>
          <w:spacing w:val="7"/>
        </w:rPr>
        <w:t xml:space="preserve"> </w:t>
      </w:r>
      <w:r>
        <w:rPr>
          <w:rFonts w:asciiTheme="minorHAnsi" w:hAnsiTheme="minorHAnsi"/>
          <w:spacing w:val="-2"/>
        </w:rPr>
        <w:t>gi</w:t>
      </w:r>
      <w:r>
        <w:rPr>
          <w:rFonts w:asciiTheme="minorHAnsi" w:hAnsiTheme="minorHAnsi"/>
          <w:spacing w:val="-3"/>
        </w:rPr>
        <w:t>ven</w:t>
      </w:r>
      <w:r>
        <w:rPr>
          <w:rFonts w:asciiTheme="minorHAnsi" w:hAnsiTheme="minorHAnsi"/>
          <w:spacing w:val="7"/>
        </w:rPr>
        <w:t xml:space="preserve"> </w:t>
      </w:r>
      <w:r>
        <w:rPr>
          <w:rFonts w:asciiTheme="minorHAnsi" w:hAnsiTheme="minorHAnsi"/>
          <w:spacing w:val="-3"/>
        </w:rPr>
        <w:t>only</w:t>
      </w:r>
      <w:r>
        <w:rPr>
          <w:rFonts w:asciiTheme="minorHAnsi" w:hAnsiTheme="minorHAnsi"/>
          <w:spacing w:val="15"/>
          <w:w w:val="101"/>
        </w:rPr>
        <w:t xml:space="preserve"> </w:t>
      </w:r>
      <w:r>
        <w:rPr>
          <w:rFonts w:asciiTheme="minorHAnsi" w:hAnsiTheme="minorHAnsi"/>
          <w:spacing w:val="-3"/>
        </w:rPr>
        <w:t>by</w:t>
      </w:r>
      <w:r>
        <w:rPr>
          <w:rFonts w:asciiTheme="minorHAnsi" w:hAnsiTheme="minorHAnsi"/>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person</w:t>
      </w:r>
      <w:r>
        <w:rPr>
          <w:rFonts w:asciiTheme="minorHAnsi" w:hAnsiTheme="minorHAnsi"/>
          <w:spacing w:val="16"/>
          <w:w w:val="101"/>
        </w:rPr>
        <w:t xml:space="preserve"> </w:t>
      </w:r>
      <w:r>
        <w:rPr>
          <w:rFonts w:asciiTheme="minorHAnsi" w:hAnsiTheme="minorHAnsi"/>
          <w:spacing w:val="-2"/>
        </w:rPr>
        <w:t>performing duties</w:t>
      </w:r>
      <w:r>
        <w:rPr>
          <w:rFonts w:asciiTheme="minorHAnsi" w:hAnsiTheme="minorHAnsi"/>
          <w:spacing w:val="15"/>
        </w:rPr>
        <w:t xml:space="preserve"> </w:t>
      </w:r>
      <w:r>
        <w:rPr>
          <w:rFonts w:asciiTheme="minorHAnsi" w:hAnsiTheme="minorHAnsi"/>
          <w:spacing w:val="-2"/>
        </w:rPr>
        <w:t>in the office</w:t>
      </w:r>
      <w:r>
        <w:rPr>
          <w:rFonts w:asciiTheme="minorHAnsi" w:hAnsiTheme="minorHAnsi"/>
          <w:spacing w:val="17"/>
          <w:w w:val="101"/>
        </w:rPr>
        <w:t xml:space="preserve"> </w:t>
      </w:r>
      <w:r>
        <w:rPr>
          <w:rFonts w:asciiTheme="minorHAnsi" w:hAnsiTheme="minorHAnsi"/>
          <w:spacing w:val="-2"/>
        </w:rPr>
        <w:t>referred to</w:t>
      </w:r>
      <w:r>
        <w:rPr>
          <w:rFonts w:asciiTheme="minorHAnsi" w:hAnsiTheme="minorHAnsi"/>
          <w:spacing w:val="16"/>
          <w:w w:val="101"/>
        </w:rPr>
        <w:t xml:space="preserve"> </w:t>
      </w:r>
      <w:r>
        <w:rPr>
          <w:rFonts w:asciiTheme="minorHAnsi" w:hAnsiTheme="minorHAnsi"/>
          <w:spacing w:val="-2"/>
        </w:rPr>
        <w:t>in</w:t>
      </w:r>
      <w:r>
        <w:rPr>
          <w:rFonts w:asciiTheme="minorHAnsi" w:hAnsiTheme="minorHAnsi"/>
          <w:spacing w:val="18"/>
          <w:w w:val="101"/>
        </w:rPr>
        <w:t xml:space="preserve"> </w:t>
      </w:r>
      <w:r>
        <w:rPr>
          <w:rFonts w:asciiTheme="minorHAnsi" w:hAnsiTheme="minorHAnsi"/>
          <w:spacing w:val="-2"/>
        </w:rPr>
        <w:t>Item 9</w:t>
      </w:r>
      <w:r>
        <w:rPr>
          <w:rFonts w:asciiTheme="minorHAnsi" w:hAnsiTheme="minorHAnsi"/>
          <w:spacing w:val="8"/>
        </w:rPr>
        <w:t xml:space="preserve"> </w:t>
      </w:r>
      <w:r>
        <w:rPr>
          <w:rFonts w:asciiTheme="minorHAnsi" w:hAnsiTheme="minorHAnsi"/>
          <w:spacing w:val="-2"/>
        </w:rPr>
        <w:t>of Schedule</w:t>
      </w:r>
      <w:r>
        <w:rPr>
          <w:rFonts w:asciiTheme="minorHAnsi" w:hAnsiTheme="minorHAnsi"/>
          <w:spacing w:val="19"/>
        </w:rPr>
        <w:t xml:space="preserve"> </w:t>
      </w:r>
      <w:r>
        <w:rPr>
          <w:rFonts w:asciiTheme="minorHAnsi" w:hAnsiTheme="minorHAnsi"/>
          <w:spacing w:val="-2"/>
        </w:rPr>
        <w:t>1.</w:t>
      </w:r>
    </w:p>
    <w:p w14:paraId="066486EB" w14:textId="77777777" w:rsidR="000F72C1" w:rsidRDefault="0020793E">
      <w:pPr>
        <w:pStyle w:val="BodyText"/>
        <w:spacing w:before="205" w:line="179" w:lineRule="auto"/>
        <w:ind w:left="49"/>
        <w:rPr>
          <w:rFonts w:asciiTheme="minorHAnsi" w:hAnsiTheme="minorHAnsi"/>
          <w:sz w:val="28"/>
          <w:szCs w:val="28"/>
        </w:rPr>
      </w:pPr>
      <w:r>
        <w:rPr>
          <w:rFonts w:asciiTheme="minorHAnsi" w:hAnsiTheme="minorHAnsi"/>
          <w:b/>
          <w:bCs/>
          <w:color w:val="00558C"/>
          <w:spacing w:val="-2"/>
          <w:sz w:val="28"/>
          <w:szCs w:val="28"/>
        </w:rPr>
        <w:t>13.</w:t>
      </w:r>
      <w:r>
        <w:rPr>
          <w:rFonts w:asciiTheme="minorHAnsi" w:hAnsiTheme="minorHAnsi"/>
          <w:b/>
          <w:bCs/>
          <w:color w:val="00558C"/>
          <w:spacing w:val="5"/>
          <w:sz w:val="28"/>
          <w:szCs w:val="28"/>
        </w:rPr>
        <w:t xml:space="preserve">        </w:t>
      </w:r>
      <w:r>
        <w:rPr>
          <w:rFonts w:asciiTheme="minorHAnsi" w:hAnsiTheme="minorHAnsi"/>
          <w:b/>
          <w:bCs/>
          <w:color w:val="00558C"/>
          <w:spacing w:val="-2"/>
          <w:sz w:val="28"/>
          <w:szCs w:val="28"/>
        </w:rPr>
        <w:t>TIME OF THE</w:t>
      </w:r>
      <w:r>
        <w:rPr>
          <w:rFonts w:asciiTheme="minorHAnsi" w:hAnsiTheme="minorHAnsi"/>
          <w:b/>
          <w:bCs/>
          <w:color w:val="00558C"/>
          <w:spacing w:val="23"/>
          <w:w w:val="101"/>
          <w:sz w:val="28"/>
          <w:szCs w:val="28"/>
        </w:rPr>
        <w:t xml:space="preserve"> </w:t>
      </w:r>
      <w:r>
        <w:rPr>
          <w:rFonts w:asciiTheme="minorHAnsi" w:hAnsiTheme="minorHAnsi"/>
          <w:b/>
          <w:bCs/>
          <w:color w:val="00558C"/>
          <w:spacing w:val="-2"/>
          <w:sz w:val="28"/>
          <w:szCs w:val="28"/>
        </w:rPr>
        <w:t>ESSENCE</w:t>
      </w:r>
    </w:p>
    <w:p w14:paraId="066486EC" w14:textId="77777777" w:rsidR="000F72C1" w:rsidRDefault="0020793E">
      <w:pPr>
        <w:pStyle w:val="BodyText"/>
        <w:spacing w:before="179" w:line="188" w:lineRule="auto"/>
        <w:ind w:left="596"/>
        <w:rPr>
          <w:rFonts w:asciiTheme="minorHAnsi" w:hAnsiTheme="minorHAnsi"/>
        </w:rPr>
      </w:pPr>
      <w:r>
        <w:rPr>
          <w:rFonts w:asciiTheme="minorHAnsi" w:hAnsiTheme="minorHAnsi"/>
          <w:spacing w:val="-1"/>
        </w:rPr>
        <w:t>Time</w:t>
      </w:r>
      <w:r>
        <w:rPr>
          <w:rFonts w:asciiTheme="minorHAnsi" w:hAnsiTheme="minorHAnsi"/>
          <w:spacing w:val="13"/>
          <w:w w:val="101"/>
        </w:rPr>
        <w:t xml:space="preserve"> </w:t>
      </w:r>
      <w:r>
        <w:rPr>
          <w:rFonts w:asciiTheme="minorHAnsi" w:hAnsiTheme="minorHAnsi"/>
          <w:spacing w:val="-1"/>
        </w:rPr>
        <w:t>is of the essenc</w:t>
      </w:r>
      <w:r>
        <w:rPr>
          <w:rFonts w:asciiTheme="minorHAnsi" w:hAnsiTheme="minorHAnsi"/>
          <w:spacing w:val="-2"/>
        </w:rPr>
        <w:t>e</w:t>
      </w:r>
      <w:r>
        <w:rPr>
          <w:rFonts w:asciiTheme="minorHAnsi" w:hAnsiTheme="minorHAnsi"/>
          <w:spacing w:val="13"/>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this</w:t>
      </w:r>
      <w:r>
        <w:rPr>
          <w:rFonts w:asciiTheme="minorHAnsi" w:hAnsiTheme="minorHAnsi"/>
          <w:spacing w:val="19"/>
          <w:w w:val="101"/>
        </w:rPr>
        <w:t xml:space="preserve"> </w:t>
      </w:r>
      <w:r>
        <w:rPr>
          <w:rFonts w:asciiTheme="minorHAnsi" w:hAnsiTheme="minorHAnsi"/>
          <w:spacing w:val="-2"/>
        </w:rPr>
        <w:t>Licence.</w:t>
      </w:r>
    </w:p>
    <w:p w14:paraId="066486ED" w14:textId="77777777" w:rsidR="000F72C1" w:rsidRDefault="000F72C1">
      <w:pPr>
        <w:spacing w:line="188" w:lineRule="auto"/>
        <w:rPr>
          <w:rFonts w:asciiTheme="minorHAnsi" w:hAnsiTheme="minorHAnsi"/>
        </w:rPr>
        <w:sectPr w:rsidR="000F72C1">
          <w:footerReference w:type="default" r:id="rId117"/>
          <w:pgSz w:w="11907" w:h="16839"/>
          <w:pgMar w:top="1139" w:right="21" w:bottom="1495" w:left="878" w:header="6" w:footer="850" w:gutter="0"/>
          <w:cols w:space="720"/>
        </w:sectPr>
      </w:pPr>
    </w:p>
    <w:p w14:paraId="066486EE" w14:textId="77777777" w:rsidR="000F72C1" w:rsidRDefault="0020793E">
      <w:pPr>
        <w:pStyle w:val="BodyText"/>
        <w:spacing w:before="36" w:line="179" w:lineRule="auto"/>
        <w:ind w:left="49"/>
        <w:rPr>
          <w:rFonts w:asciiTheme="minorHAnsi" w:hAnsiTheme="minorHAnsi"/>
          <w:sz w:val="28"/>
          <w:szCs w:val="28"/>
        </w:rPr>
      </w:pPr>
      <w:r>
        <w:rPr>
          <w:rFonts w:asciiTheme="minorHAnsi" w:hAnsiTheme="minorHAnsi"/>
          <w:b/>
          <w:bCs/>
          <w:color w:val="00558C"/>
          <w:spacing w:val="-2"/>
          <w:sz w:val="28"/>
          <w:szCs w:val="28"/>
        </w:rPr>
        <w:t>14.</w:t>
      </w:r>
      <w:r>
        <w:rPr>
          <w:rFonts w:asciiTheme="minorHAnsi" w:hAnsiTheme="minorHAnsi"/>
          <w:b/>
          <w:bCs/>
          <w:color w:val="00558C"/>
          <w:spacing w:val="6"/>
          <w:sz w:val="28"/>
          <w:szCs w:val="28"/>
        </w:rPr>
        <w:t xml:space="preserve">        </w:t>
      </w:r>
      <w:r>
        <w:rPr>
          <w:rFonts w:asciiTheme="minorHAnsi" w:hAnsiTheme="minorHAnsi"/>
          <w:b/>
          <w:bCs/>
          <w:color w:val="00558C"/>
          <w:spacing w:val="-2"/>
          <w:sz w:val="28"/>
          <w:szCs w:val="28"/>
        </w:rPr>
        <w:t>ARBITRATION</w:t>
      </w:r>
    </w:p>
    <w:p w14:paraId="066486EF" w14:textId="77777777" w:rsidR="000F72C1" w:rsidRDefault="0020793E">
      <w:pPr>
        <w:pStyle w:val="BodyText"/>
        <w:spacing w:before="195" w:line="179" w:lineRule="auto"/>
        <w:ind w:left="46"/>
        <w:rPr>
          <w:rFonts w:asciiTheme="minorHAnsi" w:hAnsiTheme="minorHAnsi"/>
          <w:sz w:val="24"/>
          <w:szCs w:val="24"/>
        </w:rPr>
      </w:pPr>
      <w:r>
        <w:rPr>
          <w:rFonts w:asciiTheme="minorHAnsi" w:hAnsiTheme="minorHAnsi"/>
          <w:b/>
          <w:bCs/>
          <w:color w:val="00558C"/>
          <w:spacing w:val="-1"/>
          <w:sz w:val="24"/>
          <w:szCs w:val="24"/>
        </w:rPr>
        <w:t>14.1.              SUBMISSION</w:t>
      </w:r>
    </w:p>
    <w:p w14:paraId="066486F0" w14:textId="77777777" w:rsidR="000F72C1" w:rsidRDefault="0020793E">
      <w:pPr>
        <w:pStyle w:val="BodyText"/>
        <w:spacing w:before="178" w:line="214" w:lineRule="auto"/>
        <w:ind w:left="598" w:right="768"/>
        <w:rPr>
          <w:rFonts w:asciiTheme="minorHAnsi" w:hAnsiTheme="minorHAnsi"/>
        </w:rPr>
      </w:pPr>
      <w:r>
        <w:rPr>
          <w:rFonts w:asciiTheme="minorHAnsi" w:hAnsiTheme="minorHAnsi"/>
          <w:spacing w:val="-2"/>
        </w:rPr>
        <w:t>Any</w:t>
      </w:r>
      <w:r>
        <w:rPr>
          <w:rFonts w:asciiTheme="minorHAnsi" w:hAnsiTheme="minorHAnsi"/>
          <w:spacing w:val="39"/>
          <w:w w:val="101"/>
        </w:rPr>
        <w:t xml:space="preserve"> </w:t>
      </w:r>
      <w:r>
        <w:rPr>
          <w:rFonts w:asciiTheme="minorHAnsi" w:hAnsiTheme="minorHAnsi"/>
          <w:spacing w:val="-2"/>
        </w:rPr>
        <w:t>dispute</w:t>
      </w:r>
      <w:r>
        <w:rPr>
          <w:rFonts w:asciiTheme="minorHAnsi" w:hAnsiTheme="minorHAnsi"/>
          <w:spacing w:val="18"/>
        </w:rPr>
        <w:t xml:space="preserve"> </w:t>
      </w:r>
      <w:r>
        <w:rPr>
          <w:rFonts w:asciiTheme="minorHAnsi" w:hAnsiTheme="minorHAnsi"/>
          <w:spacing w:val="-2"/>
        </w:rPr>
        <w:t>arising</w:t>
      </w:r>
      <w:r>
        <w:rPr>
          <w:rFonts w:asciiTheme="minorHAnsi" w:hAnsiTheme="minorHAnsi"/>
          <w:spacing w:val="17"/>
        </w:rPr>
        <w:t xml:space="preserve"> </w:t>
      </w:r>
      <w:r>
        <w:rPr>
          <w:rFonts w:asciiTheme="minorHAnsi" w:hAnsiTheme="minorHAnsi"/>
          <w:spacing w:val="-2"/>
        </w:rPr>
        <w:t>out</w:t>
      </w:r>
      <w:r>
        <w:rPr>
          <w:rFonts w:asciiTheme="minorHAnsi" w:hAnsiTheme="minorHAnsi"/>
          <w:spacing w:val="18"/>
        </w:rPr>
        <w:t xml:space="preserve"> </w:t>
      </w:r>
      <w:r>
        <w:rPr>
          <w:rFonts w:asciiTheme="minorHAnsi" w:hAnsiTheme="minorHAnsi"/>
          <w:spacing w:val="-2"/>
        </w:rPr>
        <w:t>of this</w:t>
      </w:r>
      <w:r>
        <w:rPr>
          <w:rFonts w:asciiTheme="minorHAnsi" w:hAnsiTheme="minorHAnsi"/>
          <w:spacing w:val="29"/>
        </w:rPr>
        <w:t xml:space="preserve"> </w:t>
      </w:r>
      <w:r>
        <w:rPr>
          <w:rFonts w:asciiTheme="minorHAnsi" w:hAnsiTheme="minorHAnsi"/>
          <w:spacing w:val="-2"/>
        </w:rPr>
        <w:t>Licence</w:t>
      </w:r>
      <w:r>
        <w:rPr>
          <w:rFonts w:asciiTheme="minorHAnsi" w:hAnsiTheme="minorHAnsi"/>
          <w:spacing w:val="24"/>
          <w:w w:val="101"/>
        </w:rPr>
        <w:t xml:space="preserve"> </w:t>
      </w:r>
      <w:r>
        <w:rPr>
          <w:rFonts w:asciiTheme="minorHAnsi" w:hAnsiTheme="minorHAnsi"/>
          <w:spacing w:val="-2"/>
        </w:rPr>
        <w:t>must</w:t>
      </w:r>
      <w:r>
        <w:rPr>
          <w:rFonts w:asciiTheme="minorHAnsi" w:hAnsiTheme="minorHAnsi"/>
          <w:spacing w:val="2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submitted</w:t>
      </w:r>
      <w:r>
        <w:rPr>
          <w:rFonts w:asciiTheme="minorHAnsi" w:hAnsiTheme="minorHAnsi"/>
          <w:spacing w:val="13"/>
        </w:rPr>
        <w:t xml:space="preserve"> </w:t>
      </w:r>
      <w:r>
        <w:rPr>
          <w:rFonts w:asciiTheme="minorHAnsi" w:hAnsiTheme="minorHAnsi"/>
          <w:spacing w:val="-2"/>
        </w:rPr>
        <w:t>to</w:t>
      </w:r>
      <w:r>
        <w:rPr>
          <w:rFonts w:asciiTheme="minorHAnsi" w:hAnsiTheme="minorHAnsi"/>
          <w:spacing w:val="19"/>
        </w:rPr>
        <w:t xml:space="preserve"> </w:t>
      </w:r>
      <w:r>
        <w:rPr>
          <w:rFonts w:asciiTheme="minorHAnsi" w:hAnsiTheme="minorHAnsi"/>
          <w:spacing w:val="-2"/>
        </w:rPr>
        <w:t>arbitration</w:t>
      </w:r>
      <w:r>
        <w:rPr>
          <w:rFonts w:asciiTheme="minorHAnsi" w:hAnsiTheme="minorHAnsi"/>
          <w:spacing w:val="24"/>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accordance</w:t>
      </w:r>
      <w:r>
        <w:rPr>
          <w:rFonts w:asciiTheme="minorHAnsi" w:hAnsiTheme="minorHAnsi"/>
          <w:spacing w:val="14"/>
        </w:rPr>
        <w:t xml:space="preserve"> </w:t>
      </w:r>
      <w:r>
        <w:rPr>
          <w:rFonts w:asciiTheme="minorHAnsi" w:hAnsiTheme="minorHAnsi"/>
          <w:spacing w:val="-2"/>
        </w:rPr>
        <w:t>with</w:t>
      </w:r>
      <w:r>
        <w:rPr>
          <w:rFonts w:asciiTheme="minorHAnsi" w:hAnsiTheme="minorHAnsi"/>
          <w:spacing w:val="13"/>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Institute</w:t>
      </w:r>
      <w:r>
        <w:rPr>
          <w:rFonts w:asciiTheme="minorHAnsi" w:hAnsiTheme="minorHAnsi"/>
          <w:spacing w:val="18"/>
        </w:rPr>
        <w:t xml:space="preserve"> </w:t>
      </w:r>
      <w:r>
        <w:rPr>
          <w:rFonts w:asciiTheme="minorHAnsi" w:hAnsiTheme="minorHAnsi"/>
          <w:spacing w:val="-2"/>
        </w:rPr>
        <w:t>of</w:t>
      </w:r>
      <w:r>
        <w:rPr>
          <w:rFonts w:asciiTheme="minorHAnsi" w:hAnsiTheme="minorHAnsi"/>
        </w:rPr>
        <w:t xml:space="preserve"> Arbitrators Australia</w:t>
      </w:r>
      <w:r>
        <w:rPr>
          <w:rFonts w:asciiTheme="minorHAnsi" w:hAnsiTheme="minorHAnsi"/>
          <w:spacing w:val="19"/>
          <w:w w:val="101"/>
        </w:rPr>
        <w:t xml:space="preserve"> </w:t>
      </w:r>
      <w:r>
        <w:rPr>
          <w:rFonts w:asciiTheme="minorHAnsi" w:hAnsiTheme="minorHAnsi"/>
        </w:rPr>
        <w:t xml:space="preserve">Rules for the Conduct of </w:t>
      </w:r>
      <w:r>
        <w:rPr>
          <w:rFonts w:asciiTheme="minorHAnsi" w:hAnsiTheme="minorHAnsi"/>
          <w:spacing w:val="-1"/>
        </w:rPr>
        <w:t>Commercial Arbitrations.</w:t>
      </w:r>
    </w:p>
    <w:p w14:paraId="066486F1" w14:textId="77777777" w:rsidR="000F72C1" w:rsidRDefault="0020793E">
      <w:pPr>
        <w:pStyle w:val="BodyText"/>
        <w:spacing w:before="192" w:line="179" w:lineRule="auto"/>
        <w:ind w:left="46"/>
        <w:rPr>
          <w:rFonts w:asciiTheme="minorHAnsi" w:hAnsiTheme="minorHAnsi"/>
          <w:sz w:val="24"/>
          <w:szCs w:val="24"/>
        </w:rPr>
      </w:pPr>
      <w:r>
        <w:rPr>
          <w:rFonts w:asciiTheme="minorHAnsi" w:hAnsiTheme="minorHAnsi"/>
          <w:b/>
          <w:bCs/>
          <w:color w:val="00558C"/>
          <w:spacing w:val="-3"/>
          <w:sz w:val="24"/>
          <w:szCs w:val="24"/>
        </w:rPr>
        <w:t>14.2.</w:t>
      </w:r>
      <w:r>
        <w:rPr>
          <w:rFonts w:asciiTheme="minorHAnsi" w:hAnsiTheme="minorHAnsi"/>
          <w:b/>
          <w:bCs/>
          <w:color w:val="00558C"/>
          <w:sz w:val="24"/>
          <w:szCs w:val="24"/>
        </w:rPr>
        <w:t xml:space="preserve">              </w:t>
      </w:r>
      <w:r>
        <w:rPr>
          <w:rFonts w:asciiTheme="minorHAnsi" w:hAnsiTheme="minorHAnsi"/>
          <w:b/>
          <w:bCs/>
          <w:color w:val="00558C"/>
          <w:spacing w:val="-3"/>
          <w:sz w:val="24"/>
          <w:szCs w:val="24"/>
        </w:rPr>
        <w:t>COSTS</w:t>
      </w:r>
    </w:p>
    <w:p w14:paraId="066486F2" w14:textId="77777777" w:rsidR="000F72C1" w:rsidRDefault="0020793E">
      <w:pPr>
        <w:pStyle w:val="BodyText"/>
        <w:spacing w:before="178" w:line="214" w:lineRule="auto"/>
        <w:ind w:left="45" w:right="770" w:hanging="15"/>
        <w:rPr>
          <w:rFonts w:asciiTheme="minorHAnsi" w:hAnsiTheme="minorHAnsi"/>
        </w:rPr>
      </w:pPr>
      <w:r>
        <w:rPr>
          <w:rFonts w:asciiTheme="minorHAnsi" w:hAnsiTheme="minorHAnsi"/>
          <w:spacing w:val="-2"/>
        </w:rPr>
        <w:t>The</w:t>
      </w:r>
      <w:r>
        <w:rPr>
          <w:rFonts w:asciiTheme="minorHAnsi" w:hAnsiTheme="minorHAnsi"/>
          <w:spacing w:val="38"/>
        </w:rPr>
        <w:t xml:space="preserve"> </w:t>
      </w:r>
      <w:r>
        <w:rPr>
          <w:rFonts w:asciiTheme="minorHAnsi" w:hAnsiTheme="minorHAnsi"/>
          <w:spacing w:val="-2"/>
        </w:rPr>
        <w:t>parties</w:t>
      </w:r>
      <w:r>
        <w:rPr>
          <w:rFonts w:asciiTheme="minorHAnsi" w:hAnsiTheme="minorHAnsi"/>
          <w:spacing w:val="23"/>
        </w:rPr>
        <w:t xml:space="preserve"> </w:t>
      </w:r>
      <w:r>
        <w:rPr>
          <w:rFonts w:asciiTheme="minorHAnsi" w:hAnsiTheme="minorHAnsi"/>
          <w:spacing w:val="-2"/>
        </w:rPr>
        <w:t>agree</w:t>
      </w:r>
      <w:r>
        <w:rPr>
          <w:rFonts w:asciiTheme="minorHAnsi" w:hAnsiTheme="minorHAnsi"/>
          <w:spacing w:val="14"/>
        </w:rPr>
        <w:t xml:space="preserve"> </w:t>
      </w:r>
      <w:r>
        <w:rPr>
          <w:rFonts w:asciiTheme="minorHAnsi" w:hAnsiTheme="minorHAnsi"/>
          <w:spacing w:val="-2"/>
        </w:rPr>
        <w:t>to</w:t>
      </w:r>
      <w:r>
        <w:rPr>
          <w:rFonts w:asciiTheme="minorHAnsi" w:hAnsiTheme="minorHAnsi"/>
          <w:spacing w:val="20"/>
          <w:w w:val="101"/>
        </w:rPr>
        <w:t xml:space="preserve"> </w:t>
      </w:r>
      <w:r>
        <w:rPr>
          <w:rFonts w:asciiTheme="minorHAnsi" w:hAnsiTheme="minorHAnsi"/>
          <w:spacing w:val="-2"/>
        </w:rPr>
        <w:t>share</w:t>
      </w:r>
      <w:r>
        <w:rPr>
          <w:rFonts w:asciiTheme="minorHAnsi" w:hAnsiTheme="minorHAnsi"/>
          <w:spacing w:val="12"/>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costs</w:t>
      </w:r>
      <w:r>
        <w:rPr>
          <w:rFonts w:asciiTheme="minorHAnsi" w:hAnsiTheme="minorHAnsi"/>
          <w:spacing w:val="17"/>
          <w:w w:val="101"/>
        </w:rPr>
        <w:t xml:space="preserve"> </w:t>
      </w:r>
      <w:r>
        <w:rPr>
          <w:rFonts w:asciiTheme="minorHAnsi" w:hAnsiTheme="minorHAnsi"/>
          <w:spacing w:val="-2"/>
        </w:rPr>
        <w:t>of</w:t>
      </w:r>
      <w:r>
        <w:rPr>
          <w:rFonts w:asciiTheme="minorHAnsi" w:hAnsiTheme="minorHAnsi"/>
          <w:spacing w:val="20"/>
          <w:w w:val="101"/>
        </w:rPr>
        <w:t xml:space="preserve"> </w:t>
      </w:r>
      <w:r>
        <w:rPr>
          <w:rFonts w:asciiTheme="minorHAnsi" w:hAnsiTheme="minorHAnsi"/>
          <w:spacing w:val="-2"/>
        </w:rPr>
        <w:t>any</w:t>
      </w:r>
      <w:r>
        <w:rPr>
          <w:rFonts w:asciiTheme="minorHAnsi" w:hAnsiTheme="minorHAnsi"/>
          <w:spacing w:val="23"/>
        </w:rPr>
        <w:t xml:space="preserve"> </w:t>
      </w:r>
      <w:r>
        <w:rPr>
          <w:rFonts w:asciiTheme="minorHAnsi" w:hAnsiTheme="minorHAnsi"/>
          <w:spacing w:val="-2"/>
        </w:rPr>
        <w:t>arbitrator</w:t>
      </w:r>
      <w:r>
        <w:rPr>
          <w:rFonts w:asciiTheme="minorHAnsi" w:hAnsiTheme="minorHAnsi"/>
          <w:spacing w:val="18"/>
        </w:rPr>
        <w:t xml:space="preserve"> </w:t>
      </w:r>
      <w:r>
        <w:rPr>
          <w:rFonts w:asciiTheme="minorHAnsi" w:hAnsiTheme="minorHAnsi"/>
          <w:spacing w:val="-2"/>
        </w:rPr>
        <w:t>appointed</w:t>
      </w:r>
      <w:r>
        <w:rPr>
          <w:rFonts w:asciiTheme="minorHAnsi" w:hAnsiTheme="minorHAnsi"/>
          <w:spacing w:val="27"/>
          <w:w w:val="101"/>
        </w:rPr>
        <w:t xml:space="preserve"> </w:t>
      </w:r>
      <w:r>
        <w:rPr>
          <w:rFonts w:asciiTheme="minorHAnsi" w:hAnsiTheme="minorHAnsi"/>
          <w:spacing w:val="-2"/>
        </w:rPr>
        <w:t>under</w:t>
      </w:r>
      <w:r>
        <w:rPr>
          <w:rFonts w:asciiTheme="minorHAnsi" w:hAnsiTheme="minorHAnsi"/>
          <w:spacing w:val="20"/>
        </w:rPr>
        <w:t xml:space="preserve"> </w:t>
      </w:r>
      <w:r>
        <w:rPr>
          <w:rFonts w:asciiTheme="minorHAnsi" w:hAnsiTheme="minorHAnsi"/>
          <w:spacing w:val="-2"/>
        </w:rPr>
        <w:t>clause</w:t>
      </w:r>
      <w:r>
        <w:rPr>
          <w:rFonts w:asciiTheme="minorHAnsi" w:hAnsiTheme="minorHAnsi"/>
          <w:spacing w:val="29"/>
          <w:w w:val="101"/>
        </w:rPr>
        <w:t xml:space="preserve"> </w:t>
      </w:r>
      <w:r>
        <w:rPr>
          <w:rFonts w:asciiTheme="minorHAnsi" w:hAnsiTheme="minorHAnsi"/>
          <w:spacing w:val="-2"/>
        </w:rPr>
        <w:t>14.1</w:t>
      </w:r>
      <w:r>
        <w:rPr>
          <w:rFonts w:asciiTheme="minorHAnsi" w:hAnsiTheme="minorHAnsi"/>
          <w:spacing w:val="23"/>
          <w:w w:val="101"/>
        </w:rPr>
        <w:t xml:space="preserve"> </w:t>
      </w:r>
      <w:r>
        <w:rPr>
          <w:rFonts w:asciiTheme="minorHAnsi" w:hAnsiTheme="minorHAnsi"/>
          <w:spacing w:val="-2"/>
        </w:rPr>
        <w:t>equally</w:t>
      </w:r>
      <w:r>
        <w:rPr>
          <w:rFonts w:asciiTheme="minorHAnsi" w:hAnsiTheme="minorHAnsi"/>
          <w:spacing w:val="28"/>
        </w:rPr>
        <w:t xml:space="preserve"> </w:t>
      </w:r>
      <w:r>
        <w:rPr>
          <w:rFonts w:asciiTheme="minorHAnsi" w:hAnsiTheme="minorHAnsi"/>
          <w:spacing w:val="-2"/>
        </w:rPr>
        <w:t>between</w:t>
      </w:r>
      <w:r>
        <w:rPr>
          <w:rFonts w:asciiTheme="minorHAnsi" w:hAnsiTheme="minorHAnsi"/>
          <w:spacing w:val="15"/>
          <w:w w:val="101"/>
        </w:rPr>
        <w:t xml:space="preserve"> </w:t>
      </w:r>
      <w:r>
        <w:rPr>
          <w:rFonts w:asciiTheme="minorHAnsi" w:hAnsiTheme="minorHAnsi"/>
          <w:spacing w:val="-2"/>
        </w:rPr>
        <w:t>them</w:t>
      </w:r>
      <w:r>
        <w:rPr>
          <w:rFonts w:asciiTheme="minorHAnsi" w:hAnsiTheme="minorHAnsi"/>
          <w:spacing w:val="21"/>
          <w:w w:val="101"/>
        </w:rPr>
        <w:t xml:space="preserve"> </w:t>
      </w:r>
      <w:r>
        <w:rPr>
          <w:rFonts w:asciiTheme="minorHAnsi" w:hAnsiTheme="minorHAnsi"/>
          <w:spacing w:val="-2"/>
        </w:rPr>
        <w:t>and</w:t>
      </w:r>
      <w:r>
        <w:rPr>
          <w:rFonts w:asciiTheme="minorHAnsi" w:hAnsiTheme="minorHAnsi"/>
          <w:spacing w:val="15"/>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pay their own</w:t>
      </w:r>
      <w:r>
        <w:rPr>
          <w:rFonts w:asciiTheme="minorHAnsi" w:hAnsiTheme="minorHAnsi"/>
          <w:spacing w:val="18"/>
        </w:rPr>
        <w:t xml:space="preserve"> </w:t>
      </w:r>
      <w:r>
        <w:rPr>
          <w:rFonts w:asciiTheme="minorHAnsi" w:hAnsiTheme="minorHAnsi"/>
          <w:spacing w:val="-1"/>
        </w:rPr>
        <w:t>respective costs of and</w:t>
      </w:r>
      <w:r>
        <w:rPr>
          <w:rFonts w:asciiTheme="minorHAnsi" w:hAnsiTheme="minorHAnsi"/>
          <w:spacing w:val="14"/>
          <w:w w:val="101"/>
        </w:rPr>
        <w:t xml:space="preserve"> </w:t>
      </w:r>
      <w:r>
        <w:rPr>
          <w:rFonts w:asciiTheme="minorHAnsi" w:hAnsiTheme="minorHAnsi"/>
          <w:spacing w:val="-1"/>
        </w:rPr>
        <w:t>incidental to the</w:t>
      </w:r>
      <w:r>
        <w:rPr>
          <w:rFonts w:asciiTheme="minorHAnsi" w:hAnsiTheme="minorHAnsi"/>
          <w:spacing w:val="11"/>
        </w:rPr>
        <w:t xml:space="preserve"> </w:t>
      </w:r>
      <w:r>
        <w:rPr>
          <w:rFonts w:asciiTheme="minorHAnsi" w:hAnsiTheme="minorHAnsi"/>
          <w:spacing w:val="-1"/>
        </w:rPr>
        <w:t>appointment</w:t>
      </w:r>
      <w:r>
        <w:rPr>
          <w:rFonts w:asciiTheme="minorHAnsi" w:hAnsiTheme="minorHAnsi"/>
          <w:spacing w:val="8"/>
        </w:rPr>
        <w:t xml:space="preserve"> </w:t>
      </w:r>
      <w:r>
        <w:rPr>
          <w:rFonts w:asciiTheme="minorHAnsi" w:hAnsiTheme="minorHAnsi"/>
          <w:spacing w:val="-1"/>
        </w:rPr>
        <w:t>and</w:t>
      </w:r>
      <w:r>
        <w:rPr>
          <w:rFonts w:asciiTheme="minorHAnsi" w:hAnsiTheme="minorHAnsi"/>
          <w:spacing w:val="4"/>
        </w:rPr>
        <w:t xml:space="preserve"> </w:t>
      </w:r>
      <w:r>
        <w:rPr>
          <w:rFonts w:asciiTheme="minorHAnsi" w:hAnsiTheme="minorHAnsi"/>
          <w:spacing w:val="-1"/>
        </w:rPr>
        <w:t>the</w:t>
      </w:r>
      <w:r>
        <w:rPr>
          <w:rFonts w:asciiTheme="minorHAnsi" w:hAnsiTheme="minorHAnsi"/>
          <w:spacing w:val="8"/>
        </w:rPr>
        <w:t xml:space="preserve"> </w:t>
      </w:r>
      <w:r>
        <w:rPr>
          <w:rFonts w:asciiTheme="minorHAnsi" w:hAnsiTheme="minorHAnsi"/>
          <w:spacing w:val="-1"/>
        </w:rPr>
        <w:t>arbitration.</w:t>
      </w:r>
    </w:p>
    <w:p w14:paraId="066486F3" w14:textId="77777777" w:rsidR="000F72C1" w:rsidRDefault="0020793E">
      <w:pPr>
        <w:pStyle w:val="BodyText"/>
        <w:spacing w:before="196" w:line="187" w:lineRule="auto"/>
        <w:ind w:left="49"/>
        <w:rPr>
          <w:rFonts w:asciiTheme="minorHAnsi" w:hAnsiTheme="minorHAnsi"/>
          <w:sz w:val="28"/>
          <w:szCs w:val="28"/>
        </w:rPr>
      </w:pPr>
      <w:r>
        <w:rPr>
          <w:rFonts w:asciiTheme="minorHAnsi" w:hAnsiTheme="minorHAnsi"/>
          <w:b/>
          <w:bCs/>
          <w:color w:val="00558C"/>
          <w:spacing w:val="-2"/>
          <w:sz w:val="28"/>
          <w:szCs w:val="28"/>
        </w:rPr>
        <w:t>15.         LICENSOR’S WORKS</w:t>
      </w:r>
    </w:p>
    <w:p w14:paraId="066486F4" w14:textId="77777777" w:rsidR="000F72C1" w:rsidRDefault="0020793E">
      <w:pPr>
        <w:pStyle w:val="BodyText"/>
        <w:spacing w:before="186" w:line="187" w:lineRule="auto"/>
        <w:ind w:left="46"/>
        <w:rPr>
          <w:rFonts w:asciiTheme="minorHAnsi" w:hAnsiTheme="minorHAnsi"/>
          <w:sz w:val="24"/>
          <w:szCs w:val="24"/>
        </w:rPr>
      </w:pPr>
      <w:r>
        <w:rPr>
          <w:rFonts w:asciiTheme="minorHAnsi" w:hAnsiTheme="minorHAnsi"/>
          <w:b/>
          <w:bCs/>
          <w:color w:val="00558C"/>
          <w:spacing w:val="-1"/>
          <w:sz w:val="24"/>
          <w:szCs w:val="24"/>
        </w:rPr>
        <w:t>15.1.              LICENSOR’S WORKS</w:t>
      </w:r>
    </w:p>
    <w:p w14:paraId="066486F5" w14:textId="77777777" w:rsidR="000F72C1" w:rsidRDefault="0020793E">
      <w:pPr>
        <w:pStyle w:val="BodyText"/>
        <w:spacing w:before="178" w:line="214" w:lineRule="auto"/>
        <w:ind w:left="604" w:right="773" w:hanging="8"/>
        <w:rPr>
          <w:rFonts w:asciiTheme="minorHAnsi" w:hAnsiTheme="minorHAnsi"/>
        </w:rPr>
      </w:pP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Licensor will carry out</w:t>
      </w:r>
      <w:r>
        <w:rPr>
          <w:rFonts w:asciiTheme="minorHAnsi" w:hAnsiTheme="minorHAnsi"/>
          <w:spacing w:val="-2"/>
        </w:rPr>
        <w:t xml:space="preserve"> items ## identified in the</w:t>
      </w:r>
      <w:r>
        <w:rPr>
          <w:rFonts w:asciiTheme="minorHAnsi" w:hAnsiTheme="minorHAnsi"/>
          <w:spacing w:val="14"/>
          <w:w w:val="101"/>
        </w:rPr>
        <w:t xml:space="preserve"> </w:t>
      </w:r>
      <w:r>
        <w:rPr>
          <w:rFonts w:asciiTheme="minorHAnsi" w:hAnsiTheme="minorHAnsi"/>
          <w:spacing w:val="-2"/>
        </w:rPr>
        <w:t>Lighthouse</w:t>
      </w:r>
      <w:r>
        <w:rPr>
          <w:rFonts w:asciiTheme="minorHAnsi" w:hAnsiTheme="minorHAnsi"/>
          <w:spacing w:val="12"/>
          <w:w w:val="101"/>
        </w:rPr>
        <w:t xml:space="preserve"> </w:t>
      </w:r>
      <w:r>
        <w:rPr>
          <w:rFonts w:asciiTheme="minorHAnsi" w:hAnsiTheme="minorHAnsi"/>
          <w:spacing w:val="-2"/>
        </w:rPr>
        <w:t>Detail</w:t>
      </w:r>
      <w:r>
        <w:rPr>
          <w:rFonts w:asciiTheme="minorHAnsi" w:hAnsiTheme="minorHAnsi"/>
          <w:spacing w:val="12"/>
        </w:rPr>
        <w:t xml:space="preserve"> </w:t>
      </w:r>
      <w:r>
        <w:rPr>
          <w:rFonts w:asciiTheme="minorHAnsi" w:hAnsiTheme="minorHAnsi"/>
          <w:spacing w:val="-2"/>
        </w:rPr>
        <w:t>Report forming</w:t>
      </w:r>
      <w:r>
        <w:rPr>
          <w:rFonts w:asciiTheme="minorHAnsi" w:hAnsiTheme="minorHAnsi"/>
          <w:spacing w:val="11"/>
        </w:rPr>
        <w:t xml:space="preserve"> </w:t>
      </w:r>
      <w:r>
        <w:rPr>
          <w:rFonts w:asciiTheme="minorHAnsi" w:hAnsiTheme="minorHAnsi"/>
          <w:spacing w:val="-2"/>
        </w:rPr>
        <w:t>part</w:t>
      </w:r>
      <w:r>
        <w:rPr>
          <w:rFonts w:asciiTheme="minorHAnsi" w:hAnsiTheme="minorHAnsi"/>
          <w:spacing w:val="4"/>
        </w:rPr>
        <w:t xml:space="preserve"> </w:t>
      </w:r>
      <w:r>
        <w:rPr>
          <w:rFonts w:asciiTheme="minorHAnsi" w:hAnsiTheme="minorHAnsi"/>
          <w:spacing w:val="-2"/>
        </w:rPr>
        <w:t>of the</w:t>
      </w:r>
      <w:r>
        <w:rPr>
          <w:rFonts w:asciiTheme="minorHAnsi" w:hAnsiTheme="minorHAnsi"/>
          <w:spacing w:val="12"/>
          <w:w w:val="101"/>
        </w:rPr>
        <w:t xml:space="preserve"> </w:t>
      </w:r>
      <w:r>
        <w:rPr>
          <w:rFonts w:asciiTheme="minorHAnsi" w:hAnsiTheme="minorHAnsi"/>
          <w:spacing w:val="-2"/>
        </w:rPr>
        <w:t>BCA</w:t>
      </w:r>
      <w:r>
        <w:rPr>
          <w:rFonts w:asciiTheme="minorHAnsi" w:hAnsiTheme="minorHAnsi"/>
          <w:spacing w:val="14"/>
        </w:rPr>
        <w:t xml:space="preserve"> </w:t>
      </w:r>
      <w:r>
        <w:rPr>
          <w:rFonts w:asciiTheme="minorHAnsi" w:hAnsiTheme="minorHAnsi"/>
          <w:spacing w:val="-2"/>
        </w:rPr>
        <w:t>Report</w:t>
      </w:r>
      <w:r>
        <w:rPr>
          <w:rFonts w:asciiTheme="minorHAnsi" w:hAnsiTheme="minorHAnsi"/>
        </w:rPr>
        <w:t xml:space="preserve"> </w:t>
      </w:r>
      <w:r>
        <w:rPr>
          <w:rFonts w:asciiTheme="minorHAnsi" w:hAnsiTheme="minorHAnsi"/>
          <w:spacing w:val="-1"/>
        </w:rPr>
        <w:t>at the</w:t>
      </w:r>
      <w:r>
        <w:rPr>
          <w:rFonts w:asciiTheme="minorHAnsi" w:hAnsiTheme="minorHAnsi"/>
          <w:spacing w:val="25"/>
        </w:rPr>
        <w:t xml:space="preserve"> </w:t>
      </w:r>
      <w:r>
        <w:rPr>
          <w:rFonts w:asciiTheme="minorHAnsi" w:hAnsiTheme="minorHAnsi"/>
          <w:spacing w:val="-1"/>
        </w:rPr>
        <w:t>Licensor’s expense within six</w:t>
      </w:r>
      <w:r>
        <w:rPr>
          <w:rFonts w:asciiTheme="minorHAnsi" w:hAnsiTheme="minorHAnsi"/>
          <w:spacing w:val="15"/>
        </w:rPr>
        <w:t xml:space="preserve"> </w:t>
      </w:r>
      <w:r>
        <w:rPr>
          <w:rFonts w:asciiTheme="minorHAnsi" w:hAnsiTheme="minorHAnsi"/>
          <w:spacing w:val="-1"/>
        </w:rPr>
        <w:t>months of the Commencing</w:t>
      </w:r>
      <w:r>
        <w:rPr>
          <w:rFonts w:asciiTheme="minorHAnsi" w:hAnsiTheme="minorHAnsi"/>
          <w:spacing w:val="16"/>
        </w:rPr>
        <w:t xml:space="preserve"> </w:t>
      </w:r>
      <w:r>
        <w:rPr>
          <w:rFonts w:asciiTheme="minorHAnsi" w:hAnsiTheme="minorHAnsi"/>
          <w:spacing w:val="-1"/>
        </w:rPr>
        <w:t>Date.</w:t>
      </w:r>
    </w:p>
    <w:p w14:paraId="066486F6" w14:textId="77777777" w:rsidR="000F72C1" w:rsidRDefault="0020793E">
      <w:pPr>
        <w:pStyle w:val="BodyText"/>
        <w:spacing w:before="195" w:line="179" w:lineRule="auto"/>
        <w:ind w:left="46"/>
        <w:rPr>
          <w:rFonts w:asciiTheme="minorHAnsi" w:hAnsiTheme="minorHAnsi"/>
          <w:sz w:val="24"/>
          <w:szCs w:val="24"/>
        </w:rPr>
      </w:pPr>
      <w:r>
        <w:rPr>
          <w:rFonts w:asciiTheme="minorHAnsi" w:hAnsiTheme="minorHAnsi"/>
          <w:b/>
          <w:bCs/>
          <w:color w:val="00558C"/>
          <w:spacing w:val="-3"/>
          <w:sz w:val="24"/>
          <w:szCs w:val="24"/>
        </w:rPr>
        <w:t>15.2.</w:t>
      </w:r>
      <w:r>
        <w:rPr>
          <w:rFonts w:asciiTheme="minorHAnsi" w:hAnsiTheme="minorHAnsi"/>
          <w:b/>
          <w:bCs/>
          <w:color w:val="00558C"/>
          <w:spacing w:val="1"/>
          <w:sz w:val="24"/>
          <w:szCs w:val="24"/>
        </w:rPr>
        <w:t xml:space="preserve">              </w:t>
      </w:r>
      <w:r>
        <w:rPr>
          <w:rFonts w:asciiTheme="minorHAnsi" w:hAnsiTheme="minorHAnsi"/>
          <w:b/>
          <w:bCs/>
          <w:color w:val="00558C"/>
          <w:spacing w:val="-3"/>
          <w:sz w:val="24"/>
          <w:szCs w:val="24"/>
        </w:rPr>
        <w:t>NO</w:t>
      </w:r>
      <w:r>
        <w:rPr>
          <w:rFonts w:asciiTheme="minorHAnsi" w:hAnsiTheme="minorHAnsi"/>
          <w:b/>
          <w:bCs/>
          <w:color w:val="00558C"/>
          <w:spacing w:val="24"/>
          <w:w w:val="101"/>
          <w:sz w:val="24"/>
          <w:szCs w:val="24"/>
        </w:rPr>
        <w:t xml:space="preserve"> </w:t>
      </w:r>
      <w:r>
        <w:rPr>
          <w:rFonts w:asciiTheme="minorHAnsi" w:hAnsiTheme="minorHAnsi"/>
          <w:b/>
          <w:bCs/>
          <w:color w:val="00558C"/>
          <w:spacing w:val="-3"/>
          <w:sz w:val="24"/>
          <w:szCs w:val="24"/>
        </w:rPr>
        <w:t>PUBLIC ACCESS</w:t>
      </w:r>
    </w:p>
    <w:p w14:paraId="066486F7" w14:textId="77777777" w:rsidR="000F72C1" w:rsidRDefault="0020793E">
      <w:pPr>
        <w:pStyle w:val="BodyText"/>
        <w:spacing w:before="178" w:line="214" w:lineRule="auto"/>
        <w:ind w:left="597" w:right="772" w:hanging="1"/>
        <w:rPr>
          <w:rFonts w:asciiTheme="minorHAnsi" w:hAnsiTheme="minorHAnsi"/>
        </w:rPr>
      </w:pP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Licensees will</w:t>
      </w:r>
      <w:r>
        <w:rPr>
          <w:rFonts w:asciiTheme="minorHAnsi" w:hAnsiTheme="minorHAnsi"/>
          <w:spacing w:val="17"/>
        </w:rPr>
        <w:t xml:space="preserve"> </w:t>
      </w:r>
      <w:r>
        <w:rPr>
          <w:rFonts w:asciiTheme="minorHAnsi" w:hAnsiTheme="minorHAnsi"/>
          <w:spacing w:val="-1"/>
        </w:rPr>
        <w:t>not allow any</w:t>
      </w:r>
      <w:r>
        <w:rPr>
          <w:rFonts w:asciiTheme="minorHAnsi" w:hAnsiTheme="minorHAnsi"/>
          <w:spacing w:val="13"/>
        </w:rPr>
        <w:t xml:space="preserve"> </w:t>
      </w:r>
      <w:r>
        <w:rPr>
          <w:rFonts w:asciiTheme="minorHAnsi" w:hAnsiTheme="minorHAnsi"/>
          <w:spacing w:val="-1"/>
        </w:rPr>
        <w:t>membe</w:t>
      </w:r>
      <w:r>
        <w:rPr>
          <w:rFonts w:asciiTheme="minorHAnsi" w:hAnsiTheme="minorHAnsi"/>
          <w:spacing w:val="-2"/>
        </w:rPr>
        <w:t>r of the</w:t>
      </w:r>
      <w:r>
        <w:rPr>
          <w:rFonts w:asciiTheme="minorHAnsi" w:hAnsiTheme="minorHAnsi"/>
          <w:spacing w:val="18"/>
        </w:rPr>
        <w:t xml:space="preserve"> </w:t>
      </w:r>
      <w:r>
        <w:rPr>
          <w:rFonts w:asciiTheme="minorHAnsi" w:hAnsiTheme="minorHAnsi"/>
          <w:spacing w:val="-2"/>
        </w:rPr>
        <w:t>public to</w:t>
      </w:r>
      <w:r>
        <w:rPr>
          <w:rFonts w:asciiTheme="minorHAnsi" w:hAnsiTheme="minorHAnsi"/>
          <w:spacing w:val="11"/>
        </w:rPr>
        <w:t xml:space="preserve"> </w:t>
      </w:r>
      <w:r>
        <w:rPr>
          <w:rFonts w:asciiTheme="minorHAnsi" w:hAnsiTheme="minorHAnsi"/>
          <w:spacing w:val="-2"/>
        </w:rPr>
        <w:t>access the</w:t>
      </w:r>
      <w:r>
        <w:rPr>
          <w:rFonts w:asciiTheme="minorHAnsi" w:hAnsiTheme="minorHAnsi"/>
          <w:spacing w:val="18"/>
        </w:rPr>
        <w:t xml:space="preserve"> </w:t>
      </w:r>
      <w:r>
        <w:rPr>
          <w:rFonts w:asciiTheme="minorHAnsi" w:hAnsiTheme="minorHAnsi"/>
          <w:spacing w:val="-2"/>
        </w:rPr>
        <w:t>Licensed</w:t>
      </w:r>
      <w:r>
        <w:rPr>
          <w:rFonts w:asciiTheme="minorHAnsi" w:hAnsiTheme="minorHAnsi"/>
          <w:spacing w:val="3"/>
        </w:rPr>
        <w:t xml:space="preserve"> </w:t>
      </w:r>
      <w:r>
        <w:rPr>
          <w:rFonts w:asciiTheme="minorHAnsi" w:hAnsiTheme="minorHAnsi"/>
          <w:spacing w:val="-2"/>
        </w:rPr>
        <w:t>Area</w:t>
      </w:r>
      <w:r>
        <w:rPr>
          <w:rFonts w:asciiTheme="minorHAnsi" w:hAnsiTheme="minorHAnsi"/>
          <w:spacing w:val="16"/>
          <w:w w:val="101"/>
        </w:rPr>
        <w:t xml:space="preserve"> </w:t>
      </w:r>
      <w:r>
        <w:rPr>
          <w:rFonts w:asciiTheme="minorHAnsi" w:hAnsiTheme="minorHAnsi"/>
          <w:spacing w:val="-2"/>
        </w:rPr>
        <w:t>until</w:t>
      </w:r>
      <w:r>
        <w:rPr>
          <w:rFonts w:asciiTheme="minorHAnsi" w:hAnsiTheme="minorHAnsi"/>
          <w:spacing w:val="2"/>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Licensor</w:t>
      </w:r>
      <w:r>
        <w:rPr>
          <w:rFonts w:asciiTheme="minorHAnsi" w:hAnsiTheme="minorHAnsi"/>
          <w:spacing w:val="17"/>
        </w:rPr>
        <w:t xml:space="preserve"> </w:t>
      </w:r>
      <w:r>
        <w:rPr>
          <w:rFonts w:asciiTheme="minorHAnsi" w:hAnsiTheme="minorHAnsi"/>
          <w:spacing w:val="-2"/>
        </w:rPr>
        <w:t>notifies</w:t>
      </w:r>
      <w:r>
        <w:rPr>
          <w:rFonts w:asciiTheme="minorHAnsi" w:hAnsiTheme="minorHAnsi"/>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Licensee that the works described</w:t>
      </w:r>
      <w:r>
        <w:rPr>
          <w:rFonts w:asciiTheme="minorHAnsi" w:hAnsiTheme="minorHAnsi"/>
          <w:spacing w:val="14"/>
        </w:rPr>
        <w:t xml:space="preserve"> </w:t>
      </w:r>
      <w:r>
        <w:rPr>
          <w:rFonts w:asciiTheme="minorHAnsi" w:hAnsiTheme="minorHAnsi"/>
          <w:spacing w:val="-1"/>
        </w:rPr>
        <w:t>in clause</w:t>
      </w:r>
      <w:r>
        <w:rPr>
          <w:rFonts w:asciiTheme="minorHAnsi" w:hAnsiTheme="minorHAnsi"/>
          <w:spacing w:val="17"/>
          <w:w w:val="101"/>
        </w:rPr>
        <w:t xml:space="preserve"> </w:t>
      </w:r>
      <w:r>
        <w:rPr>
          <w:rFonts w:asciiTheme="minorHAnsi" w:hAnsiTheme="minorHAnsi"/>
          <w:spacing w:val="-1"/>
        </w:rPr>
        <w:t>1</w:t>
      </w:r>
      <w:r>
        <w:rPr>
          <w:rFonts w:asciiTheme="minorHAnsi" w:hAnsiTheme="minorHAnsi"/>
          <w:spacing w:val="-2"/>
        </w:rPr>
        <w:t>5.1</w:t>
      </w:r>
      <w:r>
        <w:rPr>
          <w:rFonts w:asciiTheme="minorHAnsi" w:hAnsiTheme="minorHAnsi"/>
          <w:spacing w:val="18"/>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been completed.</w:t>
      </w:r>
    </w:p>
    <w:p w14:paraId="066486F8" w14:textId="77777777" w:rsidR="000F72C1" w:rsidRDefault="0020793E">
      <w:pPr>
        <w:pStyle w:val="BodyText"/>
        <w:spacing w:before="192" w:line="179" w:lineRule="auto"/>
        <w:ind w:left="46"/>
        <w:rPr>
          <w:rFonts w:asciiTheme="minorHAnsi" w:hAnsiTheme="minorHAnsi"/>
          <w:sz w:val="24"/>
          <w:szCs w:val="24"/>
        </w:rPr>
      </w:pPr>
      <w:r>
        <w:rPr>
          <w:rFonts w:asciiTheme="minorHAnsi" w:hAnsiTheme="minorHAnsi"/>
          <w:b/>
          <w:bCs/>
          <w:color w:val="00558C"/>
          <w:spacing w:val="-1"/>
          <w:sz w:val="24"/>
          <w:szCs w:val="24"/>
        </w:rPr>
        <w:t>15.3.              MAINTENANCE</w:t>
      </w:r>
    </w:p>
    <w:p w14:paraId="066486F9" w14:textId="77777777" w:rsidR="000F72C1" w:rsidRDefault="0020793E">
      <w:pPr>
        <w:pStyle w:val="BodyText"/>
        <w:spacing w:before="178" w:line="214" w:lineRule="auto"/>
        <w:ind w:left="31" w:right="772" w:hanging="1"/>
        <w:rPr>
          <w:rFonts w:asciiTheme="minorHAnsi" w:hAnsiTheme="minorHAnsi"/>
        </w:rPr>
      </w:pPr>
      <w:r>
        <w:rPr>
          <w:rFonts w:asciiTheme="minorHAnsi" w:hAnsiTheme="minorHAnsi"/>
          <w:spacing w:val="-1"/>
        </w:rPr>
        <w:t>The</w:t>
      </w:r>
      <w:r>
        <w:rPr>
          <w:rFonts w:asciiTheme="minorHAnsi" w:hAnsiTheme="minorHAnsi"/>
          <w:spacing w:val="22"/>
        </w:rPr>
        <w:t xml:space="preserve"> </w:t>
      </w:r>
      <w:r>
        <w:rPr>
          <w:rFonts w:asciiTheme="minorHAnsi" w:hAnsiTheme="minorHAnsi"/>
          <w:spacing w:val="-1"/>
        </w:rPr>
        <w:t>Licensor will</w:t>
      </w:r>
      <w:r>
        <w:rPr>
          <w:rFonts w:asciiTheme="minorHAnsi" w:hAnsiTheme="minorHAnsi"/>
          <w:spacing w:val="12"/>
          <w:w w:val="101"/>
        </w:rPr>
        <w:t xml:space="preserve"> </w:t>
      </w:r>
      <w:r>
        <w:rPr>
          <w:rFonts w:asciiTheme="minorHAnsi" w:hAnsiTheme="minorHAnsi"/>
          <w:spacing w:val="-1"/>
        </w:rPr>
        <w:t>car</w:t>
      </w:r>
      <w:r>
        <w:rPr>
          <w:rFonts w:asciiTheme="minorHAnsi" w:hAnsiTheme="minorHAnsi"/>
          <w:spacing w:val="-2"/>
        </w:rPr>
        <w:t>ry</w:t>
      </w:r>
      <w:r>
        <w:rPr>
          <w:rFonts w:asciiTheme="minorHAnsi" w:hAnsiTheme="minorHAnsi"/>
          <w:spacing w:val="11"/>
        </w:rPr>
        <w:t xml:space="preserve"> </w:t>
      </w:r>
      <w:r>
        <w:rPr>
          <w:rFonts w:asciiTheme="minorHAnsi" w:hAnsiTheme="minorHAnsi"/>
          <w:spacing w:val="-2"/>
        </w:rPr>
        <w:t>out</w:t>
      </w:r>
      <w:r>
        <w:rPr>
          <w:rFonts w:asciiTheme="minorHAnsi" w:hAnsiTheme="minorHAnsi"/>
          <w:spacing w:val="18"/>
        </w:rPr>
        <w:t xml:space="preserve"> </w:t>
      </w:r>
      <w:r>
        <w:rPr>
          <w:rFonts w:asciiTheme="minorHAnsi" w:hAnsiTheme="minorHAnsi"/>
          <w:spacing w:val="-2"/>
        </w:rPr>
        <w:t>items ####</w:t>
      </w:r>
      <w:r>
        <w:rPr>
          <w:rFonts w:asciiTheme="minorHAnsi" w:hAnsiTheme="minorHAnsi"/>
          <w:spacing w:val="15"/>
          <w:w w:val="101"/>
        </w:rPr>
        <w:t xml:space="preserve"> </w:t>
      </w:r>
      <w:r>
        <w:rPr>
          <w:rFonts w:asciiTheme="minorHAnsi" w:hAnsiTheme="minorHAnsi"/>
          <w:spacing w:val="-2"/>
        </w:rPr>
        <w:t>identified</w:t>
      </w:r>
      <w:r>
        <w:rPr>
          <w:rFonts w:asciiTheme="minorHAnsi" w:hAnsiTheme="minorHAnsi"/>
          <w:spacing w:val="14"/>
          <w:w w:val="101"/>
        </w:rPr>
        <w:t xml:space="preserve"> </w:t>
      </w:r>
      <w:r>
        <w:rPr>
          <w:rFonts w:asciiTheme="minorHAnsi" w:hAnsiTheme="minorHAnsi"/>
          <w:spacing w:val="-2"/>
        </w:rPr>
        <w:t>in the</w:t>
      </w:r>
      <w:r>
        <w:rPr>
          <w:rFonts w:asciiTheme="minorHAnsi" w:hAnsiTheme="minorHAnsi"/>
          <w:spacing w:val="19"/>
          <w:w w:val="101"/>
        </w:rPr>
        <w:t xml:space="preserve"> </w:t>
      </w:r>
      <w:r>
        <w:rPr>
          <w:rFonts w:asciiTheme="minorHAnsi" w:hAnsiTheme="minorHAnsi"/>
          <w:spacing w:val="-2"/>
        </w:rPr>
        <w:t>Lighthouse</w:t>
      </w:r>
      <w:r>
        <w:rPr>
          <w:rFonts w:asciiTheme="minorHAnsi" w:hAnsiTheme="minorHAnsi"/>
          <w:spacing w:val="19"/>
          <w:w w:val="101"/>
        </w:rPr>
        <w:t xml:space="preserve"> </w:t>
      </w:r>
      <w:r>
        <w:rPr>
          <w:rFonts w:asciiTheme="minorHAnsi" w:hAnsiTheme="minorHAnsi"/>
          <w:spacing w:val="-2"/>
        </w:rPr>
        <w:t>Detail</w:t>
      </w:r>
      <w:r>
        <w:rPr>
          <w:rFonts w:asciiTheme="minorHAnsi" w:hAnsiTheme="minorHAnsi"/>
          <w:spacing w:val="19"/>
        </w:rPr>
        <w:t xml:space="preserve"> </w:t>
      </w:r>
      <w:r>
        <w:rPr>
          <w:rFonts w:asciiTheme="minorHAnsi" w:hAnsiTheme="minorHAnsi"/>
          <w:spacing w:val="-2"/>
        </w:rPr>
        <w:t>Report forming</w:t>
      </w:r>
      <w:r>
        <w:rPr>
          <w:rFonts w:asciiTheme="minorHAnsi" w:hAnsiTheme="minorHAnsi"/>
          <w:spacing w:val="16"/>
          <w:w w:val="101"/>
        </w:rPr>
        <w:t xml:space="preserve"> </w:t>
      </w:r>
      <w:r>
        <w:rPr>
          <w:rFonts w:asciiTheme="minorHAnsi" w:hAnsiTheme="minorHAnsi"/>
          <w:spacing w:val="-2"/>
        </w:rPr>
        <w:t>part of the</w:t>
      </w:r>
      <w:r>
        <w:rPr>
          <w:rFonts w:asciiTheme="minorHAnsi" w:hAnsiTheme="minorHAnsi"/>
          <w:spacing w:val="22"/>
        </w:rPr>
        <w:t xml:space="preserve"> </w:t>
      </w:r>
      <w:r>
        <w:rPr>
          <w:rFonts w:asciiTheme="minorHAnsi" w:hAnsiTheme="minorHAnsi"/>
          <w:spacing w:val="-2"/>
        </w:rPr>
        <w:t>BCA</w:t>
      </w:r>
      <w:r>
        <w:rPr>
          <w:rFonts w:asciiTheme="minorHAnsi" w:hAnsiTheme="minorHAnsi"/>
          <w:spacing w:val="18"/>
          <w:w w:val="101"/>
        </w:rPr>
        <w:t xml:space="preserve"> </w:t>
      </w:r>
      <w:r>
        <w:rPr>
          <w:rFonts w:asciiTheme="minorHAnsi" w:hAnsiTheme="minorHAnsi"/>
          <w:spacing w:val="-2"/>
        </w:rPr>
        <w:t>Report</w:t>
      </w:r>
      <w:r>
        <w:rPr>
          <w:rFonts w:asciiTheme="minorHAnsi" w:hAnsiTheme="minorHAnsi"/>
          <w:spacing w:val="13"/>
          <w:w w:val="101"/>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Licensor’s expense and as</w:t>
      </w:r>
      <w:r>
        <w:rPr>
          <w:rFonts w:asciiTheme="minorHAnsi" w:hAnsiTheme="minorHAnsi"/>
          <w:spacing w:val="17"/>
        </w:rPr>
        <w:t xml:space="preserve"> </w:t>
      </w:r>
      <w:r>
        <w:rPr>
          <w:rFonts w:asciiTheme="minorHAnsi" w:hAnsiTheme="minorHAnsi"/>
          <w:spacing w:val="-1"/>
        </w:rPr>
        <w:t>part of the</w:t>
      </w:r>
      <w:r>
        <w:rPr>
          <w:rFonts w:asciiTheme="minorHAnsi" w:hAnsiTheme="minorHAnsi"/>
          <w:spacing w:val="20"/>
        </w:rPr>
        <w:t xml:space="preserve"> </w:t>
      </w:r>
      <w:r>
        <w:rPr>
          <w:rFonts w:asciiTheme="minorHAnsi" w:hAnsiTheme="minorHAnsi"/>
          <w:spacing w:val="-1"/>
        </w:rPr>
        <w:t>Li</w:t>
      </w:r>
      <w:r>
        <w:rPr>
          <w:rFonts w:asciiTheme="minorHAnsi" w:hAnsiTheme="minorHAnsi"/>
          <w:spacing w:val="-2"/>
        </w:rPr>
        <w:t>censor’s</w:t>
      </w:r>
      <w:r>
        <w:rPr>
          <w:rFonts w:asciiTheme="minorHAnsi" w:hAnsiTheme="minorHAnsi"/>
          <w:spacing w:val="17"/>
        </w:rPr>
        <w:t xml:space="preserve"> </w:t>
      </w:r>
      <w:r>
        <w:rPr>
          <w:rFonts w:asciiTheme="minorHAnsi" w:hAnsiTheme="minorHAnsi"/>
          <w:spacing w:val="-2"/>
        </w:rPr>
        <w:t>routine</w:t>
      </w:r>
      <w:r>
        <w:rPr>
          <w:rFonts w:asciiTheme="minorHAnsi" w:hAnsiTheme="minorHAnsi"/>
          <w:spacing w:val="11"/>
        </w:rPr>
        <w:t xml:space="preserve"> </w:t>
      </w:r>
      <w:r>
        <w:rPr>
          <w:rFonts w:asciiTheme="minorHAnsi" w:hAnsiTheme="minorHAnsi"/>
          <w:spacing w:val="-2"/>
        </w:rPr>
        <w:t>cyclic</w:t>
      </w:r>
      <w:r>
        <w:rPr>
          <w:rFonts w:asciiTheme="minorHAnsi" w:hAnsiTheme="minorHAnsi"/>
          <w:spacing w:val="15"/>
        </w:rPr>
        <w:t xml:space="preserve"> </w:t>
      </w:r>
      <w:r>
        <w:rPr>
          <w:rFonts w:asciiTheme="minorHAnsi" w:hAnsiTheme="minorHAnsi"/>
          <w:spacing w:val="-2"/>
        </w:rPr>
        <w:t>maintenance</w:t>
      </w:r>
      <w:r>
        <w:rPr>
          <w:rFonts w:asciiTheme="minorHAnsi" w:hAnsiTheme="minorHAnsi"/>
          <w:spacing w:val="17"/>
          <w:w w:val="101"/>
        </w:rPr>
        <w:t xml:space="preserve"> </w:t>
      </w:r>
      <w:r>
        <w:rPr>
          <w:rFonts w:asciiTheme="minorHAnsi" w:hAnsiTheme="minorHAnsi"/>
          <w:spacing w:val="-2"/>
        </w:rPr>
        <w:t>program.</w:t>
      </w:r>
    </w:p>
    <w:p w14:paraId="066486FA" w14:textId="77777777" w:rsidR="000F72C1" w:rsidRDefault="000F72C1">
      <w:pPr>
        <w:spacing w:line="214" w:lineRule="auto"/>
        <w:rPr>
          <w:rFonts w:asciiTheme="minorHAnsi" w:hAnsiTheme="minorHAnsi"/>
        </w:rPr>
        <w:sectPr w:rsidR="000F72C1">
          <w:footerReference w:type="default" r:id="rId118"/>
          <w:pgSz w:w="11907" w:h="16839"/>
          <w:pgMar w:top="1139" w:right="21" w:bottom="1495" w:left="878" w:header="6" w:footer="850" w:gutter="0"/>
          <w:cols w:space="720"/>
        </w:sectPr>
      </w:pPr>
    </w:p>
    <w:p w14:paraId="066486FB" w14:textId="77777777" w:rsidR="000F72C1" w:rsidRDefault="0020793E">
      <w:pPr>
        <w:pStyle w:val="BodyText"/>
        <w:spacing w:before="36" w:line="179" w:lineRule="auto"/>
        <w:ind w:left="4431"/>
        <w:rPr>
          <w:rFonts w:asciiTheme="minorHAnsi" w:hAnsiTheme="minorHAnsi"/>
          <w:sz w:val="28"/>
          <w:szCs w:val="28"/>
        </w:rPr>
      </w:pPr>
      <w:r>
        <w:rPr>
          <w:rFonts w:asciiTheme="minorHAnsi" w:hAnsiTheme="minorHAnsi"/>
          <w:b/>
          <w:bCs/>
          <w:color w:val="00558C"/>
          <w:spacing w:val="-1"/>
          <w:sz w:val="28"/>
          <w:szCs w:val="28"/>
        </w:rPr>
        <w:t>SCHEDULE</w:t>
      </w:r>
      <w:r>
        <w:rPr>
          <w:rFonts w:asciiTheme="minorHAnsi" w:hAnsiTheme="minorHAnsi"/>
          <w:b/>
          <w:bCs/>
          <w:color w:val="00558C"/>
          <w:spacing w:val="20"/>
          <w:sz w:val="28"/>
          <w:szCs w:val="28"/>
        </w:rPr>
        <w:t xml:space="preserve"> </w:t>
      </w:r>
      <w:r>
        <w:rPr>
          <w:rFonts w:asciiTheme="minorHAnsi" w:hAnsiTheme="minorHAnsi"/>
          <w:b/>
          <w:bCs/>
          <w:color w:val="00558C"/>
          <w:spacing w:val="-1"/>
          <w:sz w:val="28"/>
          <w:szCs w:val="28"/>
        </w:rPr>
        <w:t>1</w:t>
      </w:r>
    </w:p>
    <w:p w14:paraId="066486FC" w14:textId="77777777" w:rsidR="000F72C1" w:rsidRDefault="000F72C1">
      <w:pPr>
        <w:spacing w:line="247" w:lineRule="auto"/>
        <w:rPr>
          <w:rFonts w:asciiTheme="minorHAnsi" w:hAnsiTheme="minorHAnsi"/>
        </w:rPr>
      </w:pPr>
    </w:p>
    <w:p w14:paraId="066486FD" w14:textId="77777777" w:rsidR="000F72C1" w:rsidRDefault="000F72C1">
      <w:pPr>
        <w:spacing w:line="247" w:lineRule="auto"/>
        <w:rPr>
          <w:rFonts w:asciiTheme="minorHAnsi" w:hAnsiTheme="minorHAnsi"/>
        </w:rPr>
      </w:pPr>
    </w:p>
    <w:p w14:paraId="066486FE" w14:textId="77777777" w:rsidR="000F72C1" w:rsidRDefault="0020793E">
      <w:pPr>
        <w:pStyle w:val="BodyText"/>
        <w:spacing w:before="67" w:line="189" w:lineRule="auto"/>
        <w:ind w:left="47"/>
        <w:rPr>
          <w:rFonts w:asciiTheme="minorHAnsi" w:hAnsiTheme="minorHAnsi"/>
        </w:rPr>
      </w:pPr>
      <w:r>
        <w:rPr>
          <w:rFonts w:asciiTheme="minorHAnsi" w:hAnsiTheme="minorHAnsi"/>
          <w:spacing w:val="-5"/>
        </w:rPr>
        <w:t>Item</w:t>
      </w:r>
      <w:r>
        <w:rPr>
          <w:rFonts w:asciiTheme="minorHAnsi" w:hAnsiTheme="minorHAnsi"/>
          <w:spacing w:val="33"/>
          <w:w w:val="101"/>
        </w:rPr>
        <w:t xml:space="preserve"> </w:t>
      </w:r>
      <w:r>
        <w:rPr>
          <w:rFonts w:asciiTheme="minorHAnsi" w:hAnsiTheme="minorHAnsi"/>
          <w:spacing w:val="-5"/>
        </w:rPr>
        <w:t>1</w:t>
      </w:r>
      <w:r>
        <w:rPr>
          <w:rFonts w:asciiTheme="minorHAnsi" w:hAnsiTheme="minorHAnsi"/>
        </w:rPr>
        <w:t xml:space="preserve">                                  </w:t>
      </w:r>
      <w:r>
        <w:rPr>
          <w:rFonts w:asciiTheme="minorHAnsi" w:hAnsiTheme="minorHAnsi"/>
          <w:spacing w:val="-5"/>
        </w:rPr>
        <w:t>Land</w:t>
      </w:r>
      <w:r>
        <w:rPr>
          <w:rFonts w:asciiTheme="minorHAnsi" w:hAnsiTheme="minorHAnsi"/>
          <w:spacing w:val="32"/>
          <w:w w:val="101"/>
        </w:rPr>
        <w:t xml:space="preserve"> </w:t>
      </w:r>
      <w:r>
        <w:rPr>
          <w:rFonts w:asciiTheme="minorHAnsi" w:hAnsiTheme="minorHAnsi"/>
          <w:spacing w:val="-5"/>
        </w:rPr>
        <w:t>(clause</w:t>
      </w:r>
      <w:r>
        <w:rPr>
          <w:rFonts w:asciiTheme="minorHAnsi" w:hAnsiTheme="minorHAnsi"/>
          <w:spacing w:val="17"/>
        </w:rPr>
        <w:t xml:space="preserve"> </w:t>
      </w:r>
      <w:r>
        <w:rPr>
          <w:rFonts w:asciiTheme="minorHAnsi" w:hAnsiTheme="minorHAnsi"/>
          <w:spacing w:val="-5"/>
        </w:rPr>
        <w:t>1.1)</w:t>
      </w:r>
    </w:p>
    <w:p w14:paraId="066486FF" w14:textId="77777777" w:rsidR="000F72C1" w:rsidRDefault="0020793E">
      <w:pPr>
        <w:pStyle w:val="BodyText"/>
        <w:spacing w:before="177" w:line="189" w:lineRule="auto"/>
        <w:ind w:left="47"/>
        <w:rPr>
          <w:rFonts w:asciiTheme="minorHAnsi" w:hAnsiTheme="minorHAnsi"/>
        </w:rPr>
      </w:pPr>
      <w:r>
        <w:rPr>
          <w:rFonts w:asciiTheme="minorHAnsi" w:hAnsiTheme="minorHAnsi"/>
          <w:spacing w:val="-2"/>
        </w:rPr>
        <w:t>Item</w:t>
      </w:r>
      <w:r>
        <w:rPr>
          <w:rFonts w:asciiTheme="minorHAnsi" w:hAnsiTheme="minorHAnsi"/>
          <w:spacing w:val="16"/>
          <w:w w:val="101"/>
        </w:rPr>
        <w:t xml:space="preserve"> </w:t>
      </w:r>
      <w:r>
        <w:rPr>
          <w:rFonts w:asciiTheme="minorHAnsi" w:hAnsiTheme="minorHAnsi"/>
          <w:spacing w:val="-2"/>
        </w:rPr>
        <w:t>2                                   Commencing</w:t>
      </w:r>
      <w:r>
        <w:rPr>
          <w:rFonts w:asciiTheme="minorHAnsi" w:hAnsiTheme="minorHAnsi"/>
          <w:spacing w:val="18"/>
          <w:w w:val="101"/>
        </w:rPr>
        <w:t xml:space="preserve"> </w:t>
      </w:r>
      <w:r>
        <w:rPr>
          <w:rFonts w:asciiTheme="minorHAnsi" w:hAnsiTheme="minorHAnsi"/>
          <w:spacing w:val="-2"/>
        </w:rPr>
        <w:t>Date</w:t>
      </w:r>
      <w:r>
        <w:rPr>
          <w:rFonts w:asciiTheme="minorHAnsi" w:hAnsiTheme="minorHAnsi"/>
          <w:spacing w:val="13"/>
        </w:rPr>
        <w:t xml:space="preserve"> </w:t>
      </w:r>
      <w:r>
        <w:rPr>
          <w:rFonts w:asciiTheme="minorHAnsi" w:hAnsiTheme="minorHAnsi"/>
          <w:spacing w:val="-2"/>
        </w:rPr>
        <w:t>(clause</w:t>
      </w:r>
      <w:r>
        <w:rPr>
          <w:rFonts w:asciiTheme="minorHAnsi" w:hAnsiTheme="minorHAnsi"/>
          <w:spacing w:val="17"/>
          <w:w w:val="101"/>
        </w:rPr>
        <w:t xml:space="preserve"> </w:t>
      </w:r>
      <w:r>
        <w:rPr>
          <w:rFonts w:asciiTheme="minorHAnsi" w:hAnsiTheme="minorHAnsi"/>
          <w:spacing w:val="-2"/>
        </w:rPr>
        <w:t>1.1)</w:t>
      </w:r>
    </w:p>
    <w:p w14:paraId="06648700" w14:textId="77777777" w:rsidR="000F72C1" w:rsidRDefault="0020793E">
      <w:pPr>
        <w:pStyle w:val="BodyText"/>
        <w:spacing w:before="178" w:line="188" w:lineRule="auto"/>
        <w:ind w:left="2315"/>
        <w:rPr>
          <w:rFonts w:asciiTheme="minorHAnsi" w:hAnsiTheme="minorHAnsi"/>
        </w:rPr>
      </w:pPr>
      <w:r>
        <w:rPr>
          <w:rFonts w:asciiTheme="minorHAnsi" w:hAnsiTheme="minorHAnsi"/>
          <w:spacing w:val="-4"/>
        </w:rPr>
        <w:t>First</w:t>
      </w:r>
      <w:r>
        <w:rPr>
          <w:rFonts w:asciiTheme="minorHAnsi" w:hAnsiTheme="minorHAnsi"/>
          <w:spacing w:val="16"/>
        </w:rPr>
        <w:t xml:space="preserve"> </w:t>
      </w:r>
      <w:r>
        <w:rPr>
          <w:rFonts w:asciiTheme="minorHAnsi" w:hAnsiTheme="minorHAnsi"/>
          <w:spacing w:val="-4"/>
        </w:rPr>
        <w:t>day</w:t>
      </w:r>
      <w:r>
        <w:rPr>
          <w:rFonts w:asciiTheme="minorHAnsi" w:hAnsiTheme="minorHAnsi"/>
          <w:spacing w:val="9"/>
        </w:rPr>
        <w:t xml:space="preserve"> </w:t>
      </w:r>
      <w:r>
        <w:rPr>
          <w:rFonts w:asciiTheme="minorHAnsi" w:hAnsiTheme="minorHAnsi"/>
          <w:spacing w:val="-4"/>
        </w:rPr>
        <w:t>of</w:t>
      </w:r>
    </w:p>
    <w:p w14:paraId="06648701" w14:textId="77777777" w:rsidR="000F72C1" w:rsidRDefault="0020793E">
      <w:pPr>
        <w:pStyle w:val="BodyText"/>
        <w:spacing w:before="177" w:line="189" w:lineRule="auto"/>
        <w:ind w:left="47"/>
        <w:rPr>
          <w:rFonts w:asciiTheme="minorHAnsi" w:hAnsiTheme="minorHAnsi"/>
        </w:rPr>
      </w:pPr>
      <w:r>
        <w:rPr>
          <w:rFonts w:asciiTheme="minorHAnsi" w:hAnsiTheme="minorHAnsi"/>
          <w:spacing w:val="-2"/>
        </w:rPr>
        <w:t>Item 3                                   Terminating</w:t>
      </w:r>
      <w:r>
        <w:rPr>
          <w:rFonts w:asciiTheme="minorHAnsi" w:hAnsiTheme="minorHAnsi"/>
          <w:spacing w:val="34"/>
        </w:rPr>
        <w:t xml:space="preserve"> </w:t>
      </w:r>
      <w:r>
        <w:rPr>
          <w:rFonts w:asciiTheme="minorHAnsi" w:hAnsiTheme="minorHAnsi"/>
          <w:spacing w:val="-2"/>
        </w:rPr>
        <w:t>Date</w:t>
      </w:r>
      <w:r>
        <w:rPr>
          <w:rFonts w:asciiTheme="minorHAnsi" w:hAnsiTheme="minorHAnsi"/>
          <w:spacing w:val="15"/>
          <w:w w:val="101"/>
        </w:rPr>
        <w:t xml:space="preserve"> </w:t>
      </w:r>
      <w:r>
        <w:rPr>
          <w:rFonts w:asciiTheme="minorHAnsi" w:hAnsiTheme="minorHAnsi"/>
          <w:spacing w:val="-2"/>
        </w:rPr>
        <w:t>(clause</w:t>
      </w:r>
      <w:r>
        <w:rPr>
          <w:rFonts w:asciiTheme="minorHAnsi" w:hAnsiTheme="minorHAnsi"/>
          <w:spacing w:val="17"/>
          <w:w w:val="101"/>
        </w:rPr>
        <w:t xml:space="preserve"> </w:t>
      </w:r>
      <w:r>
        <w:rPr>
          <w:rFonts w:asciiTheme="minorHAnsi" w:hAnsiTheme="minorHAnsi"/>
          <w:spacing w:val="-2"/>
        </w:rPr>
        <w:t>1.1)</w:t>
      </w:r>
    </w:p>
    <w:p w14:paraId="06648702" w14:textId="77777777" w:rsidR="000F72C1" w:rsidRDefault="0020793E">
      <w:pPr>
        <w:pStyle w:val="BodyText"/>
        <w:spacing w:before="179" w:line="188" w:lineRule="auto"/>
        <w:ind w:left="2298"/>
        <w:rPr>
          <w:rFonts w:asciiTheme="minorHAnsi" w:hAnsiTheme="minorHAnsi"/>
        </w:rPr>
      </w:pPr>
      <w:r>
        <w:rPr>
          <w:rFonts w:asciiTheme="minorHAnsi" w:hAnsiTheme="minorHAnsi"/>
          <w:spacing w:val="-1"/>
        </w:rPr>
        <w:t>Thirtieth day</w:t>
      </w:r>
      <w:r>
        <w:rPr>
          <w:rFonts w:asciiTheme="minorHAnsi" w:hAnsiTheme="minorHAnsi"/>
          <w:spacing w:val="16"/>
        </w:rPr>
        <w:t xml:space="preserve"> </w:t>
      </w:r>
      <w:r>
        <w:rPr>
          <w:rFonts w:asciiTheme="minorHAnsi" w:hAnsiTheme="minorHAnsi"/>
          <w:spacing w:val="-1"/>
        </w:rPr>
        <w:t>of</w:t>
      </w:r>
    </w:p>
    <w:p w14:paraId="06648703" w14:textId="77777777" w:rsidR="000F72C1" w:rsidRDefault="0020793E">
      <w:pPr>
        <w:pStyle w:val="BodyText"/>
        <w:spacing w:before="177" w:line="189" w:lineRule="auto"/>
        <w:ind w:left="47"/>
        <w:rPr>
          <w:rFonts w:asciiTheme="minorHAnsi" w:hAnsiTheme="minorHAnsi"/>
        </w:rPr>
      </w:pPr>
      <w:r>
        <w:rPr>
          <w:rFonts w:asciiTheme="minorHAnsi" w:hAnsiTheme="minorHAnsi"/>
          <w:spacing w:val="-2"/>
        </w:rPr>
        <w:t>Item 4                                   Term</w:t>
      </w:r>
      <w:r>
        <w:rPr>
          <w:rFonts w:asciiTheme="minorHAnsi" w:hAnsiTheme="minorHAnsi"/>
          <w:spacing w:val="26"/>
          <w:w w:val="101"/>
        </w:rPr>
        <w:t xml:space="preserve"> </w:t>
      </w:r>
      <w:r>
        <w:rPr>
          <w:rFonts w:asciiTheme="minorHAnsi" w:hAnsiTheme="minorHAnsi"/>
          <w:spacing w:val="-2"/>
        </w:rPr>
        <w:t>(clause</w:t>
      </w:r>
      <w:r>
        <w:rPr>
          <w:rFonts w:asciiTheme="minorHAnsi" w:hAnsiTheme="minorHAnsi"/>
          <w:spacing w:val="19"/>
          <w:w w:val="101"/>
        </w:rPr>
        <w:t xml:space="preserve"> </w:t>
      </w:r>
      <w:r>
        <w:rPr>
          <w:rFonts w:asciiTheme="minorHAnsi" w:hAnsiTheme="minorHAnsi"/>
          <w:spacing w:val="-2"/>
        </w:rPr>
        <w:t>1.1)</w:t>
      </w:r>
    </w:p>
    <w:p w14:paraId="06648704" w14:textId="77777777" w:rsidR="000F72C1" w:rsidRDefault="0020793E">
      <w:pPr>
        <w:pStyle w:val="BodyText"/>
        <w:spacing w:before="189" w:line="179" w:lineRule="auto"/>
        <w:ind w:left="2309"/>
        <w:rPr>
          <w:rFonts w:asciiTheme="minorHAnsi" w:hAnsiTheme="minorHAnsi"/>
        </w:rPr>
      </w:pPr>
      <w:r>
        <w:rPr>
          <w:rFonts w:asciiTheme="minorHAnsi" w:hAnsiTheme="minorHAnsi"/>
          <w:spacing w:val="-2"/>
        </w:rPr>
        <w:t>25 years</w:t>
      </w:r>
    </w:p>
    <w:p w14:paraId="06648705" w14:textId="77777777" w:rsidR="000F72C1" w:rsidRDefault="0020793E">
      <w:pPr>
        <w:pStyle w:val="BodyText"/>
        <w:spacing w:before="176" w:line="190" w:lineRule="auto"/>
        <w:ind w:left="47"/>
        <w:rPr>
          <w:rFonts w:asciiTheme="minorHAnsi" w:hAnsiTheme="minorHAnsi"/>
        </w:rPr>
      </w:pPr>
      <w:r>
        <w:rPr>
          <w:rFonts w:asciiTheme="minorHAnsi" w:hAnsiTheme="minorHAnsi"/>
          <w:spacing w:val="-1"/>
        </w:rPr>
        <w:t xml:space="preserve">Item 5                                 </w:t>
      </w:r>
      <w:r>
        <w:rPr>
          <w:rFonts w:asciiTheme="minorHAnsi" w:hAnsiTheme="minorHAnsi"/>
          <w:spacing w:val="-2"/>
        </w:rPr>
        <w:t xml:space="preserve">  Option</w:t>
      </w:r>
      <w:r>
        <w:rPr>
          <w:rFonts w:asciiTheme="minorHAnsi" w:hAnsiTheme="minorHAnsi"/>
          <w:spacing w:val="14"/>
        </w:rPr>
        <w:t xml:space="preserve"> </w:t>
      </w:r>
      <w:r>
        <w:rPr>
          <w:rFonts w:asciiTheme="minorHAnsi" w:hAnsiTheme="minorHAnsi"/>
          <w:spacing w:val="-2"/>
        </w:rPr>
        <w:t>(clause 3.2)</w:t>
      </w:r>
    </w:p>
    <w:p w14:paraId="06648706" w14:textId="77777777" w:rsidR="000F72C1" w:rsidRDefault="0020793E">
      <w:pPr>
        <w:pStyle w:val="BodyText"/>
        <w:spacing w:before="188" w:line="179" w:lineRule="auto"/>
        <w:ind w:left="2309"/>
        <w:rPr>
          <w:rFonts w:asciiTheme="minorHAnsi" w:hAnsiTheme="minorHAnsi"/>
        </w:rPr>
      </w:pPr>
      <w:r>
        <w:rPr>
          <w:rFonts w:asciiTheme="minorHAnsi" w:hAnsiTheme="minorHAnsi"/>
          <w:spacing w:val="-2"/>
        </w:rPr>
        <w:t>25 years</w:t>
      </w:r>
    </w:p>
    <w:p w14:paraId="06648707" w14:textId="77777777" w:rsidR="000F72C1" w:rsidRDefault="000F72C1">
      <w:pPr>
        <w:spacing w:line="139" w:lineRule="exact"/>
        <w:rPr>
          <w:rFonts w:asciiTheme="minorHAnsi" w:hAnsiTheme="minorHAnsi"/>
        </w:rPr>
      </w:pPr>
    </w:p>
    <w:p w14:paraId="06648708" w14:textId="77777777" w:rsidR="000F72C1" w:rsidRDefault="000F72C1">
      <w:pPr>
        <w:spacing w:line="139" w:lineRule="exact"/>
        <w:rPr>
          <w:rFonts w:asciiTheme="minorHAnsi" w:hAnsiTheme="minorHAnsi"/>
        </w:rPr>
        <w:sectPr w:rsidR="000F72C1">
          <w:footerReference w:type="default" r:id="rId119"/>
          <w:pgSz w:w="11907" w:h="16839"/>
          <w:pgMar w:top="1139" w:right="21" w:bottom="1495" w:left="878" w:header="6" w:footer="850" w:gutter="0"/>
          <w:cols w:space="720" w:equalWidth="0">
            <w:col w:w="11007"/>
          </w:cols>
        </w:sectPr>
      </w:pPr>
    </w:p>
    <w:p w14:paraId="06648709" w14:textId="77777777" w:rsidR="000F72C1" w:rsidRDefault="0020793E">
      <w:pPr>
        <w:pStyle w:val="BodyText"/>
        <w:spacing w:before="50" w:line="179" w:lineRule="auto"/>
        <w:ind w:left="47"/>
        <w:rPr>
          <w:rFonts w:asciiTheme="minorHAnsi" w:hAnsiTheme="minorHAnsi"/>
        </w:rPr>
      </w:pPr>
      <w:r>
        <w:rPr>
          <w:rFonts w:asciiTheme="minorHAnsi" w:hAnsiTheme="minorHAnsi"/>
          <w:spacing w:val="-4"/>
        </w:rPr>
        <w:t>Item</w:t>
      </w:r>
      <w:r>
        <w:rPr>
          <w:rFonts w:asciiTheme="minorHAnsi" w:hAnsiTheme="minorHAnsi"/>
          <w:spacing w:val="13"/>
        </w:rPr>
        <w:t xml:space="preserve"> </w:t>
      </w:r>
      <w:r>
        <w:rPr>
          <w:rFonts w:asciiTheme="minorHAnsi" w:hAnsiTheme="minorHAnsi"/>
          <w:spacing w:val="-4"/>
        </w:rPr>
        <w:t>6</w:t>
      </w:r>
    </w:p>
    <w:p w14:paraId="0664870A"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70B" w14:textId="77777777" w:rsidR="000F72C1" w:rsidRDefault="0020793E">
      <w:pPr>
        <w:pStyle w:val="BodyText"/>
        <w:spacing w:before="37" w:line="189" w:lineRule="auto"/>
        <w:ind w:left="846"/>
        <w:rPr>
          <w:rFonts w:asciiTheme="minorHAnsi" w:hAnsiTheme="minorHAnsi"/>
        </w:rPr>
      </w:pPr>
      <w:r>
        <w:rPr>
          <w:rFonts w:asciiTheme="minorHAnsi" w:hAnsiTheme="minorHAnsi"/>
          <w:spacing w:val="-1"/>
        </w:rPr>
        <w:t>Training Courses</w:t>
      </w:r>
      <w:r>
        <w:rPr>
          <w:rFonts w:asciiTheme="minorHAnsi" w:hAnsiTheme="minorHAnsi"/>
          <w:spacing w:val="14"/>
          <w:w w:val="101"/>
        </w:rPr>
        <w:t xml:space="preserve"> </w:t>
      </w:r>
      <w:r>
        <w:rPr>
          <w:rFonts w:asciiTheme="minorHAnsi" w:hAnsiTheme="minorHAnsi"/>
          <w:spacing w:val="-1"/>
        </w:rPr>
        <w:t>(clause</w:t>
      </w:r>
      <w:r>
        <w:rPr>
          <w:rFonts w:asciiTheme="minorHAnsi" w:hAnsiTheme="minorHAnsi"/>
          <w:spacing w:val="12"/>
        </w:rPr>
        <w:t xml:space="preserve"> </w:t>
      </w:r>
      <w:r>
        <w:rPr>
          <w:rFonts w:asciiTheme="minorHAnsi" w:hAnsiTheme="minorHAnsi"/>
          <w:spacing w:val="-1"/>
        </w:rPr>
        <w:t>5.2)</w:t>
      </w:r>
    </w:p>
    <w:p w14:paraId="0664870C" w14:textId="77777777" w:rsidR="000F72C1" w:rsidRDefault="0020793E">
      <w:pPr>
        <w:pStyle w:val="BodyText"/>
        <w:spacing w:before="177" w:line="187" w:lineRule="auto"/>
        <w:ind w:left="863"/>
        <w:rPr>
          <w:rFonts w:asciiTheme="minorHAnsi" w:hAnsiTheme="minorHAnsi"/>
        </w:rPr>
      </w:pPr>
      <w:r>
        <w:rPr>
          <w:rFonts w:asciiTheme="minorHAnsi" w:hAnsiTheme="minorHAnsi"/>
          <w:spacing w:val="-3"/>
        </w:rPr>
        <w:t>Maximum</w:t>
      </w:r>
      <w:r>
        <w:rPr>
          <w:rFonts w:asciiTheme="minorHAnsi" w:hAnsiTheme="minorHAnsi"/>
          <w:spacing w:val="22"/>
          <w:w w:val="101"/>
        </w:rPr>
        <w:t xml:space="preserve"> </w:t>
      </w:r>
      <w:r>
        <w:rPr>
          <w:rFonts w:asciiTheme="minorHAnsi" w:hAnsiTheme="minorHAnsi"/>
          <w:spacing w:val="-3"/>
        </w:rPr>
        <w:t>number</w:t>
      </w:r>
    </w:p>
    <w:p w14:paraId="0664870D" w14:textId="77777777" w:rsidR="000F72C1" w:rsidRDefault="0020793E">
      <w:pPr>
        <w:pStyle w:val="BodyText"/>
        <w:spacing w:before="179" w:line="389" w:lineRule="exact"/>
        <w:ind w:left="854"/>
        <w:rPr>
          <w:rFonts w:asciiTheme="minorHAnsi" w:hAnsiTheme="minorHAnsi"/>
        </w:rPr>
      </w:pPr>
      <w:r>
        <w:rPr>
          <w:rFonts w:asciiTheme="minorHAnsi" w:hAnsiTheme="minorHAnsi"/>
          <w:spacing w:val="-2"/>
          <w:position w:val="16"/>
        </w:rPr>
        <w:t>of</w:t>
      </w:r>
      <w:r>
        <w:rPr>
          <w:rFonts w:asciiTheme="minorHAnsi" w:hAnsiTheme="minorHAnsi"/>
          <w:spacing w:val="18"/>
          <w:w w:val="101"/>
          <w:position w:val="16"/>
        </w:rPr>
        <w:t xml:space="preserve"> </w:t>
      </w:r>
      <w:r>
        <w:rPr>
          <w:rFonts w:asciiTheme="minorHAnsi" w:hAnsiTheme="minorHAnsi"/>
          <w:spacing w:val="-2"/>
          <w:position w:val="16"/>
        </w:rPr>
        <w:t>people on</w:t>
      </w:r>
      <w:r>
        <w:rPr>
          <w:rFonts w:asciiTheme="minorHAnsi" w:hAnsiTheme="minorHAnsi"/>
          <w:spacing w:val="9"/>
          <w:position w:val="16"/>
        </w:rPr>
        <w:t xml:space="preserve"> </w:t>
      </w:r>
      <w:r>
        <w:rPr>
          <w:rFonts w:asciiTheme="minorHAnsi" w:hAnsiTheme="minorHAnsi"/>
          <w:spacing w:val="-2"/>
          <w:position w:val="16"/>
        </w:rPr>
        <w:t>course:</w:t>
      </w:r>
    </w:p>
    <w:p w14:paraId="0664870E" w14:textId="77777777" w:rsidR="000F72C1" w:rsidRDefault="0020793E">
      <w:pPr>
        <w:pStyle w:val="BodyText"/>
        <w:spacing w:line="153" w:lineRule="exact"/>
        <w:ind w:left="863"/>
        <w:rPr>
          <w:rFonts w:asciiTheme="minorHAnsi" w:hAnsiTheme="minorHAnsi"/>
        </w:rPr>
      </w:pPr>
      <w:r>
        <w:rPr>
          <w:rFonts w:asciiTheme="minorHAnsi" w:hAnsiTheme="minorHAnsi"/>
          <w:spacing w:val="-1"/>
          <w:position w:val="-3"/>
        </w:rPr>
        <w:t>Duration of course:</w:t>
      </w:r>
    </w:p>
    <w:p w14:paraId="0664870F"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710" w14:textId="77777777" w:rsidR="000F72C1" w:rsidRDefault="000F72C1">
      <w:pPr>
        <w:spacing w:line="251" w:lineRule="auto"/>
        <w:rPr>
          <w:rFonts w:asciiTheme="minorHAnsi" w:hAnsiTheme="minorHAnsi"/>
        </w:rPr>
      </w:pPr>
    </w:p>
    <w:p w14:paraId="06648711" w14:textId="77777777" w:rsidR="000F72C1" w:rsidRDefault="000F72C1">
      <w:pPr>
        <w:spacing w:line="251" w:lineRule="auto"/>
        <w:rPr>
          <w:rFonts w:asciiTheme="minorHAnsi" w:hAnsiTheme="minorHAnsi"/>
        </w:rPr>
      </w:pPr>
    </w:p>
    <w:p w14:paraId="06648712" w14:textId="77777777" w:rsidR="000F72C1" w:rsidRDefault="000F72C1">
      <w:pPr>
        <w:spacing w:line="252" w:lineRule="auto"/>
        <w:rPr>
          <w:rFonts w:asciiTheme="minorHAnsi" w:hAnsiTheme="minorHAnsi"/>
        </w:rPr>
      </w:pPr>
    </w:p>
    <w:p w14:paraId="06648713" w14:textId="77777777" w:rsidR="000F72C1" w:rsidRDefault="0020793E">
      <w:pPr>
        <w:pStyle w:val="BodyText"/>
        <w:spacing w:before="67" w:line="177" w:lineRule="auto"/>
        <w:ind w:left="144"/>
        <w:rPr>
          <w:rFonts w:asciiTheme="minorHAnsi" w:hAnsiTheme="minorHAnsi"/>
        </w:rPr>
      </w:pPr>
      <w:r>
        <w:rPr>
          <w:rFonts w:asciiTheme="minorHAnsi" w:hAnsiTheme="minorHAnsi"/>
        </w:rPr>
        <w:t>5</w:t>
      </w:r>
    </w:p>
    <w:p w14:paraId="06648714" w14:textId="77777777" w:rsidR="000F72C1" w:rsidRDefault="0020793E">
      <w:pPr>
        <w:pStyle w:val="BodyText"/>
        <w:spacing w:before="180" w:line="152" w:lineRule="exact"/>
        <w:ind w:left="146"/>
        <w:rPr>
          <w:rFonts w:asciiTheme="minorHAnsi" w:hAnsiTheme="minorHAnsi"/>
        </w:rPr>
      </w:pPr>
      <w:r>
        <w:rPr>
          <w:rFonts w:asciiTheme="minorHAnsi" w:hAnsiTheme="minorHAnsi"/>
          <w:spacing w:val="-5"/>
          <w:position w:val="-3"/>
        </w:rPr>
        <w:t>2</w:t>
      </w:r>
      <w:r>
        <w:rPr>
          <w:rFonts w:asciiTheme="minorHAnsi" w:hAnsiTheme="minorHAnsi"/>
          <w:spacing w:val="19"/>
          <w:w w:val="101"/>
          <w:position w:val="-3"/>
        </w:rPr>
        <w:t xml:space="preserve"> </w:t>
      </w:r>
      <w:r>
        <w:rPr>
          <w:rFonts w:asciiTheme="minorHAnsi" w:hAnsiTheme="minorHAnsi"/>
          <w:spacing w:val="-5"/>
          <w:position w:val="-3"/>
        </w:rPr>
        <w:t>hours</w:t>
      </w:r>
    </w:p>
    <w:p w14:paraId="06648715" w14:textId="77777777" w:rsidR="000F72C1" w:rsidRDefault="000F72C1">
      <w:pPr>
        <w:spacing w:line="152" w:lineRule="exact"/>
        <w:rPr>
          <w:rFonts w:asciiTheme="minorHAnsi" w:hAnsiTheme="minorHAnsi"/>
        </w:rPr>
        <w:sectPr w:rsidR="000F72C1">
          <w:type w:val="continuous"/>
          <w:pgSz w:w="11907" w:h="16839"/>
          <w:pgMar w:top="1139" w:right="21" w:bottom="1495" w:left="878" w:header="6" w:footer="850" w:gutter="0"/>
          <w:cols w:num="3" w:space="720" w:equalWidth="0">
            <w:col w:w="1453" w:space="0"/>
            <w:col w:w="3545" w:space="0"/>
            <w:col w:w="6010"/>
          </w:cols>
        </w:sectPr>
      </w:pPr>
    </w:p>
    <w:p w14:paraId="06648716" w14:textId="77777777" w:rsidR="000F72C1" w:rsidRDefault="0020793E">
      <w:pPr>
        <w:pStyle w:val="BodyText"/>
        <w:spacing w:before="235" w:line="188" w:lineRule="auto"/>
        <w:ind w:left="2300"/>
        <w:rPr>
          <w:rFonts w:asciiTheme="minorHAnsi" w:hAnsiTheme="minorHAnsi"/>
        </w:rPr>
      </w:pPr>
      <w:r>
        <w:rPr>
          <w:rFonts w:asciiTheme="minorHAnsi" w:hAnsiTheme="minorHAnsi"/>
          <w:spacing w:val="-1"/>
        </w:rPr>
        <w:t>Venue for course:</w:t>
      </w:r>
      <w:r>
        <w:rPr>
          <w:rFonts w:asciiTheme="minorHAnsi" w:hAnsiTheme="minorHAnsi"/>
        </w:rPr>
        <w:t xml:space="preserve">                         </w:t>
      </w:r>
      <w:r>
        <w:rPr>
          <w:rFonts w:asciiTheme="minorHAnsi" w:hAnsiTheme="minorHAnsi"/>
          <w:spacing w:val="-1"/>
        </w:rPr>
        <w:t>the</w:t>
      </w:r>
      <w:r>
        <w:rPr>
          <w:rFonts w:asciiTheme="minorHAnsi" w:hAnsiTheme="minorHAnsi"/>
          <w:spacing w:val="23"/>
          <w:w w:val="101"/>
        </w:rPr>
        <w:t xml:space="preserve"> </w:t>
      </w:r>
      <w:r>
        <w:rPr>
          <w:rFonts w:asciiTheme="minorHAnsi" w:hAnsiTheme="minorHAnsi"/>
          <w:spacing w:val="-1"/>
        </w:rPr>
        <w:t>Land</w:t>
      </w:r>
    </w:p>
    <w:p w14:paraId="06648717" w14:textId="77777777" w:rsidR="000F72C1" w:rsidRDefault="0020793E">
      <w:pPr>
        <w:pStyle w:val="BodyText"/>
        <w:spacing w:before="166" w:line="199" w:lineRule="auto"/>
        <w:ind w:left="2307"/>
        <w:rPr>
          <w:rFonts w:asciiTheme="minorHAnsi" w:hAnsiTheme="minorHAnsi"/>
        </w:rPr>
      </w:pPr>
      <w:r>
        <w:rPr>
          <w:rFonts w:asciiTheme="minorHAnsi" w:hAnsiTheme="minorHAnsi"/>
          <w:spacing w:val="-1"/>
        </w:rPr>
        <w:t>Cost of course:                               $xxx    (adjusted    annually     in    accordance    w</w:t>
      </w:r>
      <w:r>
        <w:rPr>
          <w:rFonts w:asciiTheme="minorHAnsi" w:hAnsiTheme="minorHAnsi"/>
          <w:spacing w:val="-2"/>
        </w:rPr>
        <w:t>ith     the</w:t>
      </w:r>
    </w:p>
    <w:p w14:paraId="06648718" w14:textId="77777777" w:rsidR="000F72C1" w:rsidRDefault="0020793E">
      <w:pPr>
        <w:pStyle w:val="BodyText"/>
        <w:spacing w:before="58" w:line="189" w:lineRule="auto"/>
        <w:ind w:left="5148"/>
        <w:rPr>
          <w:rFonts w:asciiTheme="minorHAnsi" w:hAnsiTheme="minorHAnsi"/>
        </w:rPr>
      </w:pPr>
      <w:r>
        <w:rPr>
          <w:rFonts w:asciiTheme="minorHAnsi" w:hAnsiTheme="minorHAnsi"/>
          <w:spacing w:val="-1"/>
        </w:rPr>
        <w:t>movement of the CPI since the</w:t>
      </w:r>
      <w:r>
        <w:rPr>
          <w:rFonts w:asciiTheme="minorHAnsi" w:hAnsiTheme="minorHAnsi"/>
          <w:spacing w:val="11"/>
        </w:rPr>
        <w:t xml:space="preserve"> </w:t>
      </w:r>
      <w:r>
        <w:rPr>
          <w:rFonts w:asciiTheme="minorHAnsi" w:hAnsiTheme="minorHAnsi"/>
          <w:spacing w:val="-1"/>
        </w:rPr>
        <w:t>Commencing</w:t>
      </w:r>
      <w:r>
        <w:rPr>
          <w:rFonts w:asciiTheme="minorHAnsi" w:hAnsiTheme="minorHAnsi"/>
          <w:spacing w:val="18"/>
          <w:w w:val="101"/>
        </w:rPr>
        <w:t xml:space="preserve"> </w:t>
      </w:r>
      <w:r>
        <w:rPr>
          <w:rFonts w:asciiTheme="minorHAnsi" w:hAnsiTheme="minorHAnsi"/>
          <w:spacing w:val="-1"/>
        </w:rPr>
        <w:t>Date)</w:t>
      </w:r>
    </w:p>
    <w:p w14:paraId="06648719" w14:textId="77777777" w:rsidR="000F72C1" w:rsidRDefault="0020793E">
      <w:pPr>
        <w:pStyle w:val="BodyText"/>
        <w:spacing w:before="166" w:line="199" w:lineRule="auto"/>
        <w:ind w:left="2298"/>
        <w:rPr>
          <w:rFonts w:asciiTheme="minorHAnsi" w:hAnsiTheme="minorHAnsi"/>
        </w:rPr>
      </w:pPr>
      <w:r>
        <w:rPr>
          <w:rFonts w:asciiTheme="minorHAnsi" w:hAnsiTheme="minorHAnsi"/>
          <w:spacing w:val="-1"/>
        </w:rPr>
        <w:t>Travel costs:                                   $xx  per  hour  (a</w:t>
      </w:r>
      <w:r>
        <w:rPr>
          <w:rFonts w:asciiTheme="minorHAnsi" w:hAnsiTheme="minorHAnsi"/>
          <w:spacing w:val="-2"/>
        </w:rPr>
        <w:t>djusted</w:t>
      </w:r>
      <w:r>
        <w:rPr>
          <w:rFonts w:asciiTheme="minorHAnsi" w:hAnsiTheme="minorHAnsi"/>
          <w:spacing w:val="31"/>
          <w:w w:val="101"/>
        </w:rPr>
        <w:t xml:space="preserve"> </w:t>
      </w:r>
      <w:r>
        <w:rPr>
          <w:rFonts w:asciiTheme="minorHAnsi" w:hAnsiTheme="minorHAnsi"/>
          <w:spacing w:val="-2"/>
        </w:rPr>
        <w:t>annually</w:t>
      </w:r>
      <w:r>
        <w:rPr>
          <w:rFonts w:asciiTheme="minorHAnsi" w:hAnsiTheme="minorHAnsi"/>
          <w:spacing w:val="40"/>
        </w:rPr>
        <w:t xml:space="preserve"> </w:t>
      </w:r>
      <w:r>
        <w:rPr>
          <w:rFonts w:asciiTheme="minorHAnsi" w:hAnsiTheme="minorHAnsi"/>
          <w:spacing w:val="-2"/>
        </w:rPr>
        <w:t>in</w:t>
      </w:r>
      <w:r>
        <w:rPr>
          <w:rFonts w:asciiTheme="minorHAnsi" w:hAnsiTheme="minorHAnsi"/>
          <w:spacing w:val="33"/>
          <w:w w:val="101"/>
        </w:rPr>
        <w:t xml:space="preserve"> </w:t>
      </w:r>
      <w:r>
        <w:rPr>
          <w:rFonts w:asciiTheme="minorHAnsi" w:hAnsiTheme="minorHAnsi"/>
          <w:spacing w:val="-2"/>
        </w:rPr>
        <w:t>accordance</w:t>
      </w:r>
      <w:r>
        <w:rPr>
          <w:rFonts w:asciiTheme="minorHAnsi" w:hAnsiTheme="minorHAnsi"/>
          <w:spacing w:val="28"/>
          <w:w w:val="101"/>
        </w:rPr>
        <w:t xml:space="preserve"> </w:t>
      </w:r>
      <w:r>
        <w:rPr>
          <w:rFonts w:asciiTheme="minorHAnsi" w:hAnsiTheme="minorHAnsi"/>
          <w:spacing w:val="-2"/>
        </w:rPr>
        <w:t>with</w:t>
      </w:r>
      <w:r>
        <w:rPr>
          <w:rFonts w:asciiTheme="minorHAnsi" w:hAnsiTheme="minorHAnsi"/>
          <w:spacing w:val="25"/>
        </w:rPr>
        <w:t xml:space="preserve"> </w:t>
      </w:r>
      <w:r>
        <w:rPr>
          <w:rFonts w:asciiTheme="minorHAnsi" w:hAnsiTheme="minorHAnsi"/>
          <w:spacing w:val="-2"/>
        </w:rPr>
        <w:t>the</w:t>
      </w:r>
    </w:p>
    <w:p w14:paraId="0664871A" w14:textId="77777777" w:rsidR="000F72C1" w:rsidRDefault="0020793E">
      <w:pPr>
        <w:pStyle w:val="BodyText"/>
        <w:spacing w:before="57" w:line="223" w:lineRule="auto"/>
        <w:ind w:left="5135" w:right="767" w:firstLine="13"/>
        <w:jc w:val="both"/>
        <w:rPr>
          <w:rFonts w:asciiTheme="minorHAnsi" w:hAnsiTheme="minorHAnsi"/>
        </w:rPr>
      </w:pPr>
      <w:r>
        <w:rPr>
          <w:rFonts w:asciiTheme="minorHAnsi" w:hAnsiTheme="minorHAnsi"/>
          <w:spacing w:val="-2"/>
        </w:rPr>
        <w:t>movement</w:t>
      </w:r>
      <w:r>
        <w:rPr>
          <w:rFonts w:asciiTheme="minorHAnsi" w:hAnsiTheme="minorHAnsi"/>
          <w:spacing w:val="32"/>
          <w:w w:val="101"/>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CPI</w:t>
      </w:r>
      <w:r>
        <w:rPr>
          <w:rFonts w:asciiTheme="minorHAnsi" w:hAnsiTheme="minorHAnsi"/>
          <w:spacing w:val="30"/>
          <w:w w:val="101"/>
        </w:rPr>
        <w:t xml:space="preserve"> </w:t>
      </w:r>
      <w:r>
        <w:rPr>
          <w:rFonts w:asciiTheme="minorHAnsi" w:hAnsiTheme="minorHAnsi"/>
          <w:spacing w:val="-2"/>
        </w:rPr>
        <w:t>since</w:t>
      </w:r>
      <w:r>
        <w:rPr>
          <w:rFonts w:asciiTheme="minorHAnsi" w:hAnsiTheme="minorHAnsi"/>
          <w:spacing w:val="26"/>
        </w:rPr>
        <w:t xml:space="preserve"> </w:t>
      </w:r>
      <w:r>
        <w:rPr>
          <w:rFonts w:asciiTheme="minorHAnsi" w:hAnsiTheme="minorHAnsi"/>
          <w:spacing w:val="-2"/>
        </w:rPr>
        <w:t>the</w:t>
      </w:r>
      <w:r>
        <w:rPr>
          <w:rFonts w:asciiTheme="minorHAnsi" w:hAnsiTheme="minorHAnsi"/>
          <w:spacing w:val="33"/>
          <w:w w:val="101"/>
        </w:rPr>
        <w:t xml:space="preserve"> </w:t>
      </w:r>
      <w:r>
        <w:rPr>
          <w:rFonts w:asciiTheme="minorHAnsi" w:hAnsiTheme="minorHAnsi"/>
          <w:spacing w:val="-2"/>
        </w:rPr>
        <w:t>Commencing</w:t>
      </w:r>
      <w:r>
        <w:rPr>
          <w:rFonts w:asciiTheme="minorHAnsi" w:hAnsiTheme="minorHAnsi"/>
          <w:spacing w:val="40"/>
        </w:rPr>
        <w:t xml:space="preserve"> </w:t>
      </w:r>
      <w:r>
        <w:rPr>
          <w:rFonts w:asciiTheme="minorHAnsi" w:hAnsiTheme="minorHAnsi"/>
          <w:spacing w:val="-2"/>
        </w:rPr>
        <w:t>D</w:t>
      </w:r>
      <w:r>
        <w:rPr>
          <w:rFonts w:asciiTheme="minorHAnsi" w:hAnsiTheme="minorHAnsi"/>
          <w:spacing w:val="-3"/>
        </w:rPr>
        <w:t>ate)</w:t>
      </w:r>
      <w:r>
        <w:rPr>
          <w:rFonts w:asciiTheme="minorHAnsi" w:hAnsiTheme="minorHAnsi"/>
          <w:spacing w:val="36"/>
          <w:w w:val="101"/>
        </w:rPr>
        <w:t xml:space="preserve"> </w:t>
      </w:r>
      <w:r>
        <w:rPr>
          <w:rFonts w:asciiTheme="minorHAnsi" w:hAnsiTheme="minorHAnsi"/>
          <w:spacing w:val="-3"/>
        </w:rPr>
        <w:t>plus</w:t>
      </w:r>
      <w:r>
        <w:rPr>
          <w:rFonts w:asciiTheme="minorHAnsi" w:hAnsiTheme="minorHAnsi"/>
        </w:rPr>
        <w:t xml:space="preserve"> </w:t>
      </w:r>
      <w:r>
        <w:rPr>
          <w:rFonts w:asciiTheme="minorHAnsi" w:hAnsiTheme="minorHAnsi"/>
          <w:spacing w:val="-1"/>
        </w:rPr>
        <w:t>travel  expenses  to   be</w:t>
      </w:r>
      <w:r>
        <w:rPr>
          <w:rFonts w:asciiTheme="minorHAnsi" w:hAnsiTheme="minorHAnsi"/>
          <w:spacing w:val="18"/>
        </w:rPr>
        <w:t xml:space="preserve">  </w:t>
      </w:r>
      <w:r>
        <w:rPr>
          <w:rFonts w:asciiTheme="minorHAnsi" w:hAnsiTheme="minorHAnsi"/>
          <w:spacing w:val="-1"/>
        </w:rPr>
        <w:t>reimbursed  on</w:t>
      </w:r>
      <w:r>
        <w:rPr>
          <w:rFonts w:asciiTheme="minorHAnsi" w:hAnsiTheme="minorHAnsi"/>
          <w:spacing w:val="12"/>
        </w:rPr>
        <w:t xml:space="preserve">  </w:t>
      </w:r>
      <w:r>
        <w:rPr>
          <w:rFonts w:asciiTheme="minorHAnsi" w:hAnsiTheme="minorHAnsi"/>
          <w:spacing w:val="-1"/>
        </w:rPr>
        <w:t>presentation  of</w:t>
      </w:r>
      <w:r>
        <w:rPr>
          <w:rFonts w:asciiTheme="minorHAnsi" w:hAnsiTheme="minorHAnsi"/>
        </w:rPr>
        <w:t xml:space="preserve"> </w:t>
      </w:r>
      <w:r>
        <w:rPr>
          <w:rFonts w:asciiTheme="minorHAnsi" w:hAnsiTheme="minorHAnsi"/>
          <w:spacing w:val="-1"/>
        </w:rPr>
        <w:t>receipts</w:t>
      </w:r>
    </w:p>
    <w:p w14:paraId="0664871B" w14:textId="77777777" w:rsidR="000F72C1" w:rsidRDefault="0020793E">
      <w:pPr>
        <w:pStyle w:val="BodyText"/>
        <w:spacing w:before="177" w:line="214" w:lineRule="auto"/>
        <w:ind w:left="2306" w:right="768" w:firstLine="8"/>
        <w:rPr>
          <w:rFonts w:asciiTheme="minorHAnsi" w:hAnsiTheme="minorHAnsi"/>
        </w:rPr>
      </w:pPr>
      <w:r>
        <w:rPr>
          <w:rFonts w:asciiTheme="minorHAnsi" w:hAnsiTheme="minorHAnsi"/>
          <w:spacing w:val="-2"/>
        </w:rPr>
        <w:t>If</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course</w:t>
      </w:r>
      <w:r>
        <w:rPr>
          <w:rFonts w:asciiTheme="minorHAnsi" w:hAnsiTheme="minorHAnsi"/>
          <w:spacing w:val="25"/>
        </w:rPr>
        <w:t xml:space="preserve"> </w:t>
      </w:r>
      <w:r>
        <w:rPr>
          <w:rFonts w:asciiTheme="minorHAnsi" w:hAnsiTheme="minorHAnsi"/>
          <w:spacing w:val="-2"/>
        </w:rPr>
        <w:t>is</w:t>
      </w:r>
      <w:r>
        <w:rPr>
          <w:rFonts w:asciiTheme="minorHAnsi" w:hAnsiTheme="minorHAnsi"/>
          <w:spacing w:val="23"/>
        </w:rPr>
        <w:t xml:space="preserve"> </w:t>
      </w:r>
      <w:r>
        <w:rPr>
          <w:rFonts w:asciiTheme="minorHAnsi" w:hAnsiTheme="minorHAnsi"/>
          <w:spacing w:val="-2"/>
        </w:rPr>
        <w:t>conducted</w:t>
      </w:r>
      <w:r>
        <w:rPr>
          <w:rFonts w:asciiTheme="minorHAnsi" w:hAnsiTheme="minorHAnsi"/>
          <w:spacing w:val="23"/>
          <w:w w:val="101"/>
        </w:rPr>
        <w:t xml:space="preserve"> </w:t>
      </w:r>
      <w:r>
        <w:rPr>
          <w:rFonts w:asciiTheme="minorHAnsi" w:hAnsiTheme="minorHAnsi"/>
          <w:spacing w:val="-2"/>
        </w:rPr>
        <w:t>in</w:t>
      </w:r>
      <w:r>
        <w:rPr>
          <w:rFonts w:asciiTheme="minorHAnsi" w:hAnsiTheme="minorHAnsi"/>
          <w:spacing w:val="22"/>
        </w:rPr>
        <w:t xml:space="preserve"> </w:t>
      </w:r>
      <w:r>
        <w:rPr>
          <w:rFonts w:asciiTheme="minorHAnsi" w:hAnsiTheme="minorHAnsi"/>
          <w:spacing w:val="-2"/>
        </w:rPr>
        <w:t>conjunction</w:t>
      </w:r>
      <w:r>
        <w:rPr>
          <w:rFonts w:asciiTheme="minorHAnsi" w:hAnsiTheme="minorHAnsi"/>
          <w:spacing w:val="17"/>
          <w:w w:val="101"/>
        </w:rPr>
        <w:t xml:space="preserve"> </w:t>
      </w:r>
      <w:r>
        <w:rPr>
          <w:rFonts w:asciiTheme="minorHAnsi" w:hAnsiTheme="minorHAnsi"/>
          <w:spacing w:val="-2"/>
        </w:rPr>
        <w:t>with</w:t>
      </w:r>
      <w:r>
        <w:rPr>
          <w:rFonts w:asciiTheme="minorHAnsi" w:hAnsiTheme="minorHAnsi"/>
          <w:spacing w:val="22"/>
        </w:rPr>
        <w:t xml:space="preserve"> </w:t>
      </w:r>
      <w:r>
        <w:rPr>
          <w:rFonts w:asciiTheme="minorHAnsi" w:hAnsiTheme="minorHAnsi"/>
          <w:spacing w:val="-2"/>
        </w:rPr>
        <w:t>a</w:t>
      </w:r>
      <w:r>
        <w:rPr>
          <w:rFonts w:asciiTheme="minorHAnsi" w:hAnsiTheme="minorHAnsi"/>
          <w:spacing w:val="29"/>
        </w:rPr>
        <w:t xml:space="preserve"> </w:t>
      </w:r>
      <w:r>
        <w:rPr>
          <w:rFonts w:asciiTheme="minorHAnsi" w:hAnsiTheme="minorHAnsi"/>
          <w:spacing w:val="-2"/>
        </w:rPr>
        <w:t>routine</w:t>
      </w:r>
      <w:r>
        <w:rPr>
          <w:rFonts w:asciiTheme="minorHAnsi" w:hAnsiTheme="minorHAnsi"/>
          <w:spacing w:val="30"/>
        </w:rPr>
        <w:t xml:space="preserve"> </w:t>
      </w:r>
      <w:r>
        <w:rPr>
          <w:rFonts w:asciiTheme="minorHAnsi" w:hAnsiTheme="minorHAnsi"/>
          <w:spacing w:val="-2"/>
        </w:rPr>
        <w:t>maintenance</w:t>
      </w:r>
      <w:r>
        <w:rPr>
          <w:rFonts w:asciiTheme="minorHAnsi" w:hAnsiTheme="minorHAnsi"/>
          <w:spacing w:val="14"/>
          <w:w w:val="101"/>
        </w:rPr>
        <w:t xml:space="preserve"> </w:t>
      </w:r>
      <w:r>
        <w:rPr>
          <w:rFonts w:asciiTheme="minorHAnsi" w:hAnsiTheme="minorHAnsi"/>
          <w:spacing w:val="-2"/>
        </w:rPr>
        <w:t>visit,</w:t>
      </w:r>
      <w:r>
        <w:rPr>
          <w:rFonts w:asciiTheme="minorHAnsi" w:hAnsiTheme="minorHAnsi"/>
          <w:spacing w:val="29"/>
          <w:w w:val="101"/>
        </w:rPr>
        <w:t xml:space="preserve"> </w:t>
      </w:r>
      <w:r>
        <w:rPr>
          <w:rFonts w:asciiTheme="minorHAnsi" w:hAnsiTheme="minorHAnsi"/>
          <w:spacing w:val="-2"/>
        </w:rPr>
        <w:t>no</w:t>
      </w:r>
      <w:r>
        <w:rPr>
          <w:rFonts w:asciiTheme="minorHAnsi" w:hAnsiTheme="minorHAnsi"/>
          <w:spacing w:val="17"/>
          <w:w w:val="101"/>
        </w:rPr>
        <w:t xml:space="preserve"> </w:t>
      </w:r>
      <w:r>
        <w:rPr>
          <w:rFonts w:asciiTheme="minorHAnsi" w:hAnsiTheme="minorHAnsi"/>
          <w:spacing w:val="-2"/>
        </w:rPr>
        <w:t>travelling</w:t>
      </w:r>
      <w:r>
        <w:rPr>
          <w:rFonts w:asciiTheme="minorHAnsi" w:hAnsiTheme="minorHAnsi"/>
        </w:rPr>
        <w:t xml:space="preserve"> </w:t>
      </w:r>
      <w:r>
        <w:rPr>
          <w:rFonts w:asciiTheme="minorHAnsi" w:hAnsiTheme="minorHAnsi"/>
          <w:spacing w:val="-1"/>
        </w:rPr>
        <w:t>costs or disbursements are to</w:t>
      </w:r>
      <w:r>
        <w:rPr>
          <w:rFonts w:asciiTheme="minorHAnsi" w:hAnsiTheme="minorHAnsi"/>
          <w:spacing w:val="23"/>
          <w:w w:val="101"/>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charged.</w:t>
      </w:r>
    </w:p>
    <w:p w14:paraId="0664871C" w14:textId="77777777" w:rsidR="000F72C1" w:rsidRDefault="0020793E">
      <w:pPr>
        <w:pStyle w:val="BodyText"/>
        <w:spacing w:before="177" w:line="189" w:lineRule="auto"/>
        <w:ind w:left="47"/>
        <w:rPr>
          <w:rFonts w:asciiTheme="minorHAnsi" w:hAnsiTheme="minorHAnsi"/>
        </w:rPr>
      </w:pPr>
      <w:r>
        <w:rPr>
          <w:rFonts w:asciiTheme="minorHAnsi" w:hAnsiTheme="minorHAnsi"/>
          <w:spacing w:val="-1"/>
        </w:rPr>
        <w:t>Item 7                                   Cont</w:t>
      </w:r>
      <w:r>
        <w:rPr>
          <w:rFonts w:asciiTheme="minorHAnsi" w:hAnsiTheme="minorHAnsi"/>
          <w:spacing w:val="-2"/>
        </w:rPr>
        <w:t>act at</w:t>
      </w:r>
      <w:r>
        <w:rPr>
          <w:rFonts w:asciiTheme="minorHAnsi" w:hAnsiTheme="minorHAnsi"/>
          <w:spacing w:val="17"/>
          <w:w w:val="101"/>
        </w:rPr>
        <w:t xml:space="preserve"> </w:t>
      </w:r>
      <w:r>
        <w:rPr>
          <w:rFonts w:asciiTheme="minorHAnsi" w:hAnsiTheme="minorHAnsi"/>
          <w:spacing w:val="-2"/>
        </w:rPr>
        <w:t>Licensor</w:t>
      </w:r>
      <w:r>
        <w:rPr>
          <w:rFonts w:asciiTheme="minorHAnsi" w:hAnsiTheme="minorHAnsi"/>
          <w:spacing w:val="12"/>
          <w:w w:val="101"/>
        </w:rPr>
        <w:t xml:space="preserve"> </w:t>
      </w:r>
      <w:r>
        <w:rPr>
          <w:rFonts w:asciiTheme="minorHAnsi" w:hAnsiTheme="minorHAnsi"/>
          <w:spacing w:val="-2"/>
        </w:rPr>
        <w:t>(clause 9.1)</w:t>
      </w:r>
    </w:p>
    <w:p w14:paraId="0664871D" w14:textId="77777777" w:rsidR="000F72C1" w:rsidRDefault="0020793E">
      <w:pPr>
        <w:pStyle w:val="BodyText"/>
        <w:spacing w:before="178" w:line="188" w:lineRule="auto"/>
        <w:ind w:left="2315"/>
        <w:rPr>
          <w:rFonts w:asciiTheme="minorHAnsi" w:hAnsiTheme="minorHAnsi"/>
        </w:rPr>
      </w:pPr>
      <w:r>
        <w:rPr>
          <w:rFonts w:asciiTheme="minorHAnsi" w:hAnsiTheme="minorHAnsi"/>
          <w:spacing w:val="-1"/>
        </w:rPr>
        <w:t>Name:                                              National</w:t>
      </w:r>
      <w:r>
        <w:rPr>
          <w:rFonts w:asciiTheme="minorHAnsi" w:hAnsiTheme="minorHAnsi"/>
          <w:spacing w:val="17"/>
        </w:rPr>
        <w:t xml:space="preserve"> </w:t>
      </w:r>
      <w:r>
        <w:rPr>
          <w:rFonts w:asciiTheme="minorHAnsi" w:hAnsiTheme="minorHAnsi"/>
          <w:spacing w:val="-1"/>
        </w:rPr>
        <w:t>Property Of</w:t>
      </w:r>
      <w:r>
        <w:rPr>
          <w:rFonts w:asciiTheme="minorHAnsi" w:hAnsiTheme="minorHAnsi"/>
          <w:spacing w:val="-2"/>
        </w:rPr>
        <w:t>ficer</w:t>
      </w:r>
    </w:p>
    <w:p w14:paraId="0664871E" w14:textId="77777777" w:rsidR="000F72C1" w:rsidRDefault="0020793E">
      <w:pPr>
        <w:pStyle w:val="BodyText"/>
        <w:spacing w:before="179" w:line="188" w:lineRule="auto"/>
        <w:ind w:left="5135"/>
        <w:rPr>
          <w:rFonts w:asciiTheme="minorHAnsi" w:hAnsiTheme="minorHAnsi"/>
        </w:rPr>
      </w:pPr>
      <w:r>
        <w:rPr>
          <w:rFonts w:asciiTheme="minorHAnsi" w:hAnsiTheme="minorHAnsi"/>
          <w:spacing w:val="-1"/>
        </w:rPr>
        <w:t>Australian</w:t>
      </w:r>
      <w:r>
        <w:rPr>
          <w:rFonts w:asciiTheme="minorHAnsi" w:hAnsiTheme="minorHAnsi"/>
          <w:spacing w:val="33"/>
        </w:rPr>
        <w:t xml:space="preserve"> </w:t>
      </w:r>
      <w:r>
        <w:rPr>
          <w:rFonts w:asciiTheme="minorHAnsi" w:hAnsiTheme="minorHAnsi"/>
          <w:spacing w:val="-1"/>
        </w:rPr>
        <w:t>Maritime Safety Authority</w:t>
      </w:r>
    </w:p>
    <w:sdt>
      <w:sdtPr>
        <w:rPr>
          <w:rFonts w:asciiTheme="minorHAnsi" w:eastAsia="Calibri" w:hAnsiTheme="minorHAnsi" w:cs="Calibri"/>
          <w:sz w:val="22"/>
          <w:szCs w:val="22"/>
        </w:rPr>
        <w:id w:val="23"/>
        <w:docPartObj>
          <w:docPartGallery w:val="Table of Contents"/>
          <w:docPartUnique/>
        </w:docPartObj>
      </w:sdtPr>
      <w:sdtEndPr/>
      <w:sdtContent>
        <w:p w14:paraId="0664871F" w14:textId="77777777" w:rsidR="000F72C1" w:rsidRDefault="0020793E">
          <w:pPr>
            <w:pStyle w:val="BodyText"/>
            <w:spacing w:before="179" w:line="187" w:lineRule="auto"/>
            <w:ind w:left="2301"/>
            <w:rPr>
              <w:rFonts w:asciiTheme="minorHAnsi" w:hAnsiTheme="minorHAnsi"/>
            </w:rPr>
          </w:pPr>
          <w:r>
            <w:rPr>
              <w:rFonts w:asciiTheme="minorHAnsi" w:hAnsiTheme="minorHAnsi"/>
            </w:rPr>
            <w:t xml:space="preserve">Address:                           </w:t>
          </w:r>
          <w:r>
            <w:rPr>
              <w:rFonts w:asciiTheme="minorHAnsi" w:hAnsiTheme="minorHAnsi"/>
              <w:spacing w:val="-1"/>
            </w:rPr>
            <w:t xml:space="preserve">               25</w:t>
          </w:r>
          <w:r>
            <w:rPr>
              <w:rFonts w:asciiTheme="minorHAnsi" w:hAnsiTheme="minorHAnsi"/>
              <w:spacing w:val="12"/>
              <w:w w:val="101"/>
            </w:rPr>
            <w:t xml:space="preserve"> </w:t>
          </w:r>
          <w:r>
            <w:rPr>
              <w:rFonts w:asciiTheme="minorHAnsi" w:hAnsiTheme="minorHAnsi"/>
              <w:spacing w:val="-1"/>
            </w:rPr>
            <w:t>Constitution Ave, Canberra City ACT</w:t>
          </w:r>
          <w:r>
            <w:rPr>
              <w:rFonts w:asciiTheme="minorHAnsi" w:hAnsiTheme="minorHAnsi"/>
              <w:spacing w:val="11"/>
            </w:rPr>
            <w:t xml:space="preserve"> </w:t>
          </w:r>
          <w:r>
            <w:rPr>
              <w:rFonts w:asciiTheme="minorHAnsi" w:hAnsiTheme="minorHAnsi"/>
              <w:spacing w:val="-1"/>
            </w:rPr>
            <w:t>2600</w:t>
          </w:r>
        </w:p>
        <w:p w14:paraId="06648720" w14:textId="77777777" w:rsidR="000F72C1" w:rsidRDefault="0020793E">
          <w:pPr>
            <w:pStyle w:val="BodyText"/>
            <w:spacing w:before="180" w:line="187" w:lineRule="auto"/>
            <w:ind w:left="2315"/>
            <w:rPr>
              <w:rFonts w:asciiTheme="minorHAnsi" w:hAnsiTheme="minorHAnsi"/>
            </w:rPr>
          </w:pPr>
          <w:r>
            <w:rPr>
              <w:rFonts w:asciiTheme="minorHAnsi" w:hAnsiTheme="minorHAnsi"/>
              <w:spacing w:val="-1"/>
            </w:rPr>
            <w:t xml:space="preserve">Postal address:     </w:t>
          </w:r>
          <w:r>
            <w:rPr>
              <w:rFonts w:asciiTheme="minorHAnsi" w:hAnsiTheme="minorHAnsi"/>
              <w:spacing w:val="-2"/>
            </w:rPr>
            <w:t xml:space="preserve">                          PO</w:t>
          </w:r>
          <w:r>
            <w:rPr>
              <w:rFonts w:asciiTheme="minorHAnsi" w:hAnsiTheme="minorHAnsi"/>
              <w:spacing w:val="20"/>
            </w:rPr>
            <w:t xml:space="preserve"> </w:t>
          </w:r>
          <w:r>
            <w:rPr>
              <w:rFonts w:asciiTheme="minorHAnsi" w:hAnsiTheme="minorHAnsi"/>
              <w:spacing w:val="-2"/>
            </w:rPr>
            <w:t>Box 2181,</w:t>
          </w:r>
          <w:r>
            <w:rPr>
              <w:rFonts w:asciiTheme="minorHAnsi" w:hAnsiTheme="minorHAnsi"/>
              <w:spacing w:val="19"/>
            </w:rPr>
            <w:t xml:space="preserve"> </w:t>
          </w:r>
          <w:r>
            <w:rPr>
              <w:rFonts w:asciiTheme="minorHAnsi" w:hAnsiTheme="minorHAnsi"/>
              <w:spacing w:val="-2"/>
            </w:rPr>
            <w:t>Belconnen ACT</w:t>
          </w:r>
          <w:r>
            <w:rPr>
              <w:rFonts w:asciiTheme="minorHAnsi" w:hAnsiTheme="minorHAnsi"/>
              <w:spacing w:val="13"/>
              <w:w w:val="101"/>
            </w:rPr>
            <w:t xml:space="preserve"> </w:t>
          </w:r>
          <w:r>
            <w:rPr>
              <w:rFonts w:asciiTheme="minorHAnsi" w:hAnsiTheme="minorHAnsi"/>
              <w:spacing w:val="-2"/>
            </w:rPr>
            <w:t>2601</w:t>
          </w:r>
        </w:p>
      </w:sdtContent>
    </w:sdt>
    <w:p w14:paraId="06648721" w14:textId="77777777" w:rsidR="000F72C1" w:rsidRDefault="0020793E">
      <w:pPr>
        <w:pStyle w:val="BodyText"/>
        <w:spacing w:before="176" w:line="190" w:lineRule="auto"/>
        <w:ind w:left="2298"/>
        <w:rPr>
          <w:rFonts w:asciiTheme="minorHAnsi" w:hAnsiTheme="minorHAnsi"/>
        </w:rPr>
      </w:pPr>
      <w:r>
        <w:rPr>
          <w:rFonts w:asciiTheme="minorHAnsi" w:hAnsiTheme="minorHAnsi"/>
          <w:spacing w:val="-1"/>
        </w:rPr>
        <w:t>Telephone</w:t>
      </w:r>
      <w:r>
        <w:rPr>
          <w:rFonts w:asciiTheme="minorHAnsi" w:hAnsiTheme="minorHAnsi"/>
          <w:spacing w:val="23"/>
          <w:w w:val="101"/>
        </w:rPr>
        <w:t xml:space="preserve"> </w:t>
      </w:r>
      <w:r>
        <w:rPr>
          <w:rFonts w:asciiTheme="minorHAnsi" w:hAnsiTheme="minorHAnsi"/>
          <w:spacing w:val="-1"/>
        </w:rPr>
        <w:t>number:                      (06) 279 5645</w:t>
      </w:r>
    </w:p>
    <w:p w14:paraId="06648722" w14:textId="77777777" w:rsidR="000F72C1" w:rsidRDefault="0020793E">
      <w:pPr>
        <w:pStyle w:val="BodyText"/>
        <w:spacing w:before="177" w:line="189" w:lineRule="auto"/>
        <w:ind w:left="2315"/>
        <w:rPr>
          <w:rFonts w:asciiTheme="minorHAnsi" w:hAnsiTheme="minorHAnsi"/>
        </w:rPr>
      </w:pPr>
      <w:r>
        <w:rPr>
          <w:rFonts w:asciiTheme="minorHAnsi" w:hAnsiTheme="minorHAnsi"/>
          <w:spacing w:val="-2"/>
        </w:rPr>
        <w:t>Facsimile</w:t>
      </w:r>
      <w:r>
        <w:rPr>
          <w:rFonts w:asciiTheme="minorHAnsi" w:hAnsiTheme="minorHAnsi"/>
          <w:spacing w:val="26"/>
        </w:rPr>
        <w:t xml:space="preserve"> </w:t>
      </w:r>
      <w:r>
        <w:rPr>
          <w:rFonts w:asciiTheme="minorHAnsi" w:hAnsiTheme="minorHAnsi"/>
          <w:spacing w:val="-2"/>
        </w:rPr>
        <w:t>number:</w:t>
      </w:r>
      <w:r>
        <w:rPr>
          <w:rFonts w:asciiTheme="minorHAnsi" w:hAnsiTheme="minorHAnsi"/>
        </w:rPr>
        <w:t xml:space="preserve">                        </w:t>
      </w:r>
      <w:r>
        <w:rPr>
          <w:rFonts w:asciiTheme="minorHAnsi" w:hAnsiTheme="minorHAnsi"/>
          <w:spacing w:val="-2"/>
        </w:rPr>
        <w:t>(06) 279 5950</w:t>
      </w:r>
    </w:p>
    <w:p w14:paraId="06648723" w14:textId="77777777" w:rsidR="000F72C1" w:rsidRDefault="000F72C1">
      <w:pPr>
        <w:spacing w:line="246" w:lineRule="auto"/>
        <w:rPr>
          <w:rFonts w:asciiTheme="minorHAnsi" w:hAnsiTheme="minorHAnsi"/>
        </w:rPr>
      </w:pPr>
    </w:p>
    <w:p w14:paraId="06648724" w14:textId="77777777" w:rsidR="000F72C1" w:rsidRDefault="000F72C1">
      <w:pPr>
        <w:spacing w:line="247" w:lineRule="auto"/>
        <w:rPr>
          <w:rFonts w:asciiTheme="minorHAnsi" w:hAnsiTheme="minorHAnsi"/>
        </w:rPr>
      </w:pPr>
    </w:p>
    <w:p w14:paraId="06648725" w14:textId="77777777" w:rsidR="000F72C1" w:rsidRDefault="0020793E">
      <w:pPr>
        <w:pStyle w:val="BodyText"/>
        <w:spacing w:before="68" w:line="189" w:lineRule="auto"/>
        <w:ind w:left="47"/>
        <w:rPr>
          <w:rFonts w:asciiTheme="minorHAnsi" w:hAnsiTheme="minorHAnsi"/>
        </w:rPr>
      </w:pPr>
      <w:r>
        <w:rPr>
          <w:rFonts w:asciiTheme="minorHAnsi" w:hAnsiTheme="minorHAnsi"/>
          <w:spacing w:val="-1"/>
        </w:rPr>
        <w:t>Item 8                                   Contac</w:t>
      </w:r>
      <w:r>
        <w:rPr>
          <w:rFonts w:asciiTheme="minorHAnsi" w:hAnsiTheme="minorHAnsi"/>
          <w:spacing w:val="-2"/>
        </w:rPr>
        <w:t>t at</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3"/>
        </w:rPr>
        <w:t xml:space="preserve"> </w:t>
      </w:r>
      <w:r>
        <w:rPr>
          <w:rFonts w:asciiTheme="minorHAnsi" w:hAnsiTheme="minorHAnsi"/>
          <w:spacing w:val="-2"/>
        </w:rPr>
        <w:t>(clause 9.1)</w:t>
      </w:r>
    </w:p>
    <w:p w14:paraId="06648726" w14:textId="77777777" w:rsidR="000F72C1" w:rsidRDefault="0020793E">
      <w:pPr>
        <w:pStyle w:val="BodyText"/>
        <w:spacing w:before="191" w:line="177" w:lineRule="auto"/>
        <w:ind w:left="2315"/>
        <w:rPr>
          <w:rFonts w:asciiTheme="minorHAnsi" w:hAnsiTheme="minorHAnsi"/>
        </w:rPr>
      </w:pPr>
      <w:r>
        <w:rPr>
          <w:rFonts w:asciiTheme="minorHAnsi" w:hAnsiTheme="minorHAnsi"/>
          <w:spacing w:val="-4"/>
        </w:rPr>
        <w:t>Name:</w:t>
      </w:r>
    </w:p>
    <w:p w14:paraId="06648727" w14:textId="77777777" w:rsidR="000F72C1" w:rsidRDefault="0020793E">
      <w:pPr>
        <w:pStyle w:val="BodyText"/>
        <w:spacing w:before="180" w:line="389" w:lineRule="exact"/>
        <w:ind w:left="2315"/>
        <w:rPr>
          <w:rFonts w:asciiTheme="minorHAnsi" w:hAnsiTheme="minorHAnsi"/>
        </w:rPr>
      </w:pPr>
      <w:r>
        <w:rPr>
          <w:rFonts w:asciiTheme="minorHAnsi" w:hAnsiTheme="minorHAnsi"/>
          <w:spacing w:val="-2"/>
          <w:position w:val="16"/>
        </w:rPr>
        <w:t>Postal address:</w:t>
      </w:r>
    </w:p>
    <w:p w14:paraId="06648728" w14:textId="77777777" w:rsidR="000F72C1" w:rsidRDefault="0020793E">
      <w:pPr>
        <w:pStyle w:val="BodyText"/>
        <w:spacing w:line="186" w:lineRule="auto"/>
        <w:ind w:left="2301"/>
        <w:rPr>
          <w:rFonts w:asciiTheme="minorHAnsi" w:hAnsiTheme="minorHAnsi"/>
        </w:rPr>
      </w:pPr>
      <w:r>
        <w:rPr>
          <w:rFonts w:asciiTheme="minorHAnsi" w:hAnsiTheme="minorHAnsi"/>
          <w:spacing w:val="-1"/>
        </w:rPr>
        <w:t>Address:</w:t>
      </w:r>
    </w:p>
    <w:p w14:paraId="06648729" w14:textId="77777777" w:rsidR="000F72C1" w:rsidRDefault="0020793E">
      <w:pPr>
        <w:pStyle w:val="BodyText"/>
        <w:spacing w:before="180" w:line="169" w:lineRule="auto"/>
        <w:ind w:left="2298"/>
        <w:rPr>
          <w:rFonts w:asciiTheme="minorHAnsi" w:hAnsiTheme="minorHAnsi"/>
        </w:rPr>
      </w:pPr>
      <w:r>
        <w:rPr>
          <w:rFonts w:asciiTheme="minorHAnsi" w:hAnsiTheme="minorHAnsi"/>
          <w:spacing w:val="-2"/>
        </w:rPr>
        <w:t>Telephone</w:t>
      </w:r>
      <w:r>
        <w:rPr>
          <w:rFonts w:asciiTheme="minorHAnsi" w:hAnsiTheme="minorHAnsi"/>
          <w:spacing w:val="31"/>
        </w:rPr>
        <w:t xml:space="preserve"> </w:t>
      </w:r>
      <w:r>
        <w:rPr>
          <w:rFonts w:asciiTheme="minorHAnsi" w:hAnsiTheme="minorHAnsi"/>
          <w:spacing w:val="-2"/>
        </w:rPr>
        <w:t>number:</w:t>
      </w:r>
    </w:p>
    <w:p w14:paraId="0664872A" w14:textId="77777777" w:rsidR="000F72C1" w:rsidRDefault="000F72C1">
      <w:pPr>
        <w:spacing w:line="169" w:lineRule="auto"/>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72B" w14:textId="77777777" w:rsidR="000F72C1" w:rsidRDefault="0020793E">
      <w:pPr>
        <w:pStyle w:val="BodyText"/>
        <w:spacing w:before="8" w:line="187" w:lineRule="auto"/>
        <w:ind w:left="2315"/>
        <w:rPr>
          <w:rFonts w:asciiTheme="minorHAnsi" w:hAnsiTheme="minorHAnsi"/>
        </w:rPr>
      </w:pPr>
      <w:r>
        <w:rPr>
          <w:rFonts w:asciiTheme="minorHAnsi" w:hAnsiTheme="minorHAnsi"/>
          <w:spacing w:val="-2"/>
        </w:rPr>
        <w:t>Facsimile</w:t>
      </w:r>
      <w:r>
        <w:rPr>
          <w:rFonts w:asciiTheme="minorHAnsi" w:hAnsiTheme="minorHAnsi"/>
          <w:spacing w:val="15"/>
          <w:w w:val="101"/>
        </w:rPr>
        <w:t xml:space="preserve"> </w:t>
      </w:r>
      <w:r>
        <w:rPr>
          <w:rFonts w:asciiTheme="minorHAnsi" w:hAnsiTheme="minorHAnsi"/>
          <w:spacing w:val="-2"/>
        </w:rPr>
        <w:t>number:</w:t>
      </w:r>
    </w:p>
    <w:p w14:paraId="0664872C" w14:textId="77777777" w:rsidR="000F72C1" w:rsidRDefault="000F72C1">
      <w:pPr>
        <w:spacing w:line="248" w:lineRule="auto"/>
        <w:rPr>
          <w:rFonts w:asciiTheme="minorHAnsi" w:hAnsiTheme="minorHAnsi"/>
        </w:rPr>
      </w:pPr>
    </w:p>
    <w:p w14:paraId="0664872D" w14:textId="77777777" w:rsidR="000F72C1" w:rsidRDefault="000F72C1">
      <w:pPr>
        <w:spacing w:line="249" w:lineRule="auto"/>
        <w:rPr>
          <w:rFonts w:asciiTheme="minorHAnsi" w:hAnsiTheme="minorHAnsi"/>
        </w:rPr>
      </w:pPr>
    </w:p>
    <w:p w14:paraId="0664872E" w14:textId="77777777" w:rsidR="000F72C1" w:rsidRDefault="0020793E">
      <w:pPr>
        <w:pStyle w:val="BodyText"/>
        <w:spacing w:before="67" w:line="188" w:lineRule="auto"/>
        <w:ind w:left="47"/>
        <w:rPr>
          <w:rFonts w:asciiTheme="minorHAnsi" w:hAnsiTheme="minorHAnsi"/>
        </w:rPr>
      </w:pPr>
      <w:r>
        <w:rPr>
          <w:rFonts w:asciiTheme="minorHAnsi" w:hAnsiTheme="minorHAnsi"/>
          <w:spacing w:val="-1"/>
        </w:rPr>
        <w:t>Item 9                                   Designation of</w:t>
      </w:r>
      <w:r>
        <w:rPr>
          <w:rFonts w:asciiTheme="minorHAnsi" w:hAnsiTheme="minorHAnsi"/>
          <w:spacing w:val="15"/>
          <w:w w:val="101"/>
        </w:rPr>
        <w:t xml:space="preserve"> </w:t>
      </w:r>
      <w:r>
        <w:rPr>
          <w:rFonts w:asciiTheme="minorHAnsi" w:hAnsiTheme="minorHAnsi"/>
          <w:spacing w:val="-1"/>
        </w:rPr>
        <w:t>person who</w:t>
      </w:r>
      <w:r>
        <w:rPr>
          <w:rFonts w:asciiTheme="minorHAnsi" w:hAnsiTheme="minorHAnsi"/>
          <w:spacing w:val="16"/>
        </w:rPr>
        <w:t xml:space="preserve"> </w:t>
      </w:r>
      <w:r>
        <w:rPr>
          <w:rFonts w:asciiTheme="minorHAnsi" w:hAnsiTheme="minorHAnsi"/>
          <w:spacing w:val="-1"/>
        </w:rPr>
        <w:t>may give c</w:t>
      </w:r>
      <w:r>
        <w:rPr>
          <w:rFonts w:asciiTheme="minorHAnsi" w:hAnsiTheme="minorHAnsi"/>
          <w:spacing w:val="-2"/>
        </w:rPr>
        <w:t>onsents</w:t>
      </w:r>
      <w:r>
        <w:rPr>
          <w:rFonts w:asciiTheme="minorHAnsi" w:hAnsiTheme="minorHAnsi"/>
          <w:spacing w:val="8"/>
        </w:rPr>
        <w:t xml:space="preserve"> </w:t>
      </w:r>
      <w:r>
        <w:rPr>
          <w:rFonts w:asciiTheme="minorHAnsi" w:hAnsiTheme="minorHAnsi"/>
          <w:spacing w:val="-2"/>
        </w:rPr>
        <w:t>or</w:t>
      </w:r>
      <w:r>
        <w:rPr>
          <w:rFonts w:asciiTheme="minorHAnsi" w:hAnsiTheme="minorHAnsi"/>
          <w:spacing w:val="8"/>
        </w:rPr>
        <w:t xml:space="preserve"> </w:t>
      </w:r>
      <w:r>
        <w:rPr>
          <w:rFonts w:asciiTheme="minorHAnsi" w:hAnsiTheme="minorHAnsi"/>
          <w:spacing w:val="-2"/>
        </w:rPr>
        <w:t>approvals</w:t>
      </w:r>
    </w:p>
    <w:p w14:paraId="0664872F" w14:textId="77777777" w:rsidR="000F72C1" w:rsidRDefault="0020793E">
      <w:pPr>
        <w:pStyle w:val="BodyText"/>
        <w:spacing w:before="177" w:line="189" w:lineRule="auto"/>
        <w:ind w:left="2311"/>
        <w:rPr>
          <w:rFonts w:asciiTheme="minorHAnsi" w:hAnsiTheme="minorHAnsi"/>
        </w:rPr>
      </w:pPr>
      <w:r>
        <w:rPr>
          <w:rFonts w:asciiTheme="minorHAnsi" w:hAnsiTheme="minorHAnsi"/>
          <w:spacing w:val="-3"/>
        </w:rPr>
        <w:t>(clause</w:t>
      </w:r>
      <w:r>
        <w:rPr>
          <w:rFonts w:asciiTheme="minorHAnsi" w:hAnsiTheme="minorHAnsi"/>
          <w:spacing w:val="17"/>
          <w:w w:val="101"/>
        </w:rPr>
        <w:t xml:space="preserve"> </w:t>
      </w:r>
      <w:r>
        <w:rPr>
          <w:rFonts w:asciiTheme="minorHAnsi" w:hAnsiTheme="minorHAnsi"/>
          <w:spacing w:val="-3"/>
        </w:rPr>
        <w:t>12)</w:t>
      </w:r>
    </w:p>
    <w:p w14:paraId="06648730" w14:textId="77777777" w:rsidR="000F72C1" w:rsidRDefault="0020793E">
      <w:pPr>
        <w:pStyle w:val="BodyText"/>
        <w:spacing w:before="179" w:line="187" w:lineRule="auto"/>
        <w:ind w:left="2315"/>
        <w:rPr>
          <w:rFonts w:asciiTheme="minorHAnsi" w:hAnsiTheme="minorHAnsi"/>
        </w:rPr>
      </w:pPr>
      <w:r>
        <w:rPr>
          <w:rFonts w:asciiTheme="minorHAnsi" w:hAnsiTheme="minorHAnsi"/>
          <w:spacing w:val="-1"/>
        </w:rPr>
        <w:t>Manager,</w:t>
      </w:r>
      <w:r>
        <w:rPr>
          <w:rFonts w:asciiTheme="minorHAnsi" w:hAnsiTheme="minorHAnsi"/>
          <w:spacing w:val="19"/>
          <w:w w:val="101"/>
        </w:rPr>
        <w:t xml:space="preserve"> </w:t>
      </w:r>
      <w:r>
        <w:rPr>
          <w:rFonts w:asciiTheme="minorHAnsi" w:hAnsiTheme="minorHAnsi"/>
          <w:spacing w:val="-1"/>
        </w:rPr>
        <w:t>Business Services and Quality</w:t>
      </w:r>
      <w:r>
        <w:rPr>
          <w:rFonts w:asciiTheme="minorHAnsi" w:hAnsiTheme="minorHAnsi"/>
          <w:spacing w:val="17"/>
          <w:w w:val="101"/>
        </w:rPr>
        <w:t xml:space="preserve"> </w:t>
      </w:r>
      <w:r>
        <w:rPr>
          <w:rFonts w:asciiTheme="minorHAnsi" w:hAnsiTheme="minorHAnsi"/>
          <w:spacing w:val="-1"/>
        </w:rPr>
        <w:t>M</w:t>
      </w:r>
      <w:r>
        <w:rPr>
          <w:rFonts w:asciiTheme="minorHAnsi" w:hAnsiTheme="minorHAnsi"/>
          <w:spacing w:val="-2"/>
        </w:rPr>
        <w:t>anagement</w:t>
      </w:r>
    </w:p>
    <w:p w14:paraId="06648731" w14:textId="77777777" w:rsidR="000F72C1" w:rsidRDefault="000F72C1">
      <w:pPr>
        <w:spacing w:line="187" w:lineRule="auto"/>
        <w:rPr>
          <w:rFonts w:asciiTheme="minorHAnsi" w:hAnsiTheme="minorHAnsi"/>
        </w:rPr>
        <w:sectPr w:rsidR="000F72C1">
          <w:footerReference w:type="default" r:id="rId120"/>
          <w:pgSz w:w="11907" w:h="16839"/>
          <w:pgMar w:top="1139" w:right="21" w:bottom="1495" w:left="878" w:header="6" w:footer="850" w:gutter="0"/>
          <w:cols w:space="720"/>
        </w:sectPr>
      </w:pPr>
    </w:p>
    <w:p w14:paraId="06648732" w14:textId="77777777" w:rsidR="000F72C1" w:rsidRDefault="0020793E">
      <w:pPr>
        <w:pStyle w:val="BodyText"/>
        <w:spacing w:before="36" w:line="179" w:lineRule="auto"/>
        <w:ind w:left="4431"/>
        <w:rPr>
          <w:rFonts w:asciiTheme="minorHAnsi" w:hAnsiTheme="minorHAnsi"/>
          <w:sz w:val="28"/>
          <w:szCs w:val="28"/>
        </w:rPr>
      </w:pPr>
      <w:r>
        <w:rPr>
          <w:rFonts w:asciiTheme="minorHAnsi" w:hAnsiTheme="minorHAnsi"/>
          <w:b/>
          <w:bCs/>
          <w:color w:val="00558C"/>
          <w:sz w:val="28"/>
          <w:szCs w:val="28"/>
        </w:rPr>
        <w:t>SCHEDULE</w:t>
      </w:r>
      <w:r>
        <w:rPr>
          <w:rFonts w:asciiTheme="minorHAnsi" w:hAnsiTheme="minorHAnsi"/>
          <w:b/>
          <w:bCs/>
          <w:color w:val="00558C"/>
          <w:spacing w:val="1"/>
          <w:sz w:val="28"/>
          <w:szCs w:val="28"/>
        </w:rPr>
        <w:t xml:space="preserve"> 2</w:t>
      </w:r>
    </w:p>
    <w:p w14:paraId="06648733" w14:textId="77777777" w:rsidR="000F72C1" w:rsidRDefault="000F72C1">
      <w:pPr>
        <w:spacing w:line="252" w:lineRule="auto"/>
        <w:rPr>
          <w:rFonts w:asciiTheme="minorHAnsi" w:hAnsiTheme="minorHAnsi"/>
        </w:rPr>
      </w:pPr>
    </w:p>
    <w:p w14:paraId="06648734" w14:textId="77777777" w:rsidR="000F72C1" w:rsidRDefault="000F72C1">
      <w:pPr>
        <w:spacing w:line="253" w:lineRule="auto"/>
        <w:rPr>
          <w:rFonts w:asciiTheme="minorHAnsi" w:hAnsiTheme="minorHAnsi"/>
        </w:rPr>
      </w:pPr>
    </w:p>
    <w:p w14:paraId="06648735" w14:textId="77777777" w:rsidR="000F72C1" w:rsidRDefault="0020793E">
      <w:pPr>
        <w:pStyle w:val="BodyText"/>
        <w:spacing w:before="67" w:line="179" w:lineRule="auto"/>
        <w:ind w:left="4290"/>
        <w:rPr>
          <w:rFonts w:asciiTheme="minorHAnsi" w:hAnsiTheme="minorHAnsi"/>
        </w:rPr>
      </w:pPr>
      <w:r>
        <w:rPr>
          <w:rFonts w:asciiTheme="minorHAnsi" w:hAnsiTheme="minorHAnsi"/>
          <w:spacing w:val="-3"/>
        </w:rPr>
        <w:t>PLAN OF</w:t>
      </w:r>
      <w:r>
        <w:rPr>
          <w:rFonts w:asciiTheme="minorHAnsi" w:hAnsiTheme="minorHAnsi"/>
          <w:spacing w:val="28"/>
          <w:w w:val="101"/>
        </w:rPr>
        <w:t xml:space="preserve"> </w:t>
      </w:r>
      <w:r>
        <w:rPr>
          <w:rFonts w:asciiTheme="minorHAnsi" w:hAnsiTheme="minorHAnsi"/>
          <w:spacing w:val="-3"/>
        </w:rPr>
        <w:t>PREMISES</w:t>
      </w:r>
    </w:p>
    <w:p w14:paraId="06648736" w14:textId="77777777" w:rsidR="000F72C1" w:rsidRDefault="000F72C1">
      <w:pPr>
        <w:spacing w:line="179" w:lineRule="auto"/>
        <w:rPr>
          <w:rFonts w:asciiTheme="minorHAnsi" w:hAnsiTheme="minorHAnsi"/>
        </w:rPr>
        <w:sectPr w:rsidR="000F72C1">
          <w:footerReference w:type="default" r:id="rId121"/>
          <w:pgSz w:w="11907" w:h="16839"/>
          <w:pgMar w:top="1139" w:right="21" w:bottom="1495" w:left="878" w:header="6" w:footer="850" w:gutter="0"/>
          <w:cols w:space="720"/>
        </w:sectPr>
      </w:pPr>
    </w:p>
    <w:p w14:paraId="06648737" w14:textId="77777777" w:rsidR="000F72C1" w:rsidRDefault="0020793E">
      <w:pPr>
        <w:pStyle w:val="BodyText"/>
        <w:spacing w:before="36" w:line="179" w:lineRule="auto"/>
        <w:ind w:left="4434"/>
        <w:rPr>
          <w:rFonts w:asciiTheme="minorHAnsi" w:hAnsiTheme="minorHAnsi"/>
          <w:sz w:val="28"/>
          <w:szCs w:val="28"/>
        </w:rPr>
      </w:pPr>
      <w:r>
        <w:rPr>
          <w:rFonts w:asciiTheme="minorHAnsi" w:hAnsiTheme="minorHAnsi"/>
          <w:b/>
          <w:bCs/>
          <w:color w:val="00558C"/>
          <w:spacing w:val="-1"/>
          <w:sz w:val="28"/>
          <w:szCs w:val="28"/>
        </w:rPr>
        <w:t>SCHEDULE #</w:t>
      </w:r>
    </w:p>
    <w:p w14:paraId="06648738" w14:textId="77777777" w:rsidR="000F72C1" w:rsidRDefault="000F72C1">
      <w:pPr>
        <w:spacing w:line="252" w:lineRule="auto"/>
        <w:rPr>
          <w:rFonts w:asciiTheme="minorHAnsi" w:hAnsiTheme="minorHAnsi"/>
        </w:rPr>
      </w:pPr>
    </w:p>
    <w:p w14:paraId="06648739" w14:textId="77777777" w:rsidR="000F72C1" w:rsidRDefault="000F72C1">
      <w:pPr>
        <w:spacing w:line="253" w:lineRule="auto"/>
        <w:rPr>
          <w:rFonts w:asciiTheme="minorHAnsi" w:hAnsiTheme="minorHAnsi"/>
        </w:rPr>
      </w:pPr>
    </w:p>
    <w:p w14:paraId="0664873A" w14:textId="77777777" w:rsidR="000F72C1" w:rsidRDefault="0020793E">
      <w:pPr>
        <w:pStyle w:val="BodyText"/>
        <w:spacing w:before="67" w:line="179" w:lineRule="auto"/>
        <w:ind w:left="2969"/>
        <w:rPr>
          <w:rFonts w:asciiTheme="minorHAnsi" w:hAnsiTheme="minorHAnsi"/>
        </w:rPr>
      </w:pPr>
      <w:r>
        <w:rPr>
          <w:rFonts w:asciiTheme="minorHAnsi" w:hAnsiTheme="minorHAnsi"/>
          <w:spacing w:val="-1"/>
        </w:rPr>
        <w:t>CONDITIONS</w:t>
      </w:r>
      <w:r>
        <w:rPr>
          <w:rFonts w:asciiTheme="minorHAnsi" w:hAnsiTheme="minorHAnsi"/>
          <w:spacing w:val="27"/>
        </w:rPr>
        <w:t xml:space="preserve"> </w:t>
      </w:r>
      <w:r>
        <w:rPr>
          <w:rFonts w:asciiTheme="minorHAnsi" w:hAnsiTheme="minorHAnsi"/>
          <w:spacing w:val="-1"/>
        </w:rPr>
        <w:t>RELATING TO CONDUCTING TOURS</w:t>
      </w:r>
    </w:p>
    <w:p w14:paraId="0664873B" w14:textId="77777777" w:rsidR="000F72C1" w:rsidRDefault="000F72C1">
      <w:pPr>
        <w:spacing w:line="249" w:lineRule="auto"/>
        <w:rPr>
          <w:rFonts w:asciiTheme="minorHAnsi" w:hAnsiTheme="minorHAnsi"/>
        </w:rPr>
      </w:pPr>
    </w:p>
    <w:p w14:paraId="0664873C" w14:textId="77777777" w:rsidR="000F72C1" w:rsidRDefault="000F72C1">
      <w:pPr>
        <w:spacing w:line="249" w:lineRule="auto"/>
        <w:rPr>
          <w:rFonts w:asciiTheme="minorHAnsi" w:hAnsiTheme="minorHAnsi"/>
        </w:rPr>
      </w:pPr>
    </w:p>
    <w:p w14:paraId="0664873D" w14:textId="77777777" w:rsidR="000F72C1" w:rsidRDefault="0020793E">
      <w:pPr>
        <w:pStyle w:val="BodyText"/>
        <w:spacing w:before="67" w:line="187" w:lineRule="auto"/>
        <w:ind w:left="47"/>
        <w:rPr>
          <w:rFonts w:asciiTheme="minorHAnsi" w:hAnsiTheme="minorHAnsi"/>
        </w:rPr>
      </w:pPr>
      <w:r>
        <w:rPr>
          <w:rFonts w:asciiTheme="minorHAnsi" w:hAnsiTheme="minorHAnsi"/>
          <w:spacing w:val="-2"/>
        </w:rPr>
        <w:t>1         No</w:t>
      </w:r>
      <w:r>
        <w:rPr>
          <w:rFonts w:asciiTheme="minorHAnsi" w:hAnsiTheme="minorHAnsi"/>
          <w:spacing w:val="31"/>
          <w:w w:val="101"/>
        </w:rPr>
        <w:t xml:space="preserve"> </w:t>
      </w:r>
      <w:r>
        <w:rPr>
          <w:rFonts w:asciiTheme="minorHAnsi" w:hAnsiTheme="minorHAnsi"/>
          <w:spacing w:val="-2"/>
        </w:rPr>
        <w:t>more than</w:t>
      </w:r>
      <w:r>
        <w:rPr>
          <w:rFonts w:asciiTheme="minorHAnsi" w:hAnsiTheme="minorHAnsi"/>
          <w:spacing w:val="16"/>
          <w:w w:val="101"/>
        </w:rPr>
        <w:t xml:space="preserve"> </w:t>
      </w:r>
      <w:r>
        <w:rPr>
          <w:rFonts w:asciiTheme="minorHAnsi" w:hAnsiTheme="minorHAnsi"/>
          <w:spacing w:val="-2"/>
        </w:rPr>
        <w:t>10 visitors</w:t>
      </w:r>
      <w:r>
        <w:rPr>
          <w:rFonts w:asciiTheme="minorHAnsi" w:hAnsiTheme="minorHAnsi"/>
          <w:spacing w:val="14"/>
          <w:w w:val="101"/>
        </w:rPr>
        <w:t xml:space="preserve"> </w:t>
      </w:r>
      <w:r>
        <w:rPr>
          <w:rFonts w:asciiTheme="minorHAnsi" w:hAnsiTheme="minorHAnsi"/>
          <w:spacing w:val="-2"/>
        </w:rPr>
        <w:t>plus</w:t>
      </w:r>
      <w:r>
        <w:rPr>
          <w:rFonts w:asciiTheme="minorHAnsi" w:hAnsiTheme="minorHAnsi"/>
          <w:spacing w:val="4"/>
        </w:rPr>
        <w:t xml:space="preserve"> </w:t>
      </w:r>
      <w:r>
        <w:rPr>
          <w:rFonts w:asciiTheme="minorHAnsi" w:hAnsiTheme="minorHAnsi"/>
          <w:spacing w:val="-2"/>
        </w:rPr>
        <w:t>the</w:t>
      </w:r>
      <w:r>
        <w:rPr>
          <w:rFonts w:asciiTheme="minorHAnsi" w:hAnsiTheme="minorHAnsi"/>
          <w:spacing w:val="7"/>
        </w:rPr>
        <w:t xml:space="preserve"> </w:t>
      </w:r>
      <w:r>
        <w:rPr>
          <w:rFonts w:asciiTheme="minorHAnsi" w:hAnsiTheme="minorHAnsi"/>
          <w:spacing w:val="-2"/>
        </w:rPr>
        <w:t>guide</w:t>
      </w:r>
      <w:r>
        <w:rPr>
          <w:rFonts w:asciiTheme="minorHAnsi" w:hAnsiTheme="minorHAnsi"/>
          <w:spacing w:val="11"/>
        </w:rPr>
        <w:t xml:space="preserve"> </w:t>
      </w:r>
      <w:r>
        <w:rPr>
          <w:rFonts w:asciiTheme="minorHAnsi" w:hAnsiTheme="minorHAnsi"/>
          <w:spacing w:val="-2"/>
        </w:rPr>
        <w:t>are</w:t>
      </w:r>
      <w:r>
        <w:rPr>
          <w:rFonts w:asciiTheme="minorHAnsi" w:hAnsiTheme="minorHAnsi"/>
          <w:spacing w:val="11"/>
        </w:rPr>
        <w:t xml:space="preserve"> </w:t>
      </w:r>
      <w:r>
        <w:rPr>
          <w:rFonts w:asciiTheme="minorHAnsi" w:hAnsiTheme="minorHAnsi"/>
          <w:spacing w:val="-2"/>
        </w:rPr>
        <w:t>allowed</w:t>
      </w:r>
      <w:r>
        <w:rPr>
          <w:rFonts w:asciiTheme="minorHAnsi" w:hAnsiTheme="minorHAnsi"/>
          <w:spacing w:val="12"/>
        </w:rPr>
        <w:t xml:space="preserve"> </w:t>
      </w:r>
      <w:r>
        <w:rPr>
          <w:rFonts w:asciiTheme="minorHAnsi" w:hAnsiTheme="minorHAnsi"/>
          <w:spacing w:val="-2"/>
        </w:rPr>
        <w:t>inside</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Premises</w:t>
      </w:r>
      <w:r>
        <w:rPr>
          <w:rFonts w:asciiTheme="minorHAnsi" w:hAnsiTheme="minorHAnsi"/>
          <w:spacing w:val="11"/>
        </w:rPr>
        <w:t xml:space="preserve"> </w:t>
      </w:r>
      <w:r>
        <w:rPr>
          <w:rFonts w:asciiTheme="minorHAnsi" w:hAnsiTheme="minorHAnsi"/>
          <w:spacing w:val="-2"/>
        </w:rPr>
        <w:t>at</w:t>
      </w:r>
      <w:r>
        <w:rPr>
          <w:rFonts w:asciiTheme="minorHAnsi" w:hAnsiTheme="minorHAnsi"/>
          <w:spacing w:val="11"/>
        </w:rPr>
        <w:t xml:space="preserve"> </w:t>
      </w:r>
      <w:r>
        <w:rPr>
          <w:rFonts w:asciiTheme="minorHAnsi" w:hAnsiTheme="minorHAnsi"/>
          <w:spacing w:val="-2"/>
        </w:rPr>
        <w:t>any</w:t>
      </w:r>
      <w:r>
        <w:rPr>
          <w:rFonts w:asciiTheme="minorHAnsi" w:hAnsiTheme="minorHAnsi"/>
          <w:spacing w:val="2"/>
        </w:rPr>
        <w:t xml:space="preserve"> </w:t>
      </w:r>
      <w:r>
        <w:rPr>
          <w:rFonts w:asciiTheme="minorHAnsi" w:hAnsiTheme="minorHAnsi"/>
          <w:spacing w:val="-2"/>
        </w:rPr>
        <w:t>time.</w:t>
      </w:r>
    </w:p>
    <w:p w14:paraId="0664873E" w14:textId="77777777" w:rsidR="000F72C1" w:rsidRDefault="0020793E">
      <w:pPr>
        <w:pStyle w:val="BodyText"/>
        <w:spacing w:before="179" w:line="388" w:lineRule="exact"/>
        <w:ind w:left="41"/>
        <w:rPr>
          <w:rFonts w:asciiTheme="minorHAnsi" w:hAnsiTheme="minorHAnsi"/>
        </w:rPr>
      </w:pPr>
      <w:r>
        <w:rPr>
          <w:rFonts w:asciiTheme="minorHAnsi" w:hAnsiTheme="minorHAnsi"/>
          <w:spacing w:val="-1"/>
          <w:position w:val="16"/>
        </w:rPr>
        <w:t>2         Extra visitors</w:t>
      </w:r>
      <w:r>
        <w:rPr>
          <w:rFonts w:asciiTheme="minorHAnsi" w:hAnsiTheme="minorHAnsi"/>
          <w:spacing w:val="10"/>
          <w:position w:val="16"/>
        </w:rPr>
        <w:t xml:space="preserve"> </w:t>
      </w:r>
      <w:r>
        <w:rPr>
          <w:rFonts w:asciiTheme="minorHAnsi" w:hAnsiTheme="minorHAnsi"/>
          <w:spacing w:val="-1"/>
          <w:position w:val="16"/>
        </w:rPr>
        <w:t>are to</w:t>
      </w:r>
      <w:r>
        <w:rPr>
          <w:rFonts w:asciiTheme="minorHAnsi" w:hAnsiTheme="minorHAnsi"/>
          <w:spacing w:val="19"/>
          <w:position w:val="16"/>
        </w:rPr>
        <w:t xml:space="preserve"> </w:t>
      </w:r>
      <w:r>
        <w:rPr>
          <w:rFonts w:asciiTheme="minorHAnsi" w:hAnsiTheme="minorHAnsi"/>
          <w:spacing w:val="-1"/>
          <w:position w:val="16"/>
        </w:rPr>
        <w:t>remain</w:t>
      </w:r>
      <w:r>
        <w:rPr>
          <w:rFonts w:asciiTheme="minorHAnsi" w:hAnsiTheme="minorHAnsi"/>
          <w:spacing w:val="9"/>
          <w:position w:val="16"/>
        </w:rPr>
        <w:t xml:space="preserve"> </w:t>
      </w:r>
      <w:r>
        <w:rPr>
          <w:rFonts w:asciiTheme="minorHAnsi" w:hAnsiTheme="minorHAnsi"/>
          <w:spacing w:val="-1"/>
          <w:position w:val="16"/>
        </w:rPr>
        <w:t>outside</w:t>
      </w:r>
      <w:r>
        <w:rPr>
          <w:rFonts w:asciiTheme="minorHAnsi" w:hAnsiTheme="minorHAnsi"/>
          <w:spacing w:val="-2"/>
          <w:position w:val="16"/>
        </w:rPr>
        <w:t xml:space="preserve"> the</w:t>
      </w:r>
      <w:r>
        <w:rPr>
          <w:rFonts w:asciiTheme="minorHAnsi" w:hAnsiTheme="minorHAnsi"/>
          <w:spacing w:val="18"/>
          <w:position w:val="16"/>
        </w:rPr>
        <w:t xml:space="preserve"> </w:t>
      </w:r>
      <w:r>
        <w:rPr>
          <w:rFonts w:asciiTheme="minorHAnsi" w:hAnsiTheme="minorHAnsi"/>
          <w:spacing w:val="-2"/>
          <w:position w:val="16"/>
        </w:rPr>
        <w:t>Premises</w:t>
      </w:r>
      <w:r>
        <w:rPr>
          <w:rFonts w:asciiTheme="minorHAnsi" w:hAnsiTheme="minorHAnsi"/>
          <w:spacing w:val="16"/>
          <w:w w:val="101"/>
          <w:position w:val="16"/>
        </w:rPr>
        <w:t xml:space="preserve"> </w:t>
      </w:r>
      <w:r>
        <w:rPr>
          <w:rFonts w:asciiTheme="minorHAnsi" w:hAnsiTheme="minorHAnsi"/>
          <w:spacing w:val="-2"/>
          <w:position w:val="16"/>
        </w:rPr>
        <w:t>until</w:t>
      </w:r>
      <w:r>
        <w:rPr>
          <w:rFonts w:asciiTheme="minorHAnsi" w:hAnsiTheme="minorHAnsi"/>
          <w:spacing w:val="14"/>
          <w:w w:val="101"/>
          <w:position w:val="16"/>
        </w:rPr>
        <w:t xml:space="preserve"> </w:t>
      </w:r>
      <w:r>
        <w:rPr>
          <w:rFonts w:asciiTheme="minorHAnsi" w:hAnsiTheme="minorHAnsi"/>
          <w:spacing w:val="-2"/>
          <w:position w:val="16"/>
        </w:rPr>
        <w:t>permitted</w:t>
      </w:r>
      <w:r>
        <w:rPr>
          <w:rFonts w:asciiTheme="minorHAnsi" w:hAnsiTheme="minorHAnsi"/>
          <w:spacing w:val="3"/>
          <w:position w:val="16"/>
        </w:rPr>
        <w:t xml:space="preserve"> </w:t>
      </w:r>
      <w:r>
        <w:rPr>
          <w:rFonts w:asciiTheme="minorHAnsi" w:hAnsiTheme="minorHAnsi"/>
          <w:spacing w:val="-2"/>
          <w:position w:val="16"/>
        </w:rPr>
        <w:t>to</w:t>
      </w:r>
      <w:r>
        <w:rPr>
          <w:rFonts w:asciiTheme="minorHAnsi" w:hAnsiTheme="minorHAnsi"/>
          <w:spacing w:val="10"/>
          <w:position w:val="16"/>
        </w:rPr>
        <w:t xml:space="preserve"> </w:t>
      </w:r>
      <w:r>
        <w:rPr>
          <w:rFonts w:asciiTheme="minorHAnsi" w:hAnsiTheme="minorHAnsi"/>
          <w:spacing w:val="-2"/>
          <w:position w:val="16"/>
        </w:rPr>
        <w:t>enter</w:t>
      </w:r>
      <w:r>
        <w:rPr>
          <w:rFonts w:asciiTheme="minorHAnsi" w:hAnsiTheme="minorHAnsi"/>
          <w:spacing w:val="14"/>
          <w:w w:val="101"/>
          <w:position w:val="16"/>
        </w:rPr>
        <w:t xml:space="preserve"> </w:t>
      </w:r>
      <w:r>
        <w:rPr>
          <w:rFonts w:asciiTheme="minorHAnsi" w:hAnsiTheme="minorHAnsi"/>
          <w:spacing w:val="-2"/>
          <w:position w:val="16"/>
        </w:rPr>
        <w:t>by</w:t>
      </w:r>
      <w:r>
        <w:rPr>
          <w:rFonts w:asciiTheme="minorHAnsi" w:hAnsiTheme="minorHAnsi"/>
          <w:spacing w:val="5"/>
          <w:position w:val="16"/>
        </w:rPr>
        <w:t xml:space="preserve"> </w:t>
      </w:r>
      <w:r>
        <w:rPr>
          <w:rFonts w:asciiTheme="minorHAnsi" w:hAnsiTheme="minorHAnsi"/>
          <w:spacing w:val="-2"/>
          <w:position w:val="16"/>
        </w:rPr>
        <w:t>the</w:t>
      </w:r>
      <w:r>
        <w:rPr>
          <w:rFonts w:asciiTheme="minorHAnsi" w:hAnsiTheme="minorHAnsi"/>
          <w:spacing w:val="6"/>
          <w:position w:val="16"/>
        </w:rPr>
        <w:t xml:space="preserve"> </w:t>
      </w:r>
      <w:r>
        <w:rPr>
          <w:rFonts w:asciiTheme="minorHAnsi" w:hAnsiTheme="minorHAnsi"/>
          <w:spacing w:val="-2"/>
          <w:position w:val="16"/>
        </w:rPr>
        <w:t>guide.</w:t>
      </w:r>
    </w:p>
    <w:p w14:paraId="0664873F" w14:textId="77777777" w:rsidR="000F72C1" w:rsidRDefault="0020793E">
      <w:pPr>
        <w:pStyle w:val="BodyText"/>
        <w:spacing w:before="1" w:line="187" w:lineRule="auto"/>
        <w:ind w:left="39"/>
        <w:rPr>
          <w:rFonts w:asciiTheme="minorHAnsi" w:hAnsiTheme="minorHAnsi"/>
        </w:rPr>
      </w:pPr>
      <w:r>
        <w:rPr>
          <w:rFonts w:asciiTheme="minorHAnsi" w:hAnsiTheme="minorHAnsi"/>
          <w:spacing w:val="-1"/>
        </w:rPr>
        <w:t>3         Visitors are to</w:t>
      </w:r>
      <w:r>
        <w:rPr>
          <w:rFonts w:asciiTheme="minorHAnsi" w:hAnsiTheme="minorHAnsi"/>
          <w:spacing w:val="16"/>
        </w:rPr>
        <w:t xml:space="preserve"> </w:t>
      </w:r>
      <w:r>
        <w:rPr>
          <w:rFonts w:asciiTheme="minorHAnsi" w:hAnsiTheme="minorHAnsi"/>
          <w:spacing w:val="-1"/>
        </w:rPr>
        <w:t>remain as</w:t>
      </w:r>
      <w:r>
        <w:rPr>
          <w:rFonts w:asciiTheme="minorHAnsi" w:hAnsiTheme="minorHAnsi"/>
          <w:spacing w:val="8"/>
        </w:rPr>
        <w:t xml:space="preserve"> </w:t>
      </w:r>
      <w:r>
        <w:rPr>
          <w:rFonts w:asciiTheme="minorHAnsi" w:hAnsiTheme="minorHAnsi"/>
          <w:spacing w:val="-1"/>
        </w:rPr>
        <w:t>one</w:t>
      </w:r>
      <w:r>
        <w:rPr>
          <w:rFonts w:asciiTheme="minorHAnsi" w:hAnsiTheme="minorHAnsi"/>
          <w:spacing w:val="6"/>
        </w:rPr>
        <w:t xml:space="preserve"> </w:t>
      </w:r>
      <w:r>
        <w:rPr>
          <w:rFonts w:asciiTheme="minorHAnsi" w:hAnsiTheme="minorHAnsi"/>
          <w:spacing w:val="-1"/>
        </w:rPr>
        <w:t>group for</w:t>
      </w:r>
      <w:r>
        <w:rPr>
          <w:rFonts w:asciiTheme="minorHAnsi" w:hAnsiTheme="minorHAnsi"/>
          <w:spacing w:val="4"/>
        </w:rPr>
        <w:t xml:space="preserve"> </w:t>
      </w:r>
      <w:r>
        <w:rPr>
          <w:rFonts w:asciiTheme="minorHAnsi" w:hAnsiTheme="minorHAnsi"/>
          <w:spacing w:val="-1"/>
        </w:rPr>
        <w:t>the</w:t>
      </w:r>
      <w:r>
        <w:rPr>
          <w:rFonts w:asciiTheme="minorHAnsi" w:hAnsiTheme="minorHAnsi"/>
          <w:spacing w:val="11"/>
        </w:rPr>
        <w:t xml:space="preserve"> </w:t>
      </w:r>
      <w:r>
        <w:rPr>
          <w:rFonts w:asciiTheme="minorHAnsi" w:hAnsiTheme="minorHAnsi"/>
          <w:spacing w:val="-1"/>
        </w:rPr>
        <w:t>duration</w:t>
      </w:r>
      <w:r>
        <w:rPr>
          <w:rFonts w:asciiTheme="minorHAnsi" w:hAnsiTheme="minorHAnsi"/>
          <w:spacing w:val="10"/>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1"/>
        </w:rPr>
        <w:t>inspection.</w:t>
      </w:r>
    </w:p>
    <w:p w14:paraId="06648740" w14:textId="77777777" w:rsidR="000F72C1" w:rsidRDefault="0020793E">
      <w:pPr>
        <w:pStyle w:val="BodyText"/>
        <w:spacing w:before="178" w:line="188" w:lineRule="auto"/>
        <w:ind w:left="33"/>
        <w:rPr>
          <w:rFonts w:asciiTheme="minorHAnsi" w:hAnsiTheme="minorHAnsi"/>
        </w:rPr>
      </w:pPr>
      <w:r>
        <w:rPr>
          <w:rFonts w:asciiTheme="minorHAnsi" w:hAnsiTheme="minorHAnsi"/>
          <w:spacing w:val="-1"/>
        </w:rPr>
        <w:t>4         The supervisor</w:t>
      </w:r>
      <w:r>
        <w:rPr>
          <w:rFonts w:asciiTheme="minorHAnsi" w:hAnsiTheme="minorHAnsi"/>
          <w:spacing w:val="12"/>
        </w:rPr>
        <w:t xml:space="preserve"> </w:t>
      </w:r>
      <w:r>
        <w:rPr>
          <w:rFonts w:asciiTheme="minorHAnsi" w:hAnsiTheme="minorHAnsi"/>
          <w:spacing w:val="-1"/>
        </w:rPr>
        <w:t>must always</w:t>
      </w:r>
      <w:r>
        <w:rPr>
          <w:rFonts w:asciiTheme="minorHAnsi" w:hAnsiTheme="minorHAnsi"/>
          <w:spacing w:val="17"/>
        </w:rPr>
        <w:t xml:space="preserve"> </w:t>
      </w:r>
      <w:r>
        <w:rPr>
          <w:rFonts w:asciiTheme="minorHAnsi" w:hAnsiTheme="minorHAnsi"/>
          <w:spacing w:val="-1"/>
        </w:rPr>
        <w:t>be the</w:t>
      </w:r>
      <w:r>
        <w:rPr>
          <w:rFonts w:asciiTheme="minorHAnsi" w:hAnsiTheme="minorHAnsi"/>
          <w:spacing w:val="3"/>
        </w:rPr>
        <w:t xml:space="preserve"> </w:t>
      </w:r>
      <w:r>
        <w:rPr>
          <w:rFonts w:asciiTheme="minorHAnsi" w:hAnsiTheme="minorHAnsi"/>
          <w:spacing w:val="-1"/>
        </w:rPr>
        <w:t>first</w:t>
      </w:r>
      <w:r>
        <w:rPr>
          <w:rFonts w:asciiTheme="minorHAnsi" w:hAnsiTheme="minorHAnsi"/>
          <w:spacing w:val="17"/>
          <w:w w:val="101"/>
        </w:rPr>
        <w:t xml:space="preserve"> </w:t>
      </w:r>
      <w:r>
        <w:rPr>
          <w:rFonts w:asciiTheme="minorHAnsi" w:hAnsiTheme="minorHAnsi"/>
          <w:spacing w:val="-1"/>
        </w:rPr>
        <w:t>person</w:t>
      </w:r>
      <w:r>
        <w:rPr>
          <w:rFonts w:asciiTheme="minorHAnsi" w:hAnsiTheme="minorHAnsi"/>
          <w:spacing w:val="14"/>
        </w:rPr>
        <w:t xml:space="preserve"> </w:t>
      </w:r>
      <w:r>
        <w:rPr>
          <w:rFonts w:asciiTheme="minorHAnsi" w:hAnsiTheme="minorHAnsi"/>
          <w:spacing w:val="-1"/>
        </w:rPr>
        <w:t>i</w:t>
      </w:r>
      <w:r>
        <w:rPr>
          <w:rFonts w:asciiTheme="minorHAnsi" w:hAnsiTheme="minorHAnsi"/>
          <w:spacing w:val="-2"/>
        </w:rPr>
        <w:t>nto</w:t>
      </w:r>
      <w:r>
        <w:rPr>
          <w:rFonts w:asciiTheme="minorHAnsi" w:hAnsiTheme="minorHAnsi"/>
          <w:spacing w:val="9"/>
        </w:rPr>
        <w:t xml:space="preserve"> </w:t>
      </w:r>
      <w:r>
        <w:rPr>
          <w:rFonts w:asciiTheme="minorHAnsi" w:hAnsiTheme="minorHAnsi"/>
          <w:spacing w:val="-2"/>
        </w:rPr>
        <w:t>operational</w:t>
      </w:r>
      <w:r>
        <w:rPr>
          <w:rFonts w:asciiTheme="minorHAnsi" w:hAnsiTheme="minorHAnsi"/>
          <w:spacing w:val="8"/>
        </w:rPr>
        <w:t xml:space="preserve"> </w:t>
      </w:r>
      <w:r>
        <w:rPr>
          <w:rFonts w:asciiTheme="minorHAnsi" w:hAnsiTheme="minorHAnsi"/>
          <w:spacing w:val="-2"/>
        </w:rPr>
        <w:t>areas</w:t>
      </w:r>
      <w:r>
        <w:rPr>
          <w:rFonts w:asciiTheme="minorHAnsi" w:hAnsiTheme="minorHAnsi"/>
          <w:spacing w:val="8"/>
        </w:rPr>
        <w:t xml:space="preserve"> </w:t>
      </w:r>
      <w:r>
        <w:rPr>
          <w:rFonts w:asciiTheme="minorHAnsi" w:hAnsiTheme="minorHAnsi"/>
          <w:spacing w:val="-2"/>
        </w:rPr>
        <w:t>and</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last</w:t>
      </w:r>
      <w:r>
        <w:rPr>
          <w:rFonts w:asciiTheme="minorHAnsi" w:hAnsiTheme="minorHAnsi"/>
          <w:spacing w:val="17"/>
          <w:w w:val="102"/>
        </w:rPr>
        <w:t xml:space="preserve"> </w:t>
      </w:r>
      <w:r>
        <w:rPr>
          <w:rFonts w:asciiTheme="minorHAnsi" w:hAnsiTheme="minorHAnsi"/>
          <w:spacing w:val="-2"/>
        </w:rPr>
        <w:t>person</w:t>
      </w:r>
      <w:r>
        <w:rPr>
          <w:rFonts w:asciiTheme="minorHAnsi" w:hAnsiTheme="minorHAnsi"/>
          <w:spacing w:val="7"/>
        </w:rPr>
        <w:t xml:space="preserve"> </w:t>
      </w:r>
      <w:r>
        <w:rPr>
          <w:rFonts w:asciiTheme="minorHAnsi" w:hAnsiTheme="minorHAnsi"/>
          <w:spacing w:val="-2"/>
        </w:rPr>
        <w:t>out.</w:t>
      </w:r>
    </w:p>
    <w:p w14:paraId="06648741" w14:textId="77777777" w:rsidR="000F72C1" w:rsidRDefault="0020793E">
      <w:pPr>
        <w:pStyle w:val="BodyText"/>
        <w:spacing w:before="179" w:line="214" w:lineRule="auto"/>
        <w:ind w:left="611" w:right="768" w:hanging="572"/>
        <w:rPr>
          <w:rFonts w:asciiTheme="minorHAnsi" w:hAnsiTheme="minorHAnsi"/>
        </w:rPr>
      </w:pPr>
      <w:r>
        <w:rPr>
          <w:rFonts w:asciiTheme="minorHAnsi" w:hAnsiTheme="minorHAnsi"/>
          <w:spacing w:val="-1"/>
        </w:rPr>
        <w:t>5         Visitors are to assemble at the ground floor</w:t>
      </w:r>
      <w:r>
        <w:rPr>
          <w:rFonts w:asciiTheme="minorHAnsi" w:hAnsiTheme="minorHAnsi"/>
          <w:spacing w:val="6"/>
        </w:rPr>
        <w:t xml:space="preserve"> </w:t>
      </w:r>
      <w:r>
        <w:rPr>
          <w:rFonts w:asciiTheme="minorHAnsi" w:hAnsiTheme="minorHAnsi"/>
          <w:spacing w:val="-1"/>
        </w:rPr>
        <w:t>area. Then</w:t>
      </w:r>
      <w:r>
        <w:rPr>
          <w:rFonts w:asciiTheme="minorHAnsi" w:hAnsiTheme="minorHAnsi"/>
          <w:spacing w:val="8"/>
        </w:rPr>
        <w:t xml:space="preserve"> </w:t>
      </w:r>
      <w:r>
        <w:rPr>
          <w:rFonts w:asciiTheme="minorHAnsi" w:hAnsiTheme="minorHAnsi"/>
          <w:spacing w:val="-1"/>
        </w:rPr>
        <w:t>under direction they</w:t>
      </w:r>
      <w:r>
        <w:rPr>
          <w:rFonts w:asciiTheme="minorHAnsi" w:hAnsiTheme="minorHAnsi"/>
          <w:spacing w:val="11"/>
        </w:rPr>
        <w:t xml:space="preserve"> </w:t>
      </w:r>
      <w:r>
        <w:rPr>
          <w:rFonts w:asciiTheme="minorHAnsi" w:hAnsiTheme="minorHAnsi"/>
          <w:spacing w:val="-1"/>
        </w:rPr>
        <w:t>may</w:t>
      </w:r>
      <w:r>
        <w:rPr>
          <w:rFonts w:asciiTheme="minorHAnsi" w:hAnsiTheme="minorHAnsi"/>
          <w:spacing w:val="13"/>
          <w:w w:val="101"/>
        </w:rPr>
        <w:t xml:space="preserve"> </w:t>
      </w:r>
      <w:r>
        <w:rPr>
          <w:rFonts w:asciiTheme="minorHAnsi" w:hAnsiTheme="minorHAnsi"/>
          <w:spacing w:val="-1"/>
        </w:rPr>
        <w:t>pr</w:t>
      </w:r>
      <w:r>
        <w:rPr>
          <w:rFonts w:asciiTheme="minorHAnsi" w:hAnsiTheme="minorHAnsi"/>
          <w:spacing w:val="-2"/>
        </w:rPr>
        <w:t>oceed to the</w:t>
      </w:r>
      <w:r>
        <w:rPr>
          <w:rFonts w:asciiTheme="minorHAnsi" w:hAnsiTheme="minorHAnsi"/>
          <w:spacing w:val="13"/>
        </w:rPr>
        <w:t xml:space="preserve"> </w:t>
      </w:r>
      <w:r>
        <w:rPr>
          <w:rFonts w:asciiTheme="minorHAnsi" w:hAnsiTheme="minorHAnsi"/>
          <w:spacing w:val="-2"/>
        </w:rPr>
        <w:t>landing</w:t>
      </w:r>
      <w:r>
        <w:rPr>
          <w:rFonts w:asciiTheme="minorHAnsi" w:hAnsiTheme="minorHAnsi"/>
          <w:spacing w:val="4"/>
        </w:rPr>
        <w:t xml:space="preserve"> </w:t>
      </w:r>
      <w:r>
        <w:rPr>
          <w:rFonts w:asciiTheme="minorHAnsi" w:hAnsiTheme="minorHAnsi"/>
          <w:spacing w:val="-2"/>
        </w:rPr>
        <w:t>area</w:t>
      </w:r>
      <w:r>
        <w:rPr>
          <w:rFonts w:asciiTheme="minorHAnsi" w:hAnsiTheme="minorHAnsi"/>
        </w:rPr>
        <w:t xml:space="preserve"> below the equipment</w:t>
      </w:r>
      <w:r>
        <w:rPr>
          <w:rFonts w:asciiTheme="minorHAnsi" w:hAnsiTheme="minorHAnsi"/>
          <w:spacing w:val="18"/>
          <w:w w:val="101"/>
        </w:rPr>
        <w:t xml:space="preserve"> </w:t>
      </w:r>
      <w:r>
        <w:rPr>
          <w:rFonts w:asciiTheme="minorHAnsi" w:hAnsiTheme="minorHAnsi"/>
          <w:spacing w:val="-1"/>
        </w:rPr>
        <w:t>room with the supervisor following.</w:t>
      </w:r>
    </w:p>
    <w:p w14:paraId="06648742" w14:textId="77777777" w:rsidR="000F72C1" w:rsidRDefault="0020793E">
      <w:pPr>
        <w:pStyle w:val="BodyText"/>
        <w:spacing w:before="179" w:line="214" w:lineRule="auto"/>
        <w:ind w:left="611" w:right="774" w:hanging="571"/>
        <w:rPr>
          <w:rFonts w:asciiTheme="minorHAnsi" w:hAnsiTheme="minorHAnsi"/>
        </w:rPr>
      </w:pPr>
      <w:r>
        <w:rPr>
          <w:rFonts w:asciiTheme="minorHAnsi" w:hAnsiTheme="minorHAnsi"/>
          <w:spacing w:val="-1"/>
        </w:rPr>
        <w:t>6         When</w:t>
      </w:r>
      <w:r>
        <w:rPr>
          <w:rFonts w:asciiTheme="minorHAnsi" w:hAnsiTheme="minorHAnsi"/>
          <w:spacing w:val="20"/>
          <w:w w:val="101"/>
        </w:rPr>
        <w:t xml:space="preserve"> </w:t>
      </w:r>
      <w:r>
        <w:rPr>
          <w:rFonts w:asciiTheme="minorHAnsi" w:hAnsiTheme="minorHAnsi"/>
          <w:spacing w:val="-1"/>
        </w:rPr>
        <w:t>the</w:t>
      </w:r>
      <w:r>
        <w:rPr>
          <w:rFonts w:asciiTheme="minorHAnsi" w:hAnsiTheme="minorHAnsi"/>
          <w:spacing w:val="21"/>
          <w:w w:val="101"/>
        </w:rPr>
        <w:t xml:space="preserve"> </w:t>
      </w:r>
      <w:r>
        <w:rPr>
          <w:rFonts w:asciiTheme="minorHAnsi" w:hAnsiTheme="minorHAnsi"/>
          <w:spacing w:val="-1"/>
        </w:rPr>
        <w:t>vis</w:t>
      </w:r>
      <w:r>
        <w:rPr>
          <w:rFonts w:asciiTheme="minorHAnsi" w:hAnsiTheme="minorHAnsi"/>
          <w:spacing w:val="-2"/>
        </w:rPr>
        <w:t>itor</w:t>
      </w:r>
      <w:r>
        <w:rPr>
          <w:rFonts w:asciiTheme="minorHAnsi" w:hAnsiTheme="minorHAnsi"/>
          <w:spacing w:val="23"/>
        </w:rPr>
        <w:t xml:space="preserve"> </w:t>
      </w:r>
      <w:r>
        <w:rPr>
          <w:rFonts w:asciiTheme="minorHAnsi" w:hAnsiTheme="minorHAnsi"/>
          <w:spacing w:val="-2"/>
        </w:rPr>
        <w:t>group</w:t>
      </w:r>
      <w:r>
        <w:rPr>
          <w:rFonts w:asciiTheme="minorHAnsi" w:hAnsiTheme="minorHAnsi"/>
          <w:spacing w:val="31"/>
        </w:rPr>
        <w:t xml:space="preserve"> </w:t>
      </w:r>
      <w:r>
        <w:rPr>
          <w:rFonts w:asciiTheme="minorHAnsi" w:hAnsiTheme="minorHAnsi"/>
          <w:spacing w:val="-2"/>
        </w:rPr>
        <w:t>is</w:t>
      </w:r>
      <w:r>
        <w:rPr>
          <w:rFonts w:asciiTheme="minorHAnsi" w:hAnsiTheme="minorHAnsi"/>
          <w:spacing w:val="27"/>
        </w:rPr>
        <w:t xml:space="preserve"> </w:t>
      </w:r>
      <w:r>
        <w:rPr>
          <w:rFonts w:asciiTheme="minorHAnsi" w:hAnsiTheme="minorHAnsi"/>
          <w:spacing w:val="-2"/>
        </w:rPr>
        <w:t>assembled</w:t>
      </w:r>
      <w:r>
        <w:rPr>
          <w:rFonts w:asciiTheme="minorHAnsi" w:hAnsiTheme="minorHAnsi"/>
          <w:spacing w:val="26"/>
          <w:w w:val="101"/>
        </w:rPr>
        <w:t xml:space="preserve"> </w:t>
      </w:r>
      <w:r>
        <w:rPr>
          <w:rFonts w:asciiTheme="minorHAnsi" w:hAnsiTheme="minorHAnsi"/>
          <w:spacing w:val="-2"/>
        </w:rPr>
        <w:t>on</w:t>
      </w:r>
      <w:r>
        <w:rPr>
          <w:rFonts w:asciiTheme="minorHAnsi" w:hAnsiTheme="minorHAnsi"/>
          <w:spacing w:val="20"/>
          <w:w w:val="101"/>
        </w:rPr>
        <w:t xml:space="preserve"> </w:t>
      </w:r>
      <w:r>
        <w:rPr>
          <w:rFonts w:asciiTheme="minorHAnsi" w:hAnsiTheme="minorHAnsi"/>
          <w:spacing w:val="-2"/>
        </w:rPr>
        <w:t>the  landing,</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area</w:t>
      </w:r>
      <w:r>
        <w:rPr>
          <w:rFonts w:asciiTheme="minorHAnsi" w:hAnsiTheme="minorHAnsi"/>
          <w:spacing w:val="31"/>
          <w:w w:val="101"/>
        </w:rPr>
        <w:t xml:space="preserve"> </w:t>
      </w:r>
      <w:r>
        <w:rPr>
          <w:rFonts w:asciiTheme="minorHAnsi" w:hAnsiTheme="minorHAnsi"/>
          <w:spacing w:val="-2"/>
        </w:rPr>
        <w:t>is</w:t>
      </w:r>
      <w:r>
        <w:rPr>
          <w:rFonts w:asciiTheme="minorHAnsi" w:hAnsiTheme="minorHAnsi"/>
          <w:spacing w:val="21"/>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be</w:t>
      </w:r>
      <w:r>
        <w:rPr>
          <w:rFonts w:asciiTheme="minorHAnsi" w:hAnsiTheme="minorHAnsi"/>
          <w:spacing w:val="27"/>
          <w:w w:val="101"/>
        </w:rPr>
        <w:t xml:space="preserve"> </w:t>
      </w:r>
      <w:r>
        <w:rPr>
          <w:rFonts w:asciiTheme="minorHAnsi" w:hAnsiTheme="minorHAnsi"/>
          <w:spacing w:val="-2"/>
        </w:rPr>
        <w:t>chained</w:t>
      </w:r>
      <w:r>
        <w:rPr>
          <w:rFonts w:asciiTheme="minorHAnsi" w:hAnsiTheme="minorHAnsi"/>
          <w:spacing w:val="24"/>
        </w:rPr>
        <w:t xml:space="preserve"> </w:t>
      </w:r>
      <w:r>
        <w:rPr>
          <w:rFonts w:asciiTheme="minorHAnsi" w:hAnsiTheme="minorHAnsi"/>
          <w:spacing w:val="-2"/>
        </w:rPr>
        <w:t>off</w:t>
      </w:r>
      <w:r>
        <w:rPr>
          <w:rFonts w:asciiTheme="minorHAnsi" w:hAnsiTheme="minorHAnsi"/>
          <w:spacing w:val="25"/>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visitors</w:t>
      </w:r>
      <w:r>
        <w:rPr>
          <w:rFonts w:asciiTheme="minorHAnsi" w:hAnsiTheme="minorHAnsi"/>
          <w:spacing w:val="27"/>
          <w:w w:val="101"/>
        </w:rPr>
        <w:t xml:space="preserve"> </w:t>
      </w:r>
      <w:r>
        <w:rPr>
          <w:rFonts w:asciiTheme="minorHAnsi" w:hAnsiTheme="minorHAnsi"/>
          <w:spacing w:val="-2"/>
        </w:rPr>
        <w:t>are</w:t>
      </w:r>
      <w:r>
        <w:rPr>
          <w:rFonts w:asciiTheme="minorHAnsi" w:hAnsiTheme="minorHAnsi"/>
          <w:spacing w:val="25"/>
          <w:w w:val="101"/>
        </w:rPr>
        <w:t xml:space="preserve"> </w:t>
      </w:r>
      <w:r>
        <w:rPr>
          <w:rFonts w:asciiTheme="minorHAnsi" w:hAnsiTheme="minorHAnsi"/>
          <w:spacing w:val="-2"/>
        </w:rPr>
        <w:t>only</w:t>
      </w:r>
      <w:r>
        <w:rPr>
          <w:rFonts w:asciiTheme="minorHAnsi" w:hAnsiTheme="minorHAnsi"/>
          <w:spacing w:val="21"/>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proceed to the equipment</w:t>
      </w:r>
      <w:r>
        <w:rPr>
          <w:rFonts w:asciiTheme="minorHAnsi" w:hAnsiTheme="minorHAnsi"/>
          <w:spacing w:val="15"/>
          <w:w w:val="101"/>
        </w:rPr>
        <w:t xml:space="preserve"> </w:t>
      </w:r>
      <w:r>
        <w:rPr>
          <w:rFonts w:asciiTheme="minorHAnsi" w:hAnsiTheme="minorHAnsi"/>
          <w:spacing w:val="-1"/>
        </w:rPr>
        <w:t>room</w:t>
      </w:r>
      <w:r>
        <w:rPr>
          <w:rFonts w:asciiTheme="minorHAnsi" w:hAnsiTheme="minorHAnsi"/>
          <w:spacing w:val="18"/>
          <w:w w:val="101"/>
        </w:rPr>
        <w:t xml:space="preserve"> </w:t>
      </w:r>
      <w:r>
        <w:rPr>
          <w:rFonts w:asciiTheme="minorHAnsi" w:hAnsiTheme="minorHAnsi"/>
          <w:spacing w:val="-1"/>
        </w:rPr>
        <w:t>landing</w:t>
      </w:r>
      <w:r>
        <w:rPr>
          <w:rFonts w:asciiTheme="minorHAnsi" w:hAnsiTheme="minorHAnsi"/>
          <w:spacing w:val="15"/>
          <w:w w:val="101"/>
        </w:rPr>
        <w:t xml:space="preserve"> </w:t>
      </w:r>
      <w:r>
        <w:rPr>
          <w:rFonts w:asciiTheme="minorHAnsi" w:hAnsiTheme="minorHAnsi"/>
          <w:spacing w:val="-1"/>
        </w:rPr>
        <w:t>under direct supervi</w:t>
      </w:r>
      <w:r>
        <w:rPr>
          <w:rFonts w:asciiTheme="minorHAnsi" w:hAnsiTheme="minorHAnsi"/>
          <w:spacing w:val="-2"/>
        </w:rPr>
        <w:t>sion.</w:t>
      </w:r>
    </w:p>
    <w:p w14:paraId="06648743" w14:textId="77777777" w:rsidR="000F72C1" w:rsidRDefault="0020793E">
      <w:pPr>
        <w:pStyle w:val="BodyText"/>
        <w:spacing w:before="176" w:line="214" w:lineRule="auto"/>
        <w:ind w:left="611" w:right="770" w:hanging="572"/>
        <w:rPr>
          <w:rFonts w:asciiTheme="minorHAnsi" w:hAnsiTheme="minorHAnsi"/>
        </w:rPr>
      </w:pPr>
      <w:r>
        <w:rPr>
          <w:rFonts w:asciiTheme="minorHAnsi" w:hAnsiTheme="minorHAnsi"/>
          <w:spacing w:val="-2"/>
        </w:rPr>
        <w:t>7         No</w:t>
      </w:r>
      <w:r>
        <w:rPr>
          <w:rFonts w:asciiTheme="minorHAnsi" w:hAnsiTheme="minorHAnsi"/>
          <w:spacing w:val="25"/>
          <w:w w:val="101"/>
        </w:rPr>
        <w:t xml:space="preserve"> </w:t>
      </w:r>
      <w:r>
        <w:rPr>
          <w:rFonts w:asciiTheme="minorHAnsi" w:hAnsiTheme="minorHAnsi"/>
          <w:spacing w:val="-2"/>
        </w:rPr>
        <w:t>visitors</w:t>
      </w:r>
      <w:r>
        <w:rPr>
          <w:rFonts w:asciiTheme="minorHAnsi" w:hAnsiTheme="minorHAnsi"/>
          <w:spacing w:val="29"/>
          <w:w w:val="101"/>
        </w:rPr>
        <w:t xml:space="preserve"> </w:t>
      </w:r>
      <w:r>
        <w:rPr>
          <w:rFonts w:asciiTheme="minorHAnsi" w:hAnsiTheme="minorHAnsi"/>
          <w:spacing w:val="-2"/>
        </w:rPr>
        <w:t>are</w:t>
      </w:r>
      <w:r>
        <w:rPr>
          <w:rFonts w:asciiTheme="minorHAnsi" w:hAnsiTheme="minorHAnsi"/>
          <w:spacing w:val="24"/>
        </w:rPr>
        <w:t xml:space="preserve"> </w:t>
      </w:r>
      <w:r>
        <w:rPr>
          <w:rFonts w:asciiTheme="minorHAnsi" w:hAnsiTheme="minorHAnsi"/>
          <w:spacing w:val="-2"/>
        </w:rPr>
        <w:t>to  be  allowed  access</w:t>
      </w:r>
      <w:r>
        <w:rPr>
          <w:rFonts w:asciiTheme="minorHAnsi" w:hAnsiTheme="minorHAnsi"/>
          <w:spacing w:val="23"/>
          <w:w w:val="101"/>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lant</w:t>
      </w:r>
      <w:r>
        <w:rPr>
          <w:rFonts w:asciiTheme="minorHAnsi" w:hAnsiTheme="minorHAnsi"/>
          <w:spacing w:val="-3"/>
        </w:rPr>
        <w:t>ern</w:t>
      </w:r>
      <w:r>
        <w:rPr>
          <w:rFonts w:asciiTheme="minorHAnsi" w:hAnsiTheme="minorHAnsi"/>
          <w:spacing w:val="35"/>
          <w:w w:val="101"/>
        </w:rPr>
        <w:t xml:space="preserve"> </w:t>
      </w:r>
      <w:r>
        <w:rPr>
          <w:rFonts w:asciiTheme="minorHAnsi" w:hAnsiTheme="minorHAnsi"/>
          <w:spacing w:val="-3"/>
        </w:rPr>
        <w:t>room</w:t>
      </w:r>
      <w:r>
        <w:rPr>
          <w:rFonts w:asciiTheme="minorHAnsi" w:hAnsiTheme="minorHAnsi"/>
          <w:spacing w:val="31"/>
        </w:rPr>
        <w:t xml:space="preserve"> </w:t>
      </w:r>
      <w:r>
        <w:rPr>
          <w:rFonts w:asciiTheme="minorHAnsi" w:hAnsiTheme="minorHAnsi"/>
          <w:spacing w:val="-3"/>
        </w:rPr>
        <w:t>or</w:t>
      </w:r>
      <w:r>
        <w:rPr>
          <w:rFonts w:asciiTheme="minorHAnsi" w:hAnsiTheme="minorHAnsi"/>
          <w:spacing w:val="23"/>
        </w:rPr>
        <w:t xml:space="preserve"> </w:t>
      </w:r>
      <w:r>
        <w:rPr>
          <w:rFonts w:asciiTheme="minorHAnsi" w:hAnsiTheme="minorHAnsi"/>
          <w:spacing w:val="-3"/>
        </w:rPr>
        <w:t>the</w:t>
      </w:r>
      <w:r>
        <w:rPr>
          <w:rFonts w:asciiTheme="minorHAnsi" w:hAnsiTheme="minorHAnsi"/>
          <w:spacing w:val="39"/>
        </w:rPr>
        <w:t xml:space="preserve"> </w:t>
      </w:r>
      <w:r>
        <w:rPr>
          <w:rFonts w:asciiTheme="minorHAnsi" w:hAnsiTheme="minorHAnsi"/>
          <w:spacing w:val="-3"/>
        </w:rPr>
        <w:t>balcony</w:t>
      </w:r>
      <w:r>
        <w:rPr>
          <w:rFonts w:asciiTheme="minorHAnsi" w:hAnsiTheme="minorHAnsi"/>
          <w:spacing w:val="28"/>
        </w:rPr>
        <w:t xml:space="preserve"> </w:t>
      </w:r>
      <w:r>
        <w:rPr>
          <w:rFonts w:asciiTheme="minorHAnsi" w:hAnsiTheme="minorHAnsi"/>
          <w:spacing w:val="-3"/>
        </w:rPr>
        <w:t>of</w:t>
      </w:r>
      <w:r>
        <w:rPr>
          <w:rFonts w:asciiTheme="minorHAnsi" w:hAnsiTheme="minorHAnsi"/>
          <w:spacing w:val="21"/>
          <w:w w:val="101"/>
        </w:rPr>
        <w:t xml:space="preserve"> </w:t>
      </w:r>
      <w:r>
        <w:rPr>
          <w:rFonts w:asciiTheme="minorHAnsi" w:hAnsiTheme="minorHAnsi"/>
          <w:spacing w:val="-3"/>
        </w:rPr>
        <w:t>the</w:t>
      </w:r>
      <w:r>
        <w:rPr>
          <w:rFonts w:asciiTheme="minorHAnsi" w:hAnsiTheme="minorHAnsi"/>
          <w:spacing w:val="37"/>
        </w:rPr>
        <w:t xml:space="preserve"> </w:t>
      </w:r>
      <w:r>
        <w:rPr>
          <w:rFonts w:asciiTheme="minorHAnsi" w:hAnsiTheme="minorHAnsi"/>
          <w:spacing w:val="-3"/>
        </w:rPr>
        <w:t>lantern</w:t>
      </w:r>
      <w:r>
        <w:rPr>
          <w:rFonts w:asciiTheme="minorHAnsi" w:hAnsiTheme="minorHAnsi"/>
          <w:spacing w:val="35"/>
          <w:w w:val="101"/>
        </w:rPr>
        <w:t xml:space="preserve"> </w:t>
      </w:r>
      <w:r>
        <w:rPr>
          <w:rFonts w:asciiTheme="minorHAnsi" w:hAnsiTheme="minorHAnsi"/>
          <w:spacing w:val="-3"/>
        </w:rPr>
        <w:t>room</w:t>
      </w:r>
      <w:r>
        <w:rPr>
          <w:rFonts w:asciiTheme="minorHAnsi" w:hAnsiTheme="minorHAnsi"/>
          <w:spacing w:val="37"/>
        </w:rPr>
        <w:t xml:space="preserve"> </w:t>
      </w:r>
      <w:r>
        <w:rPr>
          <w:rFonts w:asciiTheme="minorHAnsi" w:hAnsiTheme="minorHAnsi"/>
          <w:spacing w:val="-3"/>
        </w:rPr>
        <w:t>unless</w:t>
      </w:r>
      <w:r>
        <w:rPr>
          <w:rFonts w:asciiTheme="minorHAnsi" w:hAnsiTheme="minorHAnsi"/>
          <w:spacing w:val="39"/>
        </w:rPr>
        <w:t xml:space="preserve"> </w:t>
      </w:r>
      <w:r>
        <w:rPr>
          <w:rFonts w:asciiTheme="minorHAnsi" w:hAnsiTheme="minorHAnsi"/>
          <w:spacing w:val="-3"/>
        </w:rPr>
        <w:t>prior</w:t>
      </w:r>
      <w:r>
        <w:rPr>
          <w:rFonts w:asciiTheme="minorHAnsi" w:hAnsiTheme="minorHAnsi"/>
        </w:rPr>
        <w:t xml:space="preserve"> </w:t>
      </w:r>
      <w:r>
        <w:rPr>
          <w:rFonts w:asciiTheme="minorHAnsi" w:hAnsiTheme="minorHAnsi"/>
          <w:spacing w:val="-2"/>
        </w:rPr>
        <w:t>permission</w:t>
      </w:r>
      <w:r>
        <w:rPr>
          <w:rFonts w:asciiTheme="minorHAnsi" w:hAnsiTheme="minorHAnsi"/>
          <w:spacing w:val="16"/>
          <w:w w:val="101"/>
        </w:rPr>
        <w:t xml:space="preserve"> </w:t>
      </w:r>
      <w:r>
        <w:rPr>
          <w:rFonts w:asciiTheme="minorHAnsi" w:hAnsiTheme="minorHAnsi"/>
          <w:spacing w:val="-2"/>
        </w:rPr>
        <w:t>has</w:t>
      </w:r>
      <w:r>
        <w:rPr>
          <w:rFonts w:asciiTheme="minorHAnsi" w:hAnsiTheme="minorHAnsi"/>
          <w:spacing w:val="17"/>
        </w:rPr>
        <w:t xml:space="preserve"> </w:t>
      </w:r>
      <w:r>
        <w:rPr>
          <w:rFonts w:asciiTheme="minorHAnsi" w:hAnsiTheme="minorHAnsi"/>
          <w:spacing w:val="-2"/>
        </w:rPr>
        <w:t>been given</w:t>
      </w:r>
      <w:r>
        <w:rPr>
          <w:rFonts w:asciiTheme="minorHAnsi" w:hAnsiTheme="minorHAnsi"/>
          <w:spacing w:val="14"/>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w:t>
      </w:r>
      <w:r>
        <w:rPr>
          <w:rFonts w:asciiTheme="minorHAnsi" w:hAnsiTheme="minorHAnsi"/>
          <w:spacing w:val="-3"/>
        </w:rPr>
        <w:t>sor.</w:t>
      </w:r>
    </w:p>
    <w:p w14:paraId="06648744" w14:textId="77777777" w:rsidR="000F72C1" w:rsidRDefault="0020793E">
      <w:pPr>
        <w:pStyle w:val="BodyText"/>
        <w:spacing w:before="178" w:line="214" w:lineRule="auto"/>
        <w:ind w:left="600" w:right="773" w:hanging="563"/>
        <w:rPr>
          <w:rFonts w:asciiTheme="minorHAnsi" w:hAnsiTheme="minorHAnsi"/>
        </w:rPr>
      </w:pPr>
      <w:r>
        <w:rPr>
          <w:rFonts w:asciiTheme="minorHAnsi" w:hAnsiTheme="minorHAnsi"/>
          <w:spacing w:val="-1"/>
        </w:rPr>
        <w:t>8         Movement to</w:t>
      </w:r>
      <w:r>
        <w:rPr>
          <w:rFonts w:asciiTheme="minorHAnsi" w:hAnsiTheme="minorHAnsi"/>
          <w:spacing w:val="8"/>
        </w:rPr>
        <w:t xml:space="preserve"> </w:t>
      </w:r>
      <w:r>
        <w:rPr>
          <w:rFonts w:asciiTheme="minorHAnsi" w:hAnsiTheme="minorHAnsi"/>
          <w:spacing w:val="-1"/>
        </w:rPr>
        <w:t>the</w:t>
      </w:r>
      <w:r>
        <w:rPr>
          <w:rFonts w:asciiTheme="minorHAnsi" w:hAnsiTheme="minorHAnsi"/>
          <w:spacing w:val="14"/>
        </w:rPr>
        <w:t xml:space="preserve"> </w:t>
      </w:r>
      <w:r>
        <w:rPr>
          <w:rFonts w:asciiTheme="minorHAnsi" w:hAnsiTheme="minorHAnsi"/>
          <w:spacing w:val="-1"/>
        </w:rPr>
        <w:t>equi</w:t>
      </w:r>
      <w:r>
        <w:rPr>
          <w:rFonts w:asciiTheme="minorHAnsi" w:hAnsiTheme="minorHAnsi"/>
          <w:spacing w:val="-2"/>
        </w:rPr>
        <w:t>pment</w:t>
      </w:r>
      <w:r>
        <w:rPr>
          <w:rFonts w:asciiTheme="minorHAnsi" w:hAnsiTheme="minorHAnsi"/>
          <w:spacing w:val="22"/>
          <w:w w:val="101"/>
        </w:rPr>
        <w:t xml:space="preserve"> </w:t>
      </w:r>
      <w:r>
        <w:rPr>
          <w:rFonts w:asciiTheme="minorHAnsi" w:hAnsiTheme="minorHAnsi"/>
          <w:spacing w:val="-2"/>
        </w:rPr>
        <w:t>room</w:t>
      </w:r>
      <w:r>
        <w:rPr>
          <w:rFonts w:asciiTheme="minorHAnsi" w:hAnsiTheme="minorHAnsi"/>
          <w:spacing w:val="23"/>
        </w:rPr>
        <w:t xml:space="preserve"> </w:t>
      </w:r>
      <w:r>
        <w:rPr>
          <w:rFonts w:asciiTheme="minorHAnsi" w:hAnsiTheme="minorHAnsi"/>
          <w:spacing w:val="-2"/>
        </w:rPr>
        <w:t>balcony</w:t>
      </w:r>
      <w:r>
        <w:rPr>
          <w:rFonts w:asciiTheme="minorHAnsi" w:hAnsiTheme="minorHAnsi"/>
          <w:spacing w:val="18"/>
          <w:w w:val="101"/>
        </w:rPr>
        <w:t xml:space="preserve"> </w:t>
      </w:r>
      <w:r>
        <w:rPr>
          <w:rFonts w:asciiTheme="minorHAnsi" w:hAnsiTheme="minorHAnsi"/>
          <w:spacing w:val="-2"/>
        </w:rPr>
        <w:t>is</w:t>
      </w:r>
      <w:r>
        <w:rPr>
          <w:rFonts w:asciiTheme="minorHAnsi" w:hAnsiTheme="minorHAnsi"/>
          <w:spacing w:val="6"/>
        </w:rPr>
        <w:t xml:space="preserve"> </w:t>
      </w:r>
      <w:r>
        <w:rPr>
          <w:rFonts w:asciiTheme="minorHAnsi" w:hAnsiTheme="minorHAnsi"/>
          <w:spacing w:val="-2"/>
        </w:rPr>
        <w:t>to</w:t>
      </w:r>
      <w:r>
        <w:rPr>
          <w:rFonts w:asciiTheme="minorHAnsi" w:hAnsiTheme="minorHAnsi"/>
          <w:spacing w:val="21"/>
          <w:w w:val="101"/>
        </w:rPr>
        <w:t xml:space="preserve"> </w:t>
      </w:r>
      <w:r>
        <w:rPr>
          <w:rFonts w:asciiTheme="minorHAnsi" w:hAnsiTheme="minorHAnsi"/>
          <w:spacing w:val="-2"/>
        </w:rPr>
        <w:t>be</w:t>
      </w:r>
      <w:r>
        <w:rPr>
          <w:rFonts w:asciiTheme="minorHAnsi" w:hAnsiTheme="minorHAnsi"/>
          <w:spacing w:val="13"/>
        </w:rPr>
        <w:t xml:space="preserve"> </w:t>
      </w:r>
      <w:r>
        <w:rPr>
          <w:rFonts w:asciiTheme="minorHAnsi" w:hAnsiTheme="minorHAnsi"/>
          <w:spacing w:val="-2"/>
        </w:rPr>
        <w:t>controlled</w:t>
      </w:r>
      <w:r>
        <w:rPr>
          <w:rFonts w:asciiTheme="minorHAnsi" w:hAnsiTheme="minorHAnsi"/>
          <w:spacing w:val="21"/>
          <w:w w:val="101"/>
        </w:rPr>
        <w:t xml:space="preserve"> </w:t>
      </w:r>
      <w:r>
        <w:rPr>
          <w:rFonts w:asciiTheme="minorHAnsi" w:hAnsiTheme="minorHAnsi"/>
          <w:spacing w:val="-2"/>
        </w:rPr>
        <w:t>by</w:t>
      </w:r>
      <w:r>
        <w:rPr>
          <w:rFonts w:asciiTheme="minorHAnsi" w:hAnsiTheme="minorHAnsi"/>
          <w:spacing w:val="7"/>
        </w:rPr>
        <w:t xml:space="preserve"> </w:t>
      </w:r>
      <w:r>
        <w:rPr>
          <w:rFonts w:asciiTheme="minorHAnsi" w:hAnsiTheme="minorHAnsi"/>
          <w:spacing w:val="-2"/>
        </w:rPr>
        <w:t>the</w:t>
      </w:r>
      <w:r>
        <w:rPr>
          <w:rFonts w:asciiTheme="minorHAnsi" w:hAnsiTheme="minorHAnsi"/>
          <w:spacing w:val="12"/>
          <w:w w:val="101"/>
        </w:rPr>
        <w:t xml:space="preserve"> </w:t>
      </w:r>
      <w:r>
        <w:rPr>
          <w:rFonts w:asciiTheme="minorHAnsi" w:hAnsiTheme="minorHAnsi"/>
          <w:spacing w:val="-2"/>
        </w:rPr>
        <w:t>supervisor</w:t>
      </w:r>
      <w:r>
        <w:rPr>
          <w:rFonts w:asciiTheme="minorHAnsi" w:hAnsiTheme="minorHAnsi"/>
          <w:spacing w:val="6"/>
        </w:rPr>
        <w:t xml:space="preserve"> </w:t>
      </w:r>
      <w:r>
        <w:rPr>
          <w:rFonts w:asciiTheme="minorHAnsi" w:hAnsiTheme="minorHAnsi"/>
          <w:spacing w:val="-2"/>
        </w:rPr>
        <w:t>who</w:t>
      </w:r>
      <w:r>
        <w:rPr>
          <w:rFonts w:asciiTheme="minorHAnsi" w:hAnsiTheme="minorHAnsi"/>
          <w:spacing w:val="21"/>
        </w:rPr>
        <w:t xml:space="preserve"> </w:t>
      </w:r>
      <w:r>
        <w:rPr>
          <w:rFonts w:asciiTheme="minorHAnsi" w:hAnsiTheme="minorHAnsi"/>
          <w:spacing w:val="-2"/>
        </w:rPr>
        <w:t>must</w:t>
      </w:r>
      <w:r>
        <w:rPr>
          <w:rFonts w:asciiTheme="minorHAnsi" w:hAnsiTheme="minorHAnsi"/>
          <w:spacing w:val="22"/>
          <w:w w:val="101"/>
        </w:rPr>
        <w:t xml:space="preserve"> </w:t>
      </w:r>
      <w:r>
        <w:rPr>
          <w:rFonts w:asciiTheme="minorHAnsi" w:hAnsiTheme="minorHAnsi"/>
          <w:spacing w:val="-2"/>
        </w:rPr>
        <w:t>remain</w:t>
      </w:r>
      <w:r>
        <w:rPr>
          <w:rFonts w:asciiTheme="minorHAnsi" w:hAnsiTheme="minorHAnsi"/>
          <w:spacing w:val="8"/>
        </w:rPr>
        <w:t xml:space="preserve"> </w:t>
      </w:r>
      <w:r>
        <w:rPr>
          <w:rFonts w:asciiTheme="minorHAnsi" w:hAnsiTheme="minorHAnsi"/>
          <w:spacing w:val="-2"/>
        </w:rPr>
        <w:t>with</w:t>
      </w:r>
      <w:r>
        <w:rPr>
          <w:rFonts w:asciiTheme="minorHAnsi" w:hAnsiTheme="minorHAnsi"/>
          <w:spacing w:val="6"/>
        </w:rPr>
        <w:t xml:space="preserve"> </w:t>
      </w:r>
      <w:r>
        <w:rPr>
          <w:rFonts w:asciiTheme="minorHAnsi" w:hAnsiTheme="minorHAnsi"/>
          <w:spacing w:val="-2"/>
        </w:rPr>
        <w:t>the</w:t>
      </w:r>
      <w:r>
        <w:rPr>
          <w:rFonts w:asciiTheme="minorHAnsi" w:hAnsiTheme="minorHAnsi"/>
        </w:rPr>
        <w:t xml:space="preserve"> group for the duration o</w:t>
      </w:r>
      <w:r>
        <w:rPr>
          <w:rFonts w:asciiTheme="minorHAnsi" w:hAnsiTheme="minorHAnsi"/>
          <w:spacing w:val="-1"/>
        </w:rPr>
        <w:t>f</w:t>
      </w:r>
      <w:r>
        <w:rPr>
          <w:rFonts w:asciiTheme="minorHAnsi" w:hAnsiTheme="minorHAnsi"/>
          <w:spacing w:val="2"/>
        </w:rPr>
        <w:t xml:space="preserve"> </w:t>
      </w:r>
      <w:r>
        <w:rPr>
          <w:rFonts w:asciiTheme="minorHAnsi" w:hAnsiTheme="minorHAnsi"/>
          <w:spacing w:val="-1"/>
        </w:rPr>
        <w:t>the</w:t>
      </w:r>
      <w:r>
        <w:rPr>
          <w:rFonts w:asciiTheme="minorHAnsi" w:hAnsiTheme="minorHAnsi"/>
          <w:spacing w:val="5"/>
        </w:rPr>
        <w:t xml:space="preserve"> </w:t>
      </w:r>
      <w:r>
        <w:rPr>
          <w:rFonts w:asciiTheme="minorHAnsi" w:hAnsiTheme="minorHAnsi"/>
          <w:spacing w:val="-1"/>
        </w:rPr>
        <w:t>visit.</w:t>
      </w:r>
    </w:p>
    <w:p w14:paraId="06648745" w14:textId="77777777" w:rsidR="000F72C1" w:rsidRDefault="0020793E">
      <w:pPr>
        <w:pStyle w:val="BodyText"/>
        <w:spacing w:before="179" w:line="214" w:lineRule="auto"/>
        <w:ind w:left="604" w:right="774" w:hanging="567"/>
        <w:rPr>
          <w:rFonts w:asciiTheme="minorHAnsi" w:hAnsiTheme="minorHAnsi"/>
        </w:rPr>
      </w:pPr>
      <w:r>
        <w:rPr>
          <w:rFonts w:asciiTheme="minorHAnsi" w:hAnsiTheme="minorHAnsi"/>
          <w:spacing w:val="-1"/>
        </w:rPr>
        <w:t>9         Upon completion</w:t>
      </w:r>
      <w:r>
        <w:rPr>
          <w:rFonts w:asciiTheme="minorHAnsi" w:hAnsiTheme="minorHAnsi"/>
          <w:spacing w:val="10"/>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1"/>
        </w:rPr>
        <w:t>inspection</w:t>
      </w:r>
      <w:r>
        <w:rPr>
          <w:rFonts w:asciiTheme="minorHAnsi" w:hAnsiTheme="minorHAnsi"/>
          <w:spacing w:val="7"/>
        </w:rPr>
        <w:t xml:space="preserve"> </w:t>
      </w:r>
      <w:r>
        <w:rPr>
          <w:rFonts w:asciiTheme="minorHAnsi" w:hAnsiTheme="minorHAnsi"/>
          <w:spacing w:val="-1"/>
        </w:rPr>
        <w:t>of the</w:t>
      </w:r>
      <w:r>
        <w:rPr>
          <w:rFonts w:asciiTheme="minorHAnsi" w:hAnsiTheme="minorHAnsi"/>
          <w:spacing w:val="11"/>
        </w:rPr>
        <w:t xml:space="preserve"> </w:t>
      </w:r>
      <w:r>
        <w:rPr>
          <w:rFonts w:asciiTheme="minorHAnsi" w:hAnsiTheme="minorHAnsi"/>
          <w:spacing w:val="-1"/>
        </w:rPr>
        <w:t>equipment</w:t>
      </w:r>
      <w:r>
        <w:rPr>
          <w:rFonts w:asciiTheme="minorHAnsi" w:hAnsiTheme="minorHAnsi"/>
          <w:spacing w:val="11"/>
        </w:rPr>
        <w:t xml:space="preserve"> </w:t>
      </w:r>
      <w:r>
        <w:rPr>
          <w:rFonts w:asciiTheme="minorHAnsi" w:hAnsiTheme="minorHAnsi"/>
          <w:spacing w:val="-1"/>
        </w:rPr>
        <w:t>area</w:t>
      </w:r>
      <w:r>
        <w:rPr>
          <w:rFonts w:asciiTheme="minorHAnsi" w:hAnsiTheme="minorHAnsi"/>
          <w:spacing w:val="4"/>
        </w:rPr>
        <w:t xml:space="preserve"> </w:t>
      </w:r>
      <w:r>
        <w:rPr>
          <w:rFonts w:asciiTheme="minorHAnsi" w:hAnsiTheme="minorHAnsi"/>
          <w:spacing w:val="-1"/>
        </w:rPr>
        <w:t>the</w:t>
      </w:r>
      <w:r>
        <w:rPr>
          <w:rFonts w:asciiTheme="minorHAnsi" w:hAnsiTheme="minorHAnsi"/>
          <w:spacing w:val="7"/>
        </w:rPr>
        <w:t xml:space="preserve"> </w:t>
      </w:r>
      <w:r>
        <w:rPr>
          <w:rFonts w:asciiTheme="minorHAnsi" w:hAnsiTheme="minorHAnsi"/>
          <w:spacing w:val="-1"/>
        </w:rPr>
        <w:t>gr</w:t>
      </w:r>
      <w:r>
        <w:rPr>
          <w:rFonts w:asciiTheme="minorHAnsi" w:hAnsiTheme="minorHAnsi"/>
          <w:spacing w:val="-2"/>
        </w:rPr>
        <w:t>oup</w:t>
      </w:r>
      <w:r>
        <w:rPr>
          <w:rFonts w:asciiTheme="minorHAnsi" w:hAnsiTheme="minorHAnsi"/>
          <w:spacing w:val="16"/>
          <w:w w:val="101"/>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re-assemble</w:t>
      </w:r>
      <w:r>
        <w:rPr>
          <w:rFonts w:asciiTheme="minorHAnsi" w:hAnsiTheme="minorHAnsi"/>
          <w:spacing w:val="11"/>
        </w:rPr>
        <w:t xml:space="preserve"> </w:t>
      </w:r>
      <w:r>
        <w:rPr>
          <w:rFonts w:asciiTheme="minorHAnsi" w:hAnsiTheme="minorHAnsi"/>
          <w:spacing w:val="-2"/>
        </w:rPr>
        <w:t>at</w:t>
      </w:r>
      <w:r>
        <w:rPr>
          <w:rFonts w:asciiTheme="minorHAnsi" w:hAnsiTheme="minorHAnsi"/>
          <w:spacing w:val="4"/>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landing</w:t>
      </w:r>
      <w:r>
        <w:rPr>
          <w:rFonts w:asciiTheme="minorHAnsi" w:hAnsiTheme="minorHAnsi"/>
          <w:spacing w:val="16"/>
          <w:w w:val="101"/>
        </w:rPr>
        <w:t xml:space="preserve"> </w:t>
      </w:r>
      <w:r>
        <w:rPr>
          <w:rFonts w:asciiTheme="minorHAnsi" w:hAnsiTheme="minorHAnsi"/>
          <w:spacing w:val="-2"/>
        </w:rPr>
        <w:t>below</w:t>
      </w:r>
      <w:r>
        <w:rPr>
          <w:rFonts w:asciiTheme="minorHAnsi" w:hAnsiTheme="minorHAnsi"/>
        </w:rPr>
        <w:t xml:space="preserve"> </w:t>
      </w:r>
      <w:r>
        <w:rPr>
          <w:rFonts w:asciiTheme="minorHAnsi" w:hAnsiTheme="minorHAnsi"/>
          <w:spacing w:val="-1"/>
        </w:rPr>
        <w:t>and only</w:t>
      </w:r>
      <w:r>
        <w:rPr>
          <w:rFonts w:asciiTheme="minorHAnsi" w:hAnsiTheme="minorHAnsi"/>
          <w:spacing w:val="33"/>
        </w:rPr>
        <w:t xml:space="preserve"> </w:t>
      </w:r>
      <w:r>
        <w:rPr>
          <w:rFonts w:asciiTheme="minorHAnsi" w:hAnsiTheme="minorHAnsi"/>
          <w:spacing w:val="-1"/>
        </w:rPr>
        <w:t>proceed down to the ground floor</w:t>
      </w:r>
      <w:r>
        <w:rPr>
          <w:rFonts w:asciiTheme="minorHAnsi" w:hAnsiTheme="minorHAnsi"/>
          <w:spacing w:val="8"/>
        </w:rPr>
        <w:t xml:space="preserve"> </w:t>
      </w:r>
      <w:r>
        <w:rPr>
          <w:rFonts w:asciiTheme="minorHAnsi" w:hAnsiTheme="minorHAnsi"/>
          <w:spacing w:val="-1"/>
        </w:rPr>
        <w:t>area when</w:t>
      </w:r>
      <w:r>
        <w:rPr>
          <w:rFonts w:asciiTheme="minorHAnsi" w:hAnsiTheme="minorHAnsi"/>
          <w:spacing w:val="10"/>
        </w:rPr>
        <w:t xml:space="preserve"> </w:t>
      </w:r>
      <w:r>
        <w:rPr>
          <w:rFonts w:asciiTheme="minorHAnsi" w:hAnsiTheme="minorHAnsi"/>
          <w:spacing w:val="-1"/>
        </w:rPr>
        <w:t>directed.</w:t>
      </w:r>
    </w:p>
    <w:p w14:paraId="06648746" w14:textId="77777777" w:rsidR="000F72C1" w:rsidRDefault="0020793E">
      <w:pPr>
        <w:pStyle w:val="BodyText"/>
        <w:spacing w:before="181" w:line="213" w:lineRule="auto"/>
        <w:ind w:left="608" w:right="773" w:hanging="561"/>
        <w:rPr>
          <w:rFonts w:asciiTheme="minorHAnsi" w:hAnsiTheme="minorHAnsi"/>
        </w:rPr>
      </w:pPr>
      <w:r>
        <w:rPr>
          <w:rFonts w:asciiTheme="minorHAnsi" w:hAnsiTheme="minorHAnsi"/>
          <w:spacing w:val="-2"/>
        </w:rPr>
        <w:t>10       Under</w:t>
      </w:r>
      <w:r>
        <w:rPr>
          <w:rFonts w:asciiTheme="minorHAnsi" w:hAnsiTheme="minorHAnsi"/>
          <w:spacing w:val="29"/>
        </w:rPr>
        <w:t xml:space="preserve"> </w:t>
      </w:r>
      <w:r>
        <w:rPr>
          <w:rFonts w:asciiTheme="minorHAnsi" w:hAnsiTheme="minorHAnsi"/>
          <w:spacing w:val="-2"/>
        </w:rPr>
        <w:t>no</w:t>
      </w:r>
      <w:r>
        <w:rPr>
          <w:rFonts w:asciiTheme="minorHAnsi" w:hAnsiTheme="minorHAnsi"/>
          <w:spacing w:val="24"/>
        </w:rPr>
        <w:t xml:space="preserve"> </w:t>
      </w:r>
      <w:r>
        <w:rPr>
          <w:rFonts w:asciiTheme="minorHAnsi" w:hAnsiTheme="minorHAnsi"/>
          <w:spacing w:val="-2"/>
        </w:rPr>
        <w:t>circumstances</w:t>
      </w:r>
      <w:r>
        <w:rPr>
          <w:rFonts w:asciiTheme="minorHAnsi" w:hAnsiTheme="minorHAnsi"/>
          <w:spacing w:val="27"/>
        </w:rPr>
        <w:t xml:space="preserve"> </w:t>
      </w:r>
      <w:r>
        <w:rPr>
          <w:rFonts w:asciiTheme="minorHAnsi" w:hAnsiTheme="minorHAnsi"/>
          <w:spacing w:val="-2"/>
        </w:rPr>
        <w:t>is</w:t>
      </w:r>
      <w:r>
        <w:rPr>
          <w:rFonts w:asciiTheme="minorHAnsi" w:hAnsiTheme="minorHAnsi"/>
          <w:spacing w:val="11"/>
        </w:rPr>
        <w:t xml:space="preserve"> </w:t>
      </w:r>
      <w:r>
        <w:rPr>
          <w:rFonts w:asciiTheme="minorHAnsi" w:hAnsiTheme="minorHAnsi"/>
          <w:spacing w:val="-2"/>
        </w:rPr>
        <w:t>the  Premises</w:t>
      </w:r>
      <w:r>
        <w:rPr>
          <w:rFonts w:asciiTheme="minorHAnsi" w:hAnsiTheme="minorHAnsi"/>
          <w:spacing w:val="20"/>
          <w:w w:val="101"/>
        </w:rPr>
        <w:t xml:space="preserve"> </w:t>
      </w:r>
      <w:r>
        <w:rPr>
          <w:rFonts w:asciiTheme="minorHAnsi" w:hAnsiTheme="minorHAnsi"/>
          <w:spacing w:val="-2"/>
        </w:rPr>
        <w:t>entrance</w:t>
      </w:r>
      <w:r>
        <w:rPr>
          <w:rFonts w:asciiTheme="minorHAnsi" w:hAnsiTheme="minorHAnsi"/>
          <w:spacing w:val="24"/>
        </w:rPr>
        <w:t xml:space="preserve"> </w:t>
      </w:r>
      <w:r>
        <w:rPr>
          <w:rFonts w:asciiTheme="minorHAnsi" w:hAnsiTheme="minorHAnsi"/>
          <w:spacing w:val="-2"/>
        </w:rPr>
        <w:t>door</w:t>
      </w:r>
      <w:r>
        <w:rPr>
          <w:rFonts w:asciiTheme="minorHAnsi" w:hAnsiTheme="minorHAnsi"/>
          <w:spacing w:val="16"/>
        </w:rPr>
        <w:t xml:space="preserve"> </w:t>
      </w:r>
      <w:r>
        <w:rPr>
          <w:rFonts w:asciiTheme="minorHAnsi" w:hAnsiTheme="minorHAnsi"/>
          <w:spacing w:val="-2"/>
        </w:rPr>
        <w:t>to</w:t>
      </w:r>
      <w:r>
        <w:rPr>
          <w:rFonts w:asciiTheme="minorHAnsi" w:hAnsiTheme="minorHAnsi"/>
          <w:spacing w:val="30"/>
          <w:w w:val="101"/>
        </w:rPr>
        <w:t xml:space="preserve"> </w:t>
      </w:r>
      <w:r>
        <w:rPr>
          <w:rFonts w:asciiTheme="minorHAnsi" w:hAnsiTheme="minorHAnsi"/>
          <w:spacing w:val="-2"/>
        </w:rPr>
        <w:t>remain</w:t>
      </w:r>
      <w:r>
        <w:rPr>
          <w:rFonts w:asciiTheme="minorHAnsi" w:hAnsiTheme="minorHAnsi"/>
          <w:spacing w:val="21"/>
          <w:w w:val="101"/>
        </w:rPr>
        <w:t xml:space="preserve"> </w:t>
      </w:r>
      <w:r>
        <w:rPr>
          <w:rFonts w:asciiTheme="minorHAnsi" w:hAnsiTheme="minorHAnsi"/>
          <w:spacing w:val="-2"/>
        </w:rPr>
        <w:t>open</w:t>
      </w:r>
      <w:r>
        <w:rPr>
          <w:rFonts w:asciiTheme="minorHAnsi" w:hAnsiTheme="minorHAnsi"/>
          <w:spacing w:val="22"/>
        </w:rPr>
        <w:t xml:space="preserve"> </w:t>
      </w:r>
      <w:r>
        <w:rPr>
          <w:rFonts w:asciiTheme="minorHAnsi" w:hAnsiTheme="minorHAnsi"/>
          <w:spacing w:val="-2"/>
        </w:rPr>
        <w:t>and</w:t>
      </w:r>
      <w:r>
        <w:rPr>
          <w:rFonts w:asciiTheme="minorHAnsi" w:hAnsiTheme="minorHAnsi"/>
          <w:spacing w:val="28"/>
        </w:rPr>
        <w:t xml:space="preserve"> </w:t>
      </w:r>
      <w:r>
        <w:rPr>
          <w:rFonts w:asciiTheme="minorHAnsi" w:hAnsiTheme="minorHAnsi"/>
          <w:spacing w:val="-2"/>
        </w:rPr>
        <w:t>unsuper</w:t>
      </w:r>
      <w:r>
        <w:rPr>
          <w:rFonts w:asciiTheme="minorHAnsi" w:hAnsiTheme="minorHAnsi"/>
          <w:spacing w:val="-3"/>
        </w:rPr>
        <w:t>vised</w:t>
      </w:r>
      <w:r>
        <w:rPr>
          <w:rFonts w:asciiTheme="minorHAnsi" w:hAnsiTheme="minorHAnsi"/>
          <w:spacing w:val="15"/>
        </w:rPr>
        <w:t xml:space="preserve"> </w:t>
      </w:r>
      <w:r>
        <w:rPr>
          <w:rFonts w:asciiTheme="minorHAnsi" w:hAnsiTheme="minorHAnsi"/>
          <w:spacing w:val="-3"/>
        </w:rPr>
        <w:t>whilst</w:t>
      </w:r>
      <w:r>
        <w:rPr>
          <w:rFonts w:asciiTheme="minorHAnsi" w:hAnsiTheme="minorHAnsi"/>
          <w:spacing w:val="23"/>
          <w:w w:val="101"/>
        </w:rPr>
        <w:t xml:space="preserve"> </w:t>
      </w:r>
      <w:r>
        <w:rPr>
          <w:rFonts w:asciiTheme="minorHAnsi" w:hAnsiTheme="minorHAnsi"/>
          <w:spacing w:val="-3"/>
        </w:rPr>
        <w:t>a</w:t>
      </w:r>
      <w:r>
        <w:rPr>
          <w:rFonts w:asciiTheme="minorHAnsi" w:hAnsiTheme="minorHAnsi"/>
          <w:spacing w:val="18"/>
        </w:rPr>
        <w:t xml:space="preserve"> </w:t>
      </w:r>
      <w:r>
        <w:rPr>
          <w:rFonts w:asciiTheme="minorHAnsi" w:hAnsiTheme="minorHAnsi"/>
          <w:spacing w:val="-3"/>
        </w:rPr>
        <w:t>group</w:t>
      </w:r>
      <w:r>
        <w:rPr>
          <w:rFonts w:asciiTheme="minorHAnsi" w:hAnsiTheme="minorHAnsi"/>
          <w:spacing w:val="26"/>
          <w:w w:val="101"/>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2"/>
        </w:rPr>
        <w:t>inside.</w:t>
      </w:r>
    </w:p>
    <w:p w14:paraId="06648747" w14:textId="77777777" w:rsidR="000F72C1" w:rsidRDefault="0020793E">
      <w:pPr>
        <w:pStyle w:val="BodyText"/>
        <w:spacing w:before="180" w:line="388" w:lineRule="exact"/>
        <w:ind w:left="47"/>
        <w:rPr>
          <w:rFonts w:asciiTheme="minorHAnsi" w:hAnsiTheme="minorHAnsi"/>
        </w:rPr>
      </w:pPr>
      <w:r>
        <w:rPr>
          <w:rFonts w:asciiTheme="minorHAnsi" w:hAnsiTheme="minorHAnsi"/>
          <w:spacing w:val="-1"/>
          <w:position w:val="16"/>
        </w:rPr>
        <w:t>11       Supervisors are to</w:t>
      </w:r>
      <w:r>
        <w:rPr>
          <w:rFonts w:asciiTheme="minorHAnsi" w:hAnsiTheme="minorHAnsi"/>
          <w:spacing w:val="12"/>
          <w:position w:val="16"/>
        </w:rPr>
        <w:t xml:space="preserve"> </w:t>
      </w:r>
      <w:r>
        <w:rPr>
          <w:rFonts w:asciiTheme="minorHAnsi" w:hAnsiTheme="minorHAnsi"/>
          <w:spacing w:val="-1"/>
          <w:position w:val="16"/>
        </w:rPr>
        <w:t>ensu</w:t>
      </w:r>
      <w:r>
        <w:rPr>
          <w:rFonts w:asciiTheme="minorHAnsi" w:hAnsiTheme="minorHAnsi"/>
          <w:spacing w:val="-2"/>
          <w:position w:val="16"/>
        </w:rPr>
        <w:t>re that equipment</w:t>
      </w:r>
      <w:r>
        <w:rPr>
          <w:rFonts w:asciiTheme="minorHAnsi" w:hAnsiTheme="minorHAnsi"/>
          <w:spacing w:val="15"/>
          <w:position w:val="16"/>
        </w:rPr>
        <w:t xml:space="preserve"> </w:t>
      </w:r>
      <w:r>
        <w:rPr>
          <w:rFonts w:asciiTheme="minorHAnsi" w:hAnsiTheme="minorHAnsi"/>
          <w:spacing w:val="-2"/>
          <w:position w:val="16"/>
        </w:rPr>
        <w:t>is</w:t>
      </w:r>
      <w:r>
        <w:rPr>
          <w:rFonts w:asciiTheme="minorHAnsi" w:hAnsiTheme="minorHAnsi"/>
          <w:spacing w:val="17"/>
          <w:w w:val="101"/>
          <w:position w:val="16"/>
        </w:rPr>
        <w:t xml:space="preserve"> </w:t>
      </w:r>
      <w:r>
        <w:rPr>
          <w:rFonts w:asciiTheme="minorHAnsi" w:hAnsiTheme="minorHAnsi"/>
          <w:spacing w:val="-2"/>
          <w:position w:val="16"/>
        </w:rPr>
        <w:t>not</w:t>
      </w:r>
      <w:r>
        <w:rPr>
          <w:rFonts w:asciiTheme="minorHAnsi" w:hAnsiTheme="minorHAnsi"/>
          <w:spacing w:val="15"/>
          <w:w w:val="101"/>
          <w:position w:val="16"/>
        </w:rPr>
        <w:t xml:space="preserve"> </w:t>
      </w:r>
      <w:r>
        <w:rPr>
          <w:rFonts w:asciiTheme="minorHAnsi" w:hAnsiTheme="minorHAnsi"/>
          <w:spacing w:val="-2"/>
          <w:position w:val="16"/>
        </w:rPr>
        <w:t>isolated</w:t>
      </w:r>
      <w:r>
        <w:rPr>
          <w:rFonts w:asciiTheme="minorHAnsi" w:hAnsiTheme="minorHAnsi"/>
          <w:spacing w:val="9"/>
          <w:position w:val="16"/>
        </w:rPr>
        <w:t xml:space="preserve"> </w:t>
      </w:r>
      <w:r>
        <w:rPr>
          <w:rFonts w:asciiTheme="minorHAnsi" w:hAnsiTheme="minorHAnsi"/>
          <w:spacing w:val="-2"/>
          <w:position w:val="16"/>
        </w:rPr>
        <w:t>or</w:t>
      </w:r>
      <w:r>
        <w:rPr>
          <w:rFonts w:asciiTheme="minorHAnsi" w:hAnsiTheme="minorHAnsi"/>
          <w:spacing w:val="17"/>
          <w:w w:val="101"/>
          <w:position w:val="16"/>
        </w:rPr>
        <w:t xml:space="preserve"> </w:t>
      </w:r>
      <w:r>
        <w:rPr>
          <w:rFonts w:asciiTheme="minorHAnsi" w:hAnsiTheme="minorHAnsi"/>
          <w:spacing w:val="-2"/>
          <w:position w:val="16"/>
        </w:rPr>
        <w:t>placed</w:t>
      </w:r>
      <w:r>
        <w:rPr>
          <w:rFonts w:asciiTheme="minorHAnsi" w:hAnsiTheme="minorHAnsi"/>
          <w:spacing w:val="14"/>
          <w:position w:val="16"/>
        </w:rPr>
        <w:t xml:space="preserve"> </w:t>
      </w:r>
      <w:r>
        <w:rPr>
          <w:rFonts w:asciiTheme="minorHAnsi" w:hAnsiTheme="minorHAnsi"/>
          <w:spacing w:val="-2"/>
          <w:position w:val="16"/>
        </w:rPr>
        <w:t>in</w:t>
      </w:r>
      <w:r>
        <w:rPr>
          <w:rFonts w:asciiTheme="minorHAnsi" w:hAnsiTheme="minorHAnsi"/>
          <w:spacing w:val="10"/>
          <w:position w:val="16"/>
        </w:rPr>
        <w:t xml:space="preserve"> </w:t>
      </w:r>
      <w:r>
        <w:rPr>
          <w:rFonts w:asciiTheme="minorHAnsi" w:hAnsiTheme="minorHAnsi"/>
          <w:spacing w:val="-2"/>
          <w:position w:val="16"/>
        </w:rPr>
        <w:t>an</w:t>
      </w:r>
      <w:r>
        <w:rPr>
          <w:rFonts w:asciiTheme="minorHAnsi" w:hAnsiTheme="minorHAnsi"/>
          <w:spacing w:val="14"/>
          <w:position w:val="16"/>
        </w:rPr>
        <w:t xml:space="preserve"> </w:t>
      </w:r>
      <w:r>
        <w:rPr>
          <w:rFonts w:asciiTheme="minorHAnsi" w:hAnsiTheme="minorHAnsi"/>
          <w:spacing w:val="-2"/>
          <w:position w:val="16"/>
        </w:rPr>
        <w:t>inoperative</w:t>
      </w:r>
      <w:r>
        <w:rPr>
          <w:rFonts w:asciiTheme="minorHAnsi" w:hAnsiTheme="minorHAnsi"/>
          <w:spacing w:val="11"/>
          <w:position w:val="16"/>
        </w:rPr>
        <w:t xml:space="preserve"> </w:t>
      </w:r>
      <w:r>
        <w:rPr>
          <w:rFonts w:asciiTheme="minorHAnsi" w:hAnsiTheme="minorHAnsi"/>
          <w:spacing w:val="-2"/>
          <w:position w:val="16"/>
        </w:rPr>
        <w:t>condition.</w:t>
      </w:r>
    </w:p>
    <w:p w14:paraId="06648748" w14:textId="77777777" w:rsidR="000F72C1" w:rsidRDefault="0020793E">
      <w:pPr>
        <w:pStyle w:val="BodyText"/>
        <w:spacing w:before="1" w:line="186" w:lineRule="auto"/>
        <w:ind w:left="46"/>
        <w:rPr>
          <w:rFonts w:asciiTheme="minorHAnsi" w:hAnsiTheme="minorHAnsi"/>
        </w:rPr>
      </w:pPr>
      <w:r>
        <w:rPr>
          <w:rFonts w:asciiTheme="minorHAnsi" w:hAnsiTheme="minorHAnsi"/>
          <w:spacing w:val="-2"/>
        </w:rPr>
        <w:t>12       The</w:t>
      </w:r>
      <w:r>
        <w:rPr>
          <w:rFonts w:asciiTheme="minorHAnsi" w:hAnsiTheme="minorHAnsi"/>
          <w:spacing w:val="30"/>
        </w:rPr>
        <w:t xml:space="preserve"> </w:t>
      </w:r>
      <w:r>
        <w:rPr>
          <w:rFonts w:asciiTheme="minorHAnsi" w:hAnsiTheme="minorHAnsi"/>
          <w:spacing w:val="-2"/>
        </w:rPr>
        <w:t>Premises entrance</w:t>
      </w:r>
      <w:r>
        <w:rPr>
          <w:rFonts w:asciiTheme="minorHAnsi" w:hAnsiTheme="minorHAnsi"/>
          <w:spacing w:val="11"/>
        </w:rPr>
        <w:t xml:space="preserve"> </w:t>
      </w:r>
      <w:r>
        <w:rPr>
          <w:rFonts w:asciiTheme="minorHAnsi" w:hAnsiTheme="minorHAnsi"/>
          <w:spacing w:val="-2"/>
        </w:rPr>
        <w:t>door</w:t>
      </w:r>
      <w:r>
        <w:rPr>
          <w:rFonts w:asciiTheme="minorHAnsi" w:hAnsiTheme="minorHAnsi"/>
          <w:spacing w:val="15"/>
        </w:rPr>
        <w:t xml:space="preserve"> </w:t>
      </w:r>
      <w:r>
        <w:rPr>
          <w:rFonts w:asciiTheme="minorHAnsi" w:hAnsiTheme="minorHAnsi"/>
          <w:spacing w:val="-2"/>
        </w:rPr>
        <w:t>is to</w:t>
      </w:r>
      <w:r>
        <w:rPr>
          <w:rFonts w:asciiTheme="minorHAnsi" w:hAnsiTheme="minorHAnsi"/>
          <w:spacing w:val="18"/>
          <w:w w:val="101"/>
        </w:rPr>
        <w:t xml:space="preserve"> </w:t>
      </w:r>
      <w:r>
        <w:rPr>
          <w:rFonts w:asciiTheme="minorHAnsi" w:hAnsiTheme="minorHAnsi"/>
          <w:spacing w:val="-2"/>
        </w:rPr>
        <w:t>remain</w:t>
      </w:r>
      <w:r>
        <w:rPr>
          <w:rFonts w:asciiTheme="minorHAnsi" w:hAnsiTheme="minorHAnsi"/>
          <w:spacing w:val="16"/>
          <w:w w:val="101"/>
        </w:rPr>
        <w:t xml:space="preserve"> </w:t>
      </w:r>
      <w:r>
        <w:rPr>
          <w:rFonts w:asciiTheme="minorHAnsi" w:hAnsiTheme="minorHAnsi"/>
          <w:spacing w:val="-2"/>
        </w:rPr>
        <w:t>locked</w:t>
      </w:r>
      <w:r>
        <w:rPr>
          <w:rFonts w:asciiTheme="minorHAnsi" w:hAnsiTheme="minorHAnsi"/>
          <w:spacing w:val="16"/>
          <w:w w:val="101"/>
        </w:rPr>
        <w:t xml:space="preserve"> </w:t>
      </w:r>
      <w:r>
        <w:rPr>
          <w:rFonts w:asciiTheme="minorHAnsi" w:hAnsiTheme="minorHAnsi"/>
          <w:spacing w:val="-2"/>
        </w:rPr>
        <w:t>between visits.</w:t>
      </w:r>
    </w:p>
    <w:p w14:paraId="06648749" w14:textId="77777777" w:rsidR="000F72C1" w:rsidRDefault="000F72C1">
      <w:pPr>
        <w:spacing w:line="186" w:lineRule="auto"/>
        <w:rPr>
          <w:rFonts w:asciiTheme="minorHAnsi" w:hAnsiTheme="minorHAnsi"/>
        </w:rPr>
        <w:sectPr w:rsidR="000F72C1">
          <w:footerReference w:type="default" r:id="rId122"/>
          <w:pgSz w:w="11907" w:h="16839"/>
          <w:pgMar w:top="1139" w:right="21" w:bottom="1495" w:left="878" w:header="6" w:footer="850" w:gutter="0"/>
          <w:cols w:space="720"/>
        </w:sectPr>
      </w:pPr>
    </w:p>
    <w:sdt>
      <w:sdtPr>
        <w:rPr>
          <w:rFonts w:asciiTheme="minorHAnsi" w:eastAsia="Calibri" w:hAnsiTheme="minorHAnsi" w:cs="Calibri"/>
          <w:sz w:val="28"/>
          <w:szCs w:val="28"/>
        </w:rPr>
        <w:id w:val="27"/>
        <w:docPartObj>
          <w:docPartGallery w:val="Table of Contents"/>
          <w:docPartUnique/>
        </w:docPartObj>
      </w:sdtPr>
      <w:sdtEndPr>
        <w:rPr>
          <w:sz w:val="22"/>
          <w:szCs w:val="22"/>
        </w:rPr>
      </w:sdtEndPr>
      <w:sdtContent>
        <w:p w14:paraId="0664874A" w14:textId="77777777" w:rsidR="000F72C1" w:rsidRDefault="0020793E">
          <w:pPr>
            <w:pStyle w:val="BodyText"/>
            <w:spacing w:before="36" w:line="179" w:lineRule="auto"/>
            <w:ind w:left="3923"/>
            <w:rPr>
              <w:rFonts w:asciiTheme="minorHAnsi" w:hAnsiTheme="minorHAnsi"/>
              <w:sz w:val="28"/>
              <w:szCs w:val="28"/>
            </w:rPr>
          </w:pPr>
          <w:r>
            <w:rPr>
              <w:rFonts w:asciiTheme="minorHAnsi" w:hAnsiTheme="minorHAnsi"/>
              <w:b/>
              <w:bCs/>
              <w:color w:val="00558C"/>
              <w:sz w:val="28"/>
              <w:szCs w:val="28"/>
            </w:rPr>
            <w:t>TABLE OF CONTENTS</w:t>
          </w:r>
        </w:p>
        <w:p w14:paraId="0664874B" w14:textId="77777777" w:rsidR="000F72C1" w:rsidRDefault="0020793E">
          <w:pPr>
            <w:pStyle w:val="BodyText"/>
            <w:spacing w:before="189" w:line="179" w:lineRule="auto"/>
            <w:ind w:left="47"/>
            <w:rPr>
              <w:rFonts w:asciiTheme="minorHAnsi" w:hAnsiTheme="minorHAnsi"/>
            </w:rPr>
          </w:pPr>
          <w:r>
            <w:rPr>
              <w:rFonts w:asciiTheme="minorHAnsi" w:hAnsiTheme="minorHAnsi"/>
              <w:spacing w:val="-3"/>
            </w:rPr>
            <w:t>1.</w:t>
          </w:r>
          <w:r>
            <w:rPr>
              <w:rFonts w:asciiTheme="minorHAnsi" w:hAnsiTheme="minorHAnsi"/>
              <w:spacing w:val="1"/>
            </w:rPr>
            <w:t xml:space="preserve">           </w:t>
          </w:r>
          <w:r>
            <w:rPr>
              <w:rFonts w:asciiTheme="minorHAnsi" w:hAnsiTheme="minorHAnsi"/>
              <w:spacing w:val="-3"/>
            </w:rPr>
            <w:t>DEFINITIONS</w:t>
          </w:r>
          <w:r>
            <w:rPr>
              <w:rFonts w:asciiTheme="minorHAnsi" w:hAnsiTheme="minorHAnsi"/>
              <w:spacing w:val="1"/>
            </w:rPr>
            <w:t xml:space="preserve">                                                      </w:t>
          </w:r>
          <w:r>
            <w:rPr>
              <w:rFonts w:asciiTheme="minorHAnsi" w:hAnsiTheme="minorHAnsi"/>
            </w:rPr>
            <w:t xml:space="preserve">                                                                                                               </w:t>
          </w:r>
          <w:hyperlink w:anchor="bookmark27" w:history="1">
            <w:r>
              <w:rPr>
                <w:rFonts w:asciiTheme="minorHAnsi" w:hAnsiTheme="minorHAnsi"/>
                <w:spacing w:val="-3"/>
              </w:rPr>
              <w:t>1</w:t>
            </w:r>
          </w:hyperlink>
        </w:p>
        <w:p w14:paraId="0664874C" w14:textId="77777777" w:rsidR="000F72C1" w:rsidRDefault="0020793E">
          <w:pPr>
            <w:pStyle w:val="BodyText"/>
            <w:spacing w:before="176" w:line="188" w:lineRule="auto"/>
            <w:ind w:left="755"/>
            <w:rPr>
              <w:rFonts w:asciiTheme="minorHAnsi" w:hAnsiTheme="minorHAnsi"/>
            </w:rPr>
          </w:pPr>
          <w:r>
            <w:rPr>
              <w:rFonts w:asciiTheme="minorHAnsi" w:hAnsiTheme="minorHAnsi"/>
              <w:spacing w:val="-1"/>
            </w:rPr>
            <w:t xml:space="preserve">1.1         Defined Terms                                                                                                                                                       </w:t>
          </w:r>
          <w:hyperlink w:anchor="bookmark28" w:history="1">
            <w:r>
              <w:rPr>
                <w:rFonts w:asciiTheme="minorHAnsi" w:hAnsiTheme="minorHAnsi"/>
                <w:spacing w:val="-1"/>
              </w:rPr>
              <w:t>1</w:t>
            </w:r>
          </w:hyperlink>
        </w:p>
        <w:p w14:paraId="0664874D" w14:textId="77777777" w:rsidR="000F72C1" w:rsidRDefault="0020793E">
          <w:pPr>
            <w:pStyle w:val="BodyText"/>
            <w:spacing w:before="186" w:line="181" w:lineRule="auto"/>
            <w:ind w:left="755"/>
            <w:rPr>
              <w:rFonts w:asciiTheme="minorHAnsi" w:hAnsiTheme="minorHAnsi"/>
            </w:rPr>
          </w:pPr>
          <w:r>
            <w:rPr>
              <w:rFonts w:asciiTheme="minorHAnsi" w:hAnsiTheme="minorHAnsi"/>
              <w:spacing w:val="-1"/>
            </w:rPr>
            <w:t xml:space="preserve">1.2         Interpretations                                                                                                                                                      </w:t>
          </w:r>
          <w:hyperlink w:anchor="bookmark29" w:history="1">
            <w:r>
              <w:rPr>
                <w:rFonts w:asciiTheme="minorHAnsi" w:hAnsiTheme="minorHAnsi"/>
                <w:spacing w:val="-1"/>
              </w:rPr>
              <w:t>3</w:t>
            </w:r>
          </w:hyperlink>
        </w:p>
        <w:p w14:paraId="0664874E" w14:textId="77777777" w:rsidR="000F72C1" w:rsidRDefault="0020793E">
          <w:pPr>
            <w:pStyle w:val="BodyText"/>
            <w:spacing w:before="188" w:line="179" w:lineRule="auto"/>
            <w:ind w:left="41"/>
            <w:rPr>
              <w:rFonts w:asciiTheme="minorHAnsi" w:hAnsiTheme="minorHAnsi"/>
            </w:rPr>
          </w:pPr>
          <w:r>
            <w:rPr>
              <w:rFonts w:asciiTheme="minorHAnsi" w:hAnsiTheme="minorHAnsi"/>
              <w:spacing w:val="-3"/>
            </w:rPr>
            <w:t>2.</w:t>
          </w:r>
          <w:r>
            <w:rPr>
              <w:rFonts w:asciiTheme="minorHAnsi" w:hAnsiTheme="minorHAnsi"/>
              <w:spacing w:val="1"/>
            </w:rPr>
            <w:t xml:space="preserve">           </w:t>
          </w:r>
          <w:r>
            <w:rPr>
              <w:rFonts w:asciiTheme="minorHAnsi" w:hAnsiTheme="minorHAnsi"/>
              <w:spacing w:val="-3"/>
            </w:rPr>
            <w:t>LICENCE</w:t>
          </w:r>
          <w:r>
            <w:rPr>
              <w:rFonts w:asciiTheme="minorHAnsi" w:hAnsiTheme="minorHAnsi"/>
              <w:spacing w:val="1"/>
            </w:rPr>
            <w:t xml:space="preserve">                                              </w:t>
          </w:r>
          <w:r>
            <w:rPr>
              <w:rFonts w:asciiTheme="minorHAnsi" w:hAnsiTheme="minorHAnsi"/>
            </w:rPr>
            <w:t xml:space="preserve">                                                                                                                               </w:t>
          </w:r>
          <w:hyperlink w:anchor="bookmark30" w:history="1">
            <w:r>
              <w:rPr>
                <w:rFonts w:asciiTheme="minorHAnsi" w:hAnsiTheme="minorHAnsi"/>
                <w:spacing w:val="-3"/>
              </w:rPr>
              <w:t>4</w:t>
            </w:r>
          </w:hyperlink>
        </w:p>
        <w:p w14:paraId="0664874F" w14:textId="77777777" w:rsidR="000F72C1" w:rsidRDefault="0020793E">
          <w:pPr>
            <w:pStyle w:val="BodyText"/>
            <w:spacing w:before="178" w:line="188" w:lineRule="auto"/>
            <w:ind w:left="749"/>
            <w:rPr>
              <w:rFonts w:asciiTheme="minorHAnsi" w:hAnsiTheme="minorHAnsi"/>
            </w:rPr>
          </w:pPr>
          <w:r>
            <w:rPr>
              <w:rFonts w:asciiTheme="minorHAnsi" w:hAnsiTheme="minorHAnsi"/>
              <w:spacing w:val="-2"/>
            </w:rPr>
            <w:t>2.1         Grant of</w:t>
          </w:r>
          <w:r>
            <w:rPr>
              <w:rFonts w:asciiTheme="minorHAnsi" w:hAnsiTheme="minorHAnsi"/>
              <w:spacing w:val="29"/>
            </w:rPr>
            <w:t xml:space="preserve"> </w:t>
          </w:r>
          <w:r>
            <w:rPr>
              <w:rFonts w:asciiTheme="minorHAnsi" w:hAnsiTheme="minorHAnsi"/>
              <w:spacing w:val="-2"/>
            </w:rPr>
            <w:t>Licence</w:t>
          </w:r>
          <w:r>
            <w:rPr>
              <w:rFonts w:asciiTheme="minorHAnsi" w:hAnsiTheme="minorHAnsi"/>
            </w:rPr>
            <w:t xml:space="preserve">                                                                                                                                                 </w:t>
          </w:r>
          <w:hyperlink w:anchor="bookmark31" w:history="1">
            <w:r>
              <w:rPr>
                <w:rFonts w:asciiTheme="minorHAnsi" w:hAnsiTheme="minorHAnsi"/>
                <w:spacing w:val="-2"/>
              </w:rPr>
              <w:t>4</w:t>
            </w:r>
          </w:hyperlink>
        </w:p>
        <w:p w14:paraId="06648750" w14:textId="77777777" w:rsidR="000F72C1" w:rsidRDefault="0020793E">
          <w:pPr>
            <w:pStyle w:val="BodyText"/>
            <w:spacing w:before="187" w:line="180" w:lineRule="auto"/>
            <w:ind w:left="749"/>
            <w:rPr>
              <w:rFonts w:asciiTheme="minorHAnsi" w:hAnsiTheme="minorHAnsi"/>
            </w:rPr>
          </w:pPr>
          <w:r>
            <w:rPr>
              <w:rFonts w:asciiTheme="minorHAnsi" w:hAnsiTheme="minorHAnsi"/>
              <w:spacing w:val="-4"/>
            </w:rPr>
            <w:t>2.2</w:t>
          </w:r>
          <w:r>
            <w:rPr>
              <w:rFonts w:asciiTheme="minorHAnsi" w:hAnsiTheme="minorHAnsi"/>
              <w:spacing w:val="1"/>
            </w:rPr>
            <w:t xml:space="preserve">         </w:t>
          </w:r>
          <w:r>
            <w:rPr>
              <w:rFonts w:asciiTheme="minorHAnsi" w:hAnsiTheme="minorHAnsi"/>
              <w:spacing w:val="-4"/>
            </w:rPr>
            <w:t>Licence</w:t>
          </w:r>
          <w:r>
            <w:rPr>
              <w:rFonts w:asciiTheme="minorHAnsi" w:hAnsiTheme="minorHAnsi"/>
              <w:spacing w:val="21"/>
            </w:rPr>
            <w:t xml:space="preserve"> </w:t>
          </w:r>
          <w:r>
            <w:rPr>
              <w:rFonts w:asciiTheme="minorHAnsi" w:hAnsiTheme="minorHAnsi"/>
              <w:spacing w:val="-4"/>
            </w:rPr>
            <w:t>Fee</w:t>
          </w:r>
          <w:r>
            <w:rPr>
              <w:rFonts w:asciiTheme="minorHAnsi" w:hAnsiTheme="minorHAnsi"/>
              <w:spacing w:val="1"/>
            </w:rPr>
            <w:t xml:space="preserve">                                  </w:t>
          </w:r>
          <w:r>
            <w:rPr>
              <w:rFonts w:asciiTheme="minorHAnsi" w:hAnsiTheme="minorHAnsi"/>
            </w:rPr>
            <w:t xml:space="preserve">                                                                                                                       </w:t>
          </w:r>
          <w:hyperlink w:anchor="bookmark32" w:history="1">
            <w:r>
              <w:rPr>
                <w:rFonts w:asciiTheme="minorHAnsi" w:hAnsiTheme="minorHAnsi"/>
                <w:spacing w:val="-4"/>
              </w:rPr>
              <w:t>4</w:t>
            </w:r>
          </w:hyperlink>
        </w:p>
        <w:p w14:paraId="06648751" w14:textId="77777777" w:rsidR="000F72C1" w:rsidRDefault="0020793E">
          <w:pPr>
            <w:pStyle w:val="BodyText"/>
            <w:spacing w:before="188" w:line="180" w:lineRule="auto"/>
            <w:ind w:left="750"/>
            <w:rPr>
              <w:rFonts w:asciiTheme="minorHAnsi" w:hAnsiTheme="minorHAnsi"/>
            </w:rPr>
          </w:pPr>
          <w:r>
            <w:rPr>
              <w:rFonts w:asciiTheme="minorHAnsi" w:hAnsiTheme="minorHAnsi"/>
              <w:spacing w:val="-3"/>
            </w:rPr>
            <w:t>2.3         No</w:t>
          </w:r>
          <w:r>
            <w:rPr>
              <w:rFonts w:asciiTheme="minorHAnsi" w:hAnsiTheme="minorHAnsi"/>
              <w:spacing w:val="32"/>
              <w:w w:val="101"/>
            </w:rPr>
            <w:t xml:space="preserve"> </w:t>
          </w:r>
          <w:r>
            <w:rPr>
              <w:rFonts w:asciiTheme="minorHAnsi" w:hAnsiTheme="minorHAnsi"/>
              <w:spacing w:val="-3"/>
            </w:rPr>
            <w:t>Licence</w:t>
          </w:r>
          <w:r>
            <w:rPr>
              <w:rFonts w:asciiTheme="minorHAnsi" w:hAnsiTheme="minorHAnsi"/>
              <w:spacing w:val="17"/>
            </w:rPr>
            <w:t xml:space="preserve"> </w:t>
          </w:r>
          <w:r>
            <w:rPr>
              <w:rFonts w:asciiTheme="minorHAnsi" w:hAnsiTheme="minorHAnsi"/>
              <w:spacing w:val="-3"/>
            </w:rPr>
            <w:t>Fee</w:t>
          </w:r>
          <w:r>
            <w:rPr>
              <w:rFonts w:asciiTheme="minorHAnsi" w:hAnsiTheme="minorHAnsi"/>
              <w:spacing w:val="17"/>
              <w:w w:val="101"/>
            </w:rPr>
            <w:t xml:space="preserve"> </w:t>
          </w:r>
          <w:r>
            <w:rPr>
              <w:rFonts w:asciiTheme="minorHAnsi" w:hAnsiTheme="minorHAnsi"/>
              <w:spacing w:val="-3"/>
            </w:rPr>
            <w:t>Review</w:t>
          </w:r>
          <w:r>
            <w:rPr>
              <w:rFonts w:asciiTheme="minorHAnsi" w:hAnsiTheme="minorHAnsi"/>
              <w:spacing w:val="1"/>
            </w:rPr>
            <w:t xml:space="preserve">                         </w:t>
          </w:r>
          <w:r>
            <w:rPr>
              <w:rFonts w:asciiTheme="minorHAnsi" w:hAnsiTheme="minorHAnsi"/>
            </w:rPr>
            <w:t xml:space="preserve">                                                                                                            </w:t>
          </w:r>
          <w:hyperlink w:anchor="bookmark33" w:history="1">
            <w:r>
              <w:rPr>
                <w:rFonts w:asciiTheme="minorHAnsi" w:hAnsiTheme="minorHAnsi"/>
                <w:spacing w:val="-3"/>
              </w:rPr>
              <w:t>4</w:t>
            </w:r>
          </w:hyperlink>
        </w:p>
        <w:p w14:paraId="06648752" w14:textId="77777777" w:rsidR="000F72C1" w:rsidRDefault="0020793E">
          <w:pPr>
            <w:pStyle w:val="BodyText"/>
            <w:spacing w:before="189" w:line="179" w:lineRule="auto"/>
            <w:ind w:left="750"/>
            <w:rPr>
              <w:rFonts w:asciiTheme="minorHAnsi" w:hAnsiTheme="minorHAnsi"/>
            </w:rPr>
          </w:pPr>
          <w:r>
            <w:rPr>
              <w:rFonts w:asciiTheme="minorHAnsi" w:hAnsiTheme="minorHAnsi"/>
              <w:spacing w:val="-2"/>
            </w:rPr>
            <w:t>2.4         No Tenancy</w:t>
          </w:r>
          <w:r>
            <w:rPr>
              <w:rFonts w:asciiTheme="minorHAnsi" w:hAnsiTheme="minorHAnsi"/>
              <w:spacing w:val="1"/>
            </w:rPr>
            <w:t xml:space="preserve">                                 </w:t>
          </w:r>
          <w:r>
            <w:rPr>
              <w:rFonts w:asciiTheme="minorHAnsi" w:hAnsiTheme="minorHAnsi"/>
            </w:rPr>
            <w:t xml:space="preserve">                                                                                                                        </w:t>
          </w:r>
          <w:hyperlink w:anchor="bookmark34" w:history="1">
            <w:r>
              <w:rPr>
                <w:rFonts w:asciiTheme="minorHAnsi" w:hAnsiTheme="minorHAnsi"/>
                <w:spacing w:val="-2"/>
              </w:rPr>
              <w:t>4</w:t>
            </w:r>
          </w:hyperlink>
        </w:p>
        <w:p w14:paraId="06648753" w14:textId="77777777" w:rsidR="000F72C1" w:rsidRDefault="0020793E">
          <w:pPr>
            <w:pStyle w:val="BodyText"/>
            <w:spacing w:before="178" w:line="188" w:lineRule="auto"/>
            <w:ind w:left="750"/>
            <w:rPr>
              <w:rFonts w:asciiTheme="minorHAnsi" w:hAnsiTheme="minorHAnsi"/>
            </w:rPr>
          </w:pPr>
          <w:r>
            <w:rPr>
              <w:rFonts w:asciiTheme="minorHAnsi" w:hAnsiTheme="minorHAnsi"/>
              <w:spacing w:val="-1"/>
            </w:rPr>
            <w:t>2.5         Licensor</w:t>
          </w:r>
          <w:r>
            <w:rPr>
              <w:rFonts w:asciiTheme="minorHAnsi" w:hAnsiTheme="minorHAnsi"/>
              <w:spacing w:val="15"/>
            </w:rPr>
            <w:t xml:space="preserve"> </w:t>
          </w:r>
          <w:r>
            <w:rPr>
              <w:rFonts w:asciiTheme="minorHAnsi" w:hAnsiTheme="minorHAnsi"/>
              <w:spacing w:val="-1"/>
            </w:rPr>
            <w:t>may</w:t>
          </w:r>
          <w:r>
            <w:rPr>
              <w:rFonts w:asciiTheme="minorHAnsi" w:hAnsiTheme="minorHAnsi"/>
              <w:spacing w:val="15"/>
              <w:w w:val="101"/>
            </w:rPr>
            <w:t xml:space="preserve"> </w:t>
          </w:r>
          <w:r>
            <w:rPr>
              <w:rFonts w:asciiTheme="minorHAnsi" w:hAnsiTheme="minorHAnsi"/>
              <w:spacing w:val="-1"/>
            </w:rPr>
            <w:t>recover costs from</w:t>
          </w:r>
          <w:r>
            <w:rPr>
              <w:rFonts w:asciiTheme="minorHAnsi" w:hAnsiTheme="minorHAnsi"/>
              <w:spacing w:val="18"/>
            </w:rPr>
            <w:t xml:space="preserve"> </w:t>
          </w:r>
          <w:r>
            <w:rPr>
              <w:rFonts w:asciiTheme="minorHAnsi" w:hAnsiTheme="minorHAnsi"/>
              <w:spacing w:val="-1"/>
            </w:rPr>
            <w:t xml:space="preserve">Licensee                                                                               </w:t>
          </w:r>
          <w:r>
            <w:rPr>
              <w:rFonts w:asciiTheme="minorHAnsi" w:hAnsiTheme="minorHAnsi"/>
              <w:spacing w:val="-2"/>
            </w:rPr>
            <w:t xml:space="preserve">                       </w:t>
          </w:r>
          <w:hyperlink w:anchor="bookmark35" w:history="1">
            <w:r>
              <w:rPr>
                <w:rFonts w:asciiTheme="minorHAnsi" w:hAnsiTheme="minorHAnsi"/>
                <w:spacing w:val="-2"/>
              </w:rPr>
              <w:t>4</w:t>
            </w:r>
          </w:hyperlink>
        </w:p>
        <w:p w14:paraId="06648754" w14:textId="77777777" w:rsidR="000F72C1" w:rsidRDefault="0020793E">
          <w:pPr>
            <w:pStyle w:val="BodyText"/>
            <w:spacing w:before="188" w:line="179" w:lineRule="auto"/>
            <w:ind w:left="41"/>
            <w:rPr>
              <w:rFonts w:asciiTheme="minorHAnsi" w:hAnsiTheme="minorHAnsi"/>
            </w:rPr>
          </w:pPr>
          <w:r>
            <w:rPr>
              <w:rFonts w:asciiTheme="minorHAnsi" w:hAnsiTheme="minorHAnsi"/>
            </w:rPr>
            <w:t>3.           TERM OF</w:t>
          </w:r>
          <w:r>
            <w:rPr>
              <w:rFonts w:asciiTheme="minorHAnsi" w:hAnsiTheme="minorHAnsi"/>
              <w:spacing w:val="16"/>
            </w:rPr>
            <w:t xml:space="preserve"> </w:t>
          </w:r>
          <w:r>
            <w:rPr>
              <w:rFonts w:asciiTheme="minorHAnsi" w:hAnsiTheme="minorHAnsi"/>
            </w:rPr>
            <w:t xml:space="preserve">LICENCE       </w:t>
          </w:r>
          <w:r>
            <w:rPr>
              <w:rFonts w:asciiTheme="minorHAnsi" w:hAnsiTheme="minorHAnsi"/>
              <w:spacing w:val="-1"/>
            </w:rPr>
            <w:t xml:space="preserve">                                                                                                                                                        </w:t>
          </w:r>
          <w:hyperlink w:anchor="bookmark36" w:history="1">
            <w:r>
              <w:rPr>
                <w:rFonts w:asciiTheme="minorHAnsi" w:hAnsiTheme="minorHAnsi"/>
                <w:spacing w:val="-1"/>
              </w:rPr>
              <w:t>5</w:t>
            </w:r>
          </w:hyperlink>
        </w:p>
        <w:p w14:paraId="06648755" w14:textId="77777777" w:rsidR="000F72C1" w:rsidRDefault="0020793E">
          <w:pPr>
            <w:pStyle w:val="BodyText"/>
            <w:spacing w:before="189" w:line="179" w:lineRule="auto"/>
            <w:ind w:left="749"/>
            <w:rPr>
              <w:rFonts w:asciiTheme="minorHAnsi" w:hAnsiTheme="minorHAnsi"/>
            </w:rPr>
          </w:pPr>
          <w:r>
            <w:rPr>
              <w:rFonts w:asciiTheme="minorHAnsi" w:hAnsiTheme="minorHAnsi"/>
            </w:rPr>
            <w:t>3.1</w:t>
          </w:r>
          <w:r>
            <w:rPr>
              <w:rFonts w:asciiTheme="minorHAnsi" w:hAnsiTheme="minorHAnsi"/>
              <w:spacing w:val="4"/>
            </w:rPr>
            <w:t xml:space="preserve">        </w:t>
          </w:r>
          <w:r>
            <w:rPr>
              <w:rFonts w:asciiTheme="minorHAnsi" w:hAnsiTheme="minorHAnsi"/>
            </w:rPr>
            <w:t xml:space="preserve">Term                                                                   </w:t>
          </w:r>
          <w:r>
            <w:rPr>
              <w:rFonts w:asciiTheme="minorHAnsi" w:hAnsiTheme="minorHAnsi"/>
              <w:spacing w:val="-1"/>
            </w:rPr>
            <w:t xml:space="preserve">                                                                                                    </w:t>
          </w:r>
          <w:hyperlink w:anchor="bookmark37" w:history="1">
            <w:r>
              <w:rPr>
                <w:rFonts w:asciiTheme="minorHAnsi" w:hAnsiTheme="minorHAnsi"/>
                <w:spacing w:val="-1"/>
              </w:rPr>
              <w:t>5</w:t>
            </w:r>
          </w:hyperlink>
        </w:p>
        <w:p w14:paraId="06648756" w14:textId="77777777" w:rsidR="000F72C1" w:rsidRDefault="0020793E">
          <w:pPr>
            <w:pStyle w:val="BodyText"/>
            <w:spacing w:before="176" w:line="188" w:lineRule="auto"/>
            <w:ind w:left="749"/>
            <w:rPr>
              <w:rFonts w:asciiTheme="minorHAnsi" w:hAnsiTheme="minorHAnsi"/>
            </w:rPr>
          </w:pPr>
          <w:r>
            <w:rPr>
              <w:rFonts w:asciiTheme="minorHAnsi" w:hAnsiTheme="minorHAnsi"/>
            </w:rPr>
            <w:t xml:space="preserve">3.2         Option of a further Term                  </w:t>
          </w:r>
          <w:r>
            <w:rPr>
              <w:rFonts w:asciiTheme="minorHAnsi" w:hAnsiTheme="minorHAnsi"/>
              <w:spacing w:val="-1"/>
            </w:rPr>
            <w:t xml:space="preserve">                                                                                                                  </w:t>
          </w:r>
          <w:hyperlink w:anchor="bookmark38" w:history="1">
            <w:r>
              <w:rPr>
                <w:rFonts w:asciiTheme="minorHAnsi" w:hAnsiTheme="minorHAnsi"/>
                <w:spacing w:val="-1"/>
              </w:rPr>
              <w:t>5</w:t>
            </w:r>
          </w:hyperlink>
        </w:p>
        <w:p w14:paraId="06648757" w14:textId="77777777" w:rsidR="000F72C1" w:rsidRDefault="0020793E">
          <w:pPr>
            <w:pStyle w:val="BodyText"/>
            <w:spacing w:before="179" w:line="187" w:lineRule="auto"/>
            <w:ind w:left="749"/>
            <w:rPr>
              <w:rFonts w:asciiTheme="minorHAnsi" w:hAnsiTheme="minorHAnsi"/>
            </w:rPr>
          </w:pPr>
          <w:r>
            <w:rPr>
              <w:rFonts w:asciiTheme="minorHAnsi" w:hAnsiTheme="minorHAnsi"/>
              <w:spacing w:val="-1"/>
            </w:rPr>
            <w:t>3.3         Licence terminates with</w:t>
          </w:r>
          <w:r>
            <w:rPr>
              <w:rFonts w:asciiTheme="minorHAnsi" w:hAnsiTheme="minorHAnsi"/>
              <w:spacing w:val="16"/>
              <w:w w:val="101"/>
            </w:rPr>
            <w:t xml:space="preserve"> </w:t>
          </w:r>
          <w:r>
            <w:rPr>
              <w:rFonts w:asciiTheme="minorHAnsi" w:hAnsiTheme="minorHAnsi"/>
              <w:spacing w:val="-1"/>
            </w:rPr>
            <w:t xml:space="preserve">Lease                                                                                                                           </w:t>
          </w:r>
          <w:hyperlink w:anchor="bookmark39" w:history="1">
            <w:r>
              <w:rPr>
                <w:rFonts w:asciiTheme="minorHAnsi" w:hAnsiTheme="minorHAnsi"/>
                <w:spacing w:val="-1"/>
              </w:rPr>
              <w:t>5</w:t>
            </w:r>
          </w:hyperlink>
        </w:p>
        <w:p w14:paraId="06648758" w14:textId="77777777" w:rsidR="000F72C1" w:rsidRDefault="0020793E">
          <w:pPr>
            <w:pStyle w:val="BodyText"/>
            <w:spacing w:before="180" w:line="187" w:lineRule="auto"/>
            <w:ind w:left="36"/>
            <w:rPr>
              <w:rFonts w:asciiTheme="minorHAnsi" w:hAnsiTheme="minorHAnsi"/>
            </w:rPr>
          </w:pPr>
          <w:r>
            <w:rPr>
              <w:rFonts w:asciiTheme="minorHAnsi" w:hAnsiTheme="minorHAnsi"/>
              <w:spacing w:val="-1"/>
            </w:rPr>
            <w:t>4.           LICENSEE'S</w:t>
          </w:r>
          <w:r>
            <w:rPr>
              <w:rFonts w:asciiTheme="minorHAnsi" w:hAnsiTheme="minorHAnsi"/>
              <w:spacing w:val="18"/>
              <w:w w:val="101"/>
            </w:rPr>
            <w:t xml:space="preserve"> </w:t>
          </w:r>
          <w:r>
            <w:rPr>
              <w:rFonts w:asciiTheme="minorHAnsi" w:hAnsiTheme="minorHAnsi"/>
              <w:spacing w:val="-1"/>
            </w:rPr>
            <w:t>USE OF THE</w:t>
          </w:r>
          <w:r>
            <w:rPr>
              <w:rFonts w:asciiTheme="minorHAnsi" w:hAnsiTheme="minorHAnsi"/>
              <w:spacing w:val="17"/>
            </w:rPr>
            <w:t xml:space="preserve"> </w:t>
          </w:r>
          <w:r>
            <w:rPr>
              <w:rFonts w:asciiTheme="minorHAnsi" w:hAnsiTheme="minorHAnsi"/>
              <w:spacing w:val="-1"/>
            </w:rPr>
            <w:t>LICENSED</w:t>
          </w:r>
          <w:r>
            <w:rPr>
              <w:rFonts w:asciiTheme="minorHAnsi" w:hAnsiTheme="minorHAnsi"/>
              <w:spacing w:val="5"/>
            </w:rPr>
            <w:t xml:space="preserve"> </w:t>
          </w:r>
          <w:r>
            <w:rPr>
              <w:rFonts w:asciiTheme="minorHAnsi" w:hAnsiTheme="minorHAnsi"/>
              <w:spacing w:val="-1"/>
            </w:rPr>
            <w:t xml:space="preserve">AREA                                                                                                  </w:t>
          </w:r>
          <w:r>
            <w:rPr>
              <w:rFonts w:asciiTheme="minorHAnsi" w:hAnsiTheme="minorHAnsi"/>
              <w:spacing w:val="-2"/>
            </w:rPr>
            <w:t xml:space="preserve">                       </w:t>
          </w:r>
          <w:hyperlink w:anchor="bookmark40" w:history="1">
            <w:r>
              <w:rPr>
                <w:rFonts w:asciiTheme="minorHAnsi" w:hAnsiTheme="minorHAnsi"/>
                <w:spacing w:val="-2"/>
              </w:rPr>
              <w:t>5</w:t>
            </w:r>
          </w:hyperlink>
        </w:p>
        <w:p w14:paraId="06648759" w14:textId="77777777" w:rsidR="000F72C1" w:rsidRDefault="0020793E">
          <w:pPr>
            <w:pStyle w:val="BodyText"/>
            <w:spacing w:before="180" w:line="187" w:lineRule="auto"/>
            <w:ind w:left="744"/>
            <w:rPr>
              <w:rFonts w:asciiTheme="minorHAnsi" w:hAnsiTheme="minorHAnsi"/>
            </w:rPr>
          </w:pPr>
          <w:r>
            <w:rPr>
              <w:rFonts w:asciiTheme="minorHAnsi" w:hAnsiTheme="minorHAnsi"/>
              <w:spacing w:val="-1"/>
            </w:rPr>
            <w:t>4.1         Licensee</w:t>
          </w:r>
          <w:r>
            <w:rPr>
              <w:rFonts w:asciiTheme="minorHAnsi" w:hAnsiTheme="minorHAnsi"/>
              <w:spacing w:val="18"/>
              <w:w w:val="101"/>
            </w:rPr>
            <w:t xml:space="preserve"> </w:t>
          </w:r>
          <w:r>
            <w:rPr>
              <w:rFonts w:asciiTheme="minorHAnsi" w:hAnsiTheme="minorHAnsi"/>
              <w:spacing w:val="-1"/>
            </w:rPr>
            <w:t>not to obstruct</w:t>
          </w:r>
          <w:r>
            <w:rPr>
              <w:rFonts w:asciiTheme="minorHAnsi" w:hAnsiTheme="minorHAnsi"/>
              <w:spacing w:val="19"/>
              <w:w w:val="101"/>
            </w:rPr>
            <w:t xml:space="preserve"> </w:t>
          </w:r>
          <w:r>
            <w:rPr>
              <w:rFonts w:asciiTheme="minorHAnsi" w:hAnsiTheme="minorHAnsi"/>
              <w:spacing w:val="-1"/>
            </w:rPr>
            <w:t xml:space="preserve">Licensor                                                                                         </w:t>
          </w:r>
          <w:r>
            <w:rPr>
              <w:rFonts w:asciiTheme="minorHAnsi" w:hAnsiTheme="minorHAnsi"/>
              <w:spacing w:val="-2"/>
            </w:rPr>
            <w:t xml:space="preserve">                             </w:t>
          </w:r>
          <w:hyperlink w:anchor="bookmark41" w:history="1">
            <w:r>
              <w:rPr>
                <w:rFonts w:asciiTheme="minorHAnsi" w:hAnsiTheme="minorHAnsi"/>
                <w:spacing w:val="-2"/>
              </w:rPr>
              <w:t>5</w:t>
            </w:r>
          </w:hyperlink>
        </w:p>
        <w:p w14:paraId="0664875A" w14:textId="77777777" w:rsidR="000F72C1" w:rsidRDefault="0020793E">
          <w:pPr>
            <w:pStyle w:val="BodyText"/>
            <w:spacing w:before="179" w:line="187" w:lineRule="auto"/>
            <w:ind w:left="744"/>
            <w:rPr>
              <w:rFonts w:asciiTheme="minorHAnsi" w:hAnsiTheme="minorHAnsi"/>
            </w:rPr>
          </w:pPr>
          <w:r>
            <w:rPr>
              <w:rFonts w:asciiTheme="minorHAnsi" w:hAnsiTheme="minorHAnsi"/>
            </w:rPr>
            <w:t xml:space="preserve">4.2         Improvements or Alterations                                     </w:t>
          </w:r>
          <w:r>
            <w:rPr>
              <w:rFonts w:asciiTheme="minorHAnsi" w:hAnsiTheme="minorHAnsi"/>
              <w:spacing w:val="-1"/>
            </w:rPr>
            <w:t xml:space="preserve">                                                                                       </w:t>
          </w:r>
          <w:hyperlink w:anchor="bookmark42" w:history="1">
            <w:r>
              <w:rPr>
                <w:rFonts w:asciiTheme="minorHAnsi" w:hAnsiTheme="minorHAnsi"/>
                <w:spacing w:val="-1"/>
              </w:rPr>
              <w:t>6</w:t>
            </w:r>
          </w:hyperlink>
        </w:p>
        <w:p w14:paraId="0664875B" w14:textId="77777777" w:rsidR="000F72C1" w:rsidRDefault="0020793E">
          <w:pPr>
            <w:pStyle w:val="BodyText"/>
            <w:spacing w:before="189" w:line="179" w:lineRule="auto"/>
            <w:ind w:left="744"/>
            <w:rPr>
              <w:rFonts w:asciiTheme="minorHAnsi" w:hAnsiTheme="minorHAnsi"/>
            </w:rPr>
          </w:pPr>
          <w:r>
            <w:rPr>
              <w:rFonts w:asciiTheme="minorHAnsi" w:hAnsiTheme="minorHAnsi"/>
            </w:rPr>
            <w:t>4.3</w:t>
          </w:r>
          <w:r>
            <w:rPr>
              <w:rFonts w:asciiTheme="minorHAnsi" w:hAnsiTheme="minorHAnsi"/>
              <w:spacing w:val="5"/>
            </w:rPr>
            <w:t xml:space="preserve">        </w:t>
          </w:r>
          <w:r>
            <w:rPr>
              <w:rFonts w:asciiTheme="minorHAnsi" w:hAnsiTheme="minorHAnsi"/>
            </w:rPr>
            <w:t xml:space="preserve">Consent                                                                                             </w:t>
          </w:r>
          <w:r>
            <w:rPr>
              <w:rFonts w:asciiTheme="minorHAnsi" w:hAnsiTheme="minorHAnsi"/>
              <w:spacing w:val="-1"/>
            </w:rPr>
            <w:t xml:space="preserve">                                                                    </w:t>
          </w:r>
          <w:hyperlink w:anchor="bookmark43" w:history="1">
            <w:r>
              <w:rPr>
                <w:rFonts w:asciiTheme="minorHAnsi" w:hAnsiTheme="minorHAnsi"/>
                <w:spacing w:val="-1"/>
              </w:rPr>
              <w:t>6</w:t>
            </w:r>
          </w:hyperlink>
        </w:p>
        <w:p w14:paraId="0664875C" w14:textId="77777777" w:rsidR="000F72C1" w:rsidRDefault="0020793E">
          <w:pPr>
            <w:pStyle w:val="BodyText"/>
            <w:spacing w:before="180" w:line="187" w:lineRule="auto"/>
            <w:ind w:left="744"/>
            <w:rPr>
              <w:rFonts w:asciiTheme="minorHAnsi" w:hAnsiTheme="minorHAnsi"/>
            </w:rPr>
          </w:pPr>
          <w:r>
            <w:rPr>
              <w:rFonts w:asciiTheme="minorHAnsi" w:hAnsiTheme="minorHAnsi"/>
            </w:rPr>
            <w:t>4.4</w:t>
          </w:r>
          <w:r>
            <w:rPr>
              <w:rFonts w:asciiTheme="minorHAnsi" w:hAnsiTheme="minorHAnsi"/>
              <w:spacing w:val="5"/>
            </w:rPr>
            <w:t xml:space="preserve">        </w:t>
          </w:r>
          <w:r>
            <w:rPr>
              <w:rFonts w:asciiTheme="minorHAnsi" w:hAnsiTheme="minorHAnsi"/>
            </w:rPr>
            <w:t xml:space="preserve">Approved Alterations                                                                                                                                        </w:t>
          </w:r>
          <w:hyperlink w:anchor="bookmark44" w:history="1">
            <w:r>
              <w:rPr>
                <w:rFonts w:asciiTheme="minorHAnsi" w:hAnsiTheme="minorHAnsi"/>
              </w:rPr>
              <w:t>6</w:t>
            </w:r>
          </w:hyperlink>
        </w:p>
        <w:p w14:paraId="0664875D" w14:textId="77777777" w:rsidR="000F72C1" w:rsidRDefault="0020793E">
          <w:pPr>
            <w:pStyle w:val="BodyText"/>
            <w:spacing w:before="178" w:line="188" w:lineRule="auto"/>
            <w:ind w:left="744"/>
            <w:rPr>
              <w:rFonts w:asciiTheme="minorHAnsi" w:hAnsiTheme="minorHAnsi"/>
            </w:rPr>
          </w:pPr>
          <w:r>
            <w:rPr>
              <w:rFonts w:asciiTheme="minorHAnsi" w:hAnsiTheme="minorHAnsi"/>
            </w:rPr>
            <w:t>4.5         Restoration of</w:t>
          </w:r>
          <w:r>
            <w:rPr>
              <w:rFonts w:asciiTheme="minorHAnsi" w:hAnsiTheme="minorHAnsi"/>
              <w:spacing w:val="17"/>
              <w:w w:val="101"/>
            </w:rPr>
            <w:t xml:space="preserve"> </w:t>
          </w:r>
          <w:r>
            <w:rPr>
              <w:rFonts w:asciiTheme="minorHAnsi" w:hAnsiTheme="minorHAnsi"/>
            </w:rPr>
            <w:t>Lice</w:t>
          </w:r>
          <w:r>
            <w:rPr>
              <w:rFonts w:asciiTheme="minorHAnsi" w:hAnsiTheme="minorHAnsi"/>
              <w:spacing w:val="-1"/>
            </w:rPr>
            <w:t xml:space="preserve">nsed Area                                                                                                                             </w:t>
          </w:r>
          <w:hyperlink w:anchor="bookmark45" w:history="1">
            <w:r>
              <w:rPr>
                <w:rFonts w:asciiTheme="minorHAnsi" w:hAnsiTheme="minorHAnsi"/>
                <w:spacing w:val="-1"/>
              </w:rPr>
              <w:t>6</w:t>
            </w:r>
          </w:hyperlink>
        </w:p>
        <w:p w14:paraId="0664875E" w14:textId="77777777" w:rsidR="000F72C1" w:rsidRDefault="0020793E">
          <w:pPr>
            <w:pStyle w:val="BodyText"/>
            <w:spacing w:before="178" w:line="188" w:lineRule="auto"/>
            <w:ind w:left="744"/>
            <w:rPr>
              <w:rFonts w:asciiTheme="minorHAnsi" w:hAnsiTheme="minorHAnsi"/>
            </w:rPr>
          </w:pPr>
          <w:r>
            <w:rPr>
              <w:rFonts w:asciiTheme="minorHAnsi" w:hAnsiTheme="minorHAnsi"/>
            </w:rPr>
            <w:t>4.6         Obligations of</w:t>
          </w:r>
          <w:r>
            <w:rPr>
              <w:rFonts w:asciiTheme="minorHAnsi" w:hAnsiTheme="minorHAnsi"/>
              <w:spacing w:val="14"/>
              <w:w w:val="101"/>
            </w:rPr>
            <w:t xml:space="preserve"> </w:t>
          </w:r>
          <w:r>
            <w:rPr>
              <w:rFonts w:asciiTheme="minorHAnsi" w:hAnsiTheme="minorHAnsi"/>
            </w:rPr>
            <w:t xml:space="preserve">Licensee           </w:t>
          </w:r>
          <w:r>
            <w:rPr>
              <w:rFonts w:asciiTheme="minorHAnsi" w:hAnsiTheme="minorHAnsi"/>
              <w:spacing w:val="-1"/>
            </w:rPr>
            <w:t xml:space="preserve">                                                                                                                            </w:t>
          </w:r>
          <w:hyperlink w:anchor="bookmark46" w:history="1">
            <w:r>
              <w:rPr>
                <w:rFonts w:asciiTheme="minorHAnsi" w:hAnsiTheme="minorHAnsi"/>
                <w:spacing w:val="-1"/>
              </w:rPr>
              <w:t>6</w:t>
            </w:r>
          </w:hyperlink>
        </w:p>
        <w:p w14:paraId="0664875F" w14:textId="77777777" w:rsidR="000F72C1" w:rsidRDefault="0020793E">
          <w:pPr>
            <w:pStyle w:val="BodyText"/>
            <w:spacing w:before="179" w:line="188" w:lineRule="auto"/>
            <w:ind w:left="744"/>
            <w:rPr>
              <w:rFonts w:asciiTheme="minorHAnsi" w:hAnsiTheme="minorHAnsi"/>
            </w:rPr>
          </w:pPr>
          <w:r>
            <w:rPr>
              <w:rFonts w:asciiTheme="minorHAnsi" w:hAnsiTheme="minorHAnsi"/>
            </w:rPr>
            <w:t>4.7         Evidence of con</w:t>
          </w:r>
          <w:r>
            <w:rPr>
              <w:rFonts w:asciiTheme="minorHAnsi" w:hAnsiTheme="minorHAnsi"/>
              <w:spacing w:val="-1"/>
            </w:rPr>
            <w:t>sents</w:t>
          </w:r>
          <w:r>
            <w:rPr>
              <w:rFonts w:asciiTheme="minorHAnsi" w:hAnsiTheme="minorHAnsi"/>
              <w:spacing w:val="8"/>
            </w:rPr>
            <w:t xml:space="preserve"> </w:t>
          </w:r>
          <w:r>
            <w:rPr>
              <w:rFonts w:asciiTheme="minorHAnsi" w:hAnsiTheme="minorHAnsi"/>
              <w:spacing w:val="-1"/>
            </w:rPr>
            <w:t>and</w:t>
          </w:r>
          <w:r>
            <w:rPr>
              <w:rFonts w:asciiTheme="minorHAnsi" w:hAnsiTheme="minorHAnsi"/>
              <w:spacing w:val="17"/>
            </w:rPr>
            <w:t xml:space="preserve"> </w:t>
          </w:r>
          <w:r>
            <w:rPr>
              <w:rFonts w:asciiTheme="minorHAnsi" w:hAnsiTheme="minorHAnsi"/>
              <w:spacing w:val="-1"/>
            </w:rPr>
            <w:t xml:space="preserve">permits                                                                                                                    </w:t>
          </w:r>
          <w:hyperlink w:anchor="bookmark47" w:history="1">
            <w:r>
              <w:rPr>
                <w:rFonts w:asciiTheme="minorHAnsi" w:hAnsiTheme="minorHAnsi"/>
                <w:spacing w:val="-1"/>
              </w:rPr>
              <w:t>7</w:t>
            </w:r>
          </w:hyperlink>
        </w:p>
        <w:p w14:paraId="06648760" w14:textId="77777777" w:rsidR="000F72C1" w:rsidRDefault="0020793E">
          <w:pPr>
            <w:pStyle w:val="BodyText"/>
            <w:spacing w:before="176" w:line="188" w:lineRule="auto"/>
            <w:ind w:left="744"/>
            <w:rPr>
              <w:rFonts w:asciiTheme="minorHAnsi" w:hAnsiTheme="minorHAnsi"/>
            </w:rPr>
          </w:pPr>
          <w:r>
            <w:rPr>
              <w:rFonts w:asciiTheme="minorHAnsi" w:hAnsiTheme="minorHAnsi"/>
              <w:spacing w:val="-1"/>
            </w:rPr>
            <w:t>4.8         Licensor</w:t>
          </w:r>
          <w:r>
            <w:rPr>
              <w:rFonts w:asciiTheme="minorHAnsi" w:hAnsiTheme="minorHAnsi"/>
              <w:spacing w:val="14"/>
              <w:w w:val="101"/>
            </w:rPr>
            <w:t xml:space="preserve"> </w:t>
          </w:r>
          <w:r>
            <w:rPr>
              <w:rFonts w:asciiTheme="minorHAnsi" w:hAnsiTheme="minorHAnsi"/>
              <w:spacing w:val="-1"/>
            </w:rPr>
            <w:t>may</w:t>
          </w:r>
          <w:r>
            <w:rPr>
              <w:rFonts w:asciiTheme="minorHAnsi" w:hAnsiTheme="minorHAnsi"/>
              <w:spacing w:val="16"/>
            </w:rPr>
            <w:t xml:space="preserve"> </w:t>
          </w:r>
          <w:r>
            <w:rPr>
              <w:rFonts w:asciiTheme="minorHAnsi" w:hAnsiTheme="minorHAnsi"/>
              <w:spacing w:val="-1"/>
            </w:rPr>
            <w:t>recover costs of works from</w:t>
          </w:r>
          <w:r>
            <w:rPr>
              <w:rFonts w:asciiTheme="minorHAnsi" w:hAnsiTheme="minorHAnsi"/>
              <w:spacing w:val="17"/>
              <w:w w:val="101"/>
            </w:rPr>
            <w:t xml:space="preserve"> </w:t>
          </w:r>
          <w:r>
            <w:rPr>
              <w:rFonts w:asciiTheme="minorHAnsi" w:hAnsiTheme="minorHAnsi"/>
              <w:spacing w:val="-1"/>
            </w:rPr>
            <w:t xml:space="preserve">Licensee                                              </w:t>
          </w:r>
          <w:r>
            <w:rPr>
              <w:rFonts w:asciiTheme="minorHAnsi" w:hAnsiTheme="minorHAnsi"/>
              <w:spacing w:val="-2"/>
            </w:rPr>
            <w:t xml:space="preserve">                                        </w:t>
          </w:r>
          <w:hyperlink w:anchor="bookmark48" w:history="1">
            <w:r>
              <w:rPr>
                <w:rFonts w:asciiTheme="minorHAnsi" w:hAnsiTheme="minorHAnsi"/>
                <w:spacing w:val="-2"/>
              </w:rPr>
              <w:t>7</w:t>
            </w:r>
          </w:hyperlink>
        </w:p>
        <w:p w14:paraId="06648761" w14:textId="77777777" w:rsidR="000F72C1" w:rsidRDefault="0020793E">
          <w:pPr>
            <w:pStyle w:val="BodyText"/>
            <w:spacing w:before="180" w:line="187" w:lineRule="auto"/>
            <w:ind w:left="744"/>
            <w:rPr>
              <w:rFonts w:asciiTheme="minorHAnsi" w:hAnsiTheme="minorHAnsi"/>
            </w:rPr>
          </w:pPr>
          <w:r>
            <w:rPr>
              <w:rFonts w:asciiTheme="minorHAnsi" w:hAnsiTheme="minorHAnsi"/>
            </w:rPr>
            <w:t>4.9</w:t>
          </w:r>
          <w:r>
            <w:rPr>
              <w:rFonts w:asciiTheme="minorHAnsi" w:hAnsiTheme="minorHAnsi"/>
              <w:spacing w:val="5"/>
            </w:rPr>
            <w:t xml:space="preserve">        </w:t>
          </w:r>
          <w:r>
            <w:rPr>
              <w:rFonts w:asciiTheme="minorHAnsi" w:hAnsiTheme="minorHAnsi"/>
            </w:rPr>
            <w:t>Substances</w:t>
          </w:r>
          <w:r>
            <w:rPr>
              <w:rFonts w:asciiTheme="minorHAnsi" w:hAnsiTheme="minorHAnsi"/>
              <w:spacing w:val="18"/>
            </w:rPr>
            <w:t xml:space="preserve"> </w:t>
          </w:r>
          <w:r>
            <w:rPr>
              <w:rFonts w:asciiTheme="minorHAnsi" w:hAnsiTheme="minorHAnsi"/>
            </w:rPr>
            <w:t>prohibited on</w:t>
          </w:r>
          <w:r>
            <w:rPr>
              <w:rFonts w:asciiTheme="minorHAnsi" w:hAnsiTheme="minorHAnsi"/>
              <w:spacing w:val="18"/>
              <w:w w:val="101"/>
            </w:rPr>
            <w:t xml:space="preserve"> </w:t>
          </w:r>
          <w:r>
            <w:rPr>
              <w:rFonts w:asciiTheme="minorHAnsi" w:hAnsiTheme="minorHAnsi"/>
            </w:rPr>
            <w:t xml:space="preserve">Licensed Area        </w:t>
          </w:r>
          <w:r>
            <w:rPr>
              <w:rFonts w:asciiTheme="minorHAnsi" w:hAnsiTheme="minorHAnsi"/>
              <w:spacing w:val="-1"/>
            </w:rPr>
            <w:t xml:space="preserve">                                                                                                </w:t>
          </w:r>
          <w:hyperlink w:anchor="bookmark49" w:history="1">
            <w:r>
              <w:rPr>
                <w:rFonts w:asciiTheme="minorHAnsi" w:hAnsiTheme="minorHAnsi"/>
                <w:spacing w:val="-1"/>
              </w:rPr>
              <w:t>7</w:t>
            </w:r>
          </w:hyperlink>
        </w:p>
        <w:p w14:paraId="06648762" w14:textId="77777777" w:rsidR="000F72C1" w:rsidRDefault="0020793E">
          <w:pPr>
            <w:pStyle w:val="BodyText"/>
            <w:spacing w:before="180" w:line="186" w:lineRule="auto"/>
            <w:ind w:left="744"/>
            <w:rPr>
              <w:rFonts w:asciiTheme="minorHAnsi" w:hAnsiTheme="minorHAnsi"/>
            </w:rPr>
          </w:pPr>
          <w:r>
            <w:rPr>
              <w:rFonts w:asciiTheme="minorHAnsi" w:hAnsiTheme="minorHAnsi"/>
            </w:rPr>
            <w:t>4.10</w:t>
          </w:r>
          <w:r>
            <w:rPr>
              <w:rFonts w:asciiTheme="minorHAnsi" w:hAnsiTheme="minorHAnsi"/>
              <w:spacing w:val="4"/>
            </w:rPr>
            <w:t xml:space="preserve">      </w:t>
          </w:r>
          <w:r>
            <w:rPr>
              <w:rFonts w:asciiTheme="minorHAnsi" w:hAnsiTheme="minorHAnsi"/>
            </w:rPr>
            <w:t>Warranty</w:t>
          </w:r>
          <w:r>
            <w:rPr>
              <w:rFonts w:asciiTheme="minorHAnsi" w:hAnsiTheme="minorHAnsi"/>
              <w:spacing w:val="18"/>
            </w:rPr>
            <w:t xml:space="preserve"> </w:t>
          </w:r>
          <w:r>
            <w:rPr>
              <w:rFonts w:asciiTheme="minorHAnsi" w:hAnsiTheme="minorHAnsi"/>
            </w:rPr>
            <w:t xml:space="preserve">regarding access                                             </w:t>
          </w:r>
          <w:r>
            <w:rPr>
              <w:rFonts w:asciiTheme="minorHAnsi" w:hAnsiTheme="minorHAnsi"/>
              <w:spacing w:val="-1"/>
            </w:rPr>
            <w:t xml:space="preserve">                                                                                   </w:t>
          </w:r>
          <w:hyperlink w:anchor="bookmark50" w:history="1">
            <w:r>
              <w:rPr>
                <w:rFonts w:asciiTheme="minorHAnsi" w:hAnsiTheme="minorHAnsi"/>
                <w:spacing w:val="-1"/>
              </w:rPr>
              <w:t>7</w:t>
            </w:r>
          </w:hyperlink>
        </w:p>
        <w:p w14:paraId="06648763" w14:textId="77777777" w:rsidR="000F72C1" w:rsidRDefault="0020793E">
          <w:pPr>
            <w:pStyle w:val="BodyText"/>
            <w:spacing w:before="186" w:line="181" w:lineRule="auto"/>
            <w:ind w:left="745"/>
            <w:rPr>
              <w:rFonts w:asciiTheme="minorHAnsi" w:hAnsiTheme="minorHAnsi"/>
            </w:rPr>
          </w:pPr>
          <w:r>
            <w:rPr>
              <w:rFonts w:asciiTheme="minorHAnsi" w:hAnsiTheme="minorHAnsi"/>
            </w:rPr>
            <w:t>4.11</w:t>
          </w:r>
          <w:r>
            <w:rPr>
              <w:rFonts w:asciiTheme="minorHAnsi" w:hAnsiTheme="minorHAnsi"/>
              <w:spacing w:val="6"/>
            </w:rPr>
            <w:t xml:space="preserve">      </w:t>
          </w:r>
          <w:r>
            <w:rPr>
              <w:rFonts w:asciiTheme="minorHAnsi" w:hAnsiTheme="minorHAnsi"/>
            </w:rPr>
            <w:t>Emergency</w:t>
          </w:r>
          <w:r>
            <w:rPr>
              <w:rFonts w:asciiTheme="minorHAnsi" w:hAnsiTheme="minorHAnsi"/>
              <w:spacing w:val="18"/>
            </w:rPr>
            <w:t xml:space="preserve"> </w:t>
          </w:r>
          <w:r>
            <w:rPr>
              <w:rFonts w:asciiTheme="minorHAnsi" w:hAnsiTheme="minorHAnsi"/>
            </w:rPr>
            <w:t xml:space="preserve">repairs                  </w:t>
          </w:r>
          <w:r>
            <w:rPr>
              <w:rFonts w:asciiTheme="minorHAnsi" w:hAnsiTheme="minorHAnsi"/>
              <w:spacing w:val="-1"/>
            </w:rPr>
            <w:t xml:space="preserve">                                                                                                                             </w:t>
          </w:r>
          <w:hyperlink w:anchor="bookmark51" w:history="1">
            <w:r>
              <w:rPr>
                <w:rFonts w:asciiTheme="minorHAnsi" w:hAnsiTheme="minorHAnsi"/>
                <w:spacing w:val="-1"/>
              </w:rPr>
              <w:t>8</w:t>
            </w:r>
          </w:hyperlink>
        </w:p>
        <w:p w14:paraId="06648764" w14:textId="77777777" w:rsidR="000F72C1" w:rsidRDefault="0020793E">
          <w:pPr>
            <w:pStyle w:val="BodyText"/>
            <w:spacing w:before="179" w:line="188" w:lineRule="auto"/>
            <w:ind w:left="745"/>
            <w:rPr>
              <w:rFonts w:asciiTheme="minorHAnsi" w:hAnsiTheme="minorHAnsi"/>
            </w:rPr>
          </w:pPr>
          <w:r>
            <w:rPr>
              <w:rFonts w:asciiTheme="minorHAnsi" w:hAnsiTheme="minorHAnsi"/>
              <w:spacing w:val="-1"/>
            </w:rPr>
            <w:t>4.12</w:t>
          </w:r>
          <w:r>
            <w:rPr>
              <w:rFonts w:asciiTheme="minorHAnsi" w:hAnsiTheme="minorHAnsi"/>
              <w:spacing w:val="6"/>
            </w:rPr>
            <w:t xml:space="preserve">      </w:t>
          </w:r>
          <w:r>
            <w:rPr>
              <w:rFonts w:asciiTheme="minorHAnsi" w:hAnsiTheme="minorHAnsi"/>
              <w:spacing w:val="-1"/>
            </w:rPr>
            <w:t>Licensee to</w:t>
          </w:r>
          <w:r>
            <w:rPr>
              <w:rFonts w:asciiTheme="minorHAnsi" w:hAnsiTheme="minorHAnsi"/>
              <w:spacing w:val="20"/>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notified of</w:t>
          </w:r>
          <w:r>
            <w:rPr>
              <w:rFonts w:asciiTheme="minorHAnsi" w:hAnsiTheme="minorHAnsi"/>
              <w:spacing w:val="17"/>
            </w:rPr>
            <w:t xml:space="preserve"> </w:t>
          </w:r>
          <w:r>
            <w:rPr>
              <w:rFonts w:asciiTheme="minorHAnsi" w:hAnsiTheme="minorHAnsi"/>
              <w:spacing w:val="-1"/>
            </w:rPr>
            <w:t xml:space="preserve">Lease surrender                                        </w:t>
          </w:r>
          <w:r>
            <w:rPr>
              <w:rFonts w:asciiTheme="minorHAnsi" w:hAnsiTheme="minorHAnsi"/>
              <w:spacing w:val="-2"/>
            </w:rPr>
            <w:t xml:space="preserve">                                                              </w:t>
          </w:r>
          <w:hyperlink w:anchor="bookmark52" w:history="1">
            <w:r>
              <w:rPr>
                <w:rFonts w:asciiTheme="minorHAnsi" w:hAnsiTheme="minorHAnsi"/>
                <w:spacing w:val="-2"/>
              </w:rPr>
              <w:t>8</w:t>
            </w:r>
          </w:hyperlink>
        </w:p>
        <w:p w14:paraId="06648765" w14:textId="77777777" w:rsidR="000F72C1" w:rsidRDefault="0020793E">
          <w:pPr>
            <w:pStyle w:val="BodyText"/>
            <w:spacing w:before="188" w:line="179" w:lineRule="auto"/>
            <w:ind w:left="43"/>
            <w:rPr>
              <w:rFonts w:asciiTheme="minorHAnsi" w:hAnsiTheme="minorHAnsi"/>
            </w:rPr>
          </w:pPr>
          <w:r>
            <w:rPr>
              <w:rFonts w:asciiTheme="minorHAnsi" w:hAnsiTheme="minorHAnsi"/>
            </w:rPr>
            <w:t xml:space="preserve">5.           CONDUCTING OF TOURS                                                           </w:t>
          </w:r>
          <w:r>
            <w:rPr>
              <w:rFonts w:asciiTheme="minorHAnsi" w:hAnsiTheme="minorHAnsi"/>
              <w:spacing w:val="-1"/>
            </w:rPr>
            <w:t xml:space="preserve">                                                                                       </w:t>
          </w:r>
          <w:hyperlink w:anchor="bookmark53" w:history="1">
            <w:r>
              <w:rPr>
                <w:rFonts w:asciiTheme="minorHAnsi" w:hAnsiTheme="minorHAnsi"/>
                <w:spacing w:val="-1"/>
              </w:rPr>
              <w:t>8</w:t>
            </w:r>
          </w:hyperlink>
        </w:p>
        <w:p w14:paraId="06648766" w14:textId="77777777" w:rsidR="000F72C1" w:rsidRDefault="0020793E">
          <w:pPr>
            <w:pStyle w:val="BodyText"/>
            <w:spacing w:before="187" w:line="181" w:lineRule="auto"/>
            <w:ind w:left="751"/>
            <w:rPr>
              <w:rFonts w:asciiTheme="minorHAnsi" w:hAnsiTheme="minorHAnsi"/>
            </w:rPr>
          </w:pPr>
          <w:r>
            <w:rPr>
              <w:rFonts w:asciiTheme="minorHAnsi" w:hAnsiTheme="minorHAnsi"/>
            </w:rPr>
            <w:t>5.1</w:t>
          </w:r>
          <w:r>
            <w:rPr>
              <w:rFonts w:asciiTheme="minorHAnsi" w:hAnsiTheme="minorHAnsi"/>
              <w:spacing w:val="5"/>
            </w:rPr>
            <w:t xml:space="preserve">        </w:t>
          </w:r>
          <w:r>
            <w:rPr>
              <w:rFonts w:asciiTheme="minorHAnsi" w:hAnsiTheme="minorHAnsi"/>
            </w:rPr>
            <w:t xml:space="preserve">Supervision                                                                             </w:t>
          </w:r>
          <w:r>
            <w:rPr>
              <w:rFonts w:asciiTheme="minorHAnsi" w:hAnsiTheme="minorHAnsi"/>
              <w:spacing w:val="-1"/>
            </w:rPr>
            <w:t xml:space="preserve">                                                                              </w:t>
          </w:r>
          <w:hyperlink w:anchor="bookmark54" w:history="1">
            <w:r>
              <w:rPr>
                <w:rFonts w:asciiTheme="minorHAnsi" w:hAnsiTheme="minorHAnsi"/>
                <w:spacing w:val="-1"/>
              </w:rPr>
              <w:t>8</w:t>
            </w:r>
          </w:hyperlink>
        </w:p>
        <w:p w14:paraId="06648767" w14:textId="77777777" w:rsidR="000F72C1" w:rsidRDefault="0020793E">
          <w:pPr>
            <w:pStyle w:val="BodyText"/>
            <w:spacing w:before="186" w:line="181" w:lineRule="auto"/>
            <w:ind w:left="751"/>
            <w:rPr>
              <w:rFonts w:asciiTheme="minorHAnsi" w:hAnsiTheme="minorHAnsi"/>
            </w:rPr>
          </w:pPr>
          <w:r>
            <w:rPr>
              <w:rFonts w:asciiTheme="minorHAnsi" w:hAnsiTheme="minorHAnsi"/>
            </w:rPr>
            <w:t>5.2</w:t>
          </w:r>
          <w:r>
            <w:rPr>
              <w:rFonts w:asciiTheme="minorHAnsi" w:hAnsiTheme="minorHAnsi"/>
              <w:spacing w:val="4"/>
            </w:rPr>
            <w:t xml:space="preserve">        </w:t>
          </w:r>
          <w:r>
            <w:rPr>
              <w:rFonts w:asciiTheme="minorHAnsi" w:hAnsiTheme="minorHAnsi"/>
            </w:rPr>
            <w:t xml:space="preserve">Training course                                                                                         </w:t>
          </w:r>
          <w:r>
            <w:rPr>
              <w:rFonts w:asciiTheme="minorHAnsi" w:hAnsiTheme="minorHAnsi"/>
              <w:spacing w:val="-1"/>
            </w:rPr>
            <w:t xml:space="preserve">                                                           </w:t>
          </w:r>
          <w:hyperlink w:anchor="bookmark55" w:history="1">
            <w:r>
              <w:rPr>
                <w:rFonts w:asciiTheme="minorHAnsi" w:hAnsiTheme="minorHAnsi"/>
                <w:spacing w:val="-1"/>
              </w:rPr>
              <w:t>8</w:t>
            </w:r>
          </w:hyperlink>
        </w:p>
        <w:p w14:paraId="06648768" w14:textId="77777777" w:rsidR="000F72C1" w:rsidRDefault="0020793E">
          <w:pPr>
            <w:pStyle w:val="BodyText"/>
            <w:spacing w:before="180" w:line="187" w:lineRule="auto"/>
            <w:ind w:left="751"/>
            <w:rPr>
              <w:rFonts w:asciiTheme="minorHAnsi" w:hAnsiTheme="minorHAnsi"/>
            </w:rPr>
          </w:pPr>
          <w:r>
            <w:rPr>
              <w:rFonts w:asciiTheme="minorHAnsi" w:hAnsiTheme="minorHAnsi"/>
            </w:rPr>
            <w:t>5.3</w:t>
          </w:r>
          <w:r>
            <w:rPr>
              <w:rFonts w:asciiTheme="minorHAnsi" w:hAnsiTheme="minorHAnsi"/>
              <w:spacing w:val="5"/>
            </w:rPr>
            <w:t xml:space="preserve">        </w:t>
          </w:r>
          <w:r>
            <w:rPr>
              <w:rFonts w:asciiTheme="minorHAnsi" w:hAnsiTheme="minorHAnsi"/>
            </w:rPr>
            <w:t xml:space="preserve">General conditions                                                        </w:t>
          </w:r>
          <w:r>
            <w:rPr>
              <w:rFonts w:asciiTheme="minorHAnsi" w:hAnsiTheme="minorHAnsi"/>
              <w:spacing w:val="-1"/>
            </w:rPr>
            <w:t xml:space="preserve">                                                                                      </w:t>
          </w:r>
          <w:hyperlink w:anchor="bookmark56" w:history="1">
            <w:r>
              <w:rPr>
                <w:rFonts w:asciiTheme="minorHAnsi" w:hAnsiTheme="minorHAnsi"/>
                <w:spacing w:val="-1"/>
              </w:rPr>
              <w:t>8</w:t>
            </w:r>
          </w:hyperlink>
        </w:p>
        <w:p w14:paraId="06648769" w14:textId="77777777" w:rsidR="000F72C1" w:rsidRDefault="0020793E">
          <w:pPr>
            <w:pStyle w:val="BodyText"/>
            <w:spacing w:before="179" w:line="187" w:lineRule="auto"/>
            <w:ind w:left="751"/>
            <w:rPr>
              <w:rFonts w:asciiTheme="minorHAnsi" w:hAnsiTheme="minorHAnsi"/>
            </w:rPr>
          </w:pPr>
          <w:r>
            <w:rPr>
              <w:rFonts w:asciiTheme="minorHAnsi" w:hAnsiTheme="minorHAnsi"/>
              <w:spacing w:val="-1"/>
            </w:rPr>
            <w:t>5.4         Publish</w:t>
          </w:r>
          <w:r>
            <w:rPr>
              <w:rFonts w:asciiTheme="minorHAnsi" w:hAnsiTheme="minorHAnsi"/>
              <w:spacing w:val="-2"/>
            </w:rPr>
            <w:t>ed</w:t>
          </w:r>
          <w:r>
            <w:rPr>
              <w:rFonts w:asciiTheme="minorHAnsi" w:hAnsiTheme="minorHAnsi"/>
              <w:spacing w:val="16"/>
              <w:w w:val="101"/>
            </w:rPr>
            <w:t xml:space="preserve"> </w:t>
          </w:r>
          <w:r>
            <w:rPr>
              <w:rFonts w:asciiTheme="minorHAnsi" w:hAnsiTheme="minorHAnsi"/>
              <w:spacing w:val="-2"/>
            </w:rPr>
            <w:t>material</w:t>
          </w:r>
          <w:r>
            <w:rPr>
              <w:rFonts w:asciiTheme="minorHAnsi" w:hAnsiTheme="minorHAnsi"/>
              <w:spacing w:val="1"/>
            </w:rPr>
            <w:t xml:space="preserve">                                                </w:t>
          </w:r>
          <w:r>
            <w:rPr>
              <w:rFonts w:asciiTheme="minorHAnsi" w:hAnsiTheme="minorHAnsi"/>
            </w:rPr>
            <w:t xml:space="preserve">                                                                                            </w:t>
          </w:r>
          <w:hyperlink w:anchor="bookmark57" w:history="1">
            <w:r>
              <w:rPr>
                <w:rFonts w:asciiTheme="minorHAnsi" w:hAnsiTheme="minorHAnsi"/>
                <w:spacing w:val="-2"/>
              </w:rPr>
              <w:t>8</w:t>
            </w:r>
          </w:hyperlink>
        </w:p>
        <w:p w14:paraId="0664876A" w14:textId="77777777" w:rsidR="000F72C1" w:rsidRDefault="0020793E">
          <w:pPr>
            <w:pStyle w:val="BodyText"/>
            <w:spacing w:before="176" w:line="188" w:lineRule="auto"/>
            <w:ind w:left="751"/>
            <w:rPr>
              <w:rFonts w:asciiTheme="minorHAnsi" w:hAnsiTheme="minorHAnsi"/>
            </w:rPr>
          </w:pPr>
          <w:r>
            <w:rPr>
              <w:rFonts w:asciiTheme="minorHAnsi" w:hAnsiTheme="minorHAnsi"/>
            </w:rPr>
            <w:t>5.5</w:t>
          </w:r>
          <w:r>
            <w:rPr>
              <w:rFonts w:asciiTheme="minorHAnsi" w:hAnsiTheme="minorHAnsi"/>
              <w:spacing w:val="4"/>
            </w:rPr>
            <w:t xml:space="preserve">        </w:t>
          </w:r>
          <w:r>
            <w:rPr>
              <w:rFonts w:asciiTheme="minorHAnsi" w:hAnsiTheme="minorHAnsi"/>
            </w:rPr>
            <w:t xml:space="preserve">Advertisements, souvenirs and artefacts                                                        </w:t>
          </w:r>
          <w:r>
            <w:rPr>
              <w:rFonts w:asciiTheme="minorHAnsi" w:hAnsiTheme="minorHAnsi"/>
              <w:spacing w:val="-1"/>
            </w:rPr>
            <w:t xml:space="preserve">                                               </w:t>
          </w:r>
          <w:hyperlink w:anchor="bookmark58" w:history="1">
            <w:r>
              <w:rPr>
                <w:rFonts w:asciiTheme="minorHAnsi" w:hAnsiTheme="minorHAnsi"/>
                <w:spacing w:val="-1"/>
              </w:rPr>
              <w:t>8</w:t>
            </w:r>
          </w:hyperlink>
        </w:p>
        <w:p w14:paraId="0664876B" w14:textId="77777777" w:rsidR="000F72C1" w:rsidRDefault="0020793E">
          <w:pPr>
            <w:pStyle w:val="BodyText"/>
            <w:spacing w:before="189" w:line="179" w:lineRule="auto"/>
            <w:ind w:left="751"/>
            <w:rPr>
              <w:rFonts w:asciiTheme="minorHAnsi" w:hAnsiTheme="minorHAnsi"/>
            </w:rPr>
          </w:pPr>
          <w:r>
            <w:rPr>
              <w:rFonts w:asciiTheme="minorHAnsi" w:hAnsiTheme="minorHAnsi"/>
            </w:rPr>
            <w:t xml:space="preserve">5.6         Consent                             </w:t>
          </w:r>
          <w:r>
            <w:rPr>
              <w:rFonts w:asciiTheme="minorHAnsi" w:hAnsiTheme="minorHAnsi"/>
              <w:spacing w:val="-1"/>
            </w:rPr>
            <w:t xml:space="preserve">                                                                                                                                     </w:t>
          </w:r>
          <w:hyperlink w:anchor="bookmark59" w:history="1">
            <w:r>
              <w:rPr>
                <w:rFonts w:asciiTheme="minorHAnsi" w:hAnsiTheme="minorHAnsi"/>
                <w:spacing w:val="-1"/>
              </w:rPr>
              <w:t>9</w:t>
            </w:r>
          </w:hyperlink>
        </w:p>
        <w:p w14:paraId="0664876C" w14:textId="77777777" w:rsidR="000F72C1" w:rsidRDefault="0020793E">
          <w:pPr>
            <w:pStyle w:val="BodyText"/>
            <w:spacing w:before="178" w:line="188" w:lineRule="auto"/>
            <w:ind w:left="751"/>
            <w:rPr>
              <w:rFonts w:asciiTheme="minorHAnsi" w:hAnsiTheme="minorHAnsi"/>
            </w:rPr>
          </w:pPr>
          <w:r>
            <w:rPr>
              <w:rFonts w:asciiTheme="minorHAnsi" w:hAnsiTheme="minorHAnsi"/>
            </w:rPr>
            <w:t>5.7</w:t>
          </w:r>
          <w:r>
            <w:rPr>
              <w:rFonts w:asciiTheme="minorHAnsi" w:hAnsiTheme="minorHAnsi"/>
              <w:spacing w:val="4"/>
            </w:rPr>
            <w:t xml:space="preserve">        </w:t>
          </w:r>
          <w:r>
            <w:rPr>
              <w:rFonts w:asciiTheme="minorHAnsi" w:hAnsiTheme="minorHAnsi"/>
            </w:rPr>
            <w:t>Artwork for</w:t>
          </w:r>
          <w:r>
            <w:rPr>
              <w:rFonts w:asciiTheme="minorHAnsi" w:hAnsiTheme="minorHAnsi"/>
              <w:spacing w:val="21"/>
              <w:w w:val="101"/>
            </w:rPr>
            <w:t xml:space="preserve"> </w:t>
          </w:r>
          <w:r>
            <w:rPr>
              <w:rFonts w:asciiTheme="minorHAnsi" w:hAnsiTheme="minorHAnsi"/>
            </w:rPr>
            <w:t>publicity</w:t>
          </w:r>
          <w:r>
            <w:rPr>
              <w:rFonts w:asciiTheme="minorHAnsi" w:hAnsiTheme="minorHAnsi"/>
              <w:spacing w:val="13"/>
            </w:rPr>
            <w:t xml:space="preserve"> </w:t>
          </w:r>
          <w:r>
            <w:rPr>
              <w:rFonts w:asciiTheme="minorHAnsi" w:hAnsiTheme="minorHAnsi"/>
            </w:rPr>
            <w:t>materi</w:t>
          </w:r>
          <w:r>
            <w:rPr>
              <w:rFonts w:asciiTheme="minorHAnsi" w:hAnsiTheme="minorHAnsi"/>
              <w:spacing w:val="-1"/>
            </w:rPr>
            <w:t xml:space="preserve">al                                                                                                                           </w:t>
          </w:r>
          <w:hyperlink w:anchor="bookmark60" w:history="1">
            <w:r>
              <w:rPr>
                <w:rFonts w:asciiTheme="minorHAnsi" w:hAnsiTheme="minorHAnsi"/>
                <w:spacing w:val="-1"/>
              </w:rPr>
              <w:t>9</w:t>
            </w:r>
          </w:hyperlink>
        </w:p>
        <w:p w14:paraId="0664876D" w14:textId="77777777" w:rsidR="000F72C1" w:rsidRDefault="0020793E">
          <w:pPr>
            <w:pStyle w:val="BodyText"/>
            <w:spacing w:before="179" w:line="188" w:lineRule="auto"/>
            <w:ind w:left="751"/>
            <w:rPr>
              <w:rFonts w:asciiTheme="minorHAnsi" w:hAnsiTheme="minorHAnsi"/>
            </w:rPr>
          </w:pPr>
          <w:r>
            <w:rPr>
              <w:rFonts w:asciiTheme="minorHAnsi" w:hAnsiTheme="minorHAnsi"/>
              <w:spacing w:val="-1"/>
            </w:rPr>
            <w:t>5.8         Display</w:t>
          </w:r>
          <w:r>
            <w:rPr>
              <w:rFonts w:asciiTheme="minorHAnsi" w:hAnsiTheme="minorHAnsi"/>
              <w:spacing w:val="18"/>
            </w:rPr>
            <w:t xml:space="preserve"> </w:t>
          </w:r>
          <w:r>
            <w:rPr>
              <w:rFonts w:asciiTheme="minorHAnsi" w:hAnsiTheme="minorHAnsi"/>
              <w:spacing w:val="-1"/>
            </w:rPr>
            <w:t>list of</w:t>
          </w:r>
          <w:r>
            <w:rPr>
              <w:rFonts w:asciiTheme="minorHAnsi" w:hAnsiTheme="minorHAnsi"/>
              <w:spacing w:val="7"/>
            </w:rPr>
            <w:t xml:space="preserve"> </w:t>
          </w:r>
          <w:r>
            <w:rPr>
              <w:rFonts w:asciiTheme="minorHAnsi" w:hAnsiTheme="minorHAnsi"/>
              <w:spacing w:val="-1"/>
            </w:rPr>
            <w:t xml:space="preserve">supervisors                                                                                                                    </w:t>
          </w:r>
          <w:r>
            <w:rPr>
              <w:rFonts w:asciiTheme="minorHAnsi" w:hAnsiTheme="minorHAnsi"/>
              <w:spacing w:val="-2"/>
            </w:rPr>
            <w:t xml:space="preserve">                </w:t>
          </w:r>
          <w:hyperlink w:anchor="bookmark61" w:history="1">
            <w:r>
              <w:rPr>
                <w:rFonts w:asciiTheme="minorHAnsi" w:hAnsiTheme="minorHAnsi"/>
                <w:spacing w:val="-2"/>
              </w:rPr>
              <w:t>9</w:t>
            </w:r>
          </w:hyperlink>
        </w:p>
      </w:sdtContent>
    </w:sdt>
    <w:p w14:paraId="0664876E" w14:textId="77777777" w:rsidR="000F72C1" w:rsidRDefault="000F72C1">
      <w:pPr>
        <w:spacing w:line="188" w:lineRule="auto"/>
        <w:rPr>
          <w:del w:id="1873" w:author="Jiang" w:date="2024-07-10T20:44:00Z"/>
          <w:rFonts w:asciiTheme="minorHAnsi" w:hAnsiTheme="minorHAnsi"/>
        </w:rPr>
        <w:sectPr w:rsidR="000F72C1">
          <w:footerReference w:type="default" r:id="rId123"/>
          <w:pgSz w:w="11907" w:h="16839"/>
          <w:pgMar w:top="1139" w:right="21" w:bottom="1495" w:left="878" w:header="6" w:footer="850" w:gutter="0"/>
          <w:cols w:space="720"/>
        </w:sectPr>
      </w:pPr>
    </w:p>
    <w:bookmarkStart w:id="1878" w:name="bookmark62" w:displacedByCustomXml="next"/>
    <w:bookmarkEnd w:id="1878" w:displacedByCustomXml="next"/>
    <w:sdt>
      <w:sdtPr>
        <w:rPr>
          <w:rFonts w:asciiTheme="minorHAnsi" w:eastAsia="Calibri" w:hAnsiTheme="minorHAnsi" w:cs="Calibri"/>
          <w:sz w:val="22"/>
          <w:szCs w:val="22"/>
        </w:rPr>
        <w:id w:val="29"/>
        <w:docPartObj>
          <w:docPartGallery w:val="Table of Contents"/>
          <w:docPartUnique/>
        </w:docPartObj>
      </w:sdtPr>
      <w:sdtEndPr/>
      <w:sdtContent>
        <w:p w14:paraId="0664876F" w14:textId="77777777" w:rsidR="000F72C1" w:rsidRDefault="0020793E">
          <w:pPr>
            <w:pStyle w:val="BodyText"/>
            <w:spacing w:before="17" w:line="179" w:lineRule="auto"/>
            <w:ind w:left="40"/>
            <w:rPr>
              <w:rFonts w:asciiTheme="minorHAnsi" w:hAnsiTheme="minorHAnsi"/>
            </w:rPr>
          </w:pPr>
          <w:r>
            <w:rPr>
              <w:rFonts w:asciiTheme="minorHAnsi" w:hAnsiTheme="minorHAnsi"/>
            </w:rPr>
            <w:t xml:space="preserve">6.           ASSIGNMENT AND SUBLICENCE                                                                               </w:t>
          </w:r>
          <w:r>
            <w:rPr>
              <w:rFonts w:asciiTheme="minorHAnsi" w:hAnsiTheme="minorHAnsi"/>
              <w:spacing w:val="-1"/>
            </w:rPr>
            <w:t xml:space="preserve">                                                      </w:t>
          </w:r>
          <w:hyperlink w:anchor="bookmark63" w:history="1">
            <w:r>
              <w:rPr>
                <w:rFonts w:asciiTheme="minorHAnsi" w:hAnsiTheme="minorHAnsi"/>
                <w:spacing w:val="-1"/>
              </w:rPr>
              <w:t>9</w:t>
            </w:r>
          </w:hyperlink>
        </w:p>
        <w:p w14:paraId="06648770" w14:textId="77777777" w:rsidR="000F72C1" w:rsidRDefault="0020793E">
          <w:pPr>
            <w:pStyle w:val="BodyText"/>
            <w:spacing w:before="186" w:line="181" w:lineRule="auto"/>
            <w:ind w:left="748"/>
            <w:rPr>
              <w:rFonts w:asciiTheme="minorHAnsi" w:hAnsiTheme="minorHAnsi"/>
            </w:rPr>
          </w:pPr>
          <w:r>
            <w:rPr>
              <w:rFonts w:asciiTheme="minorHAnsi" w:hAnsiTheme="minorHAnsi"/>
            </w:rPr>
            <w:t>6.1</w:t>
          </w:r>
          <w:r>
            <w:rPr>
              <w:rFonts w:asciiTheme="minorHAnsi" w:hAnsiTheme="minorHAnsi"/>
              <w:spacing w:val="4"/>
            </w:rPr>
            <w:t xml:space="preserve">        </w:t>
          </w:r>
          <w:r>
            <w:rPr>
              <w:rFonts w:asciiTheme="minorHAnsi" w:hAnsiTheme="minorHAnsi"/>
            </w:rPr>
            <w:t xml:space="preserve">Assignment                                                                                                                         </w:t>
          </w:r>
          <w:r>
            <w:rPr>
              <w:rFonts w:asciiTheme="minorHAnsi" w:hAnsiTheme="minorHAnsi"/>
              <w:spacing w:val="-1"/>
            </w:rPr>
            <w:t xml:space="preserve">                                 </w:t>
          </w:r>
          <w:hyperlink w:anchor="bookmark64" w:history="1">
            <w:r>
              <w:rPr>
                <w:rFonts w:asciiTheme="minorHAnsi" w:hAnsiTheme="minorHAnsi"/>
                <w:spacing w:val="-1"/>
              </w:rPr>
              <w:t>9</w:t>
            </w:r>
          </w:hyperlink>
        </w:p>
        <w:p w14:paraId="06648771" w14:textId="77777777" w:rsidR="000F72C1" w:rsidRDefault="0020793E">
          <w:pPr>
            <w:pStyle w:val="BodyText"/>
            <w:spacing w:before="179" w:line="187" w:lineRule="auto"/>
            <w:ind w:left="748"/>
            <w:rPr>
              <w:rFonts w:asciiTheme="minorHAnsi" w:hAnsiTheme="minorHAnsi"/>
            </w:rPr>
          </w:pPr>
          <w:r>
            <w:rPr>
              <w:rFonts w:asciiTheme="minorHAnsi" w:hAnsiTheme="minorHAnsi"/>
              <w:spacing w:val="-1"/>
            </w:rPr>
            <w:t>6.2</w:t>
          </w:r>
          <w:r>
            <w:rPr>
              <w:rFonts w:asciiTheme="minorHAnsi" w:hAnsiTheme="minorHAnsi"/>
              <w:spacing w:val="6"/>
            </w:rPr>
            <w:t xml:space="preserve">        </w:t>
          </w:r>
          <w:r>
            <w:rPr>
              <w:rFonts w:asciiTheme="minorHAnsi" w:hAnsiTheme="minorHAnsi"/>
              <w:spacing w:val="-1"/>
            </w:rPr>
            <w:t xml:space="preserve">Sublicence                                                                                                                                                            </w:t>
          </w:r>
          <w:hyperlink w:anchor="bookmark65" w:history="1">
            <w:r>
              <w:rPr>
                <w:rFonts w:asciiTheme="minorHAnsi" w:hAnsiTheme="minorHAnsi"/>
                <w:spacing w:val="-1"/>
              </w:rPr>
              <w:t>10</w:t>
            </w:r>
          </w:hyperlink>
        </w:p>
        <w:p w14:paraId="06648772" w14:textId="77777777" w:rsidR="000F72C1" w:rsidRDefault="0020793E">
          <w:pPr>
            <w:pStyle w:val="BodyText"/>
            <w:spacing w:before="188" w:line="179" w:lineRule="auto"/>
            <w:ind w:left="748"/>
            <w:rPr>
              <w:rFonts w:asciiTheme="minorHAnsi" w:hAnsiTheme="minorHAnsi"/>
            </w:rPr>
          </w:pPr>
          <w:r>
            <w:rPr>
              <w:rFonts w:asciiTheme="minorHAnsi" w:hAnsiTheme="minorHAnsi"/>
              <w:spacing w:val="-2"/>
            </w:rPr>
            <w:t>6.3         Consent</w:t>
          </w:r>
          <w:r>
            <w:rPr>
              <w:rFonts w:asciiTheme="minorHAnsi" w:hAnsiTheme="minorHAnsi"/>
              <w:spacing w:val="1"/>
            </w:rPr>
            <w:t xml:space="preserve">                                            </w:t>
          </w:r>
          <w:r>
            <w:rPr>
              <w:rFonts w:asciiTheme="minorHAnsi" w:hAnsiTheme="minorHAnsi"/>
            </w:rPr>
            <w:t xml:space="preserve">                                                                                                                 </w:t>
          </w:r>
          <w:hyperlink w:anchor="bookmark66" w:history="1">
            <w:r>
              <w:rPr>
                <w:rFonts w:asciiTheme="minorHAnsi" w:hAnsiTheme="minorHAnsi"/>
                <w:spacing w:val="-2"/>
              </w:rPr>
              <w:t>10</w:t>
            </w:r>
          </w:hyperlink>
        </w:p>
        <w:p w14:paraId="06648773" w14:textId="77777777" w:rsidR="000F72C1" w:rsidRDefault="0020793E">
          <w:pPr>
            <w:pStyle w:val="BodyText"/>
            <w:spacing w:before="179" w:line="188" w:lineRule="auto"/>
            <w:ind w:left="748"/>
            <w:rPr>
              <w:rFonts w:asciiTheme="minorHAnsi" w:hAnsiTheme="minorHAnsi"/>
            </w:rPr>
          </w:pPr>
          <w:r>
            <w:rPr>
              <w:rFonts w:asciiTheme="minorHAnsi" w:hAnsiTheme="minorHAnsi"/>
              <w:spacing w:val="-1"/>
            </w:rPr>
            <w:t>6.4</w:t>
          </w:r>
          <w:r>
            <w:rPr>
              <w:rFonts w:asciiTheme="minorHAnsi" w:hAnsiTheme="minorHAnsi"/>
              <w:spacing w:val="4"/>
            </w:rPr>
            <w:t xml:space="preserve">        </w:t>
          </w:r>
          <w:r>
            <w:rPr>
              <w:rFonts w:asciiTheme="minorHAnsi" w:hAnsiTheme="minorHAnsi"/>
              <w:spacing w:val="-1"/>
            </w:rPr>
            <w:t>Works</w:t>
          </w:r>
          <w:r>
            <w:rPr>
              <w:rFonts w:asciiTheme="minorHAnsi" w:hAnsiTheme="minorHAnsi"/>
              <w:spacing w:val="22"/>
            </w:rPr>
            <w:t xml:space="preserve"> </w:t>
          </w:r>
          <w:r>
            <w:rPr>
              <w:rFonts w:asciiTheme="minorHAnsi" w:hAnsiTheme="minorHAnsi"/>
              <w:spacing w:val="-1"/>
            </w:rPr>
            <w:t>must first</w:t>
          </w:r>
          <w:r>
            <w:rPr>
              <w:rFonts w:asciiTheme="minorHAnsi" w:hAnsiTheme="minorHAnsi"/>
              <w:spacing w:val="17"/>
              <w:w w:val="101"/>
            </w:rPr>
            <w:t xml:space="preserve"> </w:t>
          </w:r>
          <w:r>
            <w:rPr>
              <w:rFonts w:asciiTheme="minorHAnsi" w:hAnsiTheme="minorHAnsi"/>
              <w:spacing w:val="-1"/>
            </w:rPr>
            <w:t xml:space="preserve">be completed                                                                                                                  </w:t>
          </w:r>
          <w:r>
            <w:rPr>
              <w:rFonts w:asciiTheme="minorHAnsi" w:hAnsiTheme="minorHAnsi"/>
              <w:spacing w:val="-2"/>
            </w:rPr>
            <w:t xml:space="preserve">     </w:t>
          </w:r>
          <w:hyperlink w:anchor="bookmark67" w:history="1">
            <w:r>
              <w:rPr>
                <w:rFonts w:asciiTheme="minorHAnsi" w:hAnsiTheme="minorHAnsi"/>
                <w:spacing w:val="-2"/>
              </w:rPr>
              <w:t>10</w:t>
            </w:r>
          </w:hyperlink>
        </w:p>
        <w:p w14:paraId="06648774" w14:textId="77777777" w:rsidR="000F72C1" w:rsidRDefault="0020793E">
          <w:pPr>
            <w:pStyle w:val="BodyText"/>
            <w:spacing w:before="188" w:line="179" w:lineRule="auto"/>
            <w:ind w:left="40"/>
            <w:rPr>
              <w:rFonts w:asciiTheme="minorHAnsi" w:hAnsiTheme="minorHAnsi"/>
            </w:rPr>
          </w:pPr>
          <w:r>
            <w:rPr>
              <w:rFonts w:asciiTheme="minorHAnsi" w:hAnsiTheme="minorHAnsi"/>
              <w:spacing w:val="-1"/>
            </w:rPr>
            <w:t>7.           INDEMNITY AND</w:t>
          </w:r>
          <w:r>
            <w:rPr>
              <w:rFonts w:asciiTheme="minorHAnsi" w:hAnsiTheme="minorHAnsi"/>
              <w:spacing w:val="18"/>
              <w:w w:val="101"/>
            </w:rPr>
            <w:t xml:space="preserve"> </w:t>
          </w:r>
          <w:r>
            <w:rPr>
              <w:rFonts w:asciiTheme="minorHAnsi" w:hAnsiTheme="minorHAnsi"/>
              <w:spacing w:val="-1"/>
            </w:rPr>
            <w:t>PUBLIC</w:t>
          </w:r>
          <w:r>
            <w:rPr>
              <w:rFonts w:asciiTheme="minorHAnsi" w:hAnsiTheme="minorHAnsi"/>
              <w:spacing w:val="16"/>
              <w:w w:val="101"/>
            </w:rPr>
            <w:t xml:space="preserve"> </w:t>
          </w:r>
          <w:r>
            <w:rPr>
              <w:rFonts w:asciiTheme="minorHAnsi" w:hAnsiTheme="minorHAnsi"/>
              <w:spacing w:val="-1"/>
            </w:rPr>
            <w:t>LIABILITY</w:t>
          </w:r>
          <w:r>
            <w:rPr>
              <w:rFonts w:asciiTheme="minorHAnsi" w:hAnsiTheme="minorHAnsi"/>
              <w:spacing w:val="19"/>
              <w:w w:val="101"/>
            </w:rPr>
            <w:t xml:space="preserve"> </w:t>
          </w:r>
          <w:r>
            <w:rPr>
              <w:rFonts w:asciiTheme="minorHAnsi" w:hAnsiTheme="minorHAnsi"/>
              <w:spacing w:val="-1"/>
            </w:rPr>
            <w:t xml:space="preserve">INSURANCE                                                        </w:t>
          </w:r>
          <w:r>
            <w:rPr>
              <w:rFonts w:asciiTheme="minorHAnsi" w:hAnsiTheme="minorHAnsi"/>
              <w:spacing w:val="-2"/>
            </w:rPr>
            <w:t xml:space="preserve">                                                  </w:t>
          </w:r>
          <w:hyperlink w:anchor="bookmark68" w:history="1">
            <w:r>
              <w:rPr>
                <w:rFonts w:asciiTheme="minorHAnsi" w:hAnsiTheme="minorHAnsi"/>
                <w:spacing w:val="-2"/>
              </w:rPr>
              <w:t>10</w:t>
            </w:r>
          </w:hyperlink>
        </w:p>
        <w:p w14:paraId="06648775" w14:textId="77777777" w:rsidR="000F72C1" w:rsidRDefault="0020793E">
          <w:pPr>
            <w:pStyle w:val="BodyText"/>
            <w:spacing w:before="180" w:line="187" w:lineRule="auto"/>
            <w:ind w:left="748"/>
            <w:rPr>
              <w:rFonts w:asciiTheme="minorHAnsi" w:hAnsiTheme="minorHAnsi"/>
            </w:rPr>
          </w:pPr>
          <w:r>
            <w:rPr>
              <w:rFonts w:asciiTheme="minorHAnsi" w:hAnsiTheme="minorHAnsi"/>
              <w:spacing w:val="-1"/>
            </w:rPr>
            <w:t>7.1         Loss, damage or</w:t>
          </w:r>
          <w:r>
            <w:rPr>
              <w:rFonts w:asciiTheme="minorHAnsi" w:hAnsiTheme="minorHAnsi"/>
              <w:spacing w:val="15"/>
              <w:w w:val="101"/>
            </w:rPr>
            <w:t xml:space="preserve"> </w:t>
          </w:r>
          <w:r>
            <w:rPr>
              <w:rFonts w:asciiTheme="minorHAnsi" w:hAnsiTheme="minorHAnsi"/>
              <w:spacing w:val="-1"/>
            </w:rPr>
            <w:t>injury to</w:t>
          </w:r>
          <w:r>
            <w:rPr>
              <w:rFonts w:asciiTheme="minorHAnsi" w:hAnsiTheme="minorHAnsi"/>
              <w:spacing w:val="18"/>
              <w:w w:val="101"/>
            </w:rPr>
            <w:t xml:space="preserve"> </w:t>
          </w:r>
          <w:r>
            <w:rPr>
              <w:rFonts w:asciiTheme="minorHAnsi" w:hAnsiTheme="minorHAnsi"/>
              <w:spacing w:val="-1"/>
            </w:rPr>
            <w:t>be</w:t>
          </w:r>
          <w:r>
            <w:rPr>
              <w:rFonts w:asciiTheme="minorHAnsi" w:hAnsiTheme="minorHAnsi"/>
              <w:spacing w:val="19"/>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responsibility</w:t>
          </w:r>
          <w:r>
            <w:rPr>
              <w:rFonts w:asciiTheme="minorHAnsi" w:hAnsiTheme="minorHAnsi"/>
              <w:spacing w:val="-2"/>
            </w:rPr>
            <w:t xml:space="preserve">                                                                                   </w:t>
          </w:r>
          <w:hyperlink w:anchor="bookmark69" w:history="1">
            <w:r>
              <w:rPr>
                <w:rFonts w:asciiTheme="minorHAnsi" w:hAnsiTheme="minorHAnsi"/>
                <w:spacing w:val="-2"/>
              </w:rPr>
              <w:t>10</w:t>
            </w:r>
          </w:hyperlink>
        </w:p>
        <w:p w14:paraId="06648776" w14:textId="77777777" w:rsidR="000F72C1" w:rsidRDefault="0020793E">
          <w:pPr>
            <w:pStyle w:val="BodyText"/>
            <w:spacing w:before="175" w:line="188" w:lineRule="auto"/>
            <w:ind w:left="748"/>
            <w:rPr>
              <w:rFonts w:asciiTheme="minorHAnsi" w:hAnsiTheme="minorHAnsi"/>
            </w:rPr>
          </w:pPr>
          <w:r>
            <w:rPr>
              <w:rFonts w:asciiTheme="minorHAnsi" w:hAnsiTheme="minorHAnsi"/>
              <w:spacing w:val="-2"/>
            </w:rPr>
            <w:t>7.2         Licensor to</w:t>
          </w:r>
          <w:r>
            <w:rPr>
              <w:rFonts w:asciiTheme="minorHAnsi" w:hAnsiTheme="minorHAnsi"/>
              <w:spacing w:val="28"/>
              <w:w w:val="101"/>
            </w:rPr>
            <w:t xml:space="preserve"> </w:t>
          </w:r>
          <w:r>
            <w:rPr>
              <w:rFonts w:asciiTheme="minorHAnsi" w:hAnsiTheme="minorHAnsi"/>
              <w:spacing w:val="-2"/>
            </w:rPr>
            <w:t>be</w:t>
          </w:r>
          <w:r>
            <w:rPr>
              <w:rFonts w:asciiTheme="minorHAnsi" w:hAnsiTheme="minorHAnsi"/>
              <w:spacing w:val="13"/>
            </w:rPr>
            <w:t xml:space="preserve"> </w:t>
          </w:r>
          <w:r>
            <w:rPr>
              <w:rFonts w:asciiTheme="minorHAnsi" w:hAnsiTheme="minorHAnsi"/>
              <w:spacing w:val="-2"/>
            </w:rPr>
            <w:t>indemnified</w:t>
          </w:r>
          <w:r>
            <w:rPr>
              <w:rFonts w:asciiTheme="minorHAnsi" w:hAnsiTheme="minorHAnsi"/>
              <w:spacing w:val="1"/>
            </w:rPr>
            <w:t xml:space="preserve">                                 </w:t>
          </w:r>
          <w:r>
            <w:rPr>
              <w:rFonts w:asciiTheme="minorHAnsi" w:hAnsiTheme="minorHAnsi"/>
            </w:rPr>
            <w:t xml:space="preserve">                                                                                           </w:t>
          </w:r>
          <w:hyperlink w:anchor="bookmark70" w:history="1">
            <w:r>
              <w:rPr>
                <w:rFonts w:asciiTheme="minorHAnsi" w:hAnsiTheme="minorHAnsi"/>
                <w:spacing w:val="-2"/>
              </w:rPr>
              <w:t>10</w:t>
            </w:r>
          </w:hyperlink>
        </w:p>
        <w:p w14:paraId="06648777" w14:textId="77777777" w:rsidR="000F72C1" w:rsidRDefault="0020793E">
          <w:pPr>
            <w:pStyle w:val="BodyText"/>
            <w:spacing w:before="180" w:line="187" w:lineRule="auto"/>
            <w:ind w:left="748"/>
            <w:rPr>
              <w:rFonts w:asciiTheme="minorHAnsi" w:hAnsiTheme="minorHAnsi"/>
            </w:rPr>
          </w:pPr>
          <w:r>
            <w:rPr>
              <w:rFonts w:asciiTheme="minorHAnsi" w:hAnsiTheme="minorHAnsi"/>
              <w:spacing w:val="-1"/>
            </w:rPr>
            <w:t>7.3         Public</w:t>
          </w:r>
          <w:r>
            <w:rPr>
              <w:rFonts w:asciiTheme="minorHAnsi" w:hAnsiTheme="minorHAnsi"/>
              <w:spacing w:val="17"/>
              <w:w w:val="101"/>
            </w:rPr>
            <w:t xml:space="preserve"> </w:t>
          </w:r>
          <w:r>
            <w:rPr>
              <w:rFonts w:asciiTheme="minorHAnsi" w:hAnsiTheme="minorHAnsi"/>
              <w:spacing w:val="-1"/>
            </w:rPr>
            <w:t>liability</w:t>
          </w:r>
          <w:r>
            <w:rPr>
              <w:rFonts w:asciiTheme="minorHAnsi" w:hAnsiTheme="minorHAnsi"/>
              <w:spacing w:val="13"/>
              <w:w w:val="101"/>
            </w:rPr>
            <w:t xml:space="preserve"> </w:t>
          </w:r>
          <w:r>
            <w:rPr>
              <w:rFonts w:asciiTheme="minorHAnsi" w:hAnsiTheme="minorHAnsi"/>
              <w:spacing w:val="-1"/>
            </w:rPr>
            <w:t xml:space="preserve">insurance                                                                                                     </w:t>
          </w:r>
          <w:r>
            <w:rPr>
              <w:rFonts w:asciiTheme="minorHAnsi" w:hAnsiTheme="minorHAnsi"/>
              <w:spacing w:val="-2"/>
            </w:rPr>
            <w:t xml:space="preserve">                               </w:t>
          </w:r>
          <w:hyperlink w:anchor="bookmark71" w:history="1">
            <w:r>
              <w:rPr>
                <w:rFonts w:asciiTheme="minorHAnsi" w:hAnsiTheme="minorHAnsi"/>
                <w:spacing w:val="-2"/>
              </w:rPr>
              <w:t>11</w:t>
            </w:r>
          </w:hyperlink>
        </w:p>
        <w:p w14:paraId="06648778" w14:textId="77777777" w:rsidR="000F72C1" w:rsidRDefault="0020793E">
          <w:pPr>
            <w:pStyle w:val="BodyText"/>
            <w:spacing w:before="178" w:line="188" w:lineRule="auto"/>
            <w:ind w:left="748"/>
            <w:rPr>
              <w:rFonts w:asciiTheme="minorHAnsi" w:hAnsiTheme="minorHAnsi"/>
            </w:rPr>
          </w:pPr>
          <w:r>
            <w:rPr>
              <w:rFonts w:asciiTheme="minorHAnsi" w:hAnsiTheme="minorHAnsi"/>
              <w:spacing w:val="-1"/>
            </w:rPr>
            <w:t>7.4         Evidence of</w:t>
          </w:r>
          <w:r>
            <w:rPr>
              <w:rFonts w:asciiTheme="minorHAnsi" w:hAnsiTheme="minorHAnsi"/>
              <w:spacing w:val="10"/>
            </w:rPr>
            <w:t xml:space="preserve"> </w:t>
          </w:r>
          <w:r>
            <w:rPr>
              <w:rFonts w:asciiTheme="minorHAnsi" w:hAnsiTheme="minorHAnsi"/>
              <w:spacing w:val="-1"/>
            </w:rPr>
            <w:t xml:space="preserve">insurance                                                                                                                                 </w:t>
          </w:r>
          <w:r>
            <w:rPr>
              <w:rFonts w:asciiTheme="minorHAnsi" w:hAnsiTheme="minorHAnsi"/>
              <w:spacing w:val="-2"/>
            </w:rPr>
            <w:t xml:space="preserve">       </w:t>
          </w:r>
          <w:hyperlink w:anchor="bookmark72" w:history="1">
            <w:r>
              <w:rPr>
                <w:rFonts w:asciiTheme="minorHAnsi" w:hAnsiTheme="minorHAnsi"/>
                <w:spacing w:val="-2"/>
              </w:rPr>
              <w:t>11</w:t>
            </w:r>
          </w:hyperlink>
        </w:p>
        <w:p w14:paraId="06648779" w14:textId="77777777" w:rsidR="000F72C1" w:rsidRDefault="0020793E">
          <w:pPr>
            <w:pStyle w:val="BodyText"/>
            <w:spacing w:before="179" w:line="188" w:lineRule="auto"/>
            <w:ind w:left="748"/>
            <w:rPr>
              <w:rFonts w:asciiTheme="minorHAnsi" w:hAnsiTheme="minorHAnsi"/>
            </w:rPr>
          </w:pPr>
          <w:r>
            <w:rPr>
              <w:rFonts w:asciiTheme="minorHAnsi" w:hAnsiTheme="minorHAnsi"/>
              <w:spacing w:val="-1"/>
            </w:rPr>
            <w:t>7.5         No warranty</w:t>
          </w:r>
          <w:r>
            <w:rPr>
              <w:rFonts w:asciiTheme="minorHAnsi" w:hAnsiTheme="minorHAnsi"/>
              <w:spacing w:val="9"/>
            </w:rPr>
            <w:t xml:space="preserve"> </w:t>
          </w:r>
          <w:r>
            <w:rPr>
              <w:rFonts w:asciiTheme="minorHAnsi" w:hAnsiTheme="minorHAnsi"/>
              <w:spacing w:val="-1"/>
            </w:rPr>
            <w:t>of suitabili</w:t>
          </w:r>
          <w:r>
            <w:rPr>
              <w:rFonts w:asciiTheme="minorHAnsi" w:hAnsiTheme="minorHAnsi"/>
              <w:spacing w:val="-2"/>
            </w:rPr>
            <w:t>ty</w:t>
          </w:r>
          <w:r>
            <w:rPr>
              <w:rFonts w:asciiTheme="minorHAnsi" w:hAnsiTheme="minorHAnsi"/>
              <w:spacing w:val="1"/>
            </w:rPr>
            <w:t xml:space="preserve">                                        </w:t>
          </w:r>
          <w:r>
            <w:rPr>
              <w:rFonts w:asciiTheme="minorHAnsi" w:hAnsiTheme="minorHAnsi"/>
            </w:rPr>
            <w:t xml:space="preserve">                                                                                      </w:t>
          </w:r>
          <w:hyperlink w:anchor="bookmark73" w:history="1">
            <w:r>
              <w:rPr>
                <w:rFonts w:asciiTheme="minorHAnsi" w:hAnsiTheme="minorHAnsi"/>
                <w:spacing w:val="-2"/>
              </w:rPr>
              <w:t>11</w:t>
            </w:r>
          </w:hyperlink>
        </w:p>
        <w:p w14:paraId="0664877A" w14:textId="77777777" w:rsidR="000F72C1" w:rsidRDefault="0020793E">
          <w:pPr>
            <w:pStyle w:val="BodyText"/>
            <w:spacing w:before="188" w:line="179" w:lineRule="auto"/>
            <w:ind w:left="39"/>
            <w:rPr>
              <w:rFonts w:asciiTheme="minorHAnsi" w:hAnsiTheme="minorHAnsi"/>
            </w:rPr>
          </w:pPr>
          <w:r>
            <w:rPr>
              <w:rFonts w:asciiTheme="minorHAnsi" w:hAnsiTheme="minorHAnsi"/>
            </w:rPr>
            <w:t>8.</w:t>
          </w:r>
          <w:r>
            <w:rPr>
              <w:rFonts w:asciiTheme="minorHAnsi" w:hAnsiTheme="minorHAnsi"/>
              <w:spacing w:val="4"/>
            </w:rPr>
            <w:t xml:space="preserve">          </w:t>
          </w:r>
          <w:r>
            <w:rPr>
              <w:rFonts w:asciiTheme="minorHAnsi" w:hAnsiTheme="minorHAnsi"/>
            </w:rPr>
            <w:t xml:space="preserve">TERMINATION                                                                                   </w:t>
          </w:r>
          <w:r>
            <w:rPr>
              <w:rFonts w:asciiTheme="minorHAnsi" w:hAnsiTheme="minorHAnsi"/>
              <w:spacing w:val="-1"/>
            </w:rPr>
            <w:t xml:space="preserve">                                                                               </w:t>
          </w:r>
          <w:hyperlink w:anchor="bookmark74" w:history="1">
            <w:r>
              <w:rPr>
                <w:rFonts w:asciiTheme="minorHAnsi" w:hAnsiTheme="minorHAnsi"/>
                <w:spacing w:val="-1"/>
              </w:rPr>
              <w:t>11</w:t>
            </w:r>
          </w:hyperlink>
        </w:p>
        <w:p w14:paraId="0664877B" w14:textId="77777777" w:rsidR="000F72C1" w:rsidRDefault="0020793E">
          <w:pPr>
            <w:pStyle w:val="BodyText"/>
            <w:spacing w:before="180" w:line="187" w:lineRule="auto"/>
            <w:ind w:left="747"/>
            <w:rPr>
              <w:rFonts w:asciiTheme="minorHAnsi" w:hAnsiTheme="minorHAnsi"/>
            </w:rPr>
          </w:pPr>
          <w:r>
            <w:rPr>
              <w:rFonts w:asciiTheme="minorHAnsi" w:hAnsiTheme="minorHAnsi"/>
              <w:spacing w:val="-2"/>
            </w:rPr>
            <w:t>8.1         Either</w:t>
          </w:r>
          <w:r>
            <w:rPr>
              <w:rFonts w:asciiTheme="minorHAnsi" w:hAnsiTheme="minorHAnsi"/>
              <w:spacing w:val="27"/>
              <w:w w:val="101"/>
            </w:rPr>
            <w:t xml:space="preserve"> </w:t>
          </w:r>
          <w:r>
            <w:rPr>
              <w:rFonts w:asciiTheme="minorHAnsi" w:hAnsiTheme="minorHAnsi"/>
              <w:spacing w:val="-2"/>
            </w:rPr>
            <w:t>party</w:t>
          </w:r>
          <w:r>
            <w:rPr>
              <w:rFonts w:asciiTheme="minorHAnsi" w:hAnsiTheme="minorHAnsi"/>
              <w:spacing w:val="15"/>
              <w:w w:val="101"/>
            </w:rPr>
            <w:t xml:space="preserve"> </w:t>
          </w:r>
          <w:r>
            <w:rPr>
              <w:rFonts w:asciiTheme="minorHAnsi" w:hAnsiTheme="minorHAnsi"/>
              <w:spacing w:val="-2"/>
            </w:rPr>
            <w:t>may terminate</w:t>
          </w:r>
          <w:r>
            <w:rPr>
              <w:rFonts w:asciiTheme="minorHAnsi" w:hAnsiTheme="minorHAnsi"/>
              <w:spacing w:val="1"/>
            </w:rPr>
            <w:t xml:space="preserve">                                     </w:t>
          </w:r>
          <w:r>
            <w:rPr>
              <w:rFonts w:asciiTheme="minorHAnsi" w:hAnsiTheme="minorHAnsi"/>
            </w:rPr>
            <w:t xml:space="preserve">                                                                                      </w:t>
          </w:r>
          <w:hyperlink w:anchor="bookmark75" w:history="1">
            <w:r>
              <w:rPr>
                <w:rFonts w:asciiTheme="minorHAnsi" w:hAnsiTheme="minorHAnsi"/>
                <w:spacing w:val="-2"/>
              </w:rPr>
              <w:t>11</w:t>
            </w:r>
          </w:hyperlink>
        </w:p>
        <w:p w14:paraId="0664877C" w14:textId="77777777" w:rsidR="000F72C1" w:rsidRDefault="0020793E">
          <w:pPr>
            <w:pStyle w:val="BodyText"/>
            <w:spacing w:before="180" w:line="187" w:lineRule="auto"/>
            <w:ind w:left="747"/>
            <w:rPr>
              <w:rFonts w:asciiTheme="minorHAnsi" w:hAnsiTheme="minorHAnsi"/>
            </w:rPr>
          </w:pPr>
          <w:r>
            <w:rPr>
              <w:rFonts w:asciiTheme="minorHAnsi" w:hAnsiTheme="minorHAnsi"/>
            </w:rPr>
            <w:t>8.2</w:t>
          </w:r>
          <w:r>
            <w:rPr>
              <w:rFonts w:asciiTheme="minorHAnsi" w:hAnsiTheme="minorHAnsi"/>
              <w:spacing w:val="4"/>
            </w:rPr>
            <w:t xml:space="preserve">        </w:t>
          </w:r>
          <w:r>
            <w:rPr>
              <w:rFonts w:asciiTheme="minorHAnsi" w:hAnsiTheme="minorHAnsi"/>
            </w:rPr>
            <w:t>Termination</w:t>
          </w:r>
          <w:r>
            <w:rPr>
              <w:rFonts w:asciiTheme="minorHAnsi" w:hAnsiTheme="minorHAnsi"/>
              <w:spacing w:val="18"/>
              <w:w w:val="101"/>
            </w:rPr>
            <w:t xml:space="preserve"> </w:t>
          </w:r>
          <w:r>
            <w:rPr>
              <w:rFonts w:asciiTheme="minorHAnsi" w:hAnsiTheme="minorHAnsi"/>
            </w:rPr>
            <w:t>by</w:t>
          </w:r>
          <w:r>
            <w:rPr>
              <w:rFonts w:asciiTheme="minorHAnsi" w:hAnsiTheme="minorHAnsi"/>
              <w:spacing w:val="17"/>
              <w:w w:val="101"/>
            </w:rPr>
            <w:t xml:space="preserve"> </w:t>
          </w:r>
          <w:r>
            <w:rPr>
              <w:rFonts w:asciiTheme="minorHAnsi" w:hAnsiTheme="minorHAnsi"/>
            </w:rPr>
            <w:t>Lice</w:t>
          </w:r>
          <w:r>
            <w:rPr>
              <w:rFonts w:asciiTheme="minorHAnsi" w:hAnsiTheme="minorHAnsi"/>
              <w:spacing w:val="-1"/>
            </w:rPr>
            <w:t xml:space="preserve">nsor                                                                                                                                   </w:t>
          </w:r>
          <w:hyperlink w:anchor="bookmark76" w:history="1">
            <w:r>
              <w:rPr>
                <w:rFonts w:asciiTheme="minorHAnsi" w:hAnsiTheme="minorHAnsi"/>
                <w:spacing w:val="-1"/>
              </w:rPr>
              <w:t>12</w:t>
            </w:r>
          </w:hyperlink>
        </w:p>
        <w:p w14:paraId="0664877D" w14:textId="77777777" w:rsidR="000F72C1" w:rsidRDefault="0020793E">
          <w:pPr>
            <w:pStyle w:val="BodyText"/>
            <w:spacing w:before="179" w:line="187" w:lineRule="auto"/>
            <w:ind w:left="747"/>
            <w:rPr>
              <w:rFonts w:asciiTheme="minorHAnsi" w:hAnsiTheme="minorHAnsi"/>
            </w:rPr>
          </w:pPr>
          <w:r>
            <w:rPr>
              <w:rFonts w:asciiTheme="minorHAnsi" w:hAnsiTheme="minorHAnsi"/>
              <w:spacing w:val="-1"/>
            </w:rPr>
            <w:t>8.3</w:t>
          </w:r>
          <w:r>
            <w:rPr>
              <w:rFonts w:asciiTheme="minorHAnsi" w:hAnsiTheme="minorHAnsi"/>
              <w:spacing w:val="4"/>
            </w:rPr>
            <w:t xml:space="preserve">        </w:t>
          </w:r>
          <w:r>
            <w:rPr>
              <w:rFonts w:asciiTheme="minorHAnsi" w:hAnsiTheme="minorHAnsi"/>
              <w:spacing w:val="-1"/>
            </w:rPr>
            <w:t>Termination</w:t>
          </w:r>
          <w:r>
            <w:rPr>
              <w:rFonts w:asciiTheme="minorHAnsi" w:hAnsiTheme="minorHAnsi"/>
              <w:spacing w:val="18"/>
              <w:w w:val="101"/>
            </w:rPr>
            <w:t xml:space="preserve"> </w:t>
          </w:r>
          <w:r>
            <w:rPr>
              <w:rFonts w:asciiTheme="minorHAnsi" w:hAnsiTheme="minorHAnsi"/>
              <w:spacing w:val="-1"/>
            </w:rPr>
            <w:t>by</w:t>
          </w:r>
          <w:r>
            <w:rPr>
              <w:rFonts w:asciiTheme="minorHAnsi" w:hAnsiTheme="minorHAnsi"/>
              <w:spacing w:val="17"/>
              <w:w w:val="101"/>
            </w:rPr>
            <w:t xml:space="preserve"> </w:t>
          </w:r>
          <w:r>
            <w:rPr>
              <w:rFonts w:asciiTheme="minorHAnsi" w:hAnsiTheme="minorHAnsi"/>
              <w:spacing w:val="-1"/>
            </w:rPr>
            <w:t xml:space="preserve">Licensee                                                                                                                               </w:t>
          </w:r>
          <w:r>
            <w:rPr>
              <w:rFonts w:asciiTheme="minorHAnsi" w:hAnsiTheme="minorHAnsi"/>
              <w:spacing w:val="-2"/>
            </w:rPr>
            <w:t xml:space="preserve">    </w:t>
          </w:r>
          <w:hyperlink w:anchor="bookmark77" w:history="1">
            <w:r>
              <w:rPr>
                <w:rFonts w:asciiTheme="minorHAnsi" w:hAnsiTheme="minorHAnsi"/>
                <w:spacing w:val="-2"/>
              </w:rPr>
              <w:t>12</w:t>
            </w:r>
          </w:hyperlink>
        </w:p>
        <w:p w14:paraId="0664877E" w14:textId="77777777" w:rsidR="000F72C1" w:rsidRDefault="0020793E">
          <w:pPr>
            <w:pStyle w:val="BodyText"/>
            <w:spacing w:before="179" w:line="188" w:lineRule="auto"/>
            <w:ind w:left="747"/>
            <w:rPr>
              <w:rFonts w:asciiTheme="minorHAnsi" w:hAnsiTheme="minorHAnsi"/>
            </w:rPr>
          </w:pPr>
          <w:r>
            <w:rPr>
              <w:rFonts w:asciiTheme="minorHAnsi" w:hAnsiTheme="minorHAnsi"/>
              <w:spacing w:val="-1"/>
            </w:rPr>
            <w:t>8.4</w:t>
          </w:r>
          <w:r>
            <w:rPr>
              <w:rFonts w:asciiTheme="minorHAnsi" w:hAnsiTheme="minorHAnsi"/>
              <w:spacing w:val="4"/>
            </w:rPr>
            <w:t xml:space="preserve">        </w:t>
          </w:r>
          <w:r>
            <w:rPr>
              <w:rFonts w:asciiTheme="minorHAnsi" w:hAnsiTheme="minorHAnsi"/>
              <w:spacing w:val="-1"/>
            </w:rPr>
            <w:t>Termination</w:t>
          </w:r>
          <w:r>
            <w:rPr>
              <w:rFonts w:asciiTheme="minorHAnsi" w:hAnsiTheme="minorHAnsi"/>
              <w:spacing w:val="18"/>
              <w:w w:val="101"/>
            </w:rPr>
            <w:t xml:space="preserve"> </w:t>
          </w:r>
          <w:r>
            <w:rPr>
              <w:rFonts w:asciiTheme="minorHAnsi" w:hAnsiTheme="minorHAnsi"/>
              <w:spacing w:val="-1"/>
            </w:rPr>
            <w:t>not to affect accrued</w:t>
          </w:r>
          <w:r>
            <w:rPr>
              <w:rFonts w:asciiTheme="minorHAnsi" w:hAnsiTheme="minorHAnsi"/>
              <w:spacing w:val="16"/>
              <w:w w:val="101"/>
            </w:rPr>
            <w:t xml:space="preserve"> </w:t>
          </w:r>
          <w:r>
            <w:rPr>
              <w:rFonts w:asciiTheme="minorHAnsi" w:hAnsiTheme="minorHAnsi"/>
              <w:spacing w:val="-1"/>
            </w:rPr>
            <w:t xml:space="preserve">rights                                                                                        </w:t>
          </w:r>
          <w:r>
            <w:rPr>
              <w:rFonts w:asciiTheme="minorHAnsi" w:hAnsiTheme="minorHAnsi"/>
              <w:spacing w:val="-2"/>
            </w:rPr>
            <w:t xml:space="preserve">               </w:t>
          </w:r>
          <w:hyperlink w:anchor="bookmark78" w:history="1">
            <w:r>
              <w:rPr>
                <w:rFonts w:asciiTheme="minorHAnsi" w:hAnsiTheme="minorHAnsi"/>
                <w:spacing w:val="-2"/>
              </w:rPr>
              <w:t>12</w:t>
            </w:r>
          </w:hyperlink>
        </w:p>
        <w:p w14:paraId="0664877F" w14:textId="77777777" w:rsidR="000F72C1" w:rsidRDefault="0020793E">
          <w:pPr>
            <w:pStyle w:val="BodyText"/>
            <w:spacing w:before="178" w:line="188" w:lineRule="auto"/>
            <w:ind w:left="747"/>
            <w:rPr>
              <w:rFonts w:asciiTheme="minorHAnsi" w:hAnsiTheme="minorHAnsi"/>
            </w:rPr>
          </w:pPr>
          <w:r>
            <w:rPr>
              <w:rFonts w:asciiTheme="minorHAnsi" w:hAnsiTheme="minorHAnsi"/>
              <w:spacing w:val="-1"/>
            </w:rPr>
            <w:t>8.5         Removal of articles etc</w:t>
          </w:r>
          <w:r>
            <w:rPr>
              <w:rFonts w:asciiTheme="minorHAnsi" w:hAnsiTheme="minorHAnsi"/>
              <w:spacing w:val="19"/>
            </w:rPr>
            <w:t xml:space="preserve"> </w:t>
          </w:r>
          <w:r>
            <w:rPr>
              <w:rFonts w:asciiTheme="minorHAnsi" w:hAnsiTheme="minorHAnsi"/>
              <w:spacing w:val="-1"/>
            </w:rPr>
            <w:t>upon</w:t>
          </w:r>
          <w:r>
            <w:rPr>
              <w:rFonts w:asciiTheme="minorHAnsi" w:hAnsiTheme="minorHAnsi"/>
              <w:spacing w:val="3"/>
            </w:rPr>
            <w:t xml:space="preserve"> </w:t>
          </w:r>
          <w:r>
            <w:rPr>
              <w:rFonts w:asciiTheme="minorHAnsi" w:hAnsiTheme="minorHAnsi"/>
              <w:spacing w:val="-1"/>
            </w:rPr>
            <w:t xml:space="preserve">termination                                                                                                     </w:t>
          </w:r>
          <w:hyperlink w:anchor="bookmark79" w:history="1">
            <w:r>
              <w:rPr>
                <w:rFonts w:asciiTheme="minorHAnsi" w:hAnsiTheme="minorHAnsi"/>
                <w:spacing w:val="-1"/>
              </w:rPr>
              <w:t>12</w:t>
            </w:r>
          </w:hyperlink>
        </w:p>
        <w:p w14:paraId="06648780" w14:textId="77777777" w:rsidR="000F72C1" w:rsidRDefault="0020793E">
          <w:pPr>
            <w:pStyle w:val="BodyText"/>
            <w:spacing w:before="176" w:line="188" w:lineRule="auto"/>
            <w:ind w:left="747"/>
            <w:rPr>
              <w:rFonts w:asciiTheme="minorHAnsi" w:hAnsiTheme="minorHAnsi"/>
            </w:rPr>
          </w:pPr>
          <w:r>
            <w:rPr>
              <w:rFonts w:asciiTheme="minorHAnsi" w:hAnsiTheme="minorHAnsi"/>
              <w:spacing w:val="-1"/>
            </w:rPr>
            <w:t>8.6         Licensor</w:t>
          </w:r>
          <w:r>
            <w:rPr>
              <w:rFonts w:asciiTheme="minorHAnsi" w:hAnsiTheme="minorHAnsi"/>
              <w:spacing w:val="14"/>
              <w:w w:val="101"/>
            </w:rPr>
            <w:t xml:space="preserve"> </w:t>
          </w:r>
          <w:r>
            <w:rPr>
              <w:rFonts w:asciiTheme="minorHAnsi" w:hAnsiTheme="minorHAnsi"/>
              <w:spacing w:val="-1"/>
            </w:rPr>
            <w:t>may charge</w:t>
          </w:r>
          <w:r>
            <w:rPr>
              <w:rFonts w:asciiTheme="minorHAnsi" w:hAnsiTheme="minorHAnsi"/>
              <w:spacing w:val="17"/>
              <w:w w:val="101"/>
            </w:rPr>
            <w:t xml:space="preserve"> </w:t>
          </w:r>
          <w:r>
            <w:rPr>
              <w:rFonts w:asciiTheme="minorHAnsi" w:hAnsiTheme="minorHAnsi"/>
              <w:spacing w:val="-1"/>
            </w:rPr>
            <w:t>Licensee for certain</w:t>
          </w:r>
          <w:r>
            <w:rPr>
              <w:rFonts w:asciiTheme="minorHAnsi" w:hAnsiTheme="minorHAnsi"/>
              <w:spacing w:val="9"/>
            </w:rPr>
            <w:t xml:space="preserve"> </w:t>
          </w:r>
          <w:r>
            <w:rPr>
              <w:rFonts w:asciiTheme="minorHAnsi" w:hAnsiTheme="minorHAnsi"/>
              <w:spacing w:val="-1"/>
            </w:rPr>
            <w:t xml:space="preserve">costs                                              </w:t>
          </w:r>
          <w:r>
            <w:rPr>
              <w:rFonts w:asciiTheme="minorHAnsi" w:hAnsiTheme="minorHAnsi"/>
              <w:spacing w:val="-2"/>
            </w:rPr>
            <w:t xml:space="preserve">                                              </w:t>
          </w:r>
          <w:hyperlink w:anchor="bookmark80" w:history="1">
            <w:r>
              <w:rPr>
                <w:rFonts w:asciiTheme="minorHAnsi" w:hAnsiTheme="minorHAnsi"/>
                <w:spacing w:val="-2"/>
              </w:rPr>
              <w:t>12</w:t>
            </w:r>
          </w:hyperlink>
        </w:p>
        <w:p w14:paraId="06648781" w14:textId="77777777" w:rsidR="000F72C1" w:rsidRDefault="0020793E">
          <w:pPr>
            <w:pStyle w:val="BodyText"/>
            <w:spacing w:before="189" w:line="179" w:lineRule="auto"/>
            <w:ind w:left="40"/>
            <w:rPr>
              <w:rFonts w:asciiTheme="minorHAnsi" w:hAnsiTheme="minorHAnsi"/>
            </w:rPr>
          </w:pPr>
          <w:r>
            <w:rPr>
              <w:rFonts w:asciiTheme="minorHAnsi" w:hAnsiTheme="minorHAnsi"/>
              <w:spacing w:val="-3"/>
            </w:rPr>
            <w:t>9.</w:t>
          </w:r>
          <w:r>
            <w:rPr>
              <w:rFonts w:asciiTheme="minorHAnsi" w:hAnsiTheme="minorHAnsi"/>
              <w:spacing w:val="1"/>
            </w:rPr>
            <w:t xml:space="preserve">           </w:t>
          </w:r>
          <w:r>
            <w:rPr>
              <w:rFonts w:asciiTheme="minorHAnsi" w:hAnsiTheme="minorHAnsi"/>
              <w:spacing w:val="-3"/>
            </w:rPr>
            <w:t>NOTICES</w:t>
          </w:r>
          <w:r>
            <w:rPr>
              <w:rFonts w:asciiTheme="minorHAnsi" w:hAnsiTheme="minorHAnsi"/>
            </w:rPr>
            <w:t xml:space="preserve">                                                                                                                                                                           </w:t>
          </w:r>
          <w:hyperlink w:anchor="bookmark81" w:history="1">
            <w:r>
              <w:rPr>
                <w:rFonts w:asciiTheme="minorHAnsi" w:hAnsiTheme="minorHAnsi"/>
                <w:spacing w:val="-3"/>
              </w:rPr>
              <w:t>13</w:t>
            </w:r>
          </w:hyperlink>
        </w:p>
        <w:p w14:paraId="06648782" w14:textId="77777777" w:rsidR="000F72C1" w:rsidRDefault="0020793E">
          <w:pPr>
            <w:pStyle w:val="BodyText"/>
            <w:spacing w:before="186" w:line="181" w:lineRule="auto"/>
            <w:ind w:left="748"/>
            <w:rPr>
              <w:rFonts w:asciiTheme="minorHAnsi" w:hAnsiTheme="minorHAnsi"/>
            </w:rPr>
          </w:pPr>
          <w:r>
            <w:rPr>
              <w:rFonts w:asciiTheme="minorHAnsi" w:hAnsiTheme="minorHAnsi"/>
              <w:spacing w:val="-1"/>
            </w:rPr>
            <w:t>9.1</w:t>
          </w:r>
          <w:r>
            <w:rPr>
              <w:rFonts w:asciiTheme="minorHAnsi" w:hAnsiTheme="minorHAnsi"/>
              <w:spacing w:val="6"/>
            </w:rPr>
            <w:t xml:space="preserve">        </w:t>
          </w:r>
          <w:r>
            <w:rPr>
              <w:rFonts w:asciiTheme="minorHAnsi" w:hAnsiTheme="minorHAnsi"/>
              <w:spacing w:val="-1"/>
            </w:rPr>
            <w:t xml:space="preserve">Writing                                                                                                                                                                  </w:t>
          </w:r>
          <w:hyperlink w:anchor="bookmark82" w:history="1">
            <w:r>
              <w:rPr>
                <w:rFonts w:asciiTheme="minorHAnsi" w:hAnsiTheme="minorHAnsi"/>
                <w:spacing w:val="-1"/>
              </w:rPr>
              <w:t>13</w:t>
            </w:r>
          </w:hyperlink>
        </w:p>
        <w:p w14:paraId="06648783" w14:textId="77777777" w:rsidR="000F72C1" w:rsidRDefault="0020793E">
          <w:pPr>
            <w:pStyle w:val="BodyText"/>
            <w:spacing w:before="187" w:line="180" w:lineRule="auto"/>
            <w:ind w:left="748"/>
            <w:rPr>
              <w:rFonts w:asciiTheme="minorHAnsi" w:hAnsiTheme="minorHAnsi"/>
            </w:rPr>
          </w:pPr>
          <w:r>
            <w:rPr>
              <w:rFonts w:asciiTheme="minorHAnsi" w:hAnsiTheme="minorHAnsi"/>
            </w:rPr>
            <w:t>9.2</w:t>
          </w:r>
          <w:r>
            <w:rPr>
              <w:rFonts w:asciiTheme="minorHAnsi" w:hAnsiTheme="minorHAnsi"/>
              <w:spacing w:val="5"/>
            </w:rPr>
            <w:t xml:space="preserve">        </w:t>
          </w:r>
          <w:r>
            <w:rPr>
              <w:rFonts w:asciiTheme="minorHAnsi" w:hAnsiTheme="minorHAnsi"/>
            </w:rPr>
            <w:t xml:space="preserve">Service                        </w:t>
          </w:r>
          <w:r>
            <w:rPr>
              <w:rFonts w:asciiTheme="minorHAnsi" w:hAnsiTheme="minorHAnsi"/>
              <w:spacing w:val="-1"/>
            </w:rPr>
            <w:t xml:space="preserve">                                                                                                                                          </w:t>
          </w:r>
          <w:hyperlink w:anchor="bookmark83" w:history="1">
            <w:r>
              <w:rPr>
                <w:rFonts w:asciiTheme="minorHAnsi" w:hAnsiTheme="minorHAnsi"/>
                <w:spacing w:val="-1"/>
              </w:rPr>
              <w:t>13</w:t>
            </w:r>
          </w:hyperlink>
        </w:p>
        <w:p w14:paraId="06648784" w14:textId="77777777" w:rsidR="000F72C1" w:rsidRDefault="0020793E">
          <w:pPr>
            <w:pStyle w:val="BodyText"/>
            <w:spacing w:before="179" w:line="188" w:lineRule="auto"/>
            <w:ind w:left="748"/>
            <w:rPr>
              <w:rFonts w:asciiTheme="minorHAnsi" w:hAnsiTheme="minorHAnsi"/>
            </w:rPr>
          </w:pPr>
          <w:r>
            <w:rPr>
              <w:rFonts w:asciiTheme="minorHAnsi" w:hAnsiTheme="minorHAnsi"/>
            </w:rPr>
            <w:t>9.3         Changes of add</w:t>
          </w:r>
          <w:r>
            <w:rPr>
              <w:rFonts w:asciiTheme="minorHAnsi" w:hAnsiTheme="minorHAnsi"/>
              <w:spacing w:val="-1"/>
            </w:rPr>
            <w:t xml:space="preserve">ress                                                                                                                                            </w:t>
          </w:r>
          <w:hyperlink w:anchor="bookmark84" w:history="1">
            <w:r>
              <w:rPr>
                <w:rFonts w:asciiTheme="minorHAnsi" w:hAnsiTheme="minorHAnsi"/>
                <w:spacing w:val="-1"/>
              </w:rPr>
              <w:t>13</w:t>
            </w:r>
          </w:hyperlink>
        </w:p>
        <w:p w14:paraId="06648785" w14:textId="77777777" w:rsidR="000F72C1" w:rsidRDefault="0020793E">
          <w:pPr>
            <w:pStyle w:val="BodyText"/>
            <w:spacing w:before="188" w:line="179" w:lineRule="auto"/>
            <w:ind w:left="50"/>
            <w:rPr>
              <w:rFonts w:asciiTheme="minorHAnsi" w:hAnsiTheme="minorHAnsi"/>
            </w:rPr>
          </w:pPr>
          <w:r>
            <w:rPr>
              <w:rFonts w:asciiTheme="minorHAnsi" w:hAnsiTheme="minorHAnsi"/>
              <w:spacing w:val="-3"/>
            </w:rPr>
            <w:t>10.         STAMP</w:t>
          </w:r>
          <w:r>
            <w:rPr>
              <w:rFonts w:asciiTheme="minorHAnsi" w:hAnsiTheme="minorHAnsi"/>
              <w:spacing w:val="24"/>
              <w:w w:val="101"/>
            </w:rPr>
            <w:t xml:space="preserve"> </w:t>
          </w:r>
          <w:r>
            <w:rPr>
              <w:rFonts w:asciiTheme="minorHAnsi" w:hAnsiTheme="minorHAnsi"/>
              <w:spacing w:val="-3"/>
            </w:rPr>
            <w:t>DUTY</w:t>
          </w:r>
          <w:r>
            <w:rPr>
              <w:rFonts w:asciiTheme="minorHAnsi" w:hAnsiTheme="minorHAnsi"/>
            </w:rPr>
            <w:t xml:space="preserve">                                                                                                                                                                   </w:t>
          </w:r>
          <w:hyperlink w:anchor="bookmark85" w:history="1">
            <w:r>
              <w:rPr>
                <w:rFonts w:asciiTheme="minorHAnsi" w:hAnsiTheme="minorHAnsi"/>
                <w:spacing w:val="-3"/>
              </w:rPr>
              <w:t>13</w:t>
            </w:r>
          </w:hyperlink>
        </w:p>
        <w:p w14:paraId="06648786" w14:textId="77777777" w:rsidR="000F72C1" w:rsidRDefault="0020793E">
          <w:pPr>
            <w:pStyle w:val="BodyText"/>
            <w:spacing w:before="189" w:line="179" w:lineRule="auto"/>
            <w:ind w:left="51"/>
            <w:rPr>
              <w:rFonts w:asciiTheme="minorHAnsi" w:hAnsiTheme="minorHAnsi"/>
            </w:rPr>
          </w:pPr>
          <w:r>
            <w:rPr>
              <w:rFonts w:asciiTheme="minorHAnsi" w:hAnsiTheme="minorHAnsi"/>
              <w:spacing w:val="-3"/>
            </w:rPr>
            <w:t>11.         PAYMENT</w:t>
          </w:r>
          <w:r>
            <w:rPr>
              <w:rFonts w:asciiTheme="minorHAnsi" w:hAnsiTheme="minorHAnsi"/>
              <w:spacing w:val="36"/>
            </w:rPr>
            <w:t xml:space="preserve"> </w:t>
          </w:r>
          <w:r>
            <w:rPr>
              <w:rFonts w:asciiTheme="minorHAnsi" w:hAnsiTheme="minorHAnsi"/>
              <w:spacing w:val="-3"/>
            </w:rPr>
            <w:t>FOR</w:t>
          </w:r>
          <w:r>
            <w:rPr>
              <w:rFonts w:asciiTheme="minorHAnsi" w:hAnsiTheme="minorHAnsi"/>
              <w:spacing w:val="19"/>
              <w:w w:val="101"/>
            </w:rPr>
            <w:t xml:space="preserve"> </w:t>
          </w:r>
          <w:r>
            <w:rPr>
              <w:rFonts w:asciiTheme="minorHAnsi" w:hAnsiTheme="minorHAnsi"/>
              <w:spacing w:val="-3"/>
            </w:rPr>
            <w:t>LICENSOR</w:t>
          </w:r>
          <w:r>
            <w:rPr>
              <w:rFonts w:asciiTheme="minorHAnsi" w:hAnsiTheme="minorHAnsi"/>
              <w:spacing w:val="11"/>
            </w:rPr>
            <w:t xml:space="preserve"> </w:t>
          </w:r>
          <w:r>
            <w:rPr>
              <w:rFonts w:asciiTheme="minorHAnsi" w:hAnsiTheme="minorHAnsi"/>
              <w:spacing w:val="-3"/>
            </w:rPr>
            <w:t>COSTS</w:t>
          </w:r>
          <w:r>
            <w:rPr>
              <w:rFonts w:asciiTheme="minorHAnsi" w:hAnsiTheme="minorHAnsi"/>
            </w:rPr>
            <w:t xml:space="preserve">                                                                                                                                 </w:t>
          </w:r>
          <w:hyperlink w:anchor="bookmark86" w:history="1">
            <w:r>
              <w:rPr>
                <w:rFonts w:asciiTheme="minorHAnsi" w:hAnsiTheme="minorHAnsi"/>
                <w:spacing w:val="-3"/>
              </w:rPr>
              <w:t>13</w:t>
            </w:r>
          </w:hyperlink>
        </w:p>
        <w:p w14:paraId="06648787" w14:textId="77777777" w:rsidR="000F72C1" w:rsidRDefault="0020793E">
          <w:pPr>
            <w:pStyle w:val="BodyText"/>
            <w:spacing w:before="188" w:line="179" w:lineRule="auto"/>
            <w:ind w:left="51"/>
            <w:rPr>
              <w:rFonts w:asciiTheme="minorHAnsi" w:hAnsiTheme="minorHAnsi"/>
            </w:rPr>
          </w:pPr>
          <w:r>
            <w:rPr>
              <w:rFonts w:asciiTheme="minorHAnsi" w:hAnsiTheme="minorHAnsi"/>
              <w:spacing w:val="-2"/>
            </w:rPr>
            <w:t>12.</w:t>
          </w:r>
          <w:r>
            <w:rPr>
              <w:rFonts w:asciiTheme="minorHAnsi" w:hAnsiTheme="minorHAnsi"/>
              <w:spacing w:val="4"/>
            </w:rPr>
            <w:t xml:space="preserve">        </w:t>
          </w:r>
          <w:r>
            <w:rPr>
              <w:rFonts w:asciiTheme="minorHAnsi" w:hAnsiTheme="minorHAnsi"/>
              <w:spacing w:val="-2"/>
            </w:rPr>
            <w:t>APPROVALS AND</w:t>
          </w:r>
          <w:r>
            <w:rPr>
              <w:rFonts w:asciiTheme="minorHAnsi" w:hAnsiTheme="minorHAnsi"/>
              <w:spacing w:val="13"/>
            </w:rPr>
            <w:t xml:space="preserve"> </w:t>
          </w:r>
          <w:r>
            <w:rPr>
              <w:rFonts w:asciiTheme="minorHAnsi" w:hAnsiTheme="minorHAnsi"/>
              <w:spacing w:val="-2"/>
            </w:rPr>
            <w:t>CONSENTS</w:t>
          </w:r>
          <w:r>
            <w:rPr>
              <w:rFonts w:asciiTheme="minorHAnsi" w:hAnsiTheme="minorHAnsi"/>
              <w:spacing w:val="18"/>
              <w:w w:val="101"/>
            </w:rPr>
            <w:t xml:space="preserve"> </w:t>
          </w:r>
          <w:r>
            <w:rPr>
              <w:rFonts w:asciiTheme="minorHAnsi" w:hAnsiTheme="minorHAnsi"/>
              <w:spacing w:val="-2"/>
            </w:rPr>
            <w:t>BY</w:t>
          </w:r>
          <w:r>
            <w:rPr>
              <w:rFonts w:asciiTheme="minorHAnsi" w:hAnsiTheme="minorHAnsi"/>
              <w:spacing w:val="19"/>
              <w:w w:val="101"/>
            </w:rPr>
            <w:t xml:space="preserve"> </w:t>
          </w:r>
          <w:r>
            <w:rPr>
              <w:rFonts w:asciiTheme="minorHAnsi" w:hAnsiTheme="minorHAnsi"/>
              <w:spacing w:val="-2"/>
            </w:rPr>
            <w:t>LICEN</w:t>
          </w:r>
          <w:r>
            <w:rPr>
              <w:rFonts w:asciiTheme="minorHAnsi" w:hAnsiTheme="minorHAnsi"/>
              <w:spacing w:val="-3"/>
            </w:rPr>
            <w:t>SOR</w:t>
          </w:r>
          <w:r>
            <w:rPr>
              <w:rFonts w:asciiTheme="minorHAnsi" w:hAnsiTheme="minorHAnsi"/>
              <w:spacing w:val="3"/>
            </w:rPr>
            <w:t xml:space="preserve">          </w:t>
          </w:r>
          <w:r>
            <w:rPr>
              <w:rFonts w:asciiTheme="minorHAnsi" w:hAnsiTheme="minorHAnsi"/>
              <w:spacing w:val="-3"/>
            </w:rPr>
            <w:t>14</w:t>
          </w:r>
        </w:p>
        <w:p w14:paraId="06648788" w14:textId="77777777" w:rsidR="000F72C1" w:rsidRDefault="0020793E">
          <w:pPr>
            <w:pStyle w:val="BodyText"/>
            <w:spacing w:before="189" w:line="179" w:lineRule="auto"/>
            <w:ind w:left="51"/>
            <w:rPr>
              <w:rFonts w:asciiTheme="minorHAnsi" w:hAnsiTheme="minorHAnsi"/>
            </w:rPr>
          </w:pPr>
          <w:r>
            <w:rPr>
              <w:rFonts w:asciiTheme="minorHAnsi" w:hAnsiTheme="minorHAnsi"/>
              <w:spacing w:val="-2"/>
            </w:rPr>
            <w:t>13.</w:t>
          </w:r>
          <w:r>
            <w:rPr>
              <w:rFonts w:asciiTheme="minorHAnsi" w:hAnsiTheme="minorHAnsi"/>
              <w:spacing w:val="4"/>
            </w:rPr>
            <w:t xml:space="preserve">        </w:t>
          </w:r>
          <w:r>
            <w:rPr>
              <w:rFonts w:asciiTheme="minorHAnsi" w:hAnsiTheme="minorHAnsi"/>
              <w:spacing w:val="-2"/>
            </w:rPr>
            <w:t>TIME OF THE</w:t>
          </w:r>
          <w:r>
            <w:rPr>
              <w:rFonts w:asciiTheme="minorHAnsi" w:hAnsiTheme="minorHAnsi"/>
              <w:spacing w:val="19"/>
              <w:w w:val="101"/>
            </w:rPr>
            <w:t xml:space="preserve"> </w:t>
          </w:r>
          <w:r>
            <w:rPr>
              <w:rFonts w:asciiTheme="minorHAnsi" w:hAnsiTheme="minorHAnsi"/>
              <w:spacing w:val="-2"/>
            </w:rPr>
            <w:t>ESSENCE</w:t>
          </w:r>
          <w:r>
            <w:rPr>
              <w:rFonts w:asciiTheme="minorHAnsi" w:hAnsiTheme="minorHAnsi"/>
              <w:spacing w:val="1"/>
            </w:rPr>
            <w:t xml:space="preserve">                                      </w:t>
          </w:r>
          <w:r>
            <w:rPr>
              <w:rFonts w:asciiTheme="minorHAnsi" w:hAnsiTheme="minorHAnsi"/>
            </w:rPr>
            <w:t xml:space="preserve">                                                                                                            </w:t>
          </w:r>
          <w:hyperlink w:anchor="bookmark87" w:history="1">
            <w:r>
              <w:rPr>
                <w:rFonts w:asciiTheme="minorHAnsi" w:hAnsiTheme="minorHAnsi"/>
                <w:spacing w:val="-2"/>
              </w:rPr>
              <w:t>14</w:t>
            </w:r>
          </w:hyperlink>
        </w:p>
        <w:p w14:paraId="06648789" w14:textId="77777777" w:rsidR="000F72C1" w:rsidRDefault="0020793E">
          <w:pPr>
            <w:pStyle w:val="BodyText"/>
            <w:spacing w:before="189" w:line="179" w:lineRule="auto"/>
            <w:ind w:left="51"/>
            <w:rPr>
              <w:rFonts w:asciiTheme="minorHAnsi" w:hAnsiTheme="minorHAnsi"/>
            </w:rPr>
          </w:pPr>
          <w:r>
            <w:rPr>
              <w:rFonts w:asciiTheme="minorHAnsi" w:hAnsiTheme="minorHAnsi"/>
            </w:rPr>
            <w:t>14.</w:t>
          </w:r>
          <w:r>
            <w:rPr>
              <w:rFonts w:asciiTheme="minorHAnsi" w:hAnsiTheme="minorHAnsi"/>
              <w:spacing w:val="4"/>
            </w:rPr>
            <w:t xml:space="preserve">        </w:t>
          </w:r>
          <w:r>
            <w:rPr>
              <w:rFonts w:asciiTheme="minorHAnsi" w:hAnsiTheme="minorHAnsi"/>
            </w:rPr>
            <w:t xml:space="preserve">ARBITRATION                                              </w:t>
          </w:r>
          <w:r>
            <w:rPr>
              <w:rFonts w:asciiTheme="minorHAnsi" w:hAnsiTheme="minorHAnsi"/>
              <w:spacing w:val="-1"/>
            </w:rPr>
            <w:t xml:space="preserve">                                                                                                                      </w:t>
          </w:r>
          <w:hyperlink w:anchor="bookmark88" w:history="1">
            <w:r>
              <w:rPr>
                <w:rFonts w:asciiTheme="minorHAnsi" w:hAnsiTheme="minorHAnsi"/>
                <w:spacing w:val="-1"/>
              </w:rPr>
              <w:t>14</w:t>
            </w:r>
          </w:hyperlink>
        </w:p>
        <w:p w14:paraId="0664878A" w14:textId="77777777" w:rsidR="000F72C1" w:rsidRDefault="0020793E">
          <w:pPr>
            <w:pStyle w:val="BodyText"/>
            <w:spacing w:before="177" w:line="187" w:lineRule="auto"/>
            <w:ind w:left="759"/>
            <w:rPr>
              <w:rFonts w:asciiTheme="minorHAnsi" w:hAnsiTheme="minorHAnsi"/>
            </w:rPr>
          </w:pPr>
          <w:r>
            <w:rPr>
              <w:rFonts w:asciiTheme="minorHAnsi" w:hAnsiTheme="minorHAnsi"/>
            </w:rPr>
            <w:t>14.1</w:t>
          </w:r>
          <w:r>
            <w:rPr>
              <w:rFonts w:asciiTheme="minorHAnsi" w:hAnsiTheme="minorHAnsi"/>
              <w:spacing w:val="4"/>
            </w:rPr>
            <w:t xml:space="preserve">      </w:t>
          </w:r>
          <w:r>
            <w:rPr>
              <w:rFonts w:asciiTheme="minorHAnsi" w:hAnsiTheme="minorHAnsi"/>
            </w:rPr>
            <w:t xml:space="preserve">Submission                                </w:t>
          </w:r>
          <w:r>
            <w:rPr>
              <w:rFonts w:asciiTheme="minorHAnsi" w:hAnsiTheme="minorHAnsi"/>
              <w:spacing w:val="-1"/>
            </w:rPr>
            <w:t xml:space="preserve">                                                                                                                          </w:t>
          </w:r>
          <w:hyperlink w:anchor="bookmark89" w:history="1">
            <w:r>
              <w:rPr>
                <w:rFonts w:asciiTheme="minorHAnsi" w:hAnsiTheme="minorHAnsi"/>
                <w:spacing w:val="-1"/>
              </w:rPr>
              <w:t>14</w:t>
            </w:r>
          </w:hyperlink>
        </w:p>
        <w:p w14:paraId="0664878B" w14:textId="77777777" w:rsidR="000F72C1" w:rsidRDefault="0020793E">
          <w:pPr>
            <w:pStyle w:val="BodyText"/>
            <w:spacing w:before="188" w:line="179" w:lineRule="auto"/>
            <w:ind w:left="760"/>
            <w:rPr>
              <w:rFonts w:asciiTheme="minorHAnsi" w:hAnsiTheme="minorHAnsi"/>
            </w:rPr>
          </w:pPr>
          <w:r>
            <w:rPr>
              <w:rFonts w:asciiTheme="minorHAnsi" w:hAnsiTheme="minorHAnsi"/>
              <w:spacing w:val="-3"/>
            </w:rPr>
            <w:t>14.2</w:t>
          </w:r>
          <w:r>
            <w:rPr>
              <w:rFonts w:asciiTheme="minorHAnsi" w:hAnsiTheme="minorHAnsi"/>
              <w:spacing w:val="5"/>
            </w:rPr>
            <w:t xml:space="preserve">      </w:t>
          </w:r>
          <w:r>
            <w:rPr>
              <w:rFonts w:asciiTheme="minorHAnsi" w:hAnsiTheme="minorHAnsi"/>
              <w:spacing w:val="-3"/>
            </w:rPr>
            <w:t>Costs</w:t>
          </w:r>
          <w:r>
            <w:rPr>
              <w:rFonts w:asciiTheme="minorHAnsi" w:hAnsiTheme="minorHAnsi"/>
              <w:spacing w:val="1"/>
            </w:rPr>
            <w:t xml:space="preserve">                                         </w:t>
          </w:r>
          <w:r>
            <w:rPr>
              <w:rFonts w:asciiTheme="minorHAnsi" w:hAnsiTheme="minorHAnsi"/>
            </w:rPr>
            <w:t xml:space="preserve">                                                                                                                         </w:t>
          </w:r>
          <w:hyperlink w:anchor="bookmark90" w:history="1">
            <w:r>
              <w:rPr>
                <w:rFonts w:asciiTheme="minorHAnsi" w:hAnsiTheme="minorHAnsi"/>
                <w:spacing w:val="-3"/>
              </w:rPr>
              <w:t>14</w:t>
            </w:r>
          </w:hyperlink>
        </w:p>
        <w:p w14:paraId="0664878C" w14:textId="77777777" w:rsidR="000F72C1" w:rsidRDefault="0020793E">
          <w:pPr>
            <w:pStyle w:val="BodyText"/>
            <w:spacing w:before="179" w:line="188" w:lineRule="auto"/>
            <w:ind w:left="52"/>
            <w:rPr>
              <w:rFonts w:asciiTheme="minorHAnsi" w:hAnsiTheme="minorHAnsi"/>
            </w:rPr>
          </w:pPr>
          <w:r>
            <w:rPr>
              <w:rFonts w:asciiTheme="minorHAnsi" w:hAnsiTheme="minorHAnsi"/>
              <w:spacing w:val="-1"/>
            </w:rPr>
            <w:t xml:space="preserve">15.         LICENSOR’S WORKS                                                                                                                                                          </w:t>
          </w:r>
          <w:hyperlink w:anchor="bookmark91" w:history="1">
            <w:r>
              <w:rPr>
                <w:rFonts w:asciiTheme="minorHAnsi" w:hAnsiTheme="minorHAnsi"/>
                <w:spacing w:val="-1"/>
              </w:rPr>
              <w:t>14</w:t>
            </w:r>
          </w:hyperlink>
        </w:p>
        <w:p w14:paraId="0664878D" w14:textId="77777777" w:rsidR="000F72C1" w:rsidRDefault="0020793E">
          <w:pPr>
            <w:pStyle w:val="BodyText"/>
            <w:spacing w:before="178" w:line="188" w:lineRule="auto"/>
            <w:ind w:left="760"/>
            <w:rPr>
              <w:rFonts w:asciiTheme="minorHAnsi" w:hAnsiTheme="minorHAnsi"/>
            </w:rPr>
          </w:pPr>
          <w:r>
            <w:rPr>
              <w:rFonts w:asciiTheme="minorHAnsi" w:hAnsiTheme="minorHAnsi"/>
              <w:spacing w:val="-1"/>
            </w:rPr>
            <w:t>15.1</w:t>
          </w:r>
          <w:r>
            <w:rPr>
              <w:rFonts w:asciiTheme="minorHAnsi" w:hAnsiTheme="minorHAnsi"/>
              <w:spacing w:val="6"/>
            </w:rPr>
            <w:t xml:space="preserve">      </w:t>
          </w:r>
          <w:r>
            <w:rPr>
              <w:rFonts w:asciiTheme="minorHAnsi" w:hAnsiTheme="minorHAnsi"/>
              <w:spacing w:val="-1"/>
            </w:rPr>
            <w:t xml:space="preserve">Licensor’s Works                                                                                                                                       </w:t>
          </w:r>
          <w:r>
            <w:rPr>
              <w:rFonts w:asciiTheme="minorHAnsi" w:hAnsiTheme="minorHAnsi"/>
              <w:spacing w:val="-2"/>
            </w:rPr>
            <w:t xml:space="preserve">          </w:t>
          </w:r>
          <w:hyperlink w:anchor="bookmark92" w:history="1">
            <w:r>
              <w:rPr>
                <w:rFonts w:asciiTheme="minorHAnsi" w:hAnsiTheme="minorHAnsi"/>
                <w:spacing w:val="-2"/>
              </w:rPr>
              <w:t>14</w:t>
            </w:r>
          </w:hyperlink>
        </w:p>
        <w:p w14:paraId="0664878E" w14:textId="77777777" w:rsidR="000F72C1" w:rsidRDefault="0020793E">
          <w:pPr>
            <w:pStyle w:val="BodyText"/>
            <w:spacing w:before="180" w:line="187" w:lineRule="auto"/>
            <w:ind w:left="760"/>
            <w:rPr>
              <w:rFonts w:asciiTheme="minorHAnsi" w:hAnsiTheme="minorHAnsi"/>
            </w:rPr>
          </w:pPr>
          <w:r>
            <w:rPr>
              <w:rFonts w:asciiTheme="minorHAnsi" w:hAnsiTheme="minorHAnsi"/>
              <w:spacing w:val="-3"/>
            </w:rPr>
            <w:t>15.2       No</w:t>
          </w:r>
          <w:r>
            <w:rPr>
              <w:rFonts w:asciiTheme="minorHAnsi" w:hAnsiTheme="minorHAnsi"/>
              <w:spacing w:val="18"/>
            </w:rPr>
            <w:t xml:space="preserve"> </w:t>
          </w:r>
          <w:r>
            <w:rPr>
              <w:rFonts w:asciiTheme="minorHAnsi" w:hAnsiTheme="minorHAnsi"/>
              <w:spacing w:val="-3"/>
            </w:rPr>
            <w:t>public</w:t>
          </w:r>
          <w:r>
            <w:rPr>
              <w:rFonts w:asciiTheme="minorHAnsi" w:hAnsiTheme="minorHAnsi"/>
              <w:spacing w:val="11"/>
            </w:rPr>
            <w:t xml:space="preserve"> </w:t>
          </w:r>
          <w:r>
            <w:rPr>
              <w:rFonts w:asciiTheme="minorHAnsi" w:hAnsiTheme="minorHAnsi"/>
              <w:spacing w:val="-3"/>
            </w:rPr>
            <w:t>access</w:t>
          </w:r>
          <w:r>
            <w:rPr>
              <w:rFonts w:asciiTheme="minorHAnsi" w:hAnsiTheme="minorHAnsi"/>
              <w:spacing w:val="1"/>
            </w:rPr>
            <w:t xml:space="preserve">                                             </w:t>
          </w:r>
          <w:r>
            <w:rPr>
              <w:rFonts w:asciiTheme="minorHAnsi" w:hAnsiTheme="minorHAnsi"/>
            </w:rPr>
            <w:t xml:space="preserve">                                                                                                 </w:t>
          </w:r>
          <w:hyperlink w:anchor="bookmark93" w:history="1">
            <w:r>
              <w:rPr>
                <w:rFonts w:asciiTheme="minorHAnsi" w:hAnsiTheme="minorHAnsi"/>
                <w:spacing w:val="-4"/>
              </w:rPr>
              <w:t>14</w:t>
            </w:r>
          </w:hyperlink>
        </w:p>
        <w:p w14:paraId="0664878F" w14:textId="77777777" w:rsidR="000F72C1" w:rsidRDefault="0020793E">
          <w:pPr>
            <w:pStyle w:val="BodyText"/>
            <w:spacing w:before="187" w:line="180" w:lineRule="auto"/>
            <w:ind w:left="760"/>
            <w:rPr>
              <w:rFonts w:asciiTheme="minorHAnsi" w:hAnsiTheme="minorHAnsi"/>
            </w:rPr>
          </w:pPr>
          <w:r>
            <w:rPr>
              <w:rFonts w:asciiTheme="minorHAnsi" w:hAnsiTheme="minorHAnsi"/>
              <w:spacing w:val="-3"/>
            </w:rPr>
            <w:t>15.3</w:t>
          </w:r>
          <w:r>
            <w:rPr>
              <w:rFonts w:asciiTheme="minorHAnsi" w:hAnsiTheme="minorHAnsi"/>
              <w:spacing w:val="7"/>
            </w:rPr>
            <w:t xml:space="preserve">      </w:t>
          </w:r>
          <w:r>
            <w:rPr>
              <w:rFonts w:asciiTheme="minorHAnsi" w:hAnsiTheme="minorHAnsi"/>
              <w:spacing w:val="-3"/>
            </w:rPr>
            <w:t>Maintenance</w:t>
          </w:r>
          <w:r>
            <w:rPr>
              <w:rFonts w:asciiTheme="minorHAnsi" w:hAnsiTheme="minorHAnsi"/>
              <w:spacing w:val="1"/>
            </w:rPr>
            <w:t xml:space="preserve">                                         </w:t>
          </w:r>
          <w:r>
            <w:rPr>
              <w:rFonts w:asciiTheme="minorHAnsi" w:hAnsiTheme="minorHAnsi"/>
            </w:rPr>
            <w:t xml:space="preserve">                                                                                                           </w:t>
          </w:r>
          <w:hyperlink w:anchor="bookmark94" w:history="1">
            <w:r>
              <w:rPr>
                <w:rFonts w:asciiTheme="minorHAnsi" w:hAnsiTheme="minorHAnsi"/>
                <w:spacing w:val="-3"/>
              </w:rPr>
              <w:t>15</w:t>
            </w:r>
          </w:hyperlink>
        </w:p>
        <w:p w14:paraId="06648790" w14:textId="77777777" w:rsidR="000F72C1" w:rsidRDefault="0020793E">
          <w:pPr>
            <w:pStyle w:val="BodyText"/>
            <w:spacing w:before="189" w:line="179" w:lineRule="auto"/>
            <w:ind w:left="42"/>
            <w:rPr>
              <w:rFonts w:asciiTheme="minorHAnsi" w:hAnsiTheme="minorHAnsi"/>
            </w:rPr>
          </w:pPr>
          <w:r>
            <w:rPr>
              <w:rFonts w:asciiTheme="minorHAnsi" w:hAnsiTheme="minorHAnsi"/>
              <w:spacing w:val="-4"/>
            </w:rPr>
            <w:t>SCHEDULE</w:t>
          </w:r>
          <w:r>
            <w:rPr>
              <w:rFonts w:asciiTheme="minorHAnsi" w:hAnsiTheme="minorHAnsi"/>
              <w:spacing w:val="29"/>
            </w:rPr>
            <w:t xml:space="preserve"> </w:t>
          </w:r>
          <w:r>
            <w:rPr>
              <w:rFonts w:asciiTheme="minorHAnsi" w:hAnsiTheme="minorHAnsi"/>
              <w:spacing w:val="-4"/>
            </w:rPr>
            <w:t>1</w:t>
          </w:r>
          <w:r>
            <w:rPr>
              <w:rFonts w:asciiTheme="minorHAnsi" w:hAnsiTheme="minorHAnsi"/>
              <w:spacing w:val="1"/>
            </w:rPr>
            <w:t xml:space="preserve">                                           </w:t>
          </w:r>
          <w:r>
            <w:rPr>
              <w:rFonts w:asciiTheme="minorHAnsi" w:hAnsiTheme="minorHAnsi"/>
            </w:rPr>
            <w:t xml:space="preserve">                                                                                                                                       </w:t>
          </w:r>
          <w:hyperlink w:anchor="bookmark95" w:history="1">
            <w:r>
              <w:rPr>
                <w:rFonts w:asciiTheme="minorHAnsi" w:hAnsiTheme="minorHAnsi"/>
                <w:spacing w:val="-4"/>
              </w:rPr>
              <w:t>16</w:t>
            </w:r>
          </w:hyperlink>
        </w:p>
        <w:p w14:paraId="06648791" w14:textId="77777777" w:rsidR="000F72C1" w:rsidRDefault="0020793E">
          <w:pPr>
            <w:pStyle w:val="BodyText"/>
            <w:spacing w:before="178" w:line="188" w:lineRule="auto"/>
            <w:ind w:left="42"/>
            <w:rPr>
              <w:rFonts w:asciiTheme="minorHAnsi" w:hAnsiTheme="minorHAnsi"/>
            </w:rPr>
          </w:pPr>
          <w:r>
            <w:rPr>
              <w:rFonts w:asciiTheme="minorHAnsi" w:hAnsiTheme="minorHAnsi"/>
              <w:spacing w:val="-2"/>
            </w:rPr>
            <w:t>SCHEDULE</w:t>
          </w:r>
          <w:r>
            <w:rPr>
              <w:rFonts w:asciiTheme="minorHAnsi" w:hAnsiTheme="minorHAnsi"/>
              <w:spacing w:val="13"/>
            </w:rPr>
            <w:t xml:space="preserve"> </w:t>
          </w:r>
          <w:r>
            <w:rPr>
              <w:rFonts w:asciiTheme="minorHAnsi" w:hAnsiTheme="minorHAnsi"/>
              <w:spacing w:val="-2"/>
            </w:rPr>
            <w:t>2 -</w:t>
          </w:r>
          <w:r>
            <w:rPr>
              <w:rFonts w:asciiTheme="minorHAnsi" w:hAnsiTheme="minorHAnsi"/>
              <w:spacing w:val="16"/>
              <w:w w:val="101"/>
            </w:rPr>
            <w:t xml:space="preserve"> </w:t>
          </w:r>
          <w:r>
            <w:rPr>
              <w:rFonts w:asciiTheme="minorHAnsi" w:hAnsiTheme="minorHAnsi"/>
              <w:spacing w:val="-2"/>
            </w:rPr>
            <w:t>Plan of</w:t>
          </w:r>
          <w:r>
            <w:rPr>
              <w:rFonts w:asciiTheme="minorHAnsi" w:hAnsiTheme="minorHAnsi"/>
              <w:spacing w:val="14"/>
              <w:w w:val="101"/>
            </w:rPr>
            <w:t xml:space="preserve"> </w:t>
          </w:r>
          <w:r>
            <w:rPr>
              <w:rFonts w:asciiTheme="minorHAnsi" w:hAnsiTheme="minorHAnsi"/>
              <w:spacing w:val="-2"/>
            </w:rPr>
            <w:t>Premise</w:t>
          </w:r>
          <w:r>
            <w:rPr>
              <w:rFonts w:asciiTheme="minorHAnsi" w:hAnsiTheme="minorHAnsi"/>
              <w:spacing w:val="-3"/>
            </w:rPr>
            <w:t>s</w:t>
          </w:r>
          <w:r>
            <w:rPr>
              <w:rFonts w:asciiTheme="minorHAnsi" w:hAnsiTheme="minorHAnsi"/>
              <w:spacing w:val="1"/>
            </w:rPr>
            <w:t xml:space="preserve">                                          </w:t>
          </w:r>
          <w:r>
            <w:rPr>
              <w:rFonts w:asciiTheme="minorHAnsi" w:hAnsiTheme="minorHAnsi"/>
            </w:rPr>
            <w:t xml:space="preserve">                                                                                                       </w:t>
          </w:r>
          <w:hyperlink w:anchor="bookmark96" w:history="1">
            <w:r>
              <w:rPr>
                <w:rFonts w:asciiTheme="minorHAnsi" w:hAnsiTheme="minorHAnsi"/>
                <w:spacing w:val="-3"/>
              </w:rPr>
              <w:t>18</w:t>
            </w:r>
          </w:hyperlink>
        </w:p>
        <w:p w14:paraId="06648792" w14:textId="77777777" w:rsidR="000F72C1" w:rsidRDefault="0020793E">
          <w:pPr>
            <w:pStyle w:val="BodyText"/>
            <w:spacing w:before="180" w:line="187" w:lineRule="auto"/>
            <w:ind w:left="42"/>
            <w:rPr>
              <w:rFonts w:asciiTheme="minorHAnsi" w:hAnsiTheme="minorHAnsi"/>
            </w:rPr>
          </w:pPr>
          <w:r>
            <w:rPr>
              <w:rFonts w:asciiTheme="minorHAnsi" w:hAnsiTheme="minorHAnsi"/>
              <w:spacing w:val="-1"/>
            </w:rPr>
            <w:t>SCHEDULE</w:t>
          </w:r>
          <w:r>
            <w:rPr>
              <w:rFonts w:asciiTheme="minorHAnsi" w:hAnsiTheme="minorHAnsi"/>
              <w:spacing w:val="12"/>
              <w:w w:val="101"/>
            </w:rPr>
            <w:t xml:space="preserve"> </w:t>
          </w:r>
          <w:r>
            <w:rPr>
              <w:rFonts w:asciiTheme="minorHAnsi" w:hAnsiTheme="minorHAnsi"/>
              <w:spacing w:val="-1"/>
            </w:rPr>
            <w:t>3 - Conditions</w:t>
          </w:r>
          <w:r>
            <w:rPr>
              <w:rFonts w:asciiTheme="minorHAnsi" w:hAnsiTheme="minorHAnsi"/>
              <w:spacing w:val="17"/>
            </w:rPr>
            <w:t xml:space="preserve"> </w:t>
          </w:r>
          <w:r>
            <w:rPr>
              <w:rFonts w:asciiTheme="minorHAnsi" w:hAnsiTheme="minorHAnsi"/>
              <w:spacing w:val="-1"/>
            </w:rPr>
            <w:t>Relating To</w:t>
          </w:r>
          <w:r>
            <w:rPr>
              <w:rFonts w:asciiTheme="minorHAnsi" w:hAnsiTheme="minorHAnsi"/>
              <w:spacing w:val="12"/>
            </w:rPr>
            <w:t xml:space="preserve"> </w:t>
          </w:r>
          <w:r>
            <w:rPr>
              <w:rFonts w:asciiTheme="minorHAnsi" w:hAnsiTheme="minorHAnsi"/>
              <w:spacing w:val="-1"/>
            </w:rPr>
            <w:t xml:space="preserve">Conducting Tours                                                                                 </w:t>
          </w:r>
          <w:r>
            <w:rPr>
              <w:rFonts w:asciiTheme="minorHAnsi" w:hAnsiTheme="minorHAnsi"/>
              <w:spacing w:val="-2"/>
            </w:rPr>
            <w:t xml:space="preserve">                        </w:t>
          </w:r>
          <w:hyperlink w:anchor="bookmark97" w:history="1">
            <w:r>
              <w:rPr>
                <w:rFonts w:asciiTheme="minorHAnsi" w:hAnsiTheme="minorHAnsi"/>
                <w:spacing w:val="-2"/>
              </w:rPr>
              <w:t>1</w:t>
            </w:r>
          </w:hyperlink>
          <w:r>
            <w:rPr>
              <w:rFonts w:asciiTheme="minorHAnsi" w:hAnsiTheme="minorHAnsi"/>
              <w:spacing w:val="-2"/>
            </w:rPr>
            <w:t>9</w:t>
          </w:r>
        </w:p>
      </w:sdtContent>
    </w:sdt>
    <w:p w14:paraId="06648793" w14:textId="77777777" w:rsidR="000F72C1" w:rsidRDefault="000F72C1">
      <w:pPr>
        <w:spacing w:line="187" w:lineRule="auto"/>
        <w:rPr>
          <w:rFonts w:asciiTheme="minorHAnsi" w:hAnsiTheme="minorHAnsi"/>
        </w:rPr>
        <w:sectPr w:rsidR="000F72C1">
          <w:footerReference w:type="default" r:id="rId124"/>
          <w:pgSz w:w="11907" w:h="16839"/>
          <w:pgMar w:top="1139" w:right="21" w:bottom="1495" w:left="878" w:header="6" w:footer="850" w:gutter="0"/>
          <w:cols w:space="720"/>
        </w:sectPr>
      </w:pPr>
    </w:p>
    <w:bookmarkStart w:id="1883" w:name="bookmark98" w:displacedByCustomXml="next"/>
    <w:bookmarkEnd w:id="1883" w:displacedByCustomXml="next"/>
    <w:sdt>
      <w:sdtPr>
        <w:rPr>
          <w:rFonts w:asciiTheme="minorHAnsi" w:eastAsia="Calibri" w:hAnsiTheme="minorHAnsi" w:cs="Calibri"/>
          <w:sz w:val="22"/>
          <w:szCs w:val="22"/>
        </w:rPr>
        <w:id w:val="31"/>
        <w:docPartObj>
          <w:docPartGallery w:val="Table of Contents"/>
          <w:docPartUnique/>
        </w:docPartObj>
      </w:sdtPr>
      <w:sdtEndPr/>
      <w:sdtContent>
        <w:p w14:paraId="06648794" w14:textId="77777777" w:rsidR="000F72C1" w:rsidRDefault="0020793E">
          <w:pPr>
            <w:pStyle w:val="BodyText"/>
            <w:spacing w:before="17" w:line="179" w:lineRule="auto"/>
            <w:ind w:left="30"/>
            <w:rPr>
              <w:rFonts w:asciiTheme="minorHAnsi" w:hAnsiTheme="minorHAnsi"/>
            </w:rPr>
          </w:pPr>
          <w:r>
            <w:rPr>
              <w:rFonts w:asciiTheme="minorHAnsi" w:hAnsiTheme="minorHAnsi"/>
            </w:rPr>
            <w:t>TABLE OF</w:t>
          </w:r>
          <w:r>
            <w:rPr>
              <w:rFonts w:asciiTheme="minorHAnsi" w:hAnsiTheme="minorHAnsi"/>
              <w:spacing w:val="11"/>
            </w:rPr>
            <w:t xml:space="preserve"> </w:t>
          </w:r>
          <w:r>
            <w:rPr>
              <w:rFonts w:asciiTheme="minorHAnsi" w:hAnsiTheme="minorHAnsi"/>
            </w:rPr>
            <w:t xml:space="preserve">CONTENTS                                                                 </w:t>
          </w:r>
          <w:r>
            <w:rPr>
              <w:rFonts w:asciiTheme="minorHAnsi" w:hAnsiTheme="minorHAnsi"/>
              <w:spacing w:val="-1"/>
            </w:rPr>
            <w:t xml:space="preserve">                                                                                                    </w:t>
          </w:r>
          <w:hyperlink w:anchor="bookmark99" w:history="1">
            <w:r>
              <w:rPr>
                <w:rFonts w:asciiTheme="minorHAnsi" w:hAnsiTheme="minorHAnsi"/>
                <w:spacing w:val="-1"/>
              </w:rPr>
              <w:t>21</w:t>
            </w:r>
          </w:hyperlink>
        </w:p>
        <w:p w14:paraId="06648795" w14:textId="77777777" w:rsidR="000F72C1" w:rsidRDefault="0020793E">
          <w:pPr>
            <w:pStyle w:val="BodyText"/>
            <w:spacing w:before="188" w:line="179" w:lineRule="auto"/>
            <w:ind w:left="32"/>
            <w:rPr>
              <w:rFonts w:asciiTheme="minorHAnsi" w:hAnsiTheme="minorHAnsi"/>
            </w:rPr>
          </w:pPr>
          <w:r>
            <w:rPr>
              <w:rFonts w:asciiTheme="minorHAnsi" w:hAnsiTheme="minorHAnsi"/>
              <w:spacing w:val="-1"/>
            </w:rPr>
            <w:t>ATTACHMENT -</w:t>
          </w:r>
          <w:r>
            <w:rPr>
              <w:rFonts w:asciiTheme="minorHAnsi" w:hAnsiTheme="minorHAnsi"/>
              <w:spacing w:val="19"/>
            </w:rPr>
            <w:t xml:space="preserve"> </w:t>
          </w:r>
          <w:r>
            <w:rPr>
              <w:rFonts w:asciiTheme="minorHAnsi" w:hAnsiTheme="minorHAnsi"/>
              <w:spacing w:val="-1"/>
            </w:rPr>
            <w:t>BUILDING CODE OF AUSTRALIA</w:t>
          </w:r>
          <w:r>
            <w:rPr>
              <w:rFonts w:asciiTheme="minorHAnsi" w:hAnsiTheme="minorHAnsi"/>
              <w:spacing w:val="18"/>
              <w:w w:val="101"/>
            </w:rPr>
            <w:t xml:space="preserve"> </w:t>
          </w:r>
          <w:r>
            <w:rPr>
              <w:rFonts w:asciiTheme="minorHAnsi" w:hAnsiTheme="minorHAnsi"/>
              <w:spacing w:val="-1"/>
            </w:rPr>
            <w:t xml:space="preserve">REPORT                                                                                                   </w:t>
          </w:r>
          <w:r>
            <w:rPr>
              <w:rFonts w:asciiTheme="minorHAnsi" w:hAnsiTheme="minorHAnsi"/>
              <w:spacing w:val="-2"/>
            </w:rPr>
            <w:t xml:space="preserve">    </w:t>
          </w:r>
          <w:hyperlink w:anchor="bookmark14" w:history="1">
            <w:r>
              <w:rPr>
                <w:rFonts w:asciiTheme="minorHAnsi" w:hAnsiTheme="minorHAnsi"/>
                <w:spacing w:val="-2"/>
              </w:rPr>
              <w:t>25</w:t>
            </w:r>
          </w:hyperlink>
        </w:p>
      </w:sdtContent>
    </w:sdt>
    <w:p w14:paraId="06648796" w14:textId="77777777" w:rsidR="000F72C1" w:rsidRDefault="000F72C1">
      <w:pPr>
        <w:spacing w:line="253" w:lineRule="auto"/>
        <w:rPr>
          <w:rFonts w:asciiTheme="minorHAnsi" w:hAnsiTheme="minorHAnsi"/>
        </w:rPr>
      </w:pPr>
    </w:p>
    <w:p w14:paraId="06648797" w14:textId="77777777" w:rsidR="000F72C1" w:rsidRDefault="000F72C1">
      <w:pPr>
        <w:spacing w:line="254" w:lineRule="auto"/>
        <w:rPr>
          <w:rFonts w:asciiTheme="minorHAnsi" w:hAnsiTheme="minorHAnsi"/>
        </w:rPr>
      </w:pPr>
    </w:p>
    <w:p w14:paraId="06648798" w14:textId="77777777" w:rsidR="000F72C1" w:rsidRDefault="0020793E">
      <w:pPr>
        <w:pStyle w:val="BodyText"/>
        <w:spacing w:before="67" w:line="179" w:lineRule="auto"/>
        <w:ind w:left="47"/>
        <w:rPr>
          <w:rFonts w:asciiTheme="minorHAnsi" w:hAnsiTheme="minorHAnsi"/>
        </w:rPr>
      </w:pPr>
      <w:r>
        <w:rPr>
          <w:rFonts w:asciiTheme="minorHAnsi" w:hAnsiTheme="minorHAnsi"/>
          <w:spacing w:val="-1"/>
        </w:rPr>
        <w:t>EXECUTED as an</w:t>
      </w:r>
      <w:r>
        <w:rPr>
          <w:rFonts w:asciiTheme="minorHAnsi" w:hAnsiTheme="minorHAnsi"/>
          <w:spacing w:val="10"/>
        </w:rPr>
        <w:t xml:space="preserve"> </w:t>
      </w:r>
      <w:r>
        <w:rPr>
          <w:rFonts w:asciiTheme="minorHAnsi" w:hAnsiTheme="minorHAnsi"/>
          <w:spacing w:val="-1"/>
        </w:rPr>
        <w:t>agree</w:t>
      </w:r>
      <w:r>
        <w:rPr>
          <w:rFonts w:asciiTheme="minorHAnsi" w:hAnsiTheme="minorHAnsi"/>
          <w:spacing w:val="-2"/>
        </w:rPr>
        <w:t>ment</w:t>
      </w:r>
    </w:p>
    <w:p w14:paraId="06648799" w14:textId="77777777" w:rsidR="000F72C1" w:rsidRDefault="000F72C1">
      <w:pPr>
        <w:spacing w:before="22"/>
        <w:rPr>
          <w:rFonts w:asciiTheme="minorHAnsi" w:hAnsiTheme="minorHAnsi"/>
        </w:rPr>
      </w:pPr>
    </w:p>
    <w:p w14:paraId="0664879A" w14:textId="77777777" w:rsidR="000F72C1" w:rsidRDefault="000F72C1">
      <w:pPr>
        <w:spacing w:before="22"/>
        <w:rPr>
          <w:rFonts w:asciiTheme="minorHAnsi" w:hAnsiTheme="minorHAnsi"/>
        </w:rPr>
      </w:pPr>
    </w:p>
    <w:p w14:paraId="0664879B" w14:textId="77777777" w:rsidR="000F72C1" w:rsidRDefault="000F72C1">
      <w:pPr>
        <w:rPr>
          <w:rFonts w:asciiTheme="minorHAnsi" w:hAnsiTheme="minorHAnsi"/>
        </w:rPr>
        <w:sectPr w:rsidR="000F72C1">
          <w:footerReference w:type="default" r:id="rId125"/>
          <w:pgSz w:w="11907" w:h="16839"/>
          <w:pgMar w:top="1139" w:right="21" w:bottom="1495" w:left="878" w:header="6" w:footer="850" w:gutter="0"/>
          <w:cols w:space="720" w:equalWidth="0">
            <w:col w:w="11007"/>
          </w:cols>
        </w:sectPr>
      </w:pPr>
    </w:p>
    <w:p w14:paraId="0664879C" w14:textId="77777777" w:rsidR="000F72C1" w:rsidRDefault="0020793E">
      <w:pPr>
        <w:pStyle w:val="BodyText"/>
        <w:spacing w:before="40" w:line="188" w:lineRule="auto"/>
        <w:ind w:left="30"/>
        <w:rPr>
          <w:rFonts w:asciiTheme="minorHAnsi" w:hAnsiTheme="minorHAnsi"/>
        </w:rPr>
      </w:pPr>
      <w:r>
        <w:rPr>
          <w:rFonts w:asciiTheme="minorHAnsi" w:hAnsiTheme="minorHAnsi"/>
        </w:rPr>
        <w:t>THE SEAL of</w:t>
      </w:r>
      <w:r>
        <w:rPr>
          <w:rFonts w:asciiTheme="minorHAnsi" w:hAnsiTheme="minorHAnsi"/>
          <w:spacing w:val="2"/>
        </w:rPr>
        <w:t xml:space="preserve"> </w:t>
      </w:r>
      <w:r>
        <w:rPr>
          <w:rFonts w:asciiTheme="minorHAnsi" w:hAnsiTheme="minorHAnsi"/>
        </w:rPr>
        <w:t>AUSTRALIAN</w:t>
      </w:r>
    </w:p>
    <w:p w14:paraId="0664879D" w14:textId="77777777" w:rsidR="000F72C1" w:rsidRDefault="0020793E">
      <w:pPr>
        <w:pStyle w:val="BodyText"/>
        <w:spacing w:before="187" w:line="180" w:lineRule="auto"/>
        <w:ind w:left="47"/>
        <w:rPr>
          <w:rFonts w:asciiTheme="minorHAnsi" w:hAnsiTheme="minorHAnsi"/>
        </w:rPr>
      </w:pPr>
      <w:r>
        <w:rPr>
          <w:rFonts w:asciiTheme="minorHAnsi" w:hAnsiTheme="minorHAnsi"/>
          <w:spacing w:val="-1"/>
        </w:rPr>
        <w:t>MARITIME SAFETY AUTH</w:t>
      </w:r>
      <w:r>
        <w:rPr>
          <w:rFonts w:asciiTheme="minorHAnsi" w:hAnsiTheme="minorHAnsi"/>
          <w:spacing w:val="-2"/>
        </w:rPr>
        <w:t>ORITY</w:t>
      </w:r>
      <w:r>
        <w:rPr>
          <w:rFonts w:asciiTheme="minorHAnsi" w:hAnsiTheme="minorHAnsi"/>
          <w:spacing w:val="16"/>
        </w:rPr>
        <w:t xml:space="preserve"> </w:t>
      </w:r>
      <w:r>
        <w:rPr>
          <w:rFonts w:asciiTheme="minorHAnsi" w:hAnsiTheme="minorHAnsi"/>
          <w:spacing w:val="-2"/>
        </w:rPr>
        <w:t>is</w:t>
      </w:r>
    </w:p>
    <w:p w14:paraId="0664879E" w14:textId="77777777" w:rsidR="000F72C1" w:rsidRDefault="0020793E">
      <w:pPr>
        <w:pStyle w:val="BodyText"/>
        <w:spacing w:before="176" w:line="389" w:lineRule="exact"/>
        <w:ind w:left="38"/>
        <w:rPr>
          <w:rFonts w:asciiTheme="minorHAnsi" w:hAnsiTheme="minorHAnsi"/>
        </w:rPr>
      </w:pPr>
      <w:r>
        <w:rPr>
          <w:rFonts w:asciiTheme="minorHAnsi" w:hAnsiTheme="minorHAnsi"/>
          <w:spacing w:val="-1"/>
          <w:position w:val="16"/>
        </w:rPr>
        <w:t>affixed</w:t>
      </w:r>
      <w:r>
        <w:rPr>
          <w:rFonts w:asciiTheme="minorHAnsi" w:hAnsiTheme="minorHAnsi"/>
          <w:spacing w:val="14"/>
          <w:position w:val="16"/>
        </w:rPr>
        <w:t xml:space="preserve"> </w:t>
      </w:r>
      <w:r>
        <w:rPr>
          <w:rFonts w:asciiTheme="minorHAnsi" w:hAnsiTheme="minorHAnsi"/>
          <w:spacing w:val="-1"/>
          <w:position w:val="16"/>
        </w:rPr>
        <w:t>in accordance with a</w:t>
      </w:r>
      <w:r>
        <w:rPr>
          <w:rFonts w:asciiTheme="minorHAnsi" w:hAnsiTheme="minorHAnsi"/>
          <w:spacing w:val="17"/>
          <w:position w:val="16"/>
        </w:rPr>
        <w:t xml:space="preserve"> </w:t>
      </w:r>
      <w:r>
        <w:rPr>
          <w:rFonts w:asciiTheme="minorHAnsi" w:hAnsiTheme="minorHAnsi"/>
          <w:spacing w:val="-1"/>
          <w:position w:val="16"/>
        </w:rPr>
        <w:t>resolut</w:t>
      </w:r>
      <w:r>
        <w:rPr>
          <w:rFonts w:asciiTheme="minorHAnsi" w:hAnsiTheme="minorHAnsi"/>
          <w:spacing w:val="-2"/>
          <w:position w:val="16"/>
        </w:rPr>
        <w:t>ion</w:t>
      </w:r>
    </w:p>
    <w:p w14:paraId="0664879F" w14:textId="77777777" w:rsidR="000F72C1" w:rsidRDefault="0020793E">
      <w:pPr>
        <w:pStyle w:val="BodyText"/>
        <w:spacing w:before="1" w:line="169" w:lineRule="auto"/>
        <w:ind w:left="38"/>
        <w:rPr>
          <w:rFonts w:asciiTheme="minorHAnsi" w:hAnsiTheme="minorHAnsi"/>
        </w:rPr>
      </w:pPr>
      <w:r>
        <w:rPr>
          <w:rFonts w:asciiTheme="minorHAnsi" w:hAnsiTheme="minorHAnsi"/>
          <w:spacing w:val="-1"/>
        </w:rPr>
        <w:t>of the Authority</w:t>
      </w:r>
      <w:r>
        <w:rPr>
          <w:rFonts w:asciiTheme="minorHAnsi" w:hAnsiTheme="minorHAnsi"/>
          <w:spacing w:val="16"/>
        </w:rPr>
        <w:t xml:space="preserve"> </w:t>
      </w:r>
      <w:r>
        <w:rPr>
          <w:rFonts w:asciiTheme="minorHAnsi" w:hAnsiTheme="minorHAnsi"/>
          <w:spacing w:val="-1"/>
        </w:rPr>
        <w:t>in the</w:t>
      </w:r>
      <w:r>
        <w:rPr>
          <w:rFonts w:asciiTheme="minorHAnsi" w:hAnsiTheme="minorHAnsi"/>
          <w:spacing w:val="17"/>
          <w:w w:val="101"/>
        </w:rPr>
        <w:t xml:space="preserve"> </w:t>
      </w:r>
      <w:r>
        <w:rPr>
          <w:rFonts w:asciiTheme="minorHAnsi" w:hAnsiTheme="minorHAnsi"/>
          <w:spacing w:val="-1"/>
        </w:rPr>
        <w:t>prese</w:t>
      </w:r>
      <w:r>
        <w:rPr>
          <w:rFonts w:asciiTheme="minorHAnsi" w:hAnsiTheme="minorHAnsi"/>
          <w:spacing w:val="-2"/>
        </w:rPr>
        <w:t>nce of:</w:t>
      </w:r>
    </w:p>
    <w:p w14:paraId="066487A0"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7A1" w14:textId="77777777" w:rsidR="000F72C1" w:rsidRDefault="0020793E">
      <w:pPr>
        <w:pStyle w:val="BodyText"/>
        <w:spacing w:before="37" w:line="389" w:lineRule="exact"/>
        <w:rPr>
          <w:rFonts w:asciiTheme="minorHAnsi" w:hAnsiTheme="minorHAnsi"/>
        </w:rPr>
      </w:pPr>
      <w:r>
        <w:rPr>
          <w:rFonts w:asciiTheme="minorHAnsi" w:hAnsiTheme="minorHAnsi"/>
          <w:position w:val="16"/>
        </w:rPr>
        <w:t>)</w:t>
      </w:r>
    </w:p>
    <w:p w14:paraId="066487A2" w14:textId="77777777" w:rsidR="000F72C1" w:rsidRDefault="0020793E">
      <w:pPr>
        <w:pStyle w:val="BodyText"/>
        <w:spacing w:line="189" w:lineRule="auto"/>
        <w:rPr>
          <w:rFonts w:asciiTheme="minorHAnsi" w:hAnsiTheme="minorHAnsi"/>
        </w:rPr>
      </w:pPr>
      <w:r>
        <w:rPr>
          <w:rFonts w:asciiTheme="minorHAnsi" w:hAnsiTheme="minorHAnsi"/>
        </w:rPr>
        <w:t>)</w:t>
      </w:r>
    </w:p>
    <w:p w14:paraId="066487A3" w14:textId="77777777" w:rsidR="000F72C1" w:rsidRDefault="0020793E">
      <w:pPr>
        <w:pStyle w:val="BodyText"/>
        <w:spacing w:before="175" w:line="189" w:lineRule="auto"/>
        <w:rPr>
          <w:rFonts w:asciiTheme="minorHAnsi" w:hAnsiTheme="minorHAnsi"/>
        </w:rPr>
      </w:pPr>
      <w:r>
        <w:rPr>
          <w:rFonts w:asciiTheme="minorHAnsi" w:hAnsiTheme="minorHAnsi"/>
        </w:rPr>
        <w:t>)</w:t>
      </w:r>
    </w:p>
    <w:p w14:paraId="066487A4" w14:textId="77777777" w:rsidR="000F72C1" w:rsidRDefault="0020793E">
      <w:pPr>
        <w:pStyle w:val="BodyText"/>
        <w:spacing w:before="176" w:line="172" w:lineRule="auto"/>
        <w:rPr>
          <w:rFonts w:asciiTheme="minorHAnsi" w:hAnsiTheme="minorHAnsi"/>
        </w:rPr>
      </w:pPr>
      <w:r>
        <w:rPr>
          <w:rFonts w:asciiTheme="minorHAnsi" w:hAnsiTheme="minorHAnsi"/>
        </w:rPr>
        <w:t>)</w:t>
      </w:r>
    </w:p>
    <w:p w14:paraId="066487A5" w14:textId="77777777" w:rsidR="000F72C1" w:rsidRDefault="000F72C1">
      <w:pPr>
        <w:spacing w:line="172" w:lineRule="auto"/>
        <w:rPr>
          <w:rFonts w:asciiTheme="minorHAnsi" w:hAnsiTheme="minorHAnsi"/>
        </w:rPr>
        <w:sectPr w:rsidR="000F72C1">
          <w:type w:val="continuous"/>
          <w:pgSz w:w="11907" w:h="16839"/>
          <w:pgMar w:top="1139" w:right="21" w:bottom="1495" w:left="878" w:header="6" w:footer="850" w:gutter="0"/>
          <w:cols w:num="2" w:space="720" w:equalWidth="0">
            <w:col w:w="4479" w:space="100"/>
            <w:col w:w="6429"/>
          </w:cols>
        </w:sectPr>
      </w:pPr>
    </w:p>
    <w:p w14:paraId="066487A6" w14:textId="77777777" w:rsidR="000F72C1" w:rsidRDefault="000F72C1">
      <w:pPr>
        <w:spacing w:before="28"/>
        <w:rPr>
          <w:rFonts w:asciiTheme="minorHAnsi" w:hAnsiTheme="minorHAnsi"/>
        </w:rPr>
      </w:pPr>
    </w:p>
    <w:p w14:paraId="066487A7" w14:textId="77777777" w:rsidR="000F72C1" w:rsidRDefault="000F72C1">
      <w:pPr>
        <w:spacing w:before="28"/>
        <w:rPr>
          <w:rFonts w:asciiTheme="minorHAnsi" w:hAnsiTheme="minorHAnsi"/>
        </w:rPr>
      </w:pPr>
    </w:p>
    <w:p w14:paraId="066487A8" w14:textId="77777777" w:rsidR="000F72C1" w:rsidRDefault="000F72C1">
      <w:pPr>
        <w:spacing w:before="27"/>
        <w:rPr>
          <w:rFonts w:asciiTheme="minorHAnsi" w:hAnsiTheme="minorHAnsi"/>
        </w:rPr>
      </w:pPr>
    </w:p>
    <w:p w14:paraId="066487A9" w14:textId="77777777" w:rsidR="000F72C1" w:rsidRDefault="000F72C1">
      <w:pPr>
        <w:spacing w:before="27"/>
        <w:rPr>
          <w:rFonts w:asciiTheme="minorHAnsi" w:hAnsiTheme="minorHAnsi"/>
        </w:rPr>
      </w:pPr>
    </w:p>
    <w:p w14:paraId="066487AA" w14:textId="77777777" w:rsidR="000F72C1" w:rsidRDefault="000F72C1">
      <w:pPr>
        <w:spacing w:before="27"/>
        <w:rPr>
          <w:rFonts w:asciiTheme="minorHAnsi" w:hAnsiTheme="minorHAnsi"/>
        </w:rPr>
      </w:pPr>
    </w:p>
    <w:p w14:paraId="066487AB" w14:textId="77777777" w:rsidR="000F72C1" w:rsidRDefault="000F72C1">
      <w:pPr>
        <w:spacing w:before="27"/>
        <w:rPr>
          <w:rFonts w:asciiTheme="minorHAnsi" w:hAnsiTheme="minorHAnsi"/>
        </w:rPr>
      </w:pPr>
    </w:p>
    <w:p w14:paraId="066487AC" w14:textId="77777777" w:rsidR="000F72C1" w:rsidRDefault="000F72C1">
      <w:pPr>
        <w:spacing w:before="27"/>
        <w:rPr>
          <w:rFonts w:asciiTheme="minorHAnsi" w:hAnsiTheme="minorHAnsi"/>
        </w:rPr>
      </w:pPr>
    </w:p>
    <w:p w14:paraId="066487AD" w14:textId="77777777" w:rsidR="000F72C1" w:rsidRDefault="000F72C1">
      <w:pPr>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7AE" w14:textId="77777777" w:rsidR="000F72C1" w:rsidRDefault="0020793E">
      <w:pPr>
        <w:spacing w:line="25" w:lineRule="exact"/>
        <w:ind w:firstLine="45"/>
        <w:rPr>
          <w:rFonts w:asciiTheme="minorHAnsi" w:hAnsiTheme="minorHAnsi"/>
        </w:rPr>
      </w:pPr>
      <w:r>
        <w:rPr>
          <w:rFonts w:asciiTheme="minorHAnsi" w:hAnsiTheme="minorHAnsi"/>
          <w:noProof/>
          <w:lang w:val="en-GB" w:eastAsia="en-GB"/>
        </w:rPr>
        <w:drawing>
          <wp:inline distT="0" distB="0" distL="0" distR="0" wp14:anchorId="06648B92" wp14:editId="06648B93">
            <wp:extent cx="1292860" cy="15240"/>
            <wp:effectExtent l="0" t="0" r="254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126"/>
                    <a:stretch>
                      <a:fillRect/>
                    </a:stretch>
                  </pic:blipFill>
                  <pic:spPr>
                    <a:xfrm>
                      <a:off x="0" y="0"/>
                      <a:ext cx="1292914" cy="15703"/>
                    </a:xfrm>
                    <a:prstGeom prst="rect">
                      <a:avLst/>
                    </a:prstGeom>
                  </pic:spPr>
                </pic:pic>
              </a:graphicData>
            </a:graphic>
          </wp:inline>
        </w:drawing>
      </w:r>
    </w:p>
    <w:p w14:paraId="066487AF" w14:textId="77777777" w:rsidR="000F72C1" w:rsidRDefault="0020793E">
      <w:pPr>
        <w:pStyle w:val="BodyText"/>
        <w:spacing w:before="236" w:line="188" w:lineRule="auto"/>
        <w:ind w:left="36"/>
        <w:rPr>
          <w:rFonts w:asciiTheme="minorHAnsi" w:hAnsiTheme="minorHAnsi"/>
        </w:rPr>
      </w:pPr>
      <w:r>
        <w:rPr>
          <w:rFonts w:asciiTheme="minorHAnsi" w:hAnsiTheme="minorHAnsi"/>
          <w:spacing w:val="-1"/>
        </w:rPr>
        <w:t>Signature of witness</w:t>
      </w:r>
    </w:p>
    <w:p w14:paraId="066487B0" w14:textId="77777777" w:rsidR="000F72C1" w:rsidRDefault="000F72C1">
      <w:pPr>
        <w:spacing w:line="254" w:lineRule="auto"/>
        <w:rPr>
          <w:rFonts w:asciiTheme="minorHAnsi" w:hAnsiTheme="minorHAnsi"/>
        </w:rPr>
      </w:pPr>
    </w:p>
    <w:p w14:paraId="066487B1" w14:textId="77777777" w:rsidR="000F72C1" w:rsidRDefault="000F72C1">
      <w:pPr>
        <w:spacing w:line="254" w:lineRule="auto"/>
        <w:rPr>
          <w:rFonts w:asciiTheme="minorHAnsi" w:hAnsiTheme="minorHAnsi"/>
        </w:rPr>
      </w:pPr>
    </w:p>
    <w:p w14:paraId="066487B2" w14:textId="77777777" w:rsidR="000F72C1" w:rsidRDefault="000F72C1">
      <w:pPr>
        <w:spacing w:line="254" w:lineRule="auto"/>
        <w:rPr>
          <w:rFonts w:asciiTheme="minorHAnsi" w:hAnsiTheme="minorHAnsi"/>
        </w:rPr>
      </w:pPr>
    </w:p>
    <w:p w14:paraId="066487B3" w14:textId="77777777" w:rsidR="000F72C1" w:rsidRDefault="000F72C1">
      <w:pPr>
        <w:spacing w:line="254" w:lineRule="auto"/>
        <w:rPr>
          <w:rFonts w:asciiTheme="minorHAnsi" w:hAnsiTheme="minorHAnsi"/>
        </w:rPr>
      </w:pPr>
    </w:p>
    <w:p w14:paraId="066487B4" w14:textId="77777777" w:rsidR="000F72C1" w:rsidRDefault="000F72C1">
      <w:pPr>
        <w:spacing w:line="254" w:lineRule="auto"/>
        <w:rPr>
          <w:rFonts w:asciiTheme="minorHAnsi" w:hAnsiTheme="minorHAnsi"/>
        </w:rPr>
      </w:pPr>
    </w:p>
    <w:p w14:paraId="066487B5" w14:textId="77777777" w:rsidR="000F72C1" w:rsidRDefault="000F72C1">
      <w:pPr>
        <w:spacing w:line="255" w:lineRule="auto"/>
        <w:rPr>
          <w:rFonts w:asciiTheme="minorHAnsi" w:hAnsiTheme="minorHAnsi"/>
        </w:rPr>
      </w:pPr>
    </w:p>
    <w:p w14:paraId="066487B6" w14:textId="77777777" w:rsidR="000F72C1" w:rsidRDefault="000F72C1">
      <w:pPr>
        <w:spacing w:line="255" w:lineRule="auto"/>
        <w:rPr>
          <w:rFonts w:asciiTheme="minorHAnsi" w:hAnsiTheme="minorHAnsi"/>
        </w:rPr>
      </w:pPr>
    </w:p>
    <w:p w14:paraId="066487B7" w14:textId="77777777" w:rsidR="000F72C1" w:rsidRDefault="0020793E">
      <w:pPr>
        <w:pStyle w:val="BodyText"/>
        <w:spacing w:before="68" w:line="83" w:lineRule="exact"/>
        <w:ind w:left="45"/>
        <w:rPr>
          <w:rFonts w:asciiTheme="minorHAnsi" w:hAnsiTheme="minorHAnsi"/>
        </w:rPr>
      </w:pPr>
      <w:r>
        <w:rPr>
          <w:rFonts w:asciiTheme="minorHAnsi" w:hAnsiTheme="minorHAnsi"/>
          <w:spacing w:val="-1"/>
          <w:position w:val="1"/>
        </w:rPr>
        <w:t>.....................................</w:t>
      </w:r>
    </w:p>
    <w:p w14:paraId="066487B8" w14:textId="77777777" w:rsidR="000F72C1" w:rsidRDefault="0020793E">
      <w:pPr>
        <w:pStyle w:val="BodyText"/>
        <w:spacing w:before="177" w:line="190" w:lineRule="auto"/>
        <w:ind w:left="47"/>
        <w:rPr>
          <w:rFonts w:asciiTheme="minorHAnsi" w:hAnsiTheme="minorHAnsi"/>
        </w:rPr>
      </w:pPr>
      <w:r>
        <w:rPr>
          <w:rFonts w:asciiTheme="minorHAnsi" w:hAnsiTheme="minorHAnsi"/>
          <w:spacing w:val="-2"/>
        </w:rPr>
        <w:t>Name of witness</w:t>
      </w:r>
      <w:r>
        <w:rPr>
          <w:rFonts w:asciiTheme="minorHAnsi" w:hAnsiTheme="minorHAnsi"/>
          <w:spacing w:val="26"/>
          <w:w w:val="101"/>
        </w:rPr>
        <w:t xml:space="preserve"> </w:t>
      </w:r>
      <w:r>
        <w:rPr>
          <w:rFonts w:asciiTheme="minorHAnsi" w:hAnsiTheme="minorHAnsi"/>
          <w:spacing w:val="-2"/>
        </w:rPr>
        <w:t>(print)</w:t>
      </w:r>
    </w:p>
    <w:p w14:paraId="066487B9" w14:textId="77777777" w:rsidR="000F72C1" w:rsidRDefault="000F72C1">
      <w:pPr>
        <w:spacing w:line="249" w:lineRule="auto"/>
        <w:rPr>
          <w:rFonts w:asciiTheme="minorHAnsi" w:hAnsiTheme="minorHAnsi"/>
        </w:rPr>
      </w:pPr>
    </w:p>
    <w:p w14:paraId="066487BA" w14:textId="77777777" w:rsidR="000F72C1" w:rsidRDefault="000F72C1">
      <w:pPr>
        <w:spacing w:line="249" w:lineRule="auto"/>
        <w:rPr>
          <w:rFonts w:asciiTheme="minorHAnsi" w:hAnsiTheme="minorHAnsi"/>
        </w:rPr>
      </w:pPr>
    </w:p>
    <w:p w14:paraId="066487BB" w14:textId="77777777" w:rsidR="000F72C1" w:rsidRDefault="0020793E">
      <w:pPr>
        <w:pStyle w:val="BodyText"/>
        <w:spacing w:before="67" w:line="388" w:lineRule="exact"/>
        <w:ind w:left="36"/>
        <w:rPr>
          <w:rFonts w:asciiTheme="minorHAnsi" w:hAnsiTheme="minorHAnsi"/>
        </w:rPr>
      </w:pPr>
      <w:r>
        <w:rPr>
          <w:rFonts w:asciiTheme="minorHAnsi" w:hAnsiTheme="minorHAnsi"/>
          <w:spacing w:val="-2"/>
          <w:position w:val="16"/>
        </w:rPr>
        <w:t>SIGNED</w:t>
      </w:r>
      <w:r>
        <w:rPr>
          <w:rFonts w:asciiTheme="minorHAnsi" w:hAnsiTheme="minorHAnsi"/>
          <w:spacing w:val="19"/>
          <w:position w:val="16"/>
        </w:rPr>
        <w:t xml:space="preserve"> </w:t>
      </w:r>
      <w:r>
        <w:rPr>
          <w:rFonts w:asciiTheme="minorHAnsi" w:hAnsiTheme="minorHAnsi"/>
          <w:spacing w:val="-2"/>
          <w:position w:val="16"/>
        </w:rPr>
        <w:t>by  #</w:t>
      </w:r>
    </w:p>
    <w:p w14:paraId="066487BC" w14:textId="77777777" w:rsidR="000F72C1" w:rsidRDefault="0020793E">
      <w:pPr>
        <w:pStyle w:val="BodyText"/>
        <w:spacing w:line="187" w:lineRule="auto"/>
        <w:ind w:left="32"/>
        <w:rPr>
          <w:rFonts w:asciiTheme="minorHAnsi" w:hAnsiTheme="minorHAnsi"/>
        </w:rPr>
      </w:pPr>
      <w:r>
        <w:rPr>
          <w:rFonts w:asciiTheme="minorHAnsi" w:hAnsiTheme="minorHAnsi"/>
          <w:spacing w:val="-1"/>
        </w:rPr>
        <w:t>for the</w:t>
      </w:r>
    </w:p>
    <w:p w14:paraId="066487BD" w14:textId="77777777" w:rsidR="000F72C1" w:rsidRDefault="0020793E">
      <w:pPr>
        <w:pStyle w:val="BodyText"/>
        <w:spacing w:before="179" w:line="188" w:lineRule="auto"/>
        <w:ind w:left="42"/>
        <w:rPr>
          <w:rFonts w:asciiTheme="minorHAnsi" w:hAnsiTheme="minorHAnsi"/>
        </w:rPr>
      </w:pPr>
      <w:r>
        <w:rPr>
          <w:rFonts w:asciiTheme="minorHAnsi" w:hAnsiTheme="minorHAnsi"/>
          <w:spacing w:val="-2"/>
        </w:rPr>
        <w:t>in the</w:t>
      </w:r>
      <w:r>
        <w:rPr>
          <w:rFonts w:asciiTheme="minorHAnsi" w:hAnsiTheme="minorHAnsi"/>
          <w:spacing w:val="25"/>
          <w:w w:val="101"/>
        </w:rPr>
        <w:t xml:space="preserve"> </w:t>
      </w:r>
      <w:r>
        <w:rPr>
          <w:rFonts w:asciiTheme="minorHAnsi" w:hAnsiTheme="minorHAnsi"/>
          <w:spacing w:val="-2"/>
        </w:rPr>
        <w:t>presence of:</w:t>
      </w:r>
    </w:p>
    <w:p w14:paraId="066487BE" w14:textId="77777777" w:rsidR="000F72C1" w:rsidRDefault="000F72C1">
      <w:pPr>
        <w:spacing w:line="345" w:lineRule="auto"/>
        <w:rPr>
          <w:rFonts w:asciiTheme="minorHAnsi" w:hAnsiTheme="minorHAnsi"/>
        </w:rPr>
      </w:pPr>
    </w:p>
    <w:p w14:paraId="066487BF" w14:textId="77777777" w:rsidR="000F72C1" w:rsidRDefault="000F72C1">
      <w:pPr>
        <w:spacing w:line="345" w:lineRule="auto"/>
        <w:rPr>
          <w:rFonts w:asciiTheme="minorHAnsi" w:hAnsiTheme="minorHAnsi"/>
        </w:rPr>
      </w:pPr>
    </w:p>
    <w:p w14:paraId="066487C0" w14:textId="77777777" w:rsidR="000F72C1" w:rsidRDefault="0020793E">
      <w:pPr>
        <w:spacing w:line="25" w:lineRule="exact"/>
        <w:ind w:firstLine="44"/>
        <w:rPr>
          <w:rFonts w:asciiTheme="minorHAnsi" w:hAnsiTheme="minorHAnsi"/>
        </w:rPr>
      </w:pPr>
      <w:r>
        <w:rPr>
          <w:rFonts w:asciiTheme="minorHAnsi" w:hAnsiTheme="minorHAnsi"/>
          <w:noProof/>
          <w:lang w:val="en-GB" w:eastAsia="en-GB"/>
        </w:rPr>
        <w:drawing>
          <wp:inline distT="0" distB="0" distL="0" distR="0" wp14:anchorId="06648B94" wp14:editId="06648B95">
            <wp:extent cx="1292860" cy="15240"/>
            <wp:effectExtent l="0" t="0" r="254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127"/>
                    <a:stretch>
                      <a:fillRect/>
                    </a:stretch>
                  </pic:blipFill>
                  <pic:spPr>
                    <a:xfrm>
                      <a:off x="0" y="0"/>
                      <a:ext cx="1292914" cy="15703"/>
                    </a:xfrm>
                    <a:prstGeom prst="rect">
                      <a:avLst/>
                    </a:prstGeom>
                  </pic:spPr>
                </pic:pic>
              </a:graphicData>
            </a:graphic>
          </wp:inline>
        </w:drawing>
      </w:r>
    </w:p>
    <w:p w14:paraId="066487C1" w14:textId="77777777" w:rsidR="000F72C1" w:rsidRDefault="0020793E">
      <w:pPr>
        <w:pStyle w:val="BodyText"/>
        <w:spacing w:before="234" w:line="188" w:lineRule="auto"/>
        <w:ind w:left="35"/>
        <w:rPr>
          <w:rFonts w:asciiTheme="minorHAnsi" w:hAnsiTheme="minorHAnsi"/>
        </w:rPr>
      </w:pPr>
      <w:r>
        <w:rPr>
          <w:rFonts w:asciiTheme="minorHAnsi" w:hAnsiTheme="minorHAnsi"/>
          <w:spacing w:val="-1"/>
        </w:rPr>
        <w:t>Signature of witness</w:t>
      </w:r>
    </w:p>
    <w:p w14:paraId="066487C2" w14:textId="77777777" w:rsidR="000F72C1" w:rsidRDefault="000F72C1">
      <w:pPr>
        <w:spacing w:line="279" w:lineRule="auto"/>
        <w:rPr>
          <w:rFonts w:asciiTheme="minorHAnsi" w:hAnsiTheme="minorHAnsi"/>
        </w:rPr>
      </w:pPr>
    </w:p>
    <w:p w14:paraId="066487C3" w14:textId="77777777" w:rsidR="000F72C1" w:rsidRDefault="000F72C1">
      <w:pPr>
        <w:spacing w:line="279" w:lineRule="auto"/>
        <w:rPr>
          <w:rFonts w:asciiTheme="minorHAnsi" w:hAnsiTheme="minorHAnsi"/>
        </w:rPr>
      </w:pPr>
    </w:p>
    <w:p w14:paraId="066487C4" w14:textId="77777777" w:rsidR="000F72C1" w:rsidRDefault="000F72C1">
      <w:pPr>
        <w:spacing w:line="279" w:lineRule="auto"/>
        <w:rPr>
          <w:rFonts w:asciiTheme="minorHAnsi" w:hAnsiTheme="minorHAnsi"/>
        </w:rPr>
      </w:pPr>
    </w:p>
    <w:p w14:paraId="066487C5" w14:textId="77777777" w:rsidR="000F72C1" w:rsidRDefault="000F72C1">
      <w:pPr>
        <w:spacing w:line="279" w:lineRule="auto"/>
        <w:rPr>
          <w:rFonts w:asciiTheme="minorHAnsi" w:hAnsiTheme="minorHAnsi"/>
        </w:rPr>
      </w:pPr>
    </w:p>
    <w:p w14:paraId="066487C6" w14:textId="77777777" w:rsidR="000F72C1" w:rsidRDefault="000F72C1">
      <w:pPr>
        <w:spacing w:line="280" w:lineRule="auto"/>
        <w:rPr>
          <w:rFonts w:asciiTheme="minorHAnsi" w:hAnsiTheme="minorHAnsi"/>
        </w:rPr>
      </w:pPr>
    </w:p>
    <w:p w14:paraId="066487C7" w14:textId="77777777" w:rsidR="000F72C1" w:rsidRDefault="0020793E">
      <w:pPr>
        <w:pStyle w:val="BodyText"/>
        <w:spacing w:before="68" w:line="25" w:lineRule="exact"/>
        <w:ind w:left="44"/>
        <w:rPr>
          <w:rFonts w:asciiTheme="minorHAnsi" w:hAnsiTheme="minorHAnsi"/>
        </w:rPr>
      </w:pPr>
      <w:r>
        <w:rPr>
          <w:rFonts w:asciiTheme="minorHAnsi" w:hAnsiTheme="minorHAnsi"/>
          <w:spacing w:val="-1"/>
        </w:rPr>
        <w:t>.....................................</w:t>
      </w:r>
    </w:p>
    <w:p w14:paraId="066487C8" w14:textId="77777777" w:rsidR="000F72C1" w:rsidRDefault="0020793E">
      <w:pPr>
        <w:spacing w:line="14" w:lineRule="auto"/>
        <w:rPr>
          <w:rFonts w:asciiTheme="minorHAnsi" w:hAnsiTheme="minorHAnsi"/>
          <w:sz w:val="2"/>
        </w:rPr>
      </w:pPr>
      <w:r>
        <w:rPr>
          <w:rFonts w:asciiTheme="minorHAnsi" w:hAnsiTheme="minorHAnsi"/>
          <w:sz w:val="2"/>
          <w:szCs w:val="2"/>
        </w:rPr>
        <w:br w:type="column"/>
      </w:r>
    </w:p>
    <w:p w14:paraId="066487C9" w14:textId="77777777" w:rsidR="000F72C1" w:rsidRDefault="0020793E">
      <w:pPr>
        <w:spacing w:line="23" w:lineRule="exact"/>
        <w:ind w:firstLine="1705"/>
        <w:rPr>
          <w:rFonts w:asciiTheme="minorHAnsi" w:hAnsiTheme="minorHAnsi"/>
        </w:rPr>
      </w:pPr>
      <w:r>
        <w:rPr>
          <w:rFonts w:asciiTheme="minorHAnsi" w:hAnsiTheme="minorHAnsi"/>
          <w:noProof/>
          <w:lang w:val="en-GB" w:eastAsia="en-GB"/>
        </w:rPr>
        <w:drawing>
          <wp:inline distT="0" distB="0" distL="0" distR="0" wp14:anchorId="06648B96" wp14:editId="06648B97">
            <wp:extent cx="1187450" cy="14605"/>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128"/>
                    <a:stretch>
                      <a:fillRect/>
                    </a:stretch>
                  </pic:blipFill>
                  <pic:spPr>
                    <a:xfrm>
                      <a:off x="0" y="0"/>
                      <a:ext cx="1187758" cy="14827"/>
                    </a:xfrm>
                    <a:prstGeom prst="rect">
                      <a:avLst/>
                    </a:prstGeom>
                  </pic:spPr>
                </pic:pic>
              </a:graphicData>
            </a:graphic>
          </wp:inline>
        </w:drawing>
      </w:r>
    </w:p>
    <w:p w14:paraId="066487CA" w14:textId="77777777" w:rsidR="000F72C1" w:rsidRDefault="0020793E">
      <w:pPr>
        <w:pStyle w:val="BodyText"/>
        <w:spacing w:before="245" w:line="181" w:lineRule="auto"/>
        <w:ind w:left="1696"/>
        <w:rPr>
          <w:rFonts w:asciiTheme="minorHAnsi" w:hAnsiTheme="minorHAnsi"/>
        </w:rPr>
      </w:pPr>
      <w:r>
        <w:rPr>
          <w:rFonts w:asciiTheme="minorHAnsi" w:hAnsiTheme="minorHAnsi"/>
          <w:spacing w:val="-1"/>
        </w:rPr>
        <w:t>Signature</w:t>
      </w:r>
    </w:p>
    <w:p w14:paraId="066487CB" w14:textId="77777777" w:rsidR="000F72C1" w:rsidRDefault="000F72C1">
      <w:pPr>
        <w:spacing w:line="254" w:lineRule="auto"/>
        <w:rPr>
          <w:rFonts w:asciiTheme="minorHAnsi" w:hAnsiTheme="minorHAnsi"/>
        </w:rPr>
      </w:pPr>
    </w:p>
    <w:p w14:paraId="066487CC" w14:textId="77777777" w:rsidR="000F72C1" w:rsidRDefault="000F72C1">
      <w:pPr>
        <w:spacing w:line="254" w:lineRule="auto"/>
        <w:rPr>
          <w:rFonts w:asciiTheme="minorHAnsi" w:hAnsiTheme="minorHAnsi"/>
        </w:rPr>
      </w:pPr>
    </w:p>
    <w:p w14:paraId="066487CD" w14:textId="77777777" w:rsidR="000F72C1" w:rsidRDefault="000F72C1">
      <w:pPr>
        <w:spacing w:line="254" w:lineRule="auto"/>
        <w:rPr>
          <w:rFonts w:asciiTheme="minorHAnsi" w:hAnsiTheme="minorHAnsi"/>
        </w:rPr>
      </w:pPr>
    </w:p>
    <w:p w14:paraId="066487CE" w14:textId="77777777" w:rsidR="000F72C1" w:rsidRDefault="000F72C1">
      <w:pPr>
        <w:spacing w:line="254" w:lineRule="auto"/>
        <w:rPr>
          <w:rFonts w:asciiTheme="minorHAnsi" w:hAnsiTheme="minorHAnsi"/>
        </w:rPr>
      </w:pPr>
    </w:p>
    <w:p w14:paraId="066487CF" w14:textId="77777777" w:rsidR="000F72C1" w:rsidRDefault="000F72C1">
      <w:pPr>
        <w:spacing w:line="254" w:lineRule="auto"/>
        <w:rPr>
          <w:rFonts w:asciiTheme="minorHAnsi" w:hAnsiTheme="minorHAnsi"/>
        </w:rPr>
      </w:pPr>
    </w:p>
    <w:p w14:paraId="066487D0" w14:textId="77777777" w:rsidR="000F72C1" w:rsidRDefault="000F72C1">
      <w:pPr>
        <w:spacing w:line="255" w:lineRule="auto"/>
        <w:rPr>
          <w:rFonts w:asciiTheme="minorHAnsi" w:hAnsiTheme="minorHAnsi"/>
        </w:rPr>
      </w:pPr>
    </w:p>
    <w:p w14:paraId="066487D1" w14:textId="77777777" w:rsidR="000F72C1" w:rsidRDefault="000F72C1">
      <w:pPr>
        <w:spacing w:line="255" w:lineRule="auto"/>
        <w:rPr>
          <w:rFonts w:asciiTheme="minorHAnsi" w:hAnsiTheme="minorHAnsi"/>
        </w:rPr>
      </w:pPr>
    </w:p>
    <w:p w14:paraId="066487D2" w14:textId="77777777" w:rsidR="000F72C1" w:rsidRDefault="0020793E">
      <w:pPr>
        <w:pStyle w:val="BodyText"/>
        <w:spacing w:before="68" w:line="82" w:lineRule="exact"/>
        <w:ind w:left="1705"/>
        <w:rPr>
          <w:rFonts w:asciiTheme="minorHAnsi" w:hAnsiTheme="minorHAnsi"/>
        </w:rPr>
      </w:pPr>
      <w:r>
        <w:rPr>
          <w:rFonts w:asciiTheme="minorHAnsi" w:hAnsiTheme="minorHAnsi"/>
          <w:spacing w:val="-1"/>
          <w:position w:val="1"/>
        </w:rPr>
        <w:t>..................................</w:t>
      </w:r>
    </w:p>
    <w:p w14:paraId="066487D3" w14:textId="77777777" w:rsidR="000F72C1" w:rsidRDefault="0020793E">
      <w:pPr>
        <w:pStyle w:val="BodyText"/>
        <w:spacing w:before="178" w:line="189" w:lineRule="auto"/>
        <w:ind w:left="1707"/>
        <w:rPr>
          <w:rFonts w:asciiTheme="minorHAnsi" w:hAnsiTheme="minorHAnsi"/>
        </w:rPr>
      </w:pPr>
      <w:r>
        <w:rPr>
          <w:rFonts w:asciiTheme="minorHAnsi" w:hAnsiTheme="minorHAnsi"/>
          <w:spacing w:val="-2"/>
        </w:rPr>
        <w:t>Name of signatory</w:t>
      </w:r>
      <w:r>
        <w:rPr>
          <w:rFonts w:asciiTheme="minorHAnsi" w:hAnsiTheme="minorHAnsi"/>
          <w:spacing w:val="31"/>
        </w:rPr>
        <w:t xml:space="preserve"> </w:t>
      </w:r>
      <w:r>
        <w:rPr>
          <w:rFonts w:asciiTheme="minorHAnsi" w:hAnsiTheme="minorHAnsi"/>
          <w:spacing w:val="-2"/>
        </w:rPr>
        <w:t>(print)</w:t>
      </w:r>
    </w:p>
    <w:p w14:paraId="066487D4" w14:textId="77777777" w:rsidR="000F72C1" w:rsidRDefault="000F72C1">
      <w:pPr>
        <w:spacing w:line="247" w:lineRule="auto"/>
        <w:rPr>
          <w:rFonts w:asciiTheme="minorHAnsi" w:hAnsiTheme="minorHAnsi"/>
        </w:rPr>
      </w:pPr>
    </w:p>
    <w:p w14:paraId="066487D5" w14:textId="77777777" w:rsidR="000F72C1" w:rsidRDefault="000F72C1">
      <w:pPr>
        <w:spacing w:line="248" w:lineRule="auto"/>
        <w:rPr>
          <w:rFonts w:asciiTheme="minorHAnsi" w:hAnsiTheme="minorHAnsi"/>
        </w:rPr>
      </w:pPr>
    </w:p>
    <w:p w14:paraId="066487D6" w14:textId="77777777" w:rsidR="000F72C1" w:rsidRDefault="0020793E">
      <w:pPr>
        <w:pStyle w:val="BodyText"/>
        <w:spacing w:before="68" w:line="388" w:lineRule="exact"/>
        <w:rPr>
          <w:rFonts w:asciiTheme="minorHAnsi" w:hAnsiTheme="minorHAnsi"/>
        </w:rPr>
      </w:pPr>
      <w:r>
        <w:rPr>
          <w:rFonts w:asciiTheme="minorHAnsi" w:hAnsiTheme="minorHAnsi"/>
          <w:position w:val="16"/>
        </w:rPr>
        <w:t>)</w:t>
      </w:r>
    </w:p>
    <w:p w14:paraId="066487D7" w14:textId="77777777" w:rsidR="000F72C1" w:rsidRDefault="0020793E">
      <w:pPr>
        <w:pStyle w:val="BodyText"/>
        <w:spacing w:before="1" w:line="189" w:lineRule="auto"/>
        <w:rPr>
          <w:rFonts w:asciiTheme="minorHAnsi" w:hAnsiTheme="minorHAnsi"/>
        </w:rPr>
      </w:pPr>
      <w:r>
        <w:rPr>
          <w:rFonts w:asciiTheme="minorHAnsi" w:hAnsiTheme="minorHAnsi"/>
        </w:rPr>
        <w:t>)</w:t>
      </w:r>
    </w:p>
    <w:p w14:paraId="066487D8" w14:textId="77777777" w:rsidR="000F72C1" w:rsidRDefault="0020793E">
      <w:pPr>
        <w:pStyle w:val="BodyText"/>
        <w:spacing w:before="177" w:line="189" w:lineRule="auto"/>
        <w:rPr>
          <w:rFonts w:asciiTheme="minorHAnsi" w:hAnsiTheme="minorHAnsi"/>
        </w:rPr>
      </w:pPr>
      <w:r>
        <w:rPr>
          <w:rFonts w:asciiTheme="minorHAnsi" w:hAnsiTheme="minorHAnsi"/>
        </w:rPr>
        <w:t>)</w:t>
      </w:r>
    </w:p>
    <w:p w14:paraId="066487D9" w14:textId="77777777" w:rsidR="000F72C1" w:rsidRDefault="000F72C1">
      <w:pPr>
        <w:spacing w:line="345" w:lineRule="auto"/>
        <w:rPr>
          <w:rFonts w:asciiTheme="minorHAnsi" w:hAnsiTheme="minorHAnsi"/>
        </w:rPr>
      </w:pPr>
    </w:p>
    <w:p w14:paraId="066487DA" w14:textId="77777777" w:rsidR="000F72C1" w:rsidRDefault="000F72C1">
      <w:pPr>
        <w:spacing w:line="345" w:lineRule="auto"/>
        <w:rPr>
          <w:rFonts w:asciiTheme="minorHAnsi" w:hAnsiTheme="minorHAnsi"/>
        </w:rPr>
      </w:pPr>
    </w:p>
    <w:p w14:paraId="066487DB" w14:textId="77777777" w:rsidR="000F72C1" w:rsidRDefault="0020793E">
      <w:pPr>
        <w:spacing w:before="1" w:line="24" w:lineRule="exact"/>
        <w:ind w:firstLine="1704"/>
        <w:rPr>
          <w:rFonts w:asciiTheme="minorHAnsi" w:hAnsiTheme="minorHAnsi"/>
        </w:rPr>
      </w:pPr>
      <w:r>
        <w:rPr>
          <w:rFonts w:asciiTheme="minorHAnsi" w:hAnsiTheme="minorHAnsi"/>
          <w:noProof/>
          <w:lang w:val="en-GB" w:eastAsia="en-GB"/>
        </w:rPr>
        <w:drawing>
          <wp:inline distT="0" distB="0" distL="0" distR="0" wp14:anchorId="06648B98" wp14:editId="06648B99">
            <wp:extent cx="1187450" cy="15240"/>
            <wp:effectExtent l="0" t="0" r="127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129"/>
                    <a:stretch>
                      <a:fillRect/>
                    </a:stretch>
                  </pic:blipFill>
                  <pic:spPr>
                    <a:xfrm>
                      <a:off x="0" y="0"/>
                      <a:ext cx="1187758" cy="15703"/>
                    </a:xfrm>
                    <a:prstGeom prst="rect">
                      <a:avLst/>
                    </a:prstGeom>
                  </pic:spPr>
                </pic:pic>
              </a:graphicData>
            </a:graphic>
          </wp:inline>
        </w:drawing>
      </w:r>
    </w:p>
    <w:p w14:paraId="066487DC" w14:textId="77777777" w:rsidR="000F72C1" w:rsidRDefault="0020793E">
      <w:pPr>
        <w:pStyle w:val="BodyText"/>
        <w:spacing w:before="235" w:line="188" w:lineRule="auto"/>
        <w:ind w:left="1695"/>
        <w:rPr>
          <w:rFonts w:asciiTheme="minorHAnsi" w:hAnsiTheme="minorHAnsi"/>
        </w:rPr>
      </w:pPr>
      <w:r>
        <w:rPr>
          <w:rFonts w:asciiTheme="minorHAnsi" w:hAnsiTheme="minorHAnsi"/>
          <w:spacing w:val="-2"/>
        </w:rPr>
        <w:t>Signature of</w:t>
      </w:r>
      <w:r>
        <w:rPr>
          <w:rFonts w:asciiTheme="minorHAnsi" w:hAnsiTheme="minorHAnsi"/>
          <w:spacing w:val="32"/>
          <w:w w:val="101"/>
        </w:rPr>
        <w:t xml:space="preserve"> </w:t>
      </w:r>
      <w:r>
        <w:rPr>
          <w:rFonts w:asciiTheme="minorHAnsi" w:hAnsiTheme="minorHAnsi"/>
          <w:spacing w:val="-2"/>
        </w:rPr>
        <w:t>Minister</w:t>
      </w:r>
    </w:p>
    <w:p w14:paraId="066487DD" w14:textId="77777777" w:rsidR="000F72C1" w:rsidRDefault="000F72C1">
      <w:pPr>
        <w:spacing w:line="279" w:lineRule="auto"/>
        <w:rPr>
          <w:rFonts w:asciiTheme="minorHAnsi" w:hAnsiTheme="minorHAnsi"/>
        </w:rPr>
      </w:pPr>
    </w:p>
    <w:p w14:paraId="066487DE" w14:textId="77777777" w:rsidR="000F72C1" w:rsidRDefault="000F72C1">
      <w:pPr>
        <w:spacing w:line="279" w:lineRule="auto"/>
        <w:rPr>
          <w:rFonts w:asciiTheme="minorHAnsi" w:hAnsiTheme="minorHAnsi"/>
        </w:rPr>
      </w:pPr>
    </w:p>
    <w:p w14:paraId="066487DF" w14:textId="77777777" w:rsidR="000F72C1" w:rsidRDefault="000F72C1">
      <w:pPr>
        <w:spacing w:line="279" w:lineRule="auto"/>
        <w:rPr>
          <w:rFonts w:asciiTheme="minorHAnsi" w:hAnsiTheme="minorHAnsi"/>
        </w:rPr>
      </w:pPr>
    </w:p>
    <w:p w14:paraId="066487E0" w14:textId="77777777" w:rsidR="000F72C1" w:rsidRDefault="000F72C1">
      <w:pPr>
        <w:spacing w:line="279" w:lineRule="auto"/>
        <w:rPr>
          <w:rFonts w:asciiTheme="minorHAnsi" w:hAnsiTheme="minorHAnsi"/>
        </w:rPr>
      </w:pPr>
    </w:p>
    <w:p w14:paraId="066487E1" w14:textId="77777777" w:rsidR="000F72C1" w:rsidRDefault="000F72C1">
      <w:pPr>
        <w:spacing w:line="280" w:lineRule="auto"/>
        <w:rPr>
          <w:rFonts w:asciiTheme="minorHAnsi" w:hAnsiTheme="minorHAnsi"/>
        </w:rPr>
      </w:pPr>
    </w:p>
    <w:p w14:paraId="066487E2" w14:textId="77777777" w:rsidR="000F72C1" w:rsidRDefault="0020793E">
      <w:pPr>
        <w:pStyle w:val="BodyText"/>
        <w:spacing w:before="67" w:line="25" w:lineRule="exact"/>
        <w:ind w:left="1704"/>
        <w:rPr>
          <w:rFonts w:asciiTheme="minorHAnsi" w:hAnsiTheme="minorHAnsi"/>
        </w:rPr>
      </w:pPr>
      <w:r>
        <w:rPr>
          <w:rFonts w:asciiTheme="minorHAnsi" w:hAnsiTheme="minorHAnsi"/>
          <w:spacing w:val="-1"/>
        </w:rPr>
        <w:t>..................................</w:t>
      </w:r>
    </w:p>
    <w:p w14:paraId="066487E3" w14:textId="77777777" w:rsidR="000F72C1" w:rsidRDefault="000F72C1">
      <w:pPr>
        <w:spacing w:line="25" w:lineRule="exact"/>
        <w:rPr>
          <w:rFonts w:asciiTheme="minorHAnsi" w:hAnsiTheme="minorHAnsi"/>
        </w:rPr>
        <w:sectPr w:rsidR="000F72C1">
          <w:type w:val="continuous"/>
          <w:pgSz w:w="11907" w:h="16839"/>
          <w:pgMar w:top="1139" w:right="21" w:bottom="1495" w:left="878" w:header="6" w:footer="850" w:gutter="0"/>
          <w:cols w:num="2" w:space="720" w:equalWidth="0">
            <w:col w:w="4478" w:space="100"/>
            <w:col w:w="6430"/>
          </w:cols>
        </w:sectPr>
      </w:pPr>
    </w:p>
    <w:p w14:paraId="066487E4" w14:textId="77777777" w:rsidR="000F72C1" w:rsidRDefault="0020793E">
      <w:pPr>
        <w:pStyle w:val="BodyText"/>
        <w:spacing w:before="235" w:line="172" w:lineRule="auto"/>
        <w:ind w:left="46"/>
        <w:rPr>
          <w:rFonts w:asciiTheme="minorHAnsi" w:hAnsiTheme="minorHAnsi"/>
        </w:rPr>
      </w:pPr>
      <w:r>
        <w:rPr>
          <w:rFonts w:asciiTheme="minorHAnsi" w:hAnsiTheme="minorHAnsi"/>
          <w:spacing w:val="-1"/>
        </w:rPr>
        <w:t>Name of witness</w:t>
      </w:r>
      <w:r>
        <w:rPr>
          <w:rFonts w:asciiTheme="minorHAnsi" w:hAnsiTheme="minorHAnsi"/>
          <w:spacing w:val="30"/>
          <w:w w:val="101"/>
        </w:rPr>
        <w:t xml:space="preserve"> </w:t>
      </w:r>
      <w:r>
        <w:rPr>
          <w:rFonts w:asciiTheme="minorHAnsi" w:hAnsiTheme="minorHAnsi"/>
          <w:spacing w:val="-1"/>
        </w:rPr>
        <w:t>(print)Name of signatory</w:t>
      </w:r>
      <w:r>
        <w:rPr>
          <w:rFonts w:asciiTheme="minorHAnsi" w:hAnsiTheme="minorHAnsi"/>
          <w:spacing w:val="16"/>
        </w:rPr>
        <w:t xml:space="preserve"> </w:t>
      </w:r>
      <w:r>
        <w:rPr>
          <w:rFonts w:asciiTheme="minorHAnsi" w:hAnsiTheme="minorHAnsi"/>
          <w:spacing w:val="-1"/>
        </w:rPr>
        <w:t>(print)</w:t>
      </w:r>
    </w:p>
    <w:p w14:paraId="066487E5" w14:textId="77777777" w:rsidR="000F72C1" w:rsidRDefault="000F72C1">
      <w:pPr>
        <w:spacing w:line="172" w:lineRule="auto"/>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7E6" w14:textId="77777777" w:rsidR="000F72C1" w:rsidRDefault="0020793E">
      <w:pPr>
        <w:pStyle w:val="BodyText"/>
        <w:spacing w:before="18" w:line="179" w:lineRule="auto"/>
        <w:ind w:left="8970"/>
        <w:rPr>
          <w:rFonts w:asciiTheme="minorHAnsi" w:hAnsiTheme="minorHAnsi"/>
        </w:rPr>
      </w:pPr>
      <w:bookmarkStart w:id="1888" w:name="bookmark100"/>
      <w:bookmarkEnd w:id="1888"/>
      <w:r>
        <w:rPr>
          <w:rFonts w:asciiTheme="minorHAnsi" w:hAnsiTheme="minorHAnsi"/>
        </w:rPr>
        <w:t>ATTACHMENT</w:t>
      </w:r>
    </w:p>
    <w:p w14:paraId="066487E7" w14:textId="77777777" w:rsidR="000F72C1" w:rsidRDefault="000F72C1">
      <w:pPr>
        <w:spacing w:line="297" w:lineRule="auto"/>
        <w:rPr>
          <w:rFonts w:asciiTheme="minorHAnsi" w:hAnsiTheme="minorHAnsi"/>
        </w:rPr>
      </w:pPr>
    </w:p>
    <w:p w14:paraId="066487E8" w14:textId="77777777" w:rsidR="000F72C1" w:rsidRDefault="000F72C1">
      <w:pPr>
        <w:spacing w:line="298" w:lineRule="auto"/>
        <w:rPr>
          <w:rFonts w:asciiTheme="minorHAnsi" w:hAnsiTheme="minorHAnsi"/>
        </w:rPr>
      </w:pPr>
    </w:p>
    <w:p w14:paraId="066487E9" w14:textId="77777777" w:rsidR="000F72C1" w:rsidRDefault="000F72C1">
      <w:pPr>
        <w:spacing w:line="298" w:lineRule="auto"/>
        <w:rPr>
          <w:rFonts w:asciiTheme="minorHAnsi" w:hAnsiTheme="minorHAnsi"/>
        </w:rPr>
      </w:pPr>
    </w:p>
    <w:p w14:paraId="066487EA" w14:textId="77777777" w:rsidR="000F72C1" w:rsidRDefault="0020793E">
      <w:pPr>
        <w:pStyle w:val="BodyText"/>
        <w:spacing w:before="67" w:line="179" w:lineRule="auto"/>
        <w:ind w:left="3378"/>
        <w:rPr>
          <w:rFonts w:asciiTheme="minorHAnsi" w:hAnsiTheme="minorHAnsi"/>
        </w:rPr>
      </w:pPr>
      <w:r>
        <w:rPr>
          <w:rFonts w:asciiTheme="minorHAnsi" w:hAnsiTheme="minorHAnsi"/>
          <w:spacing w:val="-1"/>
        </w:rPr>
        <w:t>BUILDING CODE OF AUSTRALIA</w:t>
      </w:r>
      <w:r>
        <w:rPr>
          <w:rFonts w:asciiTheme="minorHAnsi" w:hAnsiTheme="minorHAnsi"/>
          <w:spacing w:val="19"/>
        </w:rPr>
        <w:t xml:space="preserve"> </w:t>
      </w:r>
      <w:r>
        <w:rPr>
          <w:rFonts w:asciiTheme="minorHAnsi" w:hAnsiTheme="minorHAnsi"/>
          <w:spacing w:val="-1"/>
        </w:rPr>
        <w:t>RE</w:t>
      </w:r>
      <w:r>
        <w:rPr>
          <w:rFonts w:asciiTheme="minorHAnsi" w:hAnsiTheme="minorHAnsi"/>
          <w:spacing w:val="-2"/>
        </w:rPr>
        <w:t>PORT</w:t>
      </w:r>
    </w:p>
    <w:p w14:paraId="066487EB" w14:textId="77777777" w:rsidR="000F72C1" w:rsidRDefault="000F72C1">
      <w:pPr>
        <w:spacing w:line="249" w:lineRule="auto"/>
        <w:rPr>
          <w:rFonts w:asciiTheme="minorHAnsi" w:hAnsiTheme="minorHAnsi"/>
        </w:rPr>
      </w:pPr>
    </w:p>
    <w:p w14:paraId="066487EC" w14:textId="77777777" w:rsidR="000F72C1" w:rsidRDefault="000F72C1">
      <w:pPr>
        <w:spacing w:line="249" w:lineRule="auto"/>
        <w:rPr>
          <w:rFonts w:asciiTheme="minorHAnsi" w:hAnsiTheme="minorHAnsi"/>
        </w:rPr>
      </w:pPr>
    </w:p>
    <w:p w14:paraId="066487ED" w14:textId="77777777" w:rsidR="000F72C1" w:rsidRDefault="0020793E">
      <w:pPr>
        <w:pStyle w:val="BodyText"/>
        <w:spacing w:before="67" w:line="187" w:lineRule="auto"/>
        <w:ind w:left="3318"/>
        <w:rPr>
          <w:rFonts w:asciiTheme="minorHAnsi" w:hAnsiTheme="minorHAnsi"/>
        </w:rPr>
      </w:pPr>
      <w:r>
        <w:rPr>
          <w:rFonts w:asciiTheme="minorHAnsi" w:hAnsiTheme="minorHAnsi"/>
          <w:spacing w:val="-3"/>
        </w:rPr>
        <w:t>Relevant</w:t>
      </w:r>
      <w:r>
        <w:rPr>
          <w:rFonts w:asciiTheme="minorHAnsi" w:hAnsiTheme="minorHAnsi"/>
          <w:spacing w:val="23"/>
          <w:w w:val="101"/>
        </w:rPr>
        <w:t xml:space="preserve"> </w:t>
      </w:r>
      <w:r>
        <w:rPr>
          <w:rFonts w:asciiTheme="minorHAnsi" w:hAnsiTheme="minorHAnsi"/>
          <w:spacing w:val="-3"/>
        </w:rPr>
        <w:t>report to</w:t>
      </w:r>
      <w:r>
        <w:rPr>
          <w:rFonts w:asciiTheme="minorHAnsi" w:hAnsiTheme="minorHAnsi"/>
          <w:spacing w:val="18"/>
          <w:w w:val="101"/>
        </w:rPr>
        <w:t xml:space="preserve"> </w:t>
      </w:r>
      <w:r>
        <w:rPr>
          <w:rFonts w:asciiTheme="minorHAnsi" w:hAnsiTheme="minorHAnsi"/>
          <w:spacing w:val="-3"/>
        </w:rPr>
        <w:t>be</w:t>
      </w:r>
      <w:r>
        <w:rPr>
          <w:rFonts w:asciiTheme="minorHAnsi" w:hAnsiTheme="minorHAnsi"/>
          <w:spacing w:val="15"/>
        </w:rPr>
        <w:t xml:space="preserve"> </w:t>
      </w:r>
      <w:r>
        <w:rPr>
          <w:rFonts w:asciiTheme="minorHAnsi" w:hAnsiTheme="minorHAnsi"/>
          <w:spacing w:val="-3"/>
        </w:rPr>
        <w:t>included</w:t>
      </w:r>
      <w:r>
        <w:rPr>
          <w:rFonts w:asciiTheme="minorHAnsi" w:hAnsiTheme="minorHAnsi"/>
          <w:spacing w:val="14"/>
          <w:w w:val="101"/>
        </w:rPr>
        <w:t xml:space="preserve"> </w:t>
      </w:r>
      <w:r>
        <w:rPr>
          <w:rFonts w:asciiTheme="minorHAnsi" w:hAnsiTheme="minorHAnsi"/>
          <w:spacing w:val="-3"/>
        </w:rPr>
        <w:t>in</w:t>
      </w:r>
      <w:r>
        <w:rPr>
          <w:rFonts w:asciiTheme="minorHAnsi" w:hAnsiTheme="minorHAnsi"/>
          <w:spacing w:val="18"/>
          <w:w w:val="101"/>
        </w:rPr>
        <w:t xml:space="preserve"> </w:t>
      </w:r>
      <w:r>
        <w:rPr>
          <w:rFonts w:asciiTheme="minorHAnsi" w:hAnsiTheme="minorHAnsi"/>
          <w:spacing w:val="-3"/>
        </w:rPr>
        <w:t>Licence</w:t>
      </w:r>
    </w:p>
    <w:p w14:paraId="066487EE" w14:textId="77777777" w:rsidR="000F72C1" w:rsidRDefault="000F72C1">
      <w:pPr>
        <w:spacing w:line="187" w:lineRule="auto"/>
        <w:rPr>
          <w:rFonts w:asciiTheme="minorHAnsi" w:hAnsiTheme="minorHAnsi"/>
        </w:rPr>
        <w:sectPr w:rsidR="000F72C1">
          <w:footerReference w:type="default" r:id="rId130"/>
          <w:pgSz w:w="11907" w:h="16839"/>
          <w:pgMar w:top="1139" w:right="21" w:bottom="1495" w:left="878" w:header="6" w:footer="850" w:gutter="0"/>
          <w:cols w:space="720"/>
        </w:sectPr>
      </w:pPr>
    </w:p>
    <w:p w14:paraId="066487EF" w14:textId="77777777" w:rsidR="000F72C1" w:rsidRDefault="000F72C1">
      <w:pPr>
        <w:spacing w:line="22" w:lineRule="auto"/>
        <w:rPr>
          <w:rFonts w:asciiTheme="minorHAnsi" w:hAnsiTheme="minorHAnsi"/>
          <w:sz w:val="2"/>
        </w:rPr>
      </w:pPr>
    </w:p>
    <w:p w14:paraId="066487F0" w14:textId="77777777" w:rsidR="000F72C1" w:rsidRDefault="000F72C1">
      <w:pPr>
        <w:spacing w:line="22" w:lineRule="auto"/>
        <w:rPr>
          <w:rFonts w:asciiTheme="minorHAnsi" w:hAnsiTheme="minorHAnsi"/>
          <w:sz w:val="2"/>
          <w:szCs w:val="2"/>
        </w:rPr>
        <w:sectPr w:rsidR="000F72C1">
          <w:footerReference w:type="default" r:id="rId131"/>
          <w:pgSz w:w="11907" w:h="16839"/>
          <w:pgMar w:top="1139" w:right="21" w:bottom="1495" w:left="878" w:header="6" w:footer="850" w:gutter="0"/>
          <w:cols w:space="720" w:equalWidth="0">
            <w:col w:w="11007"/>
          </w:cols>
        </w:sectPr>
      </w:pPr>
    </w:p>
    <w:p w14:paraId="066487F1" w14:textId="77777777" w:rsidR="000F72C1" w:rsidRDefault="0020793E">
      <w:pPr>
        <w:pStyle w:val="BodyText"/>
        <w:spacing w:line="360" w:lineRule="auto"/>
        <w:rPr>
          <w:rFonts w:asciiTheme="minorHAnsi" w:hAnsiTheme="minorHAnsi"/>
          <w:sz w:val="28"/>
          <w:szCs w:val="28"/>
        </w:rPr>
        <w:pPrChange w:id="1897" w:author="Jiang" w:date="2024-07-10T21:24:00Z">
          <w:pPr>
            <w:pStyle w:val="BodyText"/>
            <w:spacing w:before="38" w:line="178" w:lineRule="auto"/>
            <w:ind w:left="31"/>
          </w:pPr>
        </w:pPrChange>
      </w:pPr>
      <w:bookmarkStart w:id="1898" w:name="bookmark101"/>
      <w:bookmarkEnd w:id="1898"/>
      <w:r>
        <w:rPr>
          <w:rFonts w:asciiTheme="minorHAnsi" w:hAnsiTheme="minorHAnsi"/>
          <w:b/>
          <w:bCs/>
          <w:color w:val="00558C"/>
          <w:spacing w:val="-1"/>
          <w:sz w:val="28"/>
          <w:szCs w:val="28"/>
        </w:rPr>
        <w:t>ANNEX</w:t>
      </w:r>
      <w:r>
        <w:rPr>
          <w:rFonts w:asciiTheme="minorHAnsi" w:hAnsiTheme="minorHAnsi"/>
          <w:b/>
          <w:bCs/>
          <w:color w:val="00558C"/>
          <w:spacing w:val="21"/>
          <w:sz w:val="28"/>
          <w:szCs w:val="28"/>
        </w:rPr>
        <w:t xml:space="preserve"> </w:t>
      </w:r>
      <w:r>
        <w:rPr>
          <w:rFonts w:asciiTheme="minorHAnsi" w:hAnsiTheme="minorHAnsi"/>
          <w:b/>
          <w:bCs/>
          <w:color w:val="00558C"/>
          <w:spacing w:val="-1"/>
          <w:sz w:val="28"/>
          <w:szCs w:val="28"/>
        </w:rPr>
        <w:t>E</w:t>
      </w:r>
    </w:p>
    <w:p w14:paraId="066487F2" w14:textId="77777777" w:rsidR="000F72C1" w:rsidRPr="000F72C1" w:rsidRDefault="0020793E">
      <w:pPr>
        <w:spacing w:line="360" w:lineRule="auto"/>
        <w:rPr>
          <w:del w:id="1899" w:author="Jiang" w:date="2024-07-10T21:24:00Z"/>
          <w:rFonts w:asciiTheme="minorHAnsi" w:hAnsiTheme="minorHAnsi"/>
          <w:sz w:val="28"/>
          <w:szCs w:val="28"/>
          <w:rPrChange w:id="1900" w:author="Jiang" w:date="2024-07-10T21:24:00Z">
            <w:rPr>
              <w:del w:id="1901" w:author="Jiang" w:date="2024-07-10T21:24:00Z"/>
              <w:rFonts w:asciiTheme="minorHAnsi" w:hAnsiTheme="minorHAnsi"/>
              <w:sz w:val="2"/>
            </w:rPr>
          </w:rPrChange>
        </w:rPr>
        <w:pPrChange w:id="1902" w:author="Jiang" w:date="2024-07-10T21:24:00Z">
          <w:pPr>
            <w:spacing w:line="14" w:lineRule="auto"/>
          </w:pPr>
        </w:pPrChange>
      </w:pPr>
      <w:r>
        <w:rPr>
          <w:rFonts w:asciiTheme="minorHAnsi" w:hAnsiTheme="minorHAnsi"/>
          <w:sz w:val="28"/>
          <w:szCs w:val="28"/>
          <w:rPrChange w:id="1903" w:author="Jiang" w:date="2024-07-10T21:24:00Z">
            <w:rPr>
              <w:rFonts w:asciiTheme="minorHAnsi" w:hAnsiTheme="minorHAnsi"/>
              <w:sz w:val="2"/>
              <w:szCs w:val="2"/>
            </w:rPr>
          </w:rPrChange>
        </w:rPr>
        <w:br w:type="column"/>
      </w:r>
    </w:p>
    <w:p w14:paraId="066487F3" w14:textId="77777777" w:rsidR="000F72C1" w:rsidRDefault="0020793E">
      <w:pPr>
        <w:spacing w:before="35" w:line="360" w:lineRule="auto"/>
        <w:rPr>
          <w:rFonts w:asciiTheme="minorHAnsi" w:hAnsiTheme="minorHAnsi"/>
          <w:sz w:val="28"/>
          <w:szCs w:val="28"/>
        </w:rPr>
        <w:pPrChange w:id="1904" w:author="Jiang" w:date="2024-07-10T21:24:00Z">
          <w:pPr>
            <w:pStyle w:val="BodyText"/>
            <w:spacing w:before="35" w:line="393" w:lineRule="exact"/>
          </w:pPr>
        </w:pPrChange>
      </w:pPr>
      <w:r>
        <w:rPr>
          <w:rFonts w:asciiTheme="minorHAnsi" w:hAnsiTheme="minorHAnsi"/>
          <w:b/>
          <w:bCs/>
          <w:color w:val="00558C"/>
          <w:spacing w:val="-1"/>
          <w:position w:val="13"/>
          <w:sz w:val="28"/>
          <w:szCs w:val="28"/>
        </w:rPr>
        <w:t>COMPATIBILITY OF ADDITIONAL</w:t>
      </w:r>
      <w:r>
        <w:rPr>
          <w:rFonts w:asciiTheme="minorHAnsi" w:hAnsiTheme="minorHAnsi"/>
          <w:b/>
          <w:bCs/>
          <w:color w:val="00558C"/>
          <w:spacing w:val="26"/>
          <w:position w:val="13"/>
          <w:sz w:val="28"/>
          <w:szCs w:val="28"/>
        </w:rPr>
        <w:t xml:space="preserve"> </w:t>
      </w:r>
      <w:r>
        <w:rPr>
          <w:rFonts w:asciiTheme="minorHAnsi" w:hAnsiTheme="minorHAnsi"/>
          <w:b/>
          <w:bCs/>
          <w:color w:val="00558C"/>
          <w:spacing w:val="-1"/>
          <w:position w:val="13"/>
          <w:sz w:val="28"/>
          <w:szCs w:val="28"/>
        </w:rPr>
        <w:t>USES OF</w:t>
      </w:r>
      <w:r>
        <w:rPr>
          <w:rFonts w:asciiTheme="minorHAnsi" w:hAnsiTheme="minorHAnsi"/>
          <w:b/>
          <w:bCs/>
          <w:color w:val="00558C"/>
          <w:spacing w:val="19"/>
          <w:position w:val="13"/>
          <w:sz w:val="28"/>
          <w:szCs w:val="28"/>
        </w:rPr>
        <w:t xml:space="preserve"> </w:t>
      </w:r>
      <w:r>
        <w:rPr>
          <w:rFonts w:asciiTheme="minorHAnsi" w:hAnsiTheme="minorHAnsi"/>
          <w:b/>
          <w:bCs/>
          <w:color w:val="00558C"/>
          <w:spacing w:val="-1"/>
          <w:position w:val="13"/>
          <w:sz w:val="28"/>
          <w:szCs w:val="28"/>
        </w:rPr>
        <w:t>LIGHTHOUSES WITH THE</w:t>
      </w:r>
    </w:p>
    <w:p w14:paraId="066487F4" w14:textId="77777777" w:rsidR="000F72C1" w:rsidRDefault="0020793E">
      <w:pPr>
        <w:pStyle w:val="BodyText"/>
        <w:spacing w:line="360" w:lineRule="auto"/>
        <w:rPr>
          <w:rFonts w:asciiTheme="minorHAnsi" w:hAnsiTheme="minorHAnsi"/>
          <w:sz w:val="28"/>
          <w:szCs w:val="28"/>
        </w:rPr>
        <w:pPrChange w:id="1905" w:author="Jiang" w:date="2024-07-10T21:24:00Z">
          <w:pPr>
            <w:pStyle w:val="BodyText"/>
            <w:spacing w:line="183" w:lineRule="exact"/>
            <w:ind w:left="8"/>
          </w:pPr>
        </w:pPrChange>
      </w:pPr>
      <w:r>
        <w:rPr>
          <w:rFonts w:asciiTheme="minorHAnsi" w:hAnsiTheme="minorHAnsi"/>
          <w:b/>
          <w:bCs/>
          <w:color w:val="00558C"/>
          <w:spacing w:val="-1"/>
          <w:position w:val="-3"/>
          <w:sz w:val="28"/>
          <w:szCs w:val="28"/>
        </w:rPr>
        <w:t>MARITIME AIDS TO</w:t>
      </w:r>
      <w:r>
        <w:rPr>
          <w:rFonts w:asciiTheme="minorHAnsi" w:hAnsiTheme="minorHAnsi"/>
          <w:b/>
          <w:bCs/>
          <w:color w:val="00558C"/>
          <w:spacing w:val="20"/>
          <w:w w:val="101"/>
          <w:position w:val="-3"/>
          <w:sz w:val="28"/>
          <w:szCs w:val="28"/>
        </w:rPr>
        <w:t xml:space="preserve"> </w:t>
      </w:r>
      <w:r>
        <w:rPr>
          <w:rFonts w:asciiTheme="minorHAnsi" w:hAnsiTheme="minorHAnsi"/>
          <w:b/>
          <w:bCs/>
          <w:color w:val="00558C"/>
          <w:spacing w:val="-1"/>
          <w:position w:val="-3"/>
          <w:sz w:val="28"/>
          <w:szCs w:val="28"/>
        </w:rPr>
        <w:t>NAVIGATION SERVICE – SPAIN</w:t>
      </w:r>
    </w:p>
    <w:p w14:paraId="066487F5" w14:textId="77777777" w:rsidR="000F72C1" w:rsidRDefault="000F72C1">
      <w:pPr>
        <w:spacing w:line="183" w:lineRule="exact"/>
        <w:rPr>
          <w:rFonts w:asciiTheme="minorHAnsi" w:hAnsiTheme="minorHAnsi"/>
          <w:sz w:val="28"/>
          <w:szCs w:val="28"/>
        </w:rPr>
        <w:sectPr w:rsidR="000F72C1">
          <w:type w:val="continuous"/>
          <w:pgSz w:w="11907" w:h="16839"/>
          <w:pgMar w:top="1139" w:right="21" w:bottom="1495" w:left="878" w:header="6" w:footer="850" w:gutter="0"/>
          <w:cols w:num="2" w:space="720" w:equalWidth="0">
            <w:col w:w="1359" w:space="100"/>
            <w:col w:w="9549"/>
          </w:cols>
        </w:sectPr>
      </w:pPr>
    </w:p>
    <w:p w14:paraId="066487F6" w14:textId="77777777" w:rsidR="000F72C1" w:rsidRDefault="000F72C1">
      <w:pPr>
        <w:spacing w:line="288" w:lineRule="auto"/>
        <w:rPr>
          <w:rFonts w:asciiTheme="minorHAnsi" w:hAnsiTheme="minorHAnsi"/>
        </w:rPr>
      </w:pPr>
    </w:p>
    <w:p w14:paraId="066487F7" w14:textId="77777777" w:rsidR="000F72C1" w:rsidRDefault="000F72C1">
      <w:pPr>
        <w:spacing w:line="288" w:lineRule="auto"/>
        <w:rPr>
          <w:rFonts w:asciiTheme="minorHAnsi" w:hAnsiTheme="minorHAnsi"/>
        </w:rPr>
      </w:pPr>
    </w:p>
    <w:p w14:paraId="066487F8" w14:textId="77777777" w:rsidR="000F72C1" w:rsidRDefault="000F72C1">
      <w:pPr>
        <w:spacing w:line="289" w:lineRule="auto"/>
        <w:rPr>
          <w:rFonts w:asciiTheme="minorHAnsi" w:hAnsiTheme="minorHAnsi"/>
        </w:rPr>
      </w:pPr>
    </w:p>
    <w:p w14:paraId="066487F9" w14:textId="77777777" w:rsidR="000F72C1" w:rsidRDefault="0020793E">
      <w:pPr>
        <w:pStyle w:val="BodyText"/>
        <w:spacing w:before="67" w:line="179" w:lineRule="auto"/>
        <w:ind w:left="295"/>
        <w:rPr>
          <w:rFonts w:asciiTheme="minorHAnsi" w:hAnsiTheme="minorHAnsi"/>
        </w:rPr>
      </w:pPr>
      <w:r>
        <w:rPr>
          <w:rFonts w:asciiTheme="minorHAnsi" w:hAnsiTheme="minorHAnsi"/>
          <w:spacing w:val="-1"/>
          <w:u w:val="single"/>
        </w:rPr>
        <w:t>COMPATIBILITY OF ADDITIONAL</w:t>
      </w:r>
      <w:r>
        <w:rPr>
          <w:rFonts w:asciiTheme="minorHAnsi" w:hAnsiTheme="minorHAnsi"/>
          <w:spacing w:val="26"/>
          <w:w w:val="101"/>
          <w:u w:val="single"/>
        </w:rPr>
        <w:t xml:space="preserve"> </w:t>
      </w:r>
      <w:r>
        <w:rPr>
          <w:rFonts w:asciiTheme="minorHAnsi" w:hAnsiTheme="minorHAnsi"/>
          <w:spacing w:val="-1"/>
          <w:u w:val="single"/>
        </w:rPr>
        <w:t>USES OF</w:t>
      </w:r>
      <w:r>
        <w:rPr>
          <w:rFonts w:asciiTheme="minorHAnsi" w:hAnsiTheme="minorHAnsi"/>
          <w:spacing w:val="18"/>
          <w:w w:val="101"/>
          <w:u w:val="single"/>
        </w:rPr>
        <w:t xml:space="preserve"> </w:t>
      </w:r>
      <w:r>
        <w:rPr>
          <w:rFonts w:asciiTheme="minorHAnsi" w:hAnsiTheme="minorHAnsi"/>
          <w:spacing w:val="-1"/>
          <w:u w:val="single"/>
        </w:rPr>
        <w:t>LIGHTHOUSES WITH THE</w:t>
      </w:r>
      <w:r>
        <w:rPr>
          <w:rFonts w:asciiTheme="minorHAnsi" w:hAnsiTheme="minorHAnsi"/>
          <w:spacing w:val="17"/>
          <w:u w:val="single"/>
        </w:rPr>
        <w:t xml:space="preserve"> </w:t>
      </w:r>
      <w:r>
        <w:rPr>
          <w:rFonts w:asciiTheme="minorHAnsi" w:hAnsiTheme="minorHAnsi"/>
          <w:spacing w:val="-1"/>
          <w:u w:val="single"/>
        </w:rPr>
        <w:t>MARITIME AIDS TO</w:t>
      </w:r>
      <w:r>
        <w:rPr>
          <w:rFonts w:asciiTheme="minorHAnsi" w:hAnsiTheme="minorHAnsi"/>
          <w:spacing w:val="17"/>
          <w:u w:val="single"/>
        </w:rPr>
        <w:t xml:space="preserve"> </w:t>
      </w:r>
      <w:r>
        <w:rPr>
          <w:rFonts w:asciiTheme="minorHAnsi" w:hAnsiTheme="minorHAnsi"/>
          <w:spacing w:val="-1"/>
          <w:u w:val="single"/>
        </w:rPr>
        <w:t>NAVIGATION SERVICE</w:t>
      </w:r>
    </w:p>
    <w:p w14:paraId="066487FA" w14:textId="77777777" w:rsidR="000F72C1" w:rsidRDefault="000F72C1">
      <w:pPr>
        <w:spacing w:line="252" w:lineRule="auto"/>
        <w:rPr>
          <w:rFonts w:asciiTheme="minorHAnsi" w:hAnsiTheme="minorHAnsi"/>
        </w:rPr>
      </w:pPr>
    </w:p>
    <w:p w14:paraId="066487FB" w14:textId="77777777" w:rsidR="000F72C1" w:rsidRDefault="000F72C1">
      <w:pPr>
        <w:spacing w:line="252" w:lineRule="auto"/>
        <w:rPr>
          <w:rFonts w:asciiTheme="minorHAnsi" w:hAnsiTheme="minorHAnsi"/>
        </w:rPr>
      </w:pPr>
    </w:p>
    <w:p w14:paraId="066487FC" w14:textId="77777777" w:rsidR="000F72C1" w:rsidRDefault="0020793E">
      <w:pPr>
        <w:pStyle w:val="BodyText"/>
        <w:spacing w:before="67" w:line="179" w:lineRule="auto"/>
        <w:ind w:left="613"/>
        <w:rPr>
          <w:rFonts w:asciiTheme="minorHAnsi" w:hAnsiTheme="minorHAnsi"/>
        </w:rPr>
      </w:pPr>
      <w:r>
        <w:rPr>
          <w:rFonts w:asciiTheme="minorHAnsi" w:hAnsiTheme="minorHAnsi"/>
          <w:spacing w:val="-2"/>
        </w:rPr>
        <w:t>REFERENCES</w:t>
      </w:r>
    </w:p>
    <w:p w14:paraId="066487FD" w14:textId="77777777" w:rsidR="000F72C1" w:rsidRDefault="000F72C1">
      <w:pPr>
        <w:spacing w:line="253" w:lineRule="auto"/>
        <w:rPr>
          <w:rFonts w:asciiTheme="minorHAnsi" w:hAnsiTheme="minorHAnsi"/>
        </w:rPr>
      </w:pPr>
    </w:p>
    <w:p w14:paraId="066487FE" w14:textId="77777777" w:rsidR="000F72C1" w:rsidRDefault="000F72C1">
      <w:pPr>
        <w:spacing w:line="253" w:lineRule="auto"/>
        <w:rPr>
          <w:rFonts w:asciiTheme="minorHAnsi" w:hAnsiTheme="minorHAnsi"/>
        </w:rPr>
      </w:pPr>
    </w:p>
    <w:p w14:paraId="066487FF" w14:textId="77777777" w:rsidR="000F72C1" w:rsidRDefault="0020793E">
      <w:pPr>
        <w:pStyle w:val="BodyText"/>
        <w:spacing w:before="67" w:line="180" w:lineRule="auto"/>
        <w:ind w:left="610"/>
        <w:rPr>
          <w:rFonts w:asciiTheme="minorHAnsi" w:hAnsiTheme="minorHAnsi"/>
        </w:rPr>
      </w:pPr>
      <w:r>
        <w:rPr>
          <w:rFonts w:asciiTheme="minorHAnsi" w:hAnsiTheme="minorHAnsi"/>
          <w:b/>
          <w:bCs/>
          <w:spacing w:val="-3"/>
          <w:u w:val="single"/>
        </w:rPr>
        <w:t>LEGAL</w:t>
      </w:r>
    </w:p>
    <w:p w14:paraId="06648800" w14:textId="77777777" w:rsidR="000F72C1" w:rsidRDefault="000F72C1">
      <w:pPr>
        <w:spacing w:line="245" w:lineRule="auto"/>
        <w:rPr>
          <w:rFonts w:asciiTheme="minorHAnsi" w:hAnsiTheme="minorHAnsi"/>
        </w:rPr>
      </w:pPr>
    </w:p>
    <w:p w14:paraId="06648801" w14:textId="77777777" w:rsidR="000F72C1" w:rsidRDefault="000F72C1">
      <w:pPr>
        <w:spacing w:line="245" w:lineRule="auto"/>
        <w:rPr>
          <w:rFonts w:asciiTheme="minorHAnsi" w:hAnsiTheme="minorHAnsi"/>
        </w:rPr>
      </w:pPr>
    </w:p>
    <w:p w14:paraId="06648802" w14:textId="77777777" w:rsidR="000F72C1" w:rsidRDefault="0020793E">
      <w:pPr>
        <w:pStyle w:val="BodyText"/>
        <w:spacing w:before="67" w:line="194" w:lineRule="auto"/>
        <w:ind w:left="607"/>
        <w:rPr>
          <w:rFonts w:asciiTheme="minorHAnsi" w:hAnsiTheme="minorHAnsi"/>
        </w:rPr>
      </w:pPr>
      <w:r>
        <w:rPr>
          <w:rFonts w:asciiTheme="minorHAnsi" w:hAnsiTheme="minorHAnsi"/>
          <w:i/>
          <w:iCs/>
        </w:rPr>
        <w:t>(Law 48/2003 on the Financial System and Provision</w:t>
      </w:r>
      <w:r>
        <w:rPr>
          <w:rFonts w:asciiTheme="minorHAnsi" w:hAnsiTheme="minorHAnsi"/>
          <w:i/>
          <w:iCs/>
          <w:spacing w:val="14"/>
          <w:w w:val="101"/>
        </w:rPr>
        <w:t xml:space="preserve"> </w:t>
      </w:r>
      <w:r>
        <w:rPr>
          <w:rFonts w:asciiTheme="minorHAnsi" w:hAnsiTheme="minorHAnsi"/>
          <w:i/>
          <w:iCs/>
        </w:rPr>
        <w:t>of</w:t>
      </w:r>
      <w:r>
        <w:rPr>
          <w:rFonts w:asciiTheme="minorHAnsi" w:hAnsiTheme="minorHAnsi"/>
          <w:i/>
          <w:iCs/>
          <w:spacing w:val="-20"/>
        </w:rPr>
        <w:t xml:space="preserve"> </w:t>
      </w:r>
      <w:r>
        <w:rPr>
          <w:rFonts w:asciiTheme="minorHAnsi" w:hAnsiTheme="minorHAnsi"/>
          <w:i/>
          <w:iCs/>
        </w:rPr>
        <w:t>Services</w:t>
      </w:r>
      <w:r>
        <w:rPr>
          <w:rFonts w:asciiTheme="minorHAnsi" w:hAnsiTheme="minorHAnsi"/>
          <w:i/>
          <w:iCs/>
          <w:spacing w:val="9"/>
        </w:rPr>
        <w:t xml:space="preserve"> </w:t>
      </w:r>
      <w:r>
        <w:rPr>
          <w:rFonts w:asciiTheme="minorHAnsi" w:hAnsiTheme="minorHAnsi"/>
          <w:i/>
          <w:iCs/>
        </w:rPr>
        <w:t>of</w:t>
      </w:r>
      <w:r>
        <w:rPr>
          <w:rFonts w:asciiTheme="minorHAnsi" w:hAnsiTheme="minorHAnsi"/>
          <w:i/>
          <w:iCs/>
          <w:spacing w:val="-13"/>
        </w:rPr>
        <w:t xml:space="preserve"> </w:t>
      </w:r>
      <w:r>
        <w:rPr>
          <w:rFonts w:asciiTheme="minorHAnsi" w:hAnsiTheme="minorHAnsi"/>
          <w:i/>
          <w:iCs/>
        </w:rPr>
        <w:t>Ports</w:t>
      </w:r>
      <w:r>
        <w:rPr>
          <w:rFonts w:asciiTheme="minorHAnsi" w:hAnsiTheme="minorHAnsi"/>
          <w:i/>
          <w:iCs/>
          <w:spacing w:val="7"/>
        </w:rPr>
        <w:t xml:space="preserve"> </w:t>
      </w:r>
      <w:r>
        <w:rPr>
          <w:rFonts w:asciiTheme="minorHAnsi" w:hAnsiTheme="minorHAnsi"/>
          <w:i/>
          <w:iCs/>
        </w:rPr>
        <w:t>of</w:t>
      </w:r>
      <w:r>
        <w:rPr>
          <w:rFonts w:asciiTheme="minorHAnsi" w:hAnsiTheme="minorHAnsi"/>
          <w:i/>
          <w:iCs/>
          <w:spacing w:val="-9"/>
        </w:rPr>
        <w:t xml:space="preserve"> </w:t>
      </w:r>
      <w:r>
        <w:rPr>
          <w:rFonts w:asciiTheme="minorHAnsi" w:hAnsiTheme="minorHAnsi"/>
          <w:i/>
          <w:iCs/>
        </w:rPr>
        <w:t>General Interest).</w:t>
      </w:r>
    </w:p>
    <w:p w14:paraId="06648803" w14:textId="77777777" w:rsidR="000F72C1" w:rsidRDefault="000F72C1">
      <w:pPr>
        <w:spacing w:line="252" w:lineRule="auto"/>
        <w:rPr>
          <w:rFonts w:asciiTheme="minorHAnsi" w:hAnsiTheme="minorHAnsi"/>
        </w:rPr>
      </w:pPr>
    </w:p>
    <w:p w14:paraId="06648804" w14:textId="77777777" w:rsidR="000F72C1" w:rsidRDefault="000F72C1">
      <w:pPr>
        <w:spacing w:line="253" w:lineRule="auto"/>
        <w:rPr>
          <w:rFonts w:asciiTheme="minorHAnsi" w:hAnsiTheme="minorHAnsi"/>
        </w:rPr>
      </w:pPr>
    </w:p>
    <w:p w14:paraId="06648805" w14:textId="77777777" w:rsidR="000F72C1" w:rsidRDefault="0020793E">
      <w:pPr>
        <w:pStyle w:val="BodyText"/>
        <w:spacing w:before="68" w:line="180" w:lineRule="auto"/>
        <w:ind w:left="596"/>
        <w:rPr>
          <w:rFonts w:asciiTheme="minorHAnsi" w:hAnsiTheme="minorHAnsi"/>
        </w:rPr>
      </w:pPr>
      <w:r>
        <w:rPr>
          <w:rFonts w:asciiTheme="minorHAnsi" w:hAnsiTheme="minorHAnsi"/>
          <w:b/>
          <w:bCs/>
          <w:u w:val="single"/>
        </w:rPr>
        <w:t>TECHNIQUE</w:t>
      </w:r>
    </w:p>
    <w:p w14:paraId="06648806" w14:textId="77777777" w:rsidR="000F72C1" w:rsidRDefault="0020793E">
      <w:pPr>
        <w:pStyle w:val="BodyText"/>
        <w:spacing w:before="179" w:line="214" w:lineRule="auto"/>
        <w:ind w:left="611" w:right="770" w:hanging="10"/>
        <w:rPr>
          <w:rFonts w:asciiTheme="minorHAnsi" w:hAnsiTheme="minorHAnsi"/>
        </w:rPr>
      </w:pPr>
      <w:r>
        <w:rPr>
          <w:rFonts w:asciiTheme="minorHAnsi" w:hAnsiTheme="minorHAnsi"/>
          <w:spacing w:val="-2"/>
        </w:rPr>
        <w:t>We</w:t>
      </w:r>
      <w:r>
        <w:rPr>
          <w:rFonts w:asciiTheme="minorHAnsi" w:hAnsiTheme="minorHAnsi"/>
          <w:spacing w:val="40"/>
        </w:rPr>
        <w:t xml:space="preserve"> </w:t>
      </w:r>
      <w:r>
        <w:rPr>
          <w:rFonts w:asciiTheme="minorHAnsi" w:hAnsiTheme="minorHAnsi"/>
          <w:spacing w:val="-2"/>
        </w:rPr>
        <w:t>recommend</w:t>
      </w:r>
      <w:r>
        <w:rPr>
          <w:rFonts w:asciiTheme="minorHAnsi" w:hAnsiTheme="minorHAnsi"/>
          <w:spacing w:val="37"/>
          <w:w w:val="101"/>
        </w:rPr>
        <w:t xml:space="preserve"> </w:t>
      </w:r>
      <w:r>
        <w:rPr>
          <w:rFonts w:asciiTheme="minorHAnsi" w:hAnsiTheme="minorHAnsi"/>
          <w:spacing w:val="-2"/>
        </w:rPr>
        <w:t>using</w:t>
      </w:r>
      <w:r>
        <w:rPr>
          <w:rFonts w:asciiTheme="minorHAnsi" w:hAnsiTheme="minorHAnsi"/>
          <w:spacing w:val="2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w:t>
      </w:r>
      <w:r>
        <w:rPr>
          <w:rFonts w:asciiTheme="minorHAnsi" w:hAnsiTheme="minorHAnsi"/>
          <w:spacing w:val="-31"/>
        </w:rPr>
        <w:t xml:space="preserve"> </w:t>
      </w:r>
      <w:r>
        <w:rPr>
          <w:rFonts w:asciiTheme="minorHAnsi" w:hAnsiTheme="minorHAnsi"/>
          <w:spacing w:val="-2"/>
        </w:rPr>
        <w:t>IALA</w:t>
      </w:r>
      <w:r>
        <w:rPr>
          <w:rFonts w:asciiTheme="minorHAnsi" w:hAnsiTheme="minorHAnsi"/>
          <w:spacing w:val="40"/>
        </w:rPr>
        <w:t xml:space="preserve"> </w:t>
      </w:r>
      <w:r>
        <w:rPr>
          <w:rFonts w:asciiTheme="minorHAnsi" w:hAnsiTheme="minorHAnsi"/>
          <w:spacing w:val="-2"/>
        </w:rPr>
        <w:t>Lighthouse</w:t>
      </w:r>
      <w:r>
        <w:rPr>
          <w:rFonts w:asciiTheme="minorHAnsi" w:hAnsiTheme="minorHAnsi"/>
          <w:spacing w:val="41"/>
          <w:w w:val="101"/>
        </w:rPr>
        <w:t xml:space="preserve"> </w:t>
      </w:r>
      <w:r>
        <w:rPr>
          <w:rFonts w:asciiTheme="minorHAnsi" w:hAnsiTheme="minorHAnsi"/>
          <w:spacing w:val="-2"/>
        </w:rPr>
        <w:t>Preservation</w:t>
      </w:r>
      <w:r>
        <w:rPr>
          <w:rFonts w:asciiTheme="minorHAnsi" w:hAnsiTheme="minorHAnsi"/>
          <w:spacing w:val="40"/>
        </w:rPr>
        <w:t xml:space="preserve"> </w:t>
      </w:r>
      <w:r>
        <w:rPr>
          <w:rFonts w:asciiTheme="minorHAnsi" w:hAnsiTheme="minorHAnsi"/>
          <w:spacing w:val="-2"/>
        </w:rPr>
        <w:t>Manual’</w:t>
      </w:r>
      <w:r>
        <w:rPr>
          <w:rFonts w:asciiTheme="minorHAnsi" w:hAnsiTheme="minorHAnsi"/>
          <w:spacing w:val="32"/>
        </w:rPr>
        <w:t xml:space="preserve"> </w:t>
      </w:r>
      <w:r>
        <w:rPr>
          <w:rFonts w:asciiTheme="minorHAnsi" w:hAnsiTheme="minorHAnsi"/>
          <w:spacing w:val="-2"/>
        </w:rPr>
        <w:t>as</w:t>
      </w:r>
      <w:r>
        <w:rPr>
          <w:rFonts w:asciiTheme="minorHAnsi" w:hAnsiTheme="minorHAnsi"/>
          <w:spacing w:val="32"/>
          <w:w w:val="101"/>
        </w:rPr>
        <w:t xml:space="preserve"> </w:t>
      </w:r>
      <w:r>
        <w:rPr>
          <w:rFonts w:asciiTheme="minorHAnsi" w:hAnsiTheme="minorHAnsi"/>
          <w:spacing w:val="-2"/>
        </w:rPr>
        <w:t>a</w:t>
      </w:r>
      <w:r>
        <w:rPr>
          <w:rFonts w:asciiTheme="minorHAnsi" w:hAnsiTheme="minorHAnsi"/>
          <w:spacing w:val="27"/>
          <w:w w:val="101"/>
        </w:rPr>
        <w:t xml:space="preserve"> </w:t>
      </w:r>
      <w:r>
        <w:rPr>
          <w:rFonts w:asciiTheme="minorHAnsi" w:hAnsiTheme="minorHAnsi"/>
          <w:spacing w:val="-2"/>
        </w:rPr>
        <w:t>guide</w:t>
      </w:r>
      <w:r>
        <w:rPr>
          <w:rFonts w:asciiTheme="minorHAnsi" w:hAnsiTheme="minorHAnsi"/>
          <w:spacing w:val="26"/>
          <w:w w:val="102"/>
        </w:rPr>
        <w:t xml:space="preserve"> </w:t>
      </w:r>
      <w:r>
        <w:rPr>
          <w:rFonts w:asciiTheme="minorHAnsi" w:hAnsiTheme="minorHAnsi"/>
          <w:spacing w:val="-2"/>
        </w:rPr>
        <w:t>for</w:t>
      </w:r>
      <w:r>
        <w:rPr>
          <w:rFonts w:asciiTheme="minorHAnsi" w:hAnsiTheme="minorHAnsi"/>
          <w:spacing w:val="23"/>
        </w:rPr>
        <w:t xml:space="preserve"> </w:t>
      </w: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complementary</w:t>
      </w:r>
      <w:r>
        <w:rPr>
          <w:rFonts w:asciiTheme="minorHAnsi" w:hAnsiTheme="minorHAnsi"/>
          <w:spacing w:val="38"/>
          <w:w w:val="101"/>
        </w:rPr>
        <w:t xml:space="preserve"> </w:t>
      </w:r>
      <w:r>
        <w:rPr>
          <w:rFonts w:asciiTheme="minorHAnsi" w:hAnsiTheme="minorHAnsi"/>
          <w:spacing w:val="-2"/>
        </w:rPr>
        <w:t>us</w:t>
      </w:r>
      <w:r>
        <w:rPr>
          <w:rFonts w:asciiTheme="minorHAnsi" w:hAnsiTheme="minorHAnsi"/>
          <w:spacing w:val="-3"/>
        </w:rPr>
        <w:t>es</w:t>
      </w:r>
      <w:r>
        <w:rPr>
          <w:rFonts w:asciiTheme="minorHAnsi" w:hAnsiTheme="minorHAnsi"/>
        </w:rPr>
        <w:t xml:space="preserve"> </w:t>
      </w:r>
      <w:r>
        <w:rPr>
          <w:rFonts w:asciiTheme="minorHAnsi" w:hAnsiTheme="minorHAnsi"/>
          <w:spacing w:val="-2"/>
        </w:rPr>
        <w:t>projects.</w:t>
      </w:r>
    </w:p>
    <w:p w14:paraId="06648807" w14:textId="77777777" w:rsidR="000F72C1" w:rsidRDefault="000F72C1">
      <w:pPr>
        <w:spacing w:line="251" w:lineRule="auto"/>
        <w:rPr>
          <w:rFonts w:asciiTheme="minorHAnsi" w:hAnsiTheme="minorHAnsi"/>
        </w:rPr>
      </w:pPr>
    </w:p>
    <w:p w14:paraId="06648808" w14:textId="77777777" w:rsidR="000F72C1" w:rsidRDefault="000F72C1">
      <w:pPr>
        <w:spacing w:line="252" w:lineRule="auto"/>
        <w:rPr>
          <w:rFonts w:asciiTheme="minorHAnsi" w:hAnsiTheme="minorHAnsi"/>
        </w:rPr>
      </w:pPr>
    </w:p>
    <w:p w14:paraId="06648809" w14:textId="77777777" w:rsidR="000F72C1" w:rsidRDefault="0020793E">
      <w:pPr>
        <w:pStyle w:val="BodyText"/>
        <w:spacing w:before="68" w:line="180" w:lineRule="auto"/>
        <w:ind w:left="610"/>
        <w:rPr>
          <w:rFonts w:asciiTheme="minorHAnsi" w:hAnsiTheme="minorHAnsi"/>
        </w:rPr>
      </w:pPr>
      <w:r>
        <w:rPr>
          <w:rFonts w:asciiTheme="minorHAnsi" w:hAnsiTheme="minorHAnsi"/>
          <w:b/>
          <w:bCs/>
          <w:spacing w:val="-2"/>
          <w:u w:val="single"/>
        </w:rPr>
        <w:t>REQUIREMENTS</w:t>
      </w:r>
    </w:p>
    <w:p w14:paraId="0664880A" w14:textId="77777777" w:rsidR="000F72C1" w:rsidRDefault="000F72C1">
      <w:pPr>
        <w:spacing w:line="252" w:lineRule="auto"/>
        <w:rPr>
          <w:rFonts w:asciiTheme="minorHAnsi" w:hAnsiTheme="minorHAnsi"/>
        </w:rPr>
      </w:pPr>
    </w:p>
    <w:p w14:paraId="0664880B" w14:textId="77777777" w:rsidR="000F72C1" w:rsidRDefault="000F72C1">
      <w:pPr>
        <w:spacing w:line="253" w:lineRule="auto"/>
        <w:rPr>
          <w:rFonts w:asciiTheme="minorHAnsi" w:hAnsiTheme="minorHAnsi"/>
        </w:rPr>
      </w:pPr>
    </w:p>
    <w:p w14:paraId="0664880C" w14:textId="77777777" w:rsidR="000F72C1" w:rsidRDefault="0020793E">
      <w:pPr>
        <w:pStyle w:val="BodyText"/>
        <w:spacing w:before="68" w:line="180" w:lineRule="auto"/>
        <w:ind w:left="603"/>
        <w:rPr>
          <w:rFonts w:asciiTheme="minorHAnsi" w:hAnsiTheme="minorHAnsi"/>
        </w:rPr>
      </w:pPr>
      <w:r>
        <w:rPr>
          <w:rFonts w:asciiTheme="minorHAnsi" w:hAnsiTheme="minorHAnsi"/>
          <w:b/>
          <w:bCs/>
          <w:spacing w:val="-2"/>
          <w:u w:val="single"/>
        </w:rPr>
        <w:t>GENERAL</w:t>
      </w:r>
      <w:r>
        <w:rPr>
          <w:rFonts w:asciiTheme="minorHAnsi" w:hAnsiTheme="minorHAnsi"/>
          <w:b/>
          <w:bCs/>
          <w:spacing w:val="31"/>
          <w:u w:val="single"/>
        </w:rPr>
        <w:t xml:space="preserve"> </w:t>
      </w:r>
      <w:r>
        <w:rPr>
          <w:rFonts w:asciiTheme="minorHAnsi" w:hAnsiTheme="minorHAnsi"/>
          <w:b/>
          <w:bCs/>
          <w:spacing w:val="-2"/>
          <w:u w:val="single"/>
        </w:rPr>
        <w:t>REQUIREMENTS</w:t>
      </w:r>
    </w:p>
    <w:p w14:paraId="0664880D" w14:textId="77777777" w:rsidR="000F72C1" w:rsidRDefault="000F72C1">
      <w:pPr>
        <w:spacing w:line="248" w:lineRule="auto"/>
        <w:rPr>
          <w:rFonts w:asciiTheme="minorHAnsi" w:hAnsiTheme="minorHAnsi"/>
        </w:rPr>
      </w:pPr>
    </w:p>
    <w:p w14:paraId="0664880E" w14:textId="77777777" w:rsidR="000F72C1" w:rsidRDefault="000F72C1">
      <w:pPr>
        <w:spacing w:line="249" w:lineRule="auto"/>
        <w:rPr>
          <w:rFonts w:asciiTheme="minorHAnsi" w:hAnsiTheme="minorHAnsi"/>
        </w:rPr>
      </w:pPr>
    </w:p>
    <w:p w14:paraId="0664880F" w14:textId="77777777" w:rsidR="000F72C1" w:rsidRDefault="0020793E">
      <w:pPr>
        <w:pStyle w:val="BodyText"/>
        <w:spacing w:before="67" w:line="188" w:lineRule="auto"/>
        <w:ind w:left="604"/>
        <w:rPr>
          <w:rFonts w:asciiTheme="minorHAnsi" w:hAnsiTheme="minorHAnsi"/>
        </w:rPr>
      </w:pPr>
      <w:r>
        <w:rPr>
          <w:rFonts w:asciiTheme="minorHAnsi" w:hAnsiTheme="minorHAnsi"/>
          <w:spacing w:val="-1"/>
        </w:rPr>
        <w:t>G-1.         To</w:t>
      </w:r>
      <w:r>
        <w:rPr>
          <w:rFonts w:asciiTheme="minorHAnsi" w:hAnsiTheme="minorHAnsi"/>
          <w:spacing w:val="7"/>
        </w:rPr>
        <w:t xml:space="preserve">  </w:t>
      </w:r>
      <w:r>
        <w:rPr>
          <w:rFonts w:asciiTheme="minorHAnsi" w:hAnsiTheme="minorHAnsi"/>
          <w:spacing w:val="-1"/>
        </w:rPr>
        <w:t>defend  the</w:t>
      </w:r>
      <w:r>
        <w:rPr>
          <w:rFonts w:asciiTheme="minorHAnsi" w:hAnsiTheme="minorHAnsi"/>
          <w:spacing w:val="5"/>
        </w:rPr>
        <w:t xml:space="preserve">  </w:t>
      </w:r>
      <w:r>
        <w:rPr>
          <w:rFonts w:asciiTheme="minorHAnsi" w:hAnsiTheme="minorHAnsi"/>
          <w:spacing w:val="-1"/>
        </w:rPr>
        <w:t>aid</w:t>
      </w:r>
      <w:r>
        <w:rPr>
          <w:rFonts w:asciiTheme="minorHAnsi" w:hAnsiTheme="minorHAnsi"/>
          <w:spacing w:val="3"/>
        </w:rPr>
        <w:t xml:space="preserve">  </w:t>
      </w:r>
      <w:r>
        <w:rPr>
          <w:rFonts w:asciiTheme="minorHAnsi" w:hAnsiTheme="minorHAnsi"/>
          <w:spacing w:val="-1"/>
        </w:rPr>
        <w:t>to</w:t>
      </w:r>
      <w:r>
        <w:rPr>
          <w:rFonts w:asciiTheme="minorHAnsi" w:hAnsiTheme="minorHAnsi"/>
          <w:spacing w:val="9"/>
        </w:rPr>
        <w:t xml:space="preserve">  </w:t>
      </w:r>
      <w:r>
        <w:rPr>
          <w:rFonts w:asciiTheme="minorHAnsi" w:hAnsiTheme="minorHAnsi"/>
          <w:spacing w:val="-1"/>
        </w:rPr>
        <w:t>navigation</w:t>
      </w:r>
      <w:r>
        <w:rPr>
          <w:rFonts w:asciiTheme="minorHAnsi" w:hAnsiTheme="minorHAnsi"/>
          <w:spacing w:val="5"/>
        </w:rPr>
        <w:t xml:space="preserve">  </w:t>
      </w:r>
      <w:r>
        <w:rPr>
          <w:rFonts w:asciiTheme="minorHAnsi" w:hAnsiTheme="minorHAnsi"/>
          <w:spacing w:val="-1"/>
        </w:rPr>
        <w:t>and</w:t>
      </w:r>
      <w:r>
        <w:rPr>
          <w:rFonts w:asciiTheme="minorHAnsi" w:hAnsiTheme="minorHAnsi"/>
          <w:spacing w:val="9"/>
        </w:rPr>
        <w:t xml:space="preserve">  </w:t>
      </w:r>
      <w:r>
        <w:rPr>
          <w:rFonts w:asciiTheme="minorHAnsi" w:hAnsiTheme="minorHAnsi"/>
          <w:spacing w:val="-1"/>
        </w:rPr>
        <w:t>protection</w:t>
      </w:r>
      <w:r>
        <w:rPr>
          <w:rFonts w:asciiTheme="minorHAnsi" w:hAnsiTheme="minorHAnsi"/>
          <w:spacing w:val="5"/>
        </w:rPr>
        <w:t xml:space="preserve">  </w:t>
      </w:r>
      <w:r>
        <w:rPr>
          <w:rFonts w:asciiTheme="minorHAnsi" w:hAnsiTheme="minorHAnsi"/>
          <w:spacing w:val="-1"/>
        </w:rPr>
        <w:t>of  the</w:t>
      </w:r>
      <w:r>
        <w:rPr>
          <w:rFonts w:asciiTheme="minorHAnsi" w:hAnsiTheme="minorHAnsi"/>
          <w:spacing w:val="5"/>
        </w:rPr>
        <w:t xml:space="preserve">  </w:t>
      </w:r>
      <w:r>
        <w:rPr>
          <w:rFonts w:asciiTheme="minorHAnsi" w:hAnsiTheme="minorHAnsi"/>
          <w:spacing w:val="-1"/>
        </w:rPr>
        <w:t>service</w:t>
      </w:r>
      <w:r>
        <w:rPr>
          <w:rFonts w:asciiTheme="minorHAnsi" w:hAnsiTheme="minorHAnsi"/>
          <w:spacing w:val="3"/>
        </w:rPr>
        <w:t xml:space="preserve">  </w:t>
      </w:r>
      <w:r>
        <w:rPr>
          <w:rFonts w:asciiTheme="minorHAnsi" w:hAnsiTheme="minorHAnsi"/>
          <w:spacing w:val="-1"/>
        </w:rPr>
        <w:t>that</w:t>
      </w:r>
      <w:r>
        <w:rPr>
          <w:rFonts w:asciiTheme="minorHAnsi" w:hAnsiTheme="minorHAnsi"/>
          <w:spacing w:val="1"/>
        </w:rPr>
        <w:t xml:space="preserve">  </w:t>
      </w:r>
      <w:r>
        <w:rPr>
          <w:rFonts w:asciiTheme="minorHAnsi" w:hAnsiTheme="minorHAnsi"/>
          <w:spacing w:val="-1"/>
        </w:rPr>
        <w:t>the</w:t>
      </w:r>
      <w:r>
        <w:rPr>
          <w:rFonts w:asciiTheme="minorHAnsi" w:hAnsiTheme="minorHAnsi"/>
          <w:spacing w:val="6"/>
        </w:rPr>
        <w:t xml:space="preserve">  </w:t>
      </w:r>
      <w:r>
        <w:rPr>
          <w:rFonts w:asciiTheme="minorHAnsi" w:hAnsiTheme="minorHAnsi"/>
          <w:spacing w:val="-1"/>
        </w:rPr>
        <w:t>above</w:t>
      </w:r>
      <w:r>
        <w:rPr>
          <w:rFonts w:asciiTheme="minorHAnsi" w:hAnsiTheme="minorHAnsi"/>
          <w:spacing w:val="9"/>
        </w:rPr>
        <w:t xml:space="preserve">  </w:t>
      </w:r>
      <w:r>
        <w:rPr>
          <w:rFonts w:asciiTheme="minorHAnsi" w:hAnsiTheme="minorHAnsi"/>
          <w:spacing w:val="-1"/>
        </w:rPr>
        <w:t>provides,</w:t>
      </w:r>
      <w:r>
        <w:rPr>
          <w:rFonts w:asciiTheme="minorHAnsi" w:hAnsiTheme="minorHAnsi"/>
          <w:spacing w:val="2"/>
        </w:rPr>
        <w:t xml:space="preserve">  </w:t>
      </w:r>
      <w:r>
        <w:rPr>
          <w:rFonts w:asciiTheme="minorHAnsi" w:hAnsiTheme="minorHAnsi"/>
          <w:spacing w:val="-1"/>
        </w:rPr>
        <w:t>the</w:t>
      </w:r>
    </w:p>
    <w:p w14:paraId="06648810" w14:textId="77777777" w:rsidR="000F72C1" w:rsidRDefault="0020793E">
      <w:pPr>
        <w:pStyle w:val="BodyText"/>
        <w:spacing w:before="59" w:line="227" w:lineRule="auto"/>
        <w:ind w:left="1455" w:right="768" w:firstLine="1"/>
        <w:jc w:val="both"/>
        <w:rPr>
          <w:rFonts w:asciiTheme="minorHAnsi" w:hAnsiTheme="minorHAnsi"/>
        </w:rPr>
      </w:pPr>
      <w:r>
        <w:rPr>
          <w:rFonts w:asciiTheme="minorHAnsi" w:hAnsiTheme="minorHAnsi"/>
          <w:spacing w:val="-2"/>
        </w:rPr>
        <w:t>complementary</w:t>
      </w:r>
      <w:r>
        <w:rPr>
          <w:rFonts w:asciiTheme="minorHAnsi" w:hAnsiTheme="minorHAnsi"/>
          <w:spacing w:val="37"/>
        </w:rPr>
        <w:t xml:space="preserve"> </w:t>
      </w:r>
      <w:r>
        <w:rPr>
          <w:rFonts w:asciiTheme="minorHAnsi" w:hAnsiTheme="minorHAnsi"/>
          <w:spacing w:val="-2"/>
        </w:rPr>
        <w:t>uses</w:t>
      </w:r>
      <w:r>
        <w:rPr>
          <w:rFonts w:asciiTheme="minorHAnsi" w:hAnsiTheme="minorHAnsi"/>
          <w:spacing w:val="25"/>
        </w:rPr>
        <w:t xml:space="preserve"> </w:t>
      </w:r>
      <w:r>
        <w:rPr>
          <w:rFonts w:asciiTheme="minorHAnsi" w:hAnsiTheme="minorHAnsi"/>
          <w:spacing w:val="-2"/>
        </w:rPr>
        <w:t>of</w:t>
      </w:r>
      <w:r>
        <w:rPr>
          <w:rFonts w:asciiTheme="minorHAnsi" w:hAnsiTheme="minorHAnsi"/>
          <w:spacing w:val="16"/>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lighthouse</w:t>
      </w:r>
      <w:r>
        <w:rPr>
          <w:rFonts w:asciiTheme="minorHAnsi" w:hAnsiTheme="minorHAnsi"/>
          <w:spacing w:val="24"/>
        </w:rPr>
        <w:t xml:space="preserve"> </w:t>
      </w:r>
      <w:r>
        <w:rPr>
          <w:rFonts w:asciiTheme="minorHAnsi" w:hAnsiTheme="minorHAnsi"/>
          <w:spacing w:val="-2"/>
        </w:rPr>
        <w:t>should</w:t>
      </w:r>
      <w:r>
        <w:rPr>
          <w:rFonts w:asciiTheme="minorHAnsi" w:hAnsiTheme="minorHAnsi"/>
          <w:spacing w:val="31"/>
        </w:rPr>
        <w:t xml:space="preserve"> </w:t>
      </w:r>
      <w:r>
        <w:rPr>
          <w:rFonts w:asciiTheme="minorHAnsi" w:hAnsiTheme="minorHAnsi"/>
          <w:spacing w:val="-2"/>
        </w:rPr>
        <w:t>respect</w:t>
      </w:r>
      <w:r>
        <w:rPr>
          <w:rFonts w:asciiTheme="minorHAnsi" w:hAnsiTheme="minorHAnsi"/>
          <w:spacing w:val="34"/>
          <w:w w:val="101"/>
        </w:rPr>
        <w:t xml:space="preserve"> </w:t>
      </w:r>
      <w:r>
        <w:rPr>
          <w:rFonts w:asciiTheme="minorHAnsi" w:hAnsiTheme="minorHAnsi"/>
          <w:spacing w:val="-2"/>
        </w:rPr>
        <w:t>both</w:t>
      </w:r>
      <w:r>
        <w:rPr>
          <w:rFonts w:asciiTheme="minorHAnsi" w:hAnsiTheme="minorHAnsi"/>
          <w:spacing w:val="18"/>
        </w:rPr>
        <w:t xml:space="preserve"> </w:t>
      </w:r>
      <w:r>
        <w:rPr>
          <w:rFonts w:asciiTheme="minorHAnsi" w:hAnsiTheme="minorHAnsi"/>
          <w:spacing w:val="-2"/>
        </w:rPr>
        <w:t>the</w:t>
      </w:r>
      <w:r>
        <w:rPr>
          <w:rFonts w:asciiTheme="minorHAnsi" w:hAnsiTheme="minorHAnsi"/>
          <w:spacing w:val="31"/>
          <w:w w:val="102"/>
        </w:rPr>
        <w:t xml:space="preserve"> </w:t>
      </w:r>
      <w:r>
        <w:rPr>
          <w:rFonts w:asciiTheme="minorHAnsi" w:hAnsiTheme="minorHAnsi"/>
          <w:spacing w:val="-2"/>
        </w:rPr>
        <w:t>rights</w:t>
      </w:r>
      <w:r>
        <w:rPr>
          <w:rFonts w:asciiTheme="minorHAnsi" w:hAnsiTheme="minorHAnsi"/>
          <w:spacing w:val="24"/>
          <w:w w:val="101"/>
        </w:rPr>
        <w:t xml:space="preserve"> </w:t>
      </w:r>
      <w:r>
        <w:rPr>
          <w:rFonts w:asciiTheme="minorHAnsi" w:hAnsiTheme="minorHAnsi"/>
          <w:spacing w:val="-2"/>
        </w:rPr>
        <w:t>of</w:t>
      </w:r>
      <w:r>
        <w:rPr>
          <w:rFonts w:asciiTheme="minorHAnsi" w:hAnsiTheme="minorHAnsi"/>
          <w:spacing w:val="18"/>
          <w:w w:val="101"/>
        </w:rPr>
        <w:t xml:space="preserve"> </w:t>
      </w:r>
      <w:r>
        <w:rPr>
          <w:rFonts w:asciiTheme="minorHAnsi" w:hAnsiTheme="minorHAnsi"/>
          <w:spacing w:val="-2"/>
        </w:rPr>
        <w:t>way</w:t>
      </w:r>
      <w:r>
        <w:rPr>
          <w:rFonts w:asciiTheme="minorHAnsi" w:hAnsiTheme="minorHAnsi"/>
          <w:spacing w:val="20"/>
        </w:rPr>
        <w:t xml:space="preserve"> </w:t>
      </w:r>
      <w:r>
        <w:rPr>
          <w:rFonts w:asciiTheme="minorHAnsi" w:hAnsiTheme="minorHAnsi"/>
          <w:spacing w:val="-2"/>
        </w:rPr>
        <w:t>that</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lighthouse</w:t>
      </w:r>
      <w:r>
        <w:rPr>
          <w:rFonts w:asciiTheme="minorHAnsi" w:hAnsiTheme="minorHAnsi"/>
        </w:rPr>
        <w:t xml:space="preserve"> </w:t>
      </w:r>
      <w:r>
        <w:rPr>
          <w:rFonts w:asciiTheme="minorHAnsi" w:hAnsiTheme="minorHAnsi"/>
          <w:spacing w:val="-1"/>
        </w:rPr>
        <w:t>has  established  and  those  that  (</w:t>
      </w:r>
      <w:r>
        <w:rPr>
          <w:rFonts w:asciiTheme="minorHAnsi" w:hAnsiTheme="minorHAnsi"/>
          <w:i/>
          <w:iCs/>
          <w:spacing w:val="-1"/>
        </w:rPr>
        <w:t>the  Ministry  of</w:t>
      </w:r>
      <w:r>
        <w:rPr>
          <w:rFonts w:asciiTheme="minorHAnsi" w:hAnsiTheme="minorHAnsi"/>
          <w:i/>
          <w:iCs/>
          <w:spacing w:val="32"/>
        </w:rPr>
        <w:t xml:space="preserve"> </w:t>
      </w:r>
      <w:r>
        <w:rPr>
          <w:rFonts w:asciiTheme="minorHAnsi" w:hAnsiTheme="minorHAnsi"/>
          <w:i/>
          <w:iCs/>
          <w:spacing w:val="-1"/>
        </w:rPr>
        <w:t>Public  Works</w:t>
      </w:r>
      <w:r>
        <w:rPr>
          <w:rFonts w:asciiTheme="minorHAnsi" w:hAnsiTheme="minorHAnsi"/>
          <w:spacing w:val="-1"/>
        </w:rPr>
        <w:t>)</w:t>
      </w:r>
      <w:r>
        <w:rPr>
          <w:rFonts w:asciiTheme="minorHAnsi" w:hAnsiTheme="minorHAnsi"/>
          <w:spacing w:val="4"/>
        </w:rPr>
        <w:t xml:space="preserve">  </w:t>
      </w:r>
      <w:r>
        <w:rPr>
          <w:rFonts w:asciiTheme="minorHAnsi" w:hAnsiTheme="minorHAnsi"/>
          <w:spacing w:val="-1"/>
        </w:rPr>
        <w:t>may  establish</w:t>
      </w:r>
      <w:r>
        <w:rPr>
          <w:rFonts w:asciiTheme="minorHAnsi" w:hAnsiTheme="minorHAnsi"/>
          <w:spacing w:val="4"/>
        </w:rPr>
        <w:t xml:space="preserve">  </w:t>
      </w:r>
      <w:r>
        <w:rPr>
          <w:rFonts w:asciiTheme="minorHAnsi" w:hAnsiTheme="minorHAnsi"/>
          <w:spacing w:val="-1"/>
        </w:rPr>
        <w:t>in  the  f</w:t>
      </w:r>
      <w:r>
        <w:rPr>
          <w:rFonts w:asciiTheme="minorHAnsi" w:hAnsiTheme="minorHAnsi"/>
          <w:spacing w:val="-2"/>
        </w:rPr>
        <w:t>uture,</w:t>
      </w:r>
      <w:r>
        <w:rPr>
          <w:rFonts w:asciiTheme="minorHAnsi" w:hAnsiTheme="minorHAnsi"/>
          <w:spacing w:val="3"/>
        </w:rPr>
        <w:t xml:space="preserve">  </w:t>
      </w:r>
      <w:r>
        <w:rPr>
          <w:rFonts w:asciiTheme="minorHAnsi" w:hAnsiTheme="minorHAnsi"/>
          <w:spacing w:val="-2"/>
        </w:rPr>
        <w:t>in</w:t>
      </w:r>
      <w:r>
        <w:rPr>
          <w:rFonts w:asciiTheme="minorHAnsi" w:hAnsiTheme="minorHAnsi"/>
        </w:rPr>
        <w:t xml:space="preserve"> accordance</w:t>
      </w:r>
      <w:r>
        <w:rPr>
          <w:rFonts w:asciiTheme="minorHAnsi" w:hAnsiTheme="minorHAnsi"/>
          <w:spacing w:val="14"/>
        </w:rPr>
        <w:t xml:space="preserve"> </w:t>
      </w:r>
      <w:r>
        <w:rPr>
          <w:rFonts w:asciiTheme="minorHAnsi" w:hAnsiTheme="minorHAnsi"/>
        </w:rPr>
        <w:t>with</w:t>
      </w:r>
      <w:r>
        <w:rPr>
          <w:rFonts w:asciiTheme="minorHAnsi" w:hAnsiTheme="minorHAnsi"/>
          <w:spacing w:val="21"/>
          <w:w w:val="101"/>
        </w:rPr>
        <w:t xml:space="preserve"> </w:t>
      </w:r>
      <w:r>
        <w:rPr>
          <w:rFonts w:asciiTheme="minorHAnsi" w:hAnsiTheme="minorHAnsi"/>
        </w:rPr>
        <w:t>(</w:t>
      </w:r>
      <w:r>
        <w:rPr>
          <w:rFonts w:asciiTheme="minorHAnsi" w:hAnsiTheme="minorHAnsi"/>
          <w:i/>
          <w:iCs/>
        </w:rPr>
        <w:t>Article</w:t>
      </w:r>
      <w:r>
        <w:rPr>
          <w:rFonts w:asciiTheme="minorHAnsi" w:hAnsiTheme="minorHAnsi"/>
          <w:i/>
          <w:iCs/>
          <w:spacing w:val="12"/>
          <w:w w:val="101"/>
        </w:rPr>
        <w:t xml:space="preserve"> </w:t>
      </w:r>
      <w:r>
        <w:rPr>
          <w:rFonts w:asciiTheme="minorHAnsi" w:hAnsiTheme="minorHAnsi"/>
          <w:i/>
          <w:iCs/>
        </w:rPr>
        <w:t>91.6</w:t>
      </w:r>
      <w:r>
        <w:rPr>
          <w:rFonts w:asciiTheme="minorHAnsi" w:hAnsiTheme="minorHAnsi"/>
          <w:i/>
          <w:iCs/>
          <w:spacing w:val="16"/>
          <w:w w:val="101"/>
        </w:rPr>
        <w:t xml:space="preserve"> </w:t>
      </w:r>
      <w:r>
        <w:rPr>
          <w:rFonts w:asciiTheme="minorHAnsi" w:hAnsiTheme="minorHAnsi"/>
          <w:i/>
          <w:iCs/>
        </w:rPr>
        <w:t>of Law 48/2003</w:t>
      </w:r>
      <w:r>
        <w:rPr>
          <w:rFonts w:asciiTheme="minorHAnsi" w:hAnsiTheme="minorHAnsi"/>
          <w:i/>
          <w:iCs/>
          <w:spacing w:val="17"/>
        </w:rPr>
        <w:t xml:space="preserve"> </w:t>
      </w:r>
      <w:r>
        <w:rPr>
          <w:rFonts w:asciiTheme="minorHAnsi" w:hAnsiTheme="minorHAnsi"/>
          <w:i/>
          <w:iCs/>
          <w:spacing w:val="-1"/>
        </w:rPr>
        <w:t>on</w:t>
      </w:r>
      <w:r>
        <w:rPr>
          <w:rFonts w:asciiTheme="minorHAnsi" w:hAnsiTheme="minorHAnsi"/>
          <w:i/>
          <w:iCs/>
          <w:spacing w:val="17"/>
        </w:rPr>
        <w:t xml:space="preserve"> </w:t>
      </w:r>
      <w:r>
        <w:rPr>
          <w:rFonts w:asciiTheme="minorHAnsi" w:hAnsiTheme="minorHAnsi"/>
          <w:i/>
          <w:iCs/>
          <w:spacing w:val="-1"/>
        </w:rPr>
        <w:t>the</w:t>
      </w:r>
      <w:r>
        <w:rPr>
          <w:rFonts w:asciiTheme="minorHAnsi" w:hAnsiTheme="minorHAnsi"/>
          <w:i/>
          <w:iCs/>
          <w:spacing w:val="17"/>
        </w:rPr>
        <w:t xml:space="preserve"> </w:t>
      </w:r>
      <w:r>
        <w:rPr>
          <w:rFonts w:asciiTheme="minorHAnsi" w:hAnsiTheme="minorHAnsi"/>
          <w:i/>
          <w:iCs/>
          <w:spacing w:val="-1"/>
        </w:rPr>
        <w:t>Financial System</w:t>
      </w:r>
      <w:r>
        <w:rPr>
          <w:rFonts w:asciiTheme="minorHAnsi" w:hAnsiTheme="minorHAnsi"/>
          <w:i/>
          <w:iCs/>
          <w:spacing w:val="17"/>
        </w:rPr>
        <w:t xml:space="preserve"> </w:t>
      </w:r>
      <w:r>
        <w:rPr>
          <w:rFonts w:asciiTheme="minorHAnsi" w:hAnsiTheme="minorHAnsi"/>
          <w:i/>
          <w:iCs/>
          <w:spacing w:val="-1"/>
        </w:rPr>
        <w:t>and Provision</w:t>
      </w:r>
      <w:r>
        <w:rPr>
          <w:rFonts w:asciiTheme="minorHAnsi" w:hAnsiTheme="minorHAnsi"/>
          <w:i/>
          <w:iCs/>
          <w:spacing w:val="16"/>
        </w:rPr>
        <w:t xml:space="preserve"> </w:t>
      </w:r>
      <w:r>
        <w:rPr>
          <w:rFonts w:asciiTheme="minorHAnsi" w:hAnsiTheme="minorHAnsi"/>
          <w:i/>
          <w:iCs/>
          <w:spacing w:val="-1"/>
        </w:rPr>
        <w:t>of</w:t>
      </w:r>
      <w:r>
        <w:rPr>
          <w:rFonts w:asciiTheme="minorHAnsi" w:hAnsiTheme="minorHAnsi"/>
          <w:i/>
          <w:iCs/>
          <w:spacing w:val="-13"/>
        </w:rPr>
        <w:t xml:space="preserve"> </w:t>
      </w:r>
      <w:r>
        <w:rPr>
          <w:rFonts w:asciiTheme="minorHAnsi" w:hAnsiTheme="minorHAnsi"/>
          <w:i/>
          <w:iCs/>
          <w:spacing w:val="-1"/>
        </w:rPr>
        <w:t>Services</w:t>
      </w:r>
      <w:r>
        <w:rPr>
          <w:rFonts w:asciiTheme="minorHAnsi" w:hAnsiTheme="minorHAnsi"/>
          <w:i/>
          <w:iCs/>
          <w:spacing w:val="17"/>
          <w:w w:val="101"/>
        </w:rPr>
        <w:t xml:space="preserve"> </w:t>
      </w:r>
      <w:r>
        <w:rPr>
          <w:rFonts w:asciiTheme="minorHAnsi" w:hAnsiTheme="minorHAnsi"/>
          <w:i/>
          <w:iCs/>
          <w:spacing w:val="-1"/>
        </w:rPr>
        <w:t>at</w:t>
      </w:r>
      <w:r>
        <w:rPr>
          <w:rFonts w:asciiTheme="minorHAnsi" w:hAnsiTheme="minorHAnsi"/>
          <w:i/>
          <w:iCs/>
        </w:rPr>
        <w:t xml:space="preserve"> Ports</w:t>
      </w:r>
      <w:r>
        <w:rPr>
          <w:rFonts w:asciiTheme="minorHAnsi" w:hAnsiTheme="minorHAnsi"/>
          <w:i/>
          <w:iCs/>
          <w:spacing w:val="4"/>
        </w:rPr>
        <w:t xml:space="preserve"> </w:t>
      </w:r>
      <w:r>
        <w:rPr>
          <w:rFonts w:asciiTheme="minorHAnsi" w:hAnsiTheme="minorHAnsi"/>
          <w:i/>
          <w:iCs/>
        </w:rPr>
        <w:t>of</w:t>
      </w:r>
      <w:r>
        <w:rPr>
          <w:rFonts w:asciiTheme="minorHAnsi" w:hAnsiTheme="minorHAnsi"/>
          <w:i/>
          <w:iCs/>
          <w:spacing w:val="-7"/>
        </w:rPr>
        <w:t xml:space="preserve"> </w:t>
      </w:r>
      <w:r>
        <w:rPr>
          <w:rFonts w:asciiTheme="minorHAnsi" w:hAnsiTheme="minorHAnsi"/>
          <w:i/>
          <w:iCs/>
        </w:rPr>
        <w:t>General</w:t>
      </w:r>
      <w:r>
        <w:rPr>
          <w:rFonts w:asciiTheme="minorHAnsi" w:hAnsiTheme="minorHAnsi"/>
          <w:i/>
          <w:iCs/>
          <w:spacing w:val="4"/>
        </w:rPr>
        <w:t xml:space="preserve"> </w:t>
      </w:r>
      <w:r>
        <w:rPr>
          <w:rFonts w:asciiTheme="minorHAnsi" w:hAnsiTheme="minorHAnsi"/>
          <w:i/>
          <w:iCs/>
        </w:rPr>
        <w:t>Interest</w:t>
      </w:r>
      <w:r>
        <w:rPr>
          <w:rFonts w:asciiTheme="minorHAnsi" w:hAnsiTheme="minorHAnsi"/>
          <w:spacing w:val="4"/>
        </w:rPr>
        <w:t>).</w:t>
      </w:r>
    </w:p>
    <w:p w14:paraId="06648811" w14:textId="77777777" w:rsidR="000F72C1" w:rsidRDefault="0020793E">
      <w:pPr>
        <w:pStyle w:val="BodyText"/>
        <w:spacing w:before="177" w:line="187" w:lineRule="auto"/>
        <w:ind w:left="604"/>
        <w:rPr>
          <w:rFonts w:asciiTheme="minorHAnsi" w:hAnsiTheme="minorHAnsi"/>
        </w:rPr>
      </w:pPr>
      <w:r>
        <w:rPr>
          <w:rFonts w:asciiTheme="minorHAnsi" w:hAnsiTheme="minorHAnsi"/>
          <w:spacing w:val="-1"/>
        </w:rPr>
        <w:t>G-2.         To preserve the architectural heritage that lighthouses constitute,</w:t>
      </w:r>
      <w:r>
        <w:rPr>
          <w:rFonts w:asciiTheme="minorHAnsi" w:hAnsiTheme="minorHAnsi"/>
          <w:spacing w:val="-3"/>
        </w:rPr>
        <w:t xml:space="preserve"> </w:t>
      </w:r>
      <w:r>
        <w:rPr>
          <w:rFonts w:asciiTheme="minorHAnsi" w:hAnsiTheme="minorHAnsi"/>
          <w:spacing w:val="-1"/>
        </w:rPr>
        <w:t>the uses and activities authorised</w:t>
      </w:r>
    </w:p>
    <w:p w14:paraId="06648812" w14:textId="77777777" w:rsidR="000F72C1" w:rsidRDefault="0020793E">
      <w:pPr>
        <w:pStyle w:val="BodyText"/>
        <w:spacing w:before="52" w:line="217" w:lineRule="auto"/>
        <w:ind w:left="1446" w:right="753" w:firstLine="3"/>
        <w:rPr>
          <w:rFonts w:asciiTheme="minorHAnsi" w:hAnsiTheme="minorHAnsi"/>
        </w:rPr>
      </w:pPr>
      <w:r>
        <w:rPr>
          <w:rFonts w:asciiTheme="minorHAnsi" w:hAnsiTheme="minorHAnsi"/>
          <w:spacing w:val="-1"/>
        </w:rPr>
        <w:t>to them</w:t>
      </w:r>
      <w:r>
        <w:rPr>
          <w:rFonts w:asciiTheme="minorHAnsi" w:hAnsiTheme="minorHAnsi"/>
          <w:spacing w:val="22"/>
          <w:w w:val="101"/>
        </w:rPr>
        <w:t xml:space="preserve"> </w:t>
      </w:r>
      <w:r>
        <w:rPr>
          <w:rFonts w:asciiTheme="minorHAnsi" w:hAnsiTheme="minorHAnsi"/>
          <w:spacing w:val="-1"/>
        </w:rPr>
        <w:t>must</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18"/>
        </w:rPr>
        <w:t xml:space="preserve"> </w:t>
      </w:r>
      <w:r>
        <w:rPr>
          <w:rFonts w:asciiTheme="minorHAnsi" w:hAnsiTheme="minorHAnsi"/>
          <w:spacing w:val="-1"/>
        </w:rPr>
        <w:t>in</w:t>
      </w:r>
      <w:r>
        <w:rPr>
          <w:rFonts w:asciiTheme="minorHAnsi" w:hAnsiTheme="minorHAnsi"/>
          <w:spacing w:val="18"/>
          <w:w w:val="101"/>
        </w:rPr>
        <w:t xml:space="preserve"> </w:t>
      </w:r>
      <w:r>
        <w:rPr>
          <w:rFonts w:asciiTheme="minorHAnsi" w:hAnsiTheme="minorHAnsi"/>
          <w:spacing w:val="-1"/>
        </w:rPr>
        <w:t>line with</w:t>
      </w:r>
      <w:r>
        <w:rPr>
          <w:rFonts w:asciiTheme="minorHAnsi" w:hAnsiTheme="minorHAnsi"/>
          <w:spacing w:val="17"/>
        </w:rPr>
        <w:t xml:space="preserve"> </w:t>
      </w:r>
      <w:r>
        <w:rPr>
          <w:rFonts w:asciiTheme="minorHAnsi" w:hAnsiTheme="minorHAnsi"/>
          <w:spacing w:val="-1"/>
        </w:rPr>
        <w:t>(</w:t>
      </w:r>
      <w:r>
        <w:rPr>
          <w:rFonts w:asciiTheme="minorHAnsi" w:hAnsiTheme="minorHAnsi"/>
          <w:i/>
          <w:iCs/>
          <w:spacing w:val="-1"/>
        </w:rPr>
        <w:t>Article 94.1 of Law 48/2003</w:t>
      </w:r>
      <w:r>
        <w:rPr>
          <w:rFonts w:asciiTheme="minorHAnsi" w:hAnsiTheme="minorHAnsi"/>
          <w:i/>
          <w:iCs/>
          <w:spacing w:val="12"/>
        </w:rPr>
        <w:t xml:space="preserve"> </w:t>
      </w:r>
      <w:r>
        <w:rPr>
          <w:rFonts w:asciiTheme="minorHAnsi" w:hAnsiTheme="minorHAnsi"/>
          <w:i/>
          <w:iCs/>
          <w:spacing w:val="-1"/>
        </w:rPr>
        <w:t>on</w:t>
      </w:r>
      <w:r>
        <w:rPr>
          <w:rFonts w:asciiTheme="minorHAnsi" w:hAnsiTheme="minorHAnsi"/>
          <w:i/>
          <w:iCs/>
          <w:spacing w:val="14"/>
          <w:w w:val="101"/>
        </w:rPr>
        <w:t xml:space="preserve"> </w:t>
      </w:r>
      <w:r>
        <w:rPr>
          <w:rFonts w:asciiTheme="minorHAnsi" w:hAnsiTheme="minorHAnsi"/>
          <w:i/>
          <w:iCs/>
          <w:spacing w:val="-1"/>
        </w:rPr>
        <w:t>the</w:t>
      </w:r>
      <w:r>
        <w:rPr>
          <w:rFonts w:asciiTheme="minorHAnsi" w:hAnsiTheme="minorHAnsi"/>
          <w:i/>
          <w:iCs/>
          <w:spacing w:val="12"/>
        </w:rPr>
        <w:t xml:space="preserve"> </w:t>
      </w:r>
      <w:r>
        <w:rPr>
          <w:rFonts w:asciiTheme="minorHAnsi" w:hAnsiTheme="minorHAnsi"/>
          <w:i/>
          <w:iCs/>
          <w:spacing w:val="-1"/>
        </w:rPr>
        <w:t>Financial System</w:t>
      </w:r>
      <w:r>
        <w:rPr>
          <w:rFonts w:asciiTheme="minorHAnsi" w:hAnsiTheme="minorHAnsi"/>
          <w:i/>
          <w:iCs/>
          <w:spacing w:val="12"/>
          <w:w w:val="101"/>
        </w:rPr>
        <w:t xml:space="preserve"> </w:t>
      </w:r>
      <w:r>
        <w:rPr>
          <w:rFonts w:asciiTheme="minorHAnsi" w:hAnsiTheme="minorHAnsi"/>
          <w:i/>
          <w:iCs/>
          <w:spacing w:val="-1"/>
        </w:rPr>
        <w:t>and Provision</w:t>
      </w:r>
      <w:r>
        <w:rPr>
          <w:rFonts w:asciiTheme="minorHAnsi" w:hAnsiTheme="minorHAnsi"/>
          <w:i/>
          <w:iCs/>
          <w:spacing w:val="10"/>
        </w:rPr>
        <w:t xml:space="preserve"> </w:t>
      </w:r>
      <w:r>
        <w:rPr>
          <w:rFonts w:asciiTheme="minorHAnsi" w:hAnsiTheme="minorHAnsi"/>
          <w:i/>
          <w:iCs/>
          <w:spacing w:val="-1"/>
        </w:rPr>
        <w:t>of</w:t>
      </w:r>
      <w:r>
        <w:rPr>
          <w:rFonts w:asciiTheme="minorHAnsi" w:hAnsiTheme="minorHAnsi"/>
          <w:i/>
          <w:iCs/>
        </w:rPr>
        <w:t xml:space="preserve"> Services</w:t>
      </w:r>
      <w:r>
        <w:rPr>
          <w:rFonts w:asciiTheme="minorHAnsi" w:hAnsiTheme="minorHAnsi"/>
          <w:i/>
          <w:iCs/>
          <w:spacing w:val="4"/>
        </w:rPr>
        <w:t xml:space="preserve"> </w:t>
      </w:r>
      <w:r>
        <w:rPr>
          <w:rFonts w:asciiTheme="minorHAnsi" w:hAnsiTheme="minorHAnsi"/>
          <w:i/>
          <w:iCs/>
        </w:rPr>
        <w:t>in</w:t>
      </w:r>
      <w:r>
        <w:rPr>
          <w:rFonts w:asciiTheme="minorHAnsi" w:hAnsiTheme="minorHAnsi"/>
          <w:i/>
          <w:iCs/>
          <w:spacing w:val="4"/>
        </w:rPr>
        <w:t xml:space="preserve"> </w:t>
      </w:r>
      <w:r>
        <w:rPr>
          <w:rFonts w:asciiTheme="minorHAnsi" w:hAnsiTheme="minorHAnsi"/>
          <w:i/>
          <w:iCs/>
        </w:rPr>
        <w:t>Ports</w:t>
      </w:r>
      <w:r>
        <w:rPr>
          <w:rFonts w:asciiTheme="minorHAnsi" w:hAnsiTheme="minorHAnsi"/>
          <w:i/>
          <w:iCs/>
          <w:spacing w:val="4"/>
        </w:rPr>
        <w:t xml:space="preserve"> </w:t>
      </w:r>
      <w:r>
        <w:rPr>
          <w:rFonts w:asciiTheme="minorHAnsi" w:hAnsiTheme="minorHAnsi"/>
          <w:i/>
          <w:iCs/>
        </w:rPr>
        <w:t>of</w:t>
      </w:r>
      <w:r>
        <w:rPr>
          <w:rFonts w:asciiTheme="minorHAnsi" w:hAnsiTheme="minorHAnsi"/>
          <w:i/>
          <w:iCs/>
          <w:spacing w:val="-8"/>
        </w:rPr>
        <w:t xml:space="preserve"> </w:t>
      </w:r>
      <w:r>
        <w:rPr>
          <w:rFonts w:asciiTheme="minorHAnsi" w:hAnsiTheme="minorHAnsi"/>
          <w:i/>
          <w:iCs/>
        </w:rPr>
        <w:t>General</w:t>
      </w:r>
      <w:r>
        <w:rPr>
          <w:rFonts w:asciiTheme="minorHAnsi" w:hAnsiTheme="minorHAnsi"/>
          <w:i/>
          <w:iCs/>
          <w:spacing w:val="6"/>
        </w:rPr>
        <w:t xml:space="preserve"> </w:t>
      </w:r>
      <w:r>
        <w:rPr>
          <w:rFonts w:asciiTheme="minorHAnsi" w:hAnsiTheme="minorHAnsi"/>
          <w:i/>
          <w:iCs/>
        </w:rPr>
        <w:t>Interest</w:t>
      </w:r>
      <w:r>
        <w:rPr>
          <w:rFonts w:asciiTheme="minorHAnsi" w:hAnsiTheme="minorHAnsi"/>
          <w:spacing w:val="4"/>
        </w:rPr>
        <w:t>).</w:t>
      </w:r>
    </w:p>
    <w:p w14:paraId="06648813" w14:textId="77777777" w:rsidR="000F72C1" w:rsidRDefault="0020793E">
      <w:pPr>
        <w:pStyle w:val="BodyText"/>
        <w:spacing w:before="178" w:line="188" w:lineRule="auto"/>
        <w:ind w:left="603"/>
        <w:rPr>
          <w:rFonts w:asciiTheme="minorHAnsi" w:hAnsiTheme="minorHAnsi"/>
        </w:rPr>
      </w:pPr>
      <w:r>
        <w:rPr>
          <w:rFonts w:asciiTheme="minorHAnsi" w:hAnsiTheme="minorHAnsi"/>
          <w:spacing w:val="-1"/>
        </w:rPr>
        <w:t>G-3.          Irrespective of the</w:t>
      </w:r>
      <w:r>
        <w:rPr>
          <w:rFonts w:asciiTheme="minorHAnsi" w:hAnsiTheme="minorHAnsi"/>
          <w:spacing w:val="14"/>
        </w:rPr>
        <w:t xml:space="preserve"> </w:t>
      </w:r>
      <w:r>
        <w:rPr>
          <w:rFonts w:asciiTheme="minorHAnsi" w:hAnsiTheme="minorHAnsi"/>
          <w:spacing w:val="-1"/>
        </w:rPr>
        <w:t>authorised</w:t>
      </w:r>
      <w:r>
        <w:rPr>
          <w:rFonts w:asciiTheme="minorHAnsi" w:hAnsiTheme="minorHAnsi"/>
          <w:spacing w:val="18"/>
        </w:rPr>
        <w:t xml:space="preserve"> </w:t>
      </w:r>
      <w:r>
        <w:rPr>
          <w:rFonts w:asciiTheme="minorHAnsi" w:hAnsiTheme="minorHAnsi"/>
          <w:spacing w:val="-1"/>
        </w:rPr>
        <w:t>use,</w:t>
      </w:r>
      <w:r>
        <w:rPr>
          <w:rFonts w:asciiTheme="minorHAnsi" w:hAnsiTheme="minorHAnsi"/>
          <w:spacing w:val="17"/>
          <w:w w:val="101"/>
        </w:rPr>
        <w:t xml:space="preserve"> </w:t>
      </w:r>
      <w:r>
        <w:rPr>
          <w:rFonts w:asciiTheme="minorHAnsi" w:hAnsiTheme="minorHAnsi"/>
          <w:spacing w:val="-1"/>
        </w:rPr>
        <w:t>if due to</w:t>
      </w:r>
      <w:r>
        <w:rPr>
          <w:rFonts w:asciiTheme="minorHAnsi" w:hAnsiTheme="minorHAnsi"/>
          <w:spacing w:val="8"/>
        </w:rPr>
        <w:t xml:space="preserve"> </w:t>
      </w:r>
      <w:r>
        <w:rPr>
          <w:rFonts w:asciiTheme="minorHAnsi" w:hAnsiTheme="minorHAnsi"/>
          <w:spacing w:val="-1"/>
        </w:rPr>
        <w:t>the</w:t>
      </w:r>
      <w:r>
        <w:rPr>
          <w:rFonts w:asciiTheme="minorHAnsi" w:hAnsiTheme="minorHAnsi"/>
          <w:spacing w:val="12"/>
        </w:rPr>
        <w:t xml:space="preserve"> </w:t>
      </w:r>
      <w:r>
        <w:rPr>
          <w:rFonts w:asciiTheme="minorHAnsi" w:hAnsiTheme="minorHAnsi"/>
          <w:spacing w:val="-1"/>
        </w:rPr>
        <w:t>service</w:t>
      </w:r>
      <w:r>
        <w:rPr>
          <w:rFonts w:asciiTheme="minorHAnsi" w:hAnsiTheme="minorHAnsi"/>
          <w:spacing w:val="13"/>
          <w:w w:val="101"/>
        </w:rPr>
        <w:t xml:space="preserve"> </w:t>
      </w:r>
      <w:r>
        <w:rPr>
          <w:rFonts w:asciiTheme="minorHAnsi" w:hAnsiTheme="minorHAnsi"/>
          <w:spacing w:val="-1"/>
        </w:rPr>
        <w:t>or</w:t>
      </w:r>
      <w:r>
        <w:rPr>
          <w:rFonts w:asciiTheme="minorHAnsi" w:hAnsiTheme="minorHAnsi"/>
          <w:spacing w:val="6"/>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need</w:t>
      </w:r>
      <w:r>
        <w:rPr>
          <w:rFonts w:asciiTheme="minorHAnsi" w:hAnsiTheme="minorHAnsi"/>
          <w:spacing w:val="6"/>
        </w:rPr>
        <w:t xml:space="preserve"> </w:t>
      </w:r>
      <w:r>
        <w:rPr>
          <w:rFonts w:asciiTheme="minorHAnsi" w:hAnsiTheme="minorHAnsi"/>
          <w:spacing w:val="-1"/>
        </w:rPr>
        <w:t>for</w:t>
      </w:r>
      <w:r>
        <w:rPr>
          <w:rFonts w:asciiTheme="minorHAnsi" w:hAnsiTheme="minorHAnsi"/>
          <w:spacing w:val="7"/>
        </w:rPr>
        <w:t xml:space="preserve"> </w:t>
      </w:r>
      <w:r>
        <w:rPr>
          <w:rFonts w:asciiTheme="minorHAnsi" w:hAnsiTheme="minorHAnsi"/>
          <w:spacing w:val="-1"/>
        </w:rPr>
        <w:t>technological</w:t>
      </w:r>
      <w:r>
        <w:rPr>
          <w:rFonts w:asciiTheme="minorHAnsi" w:hAnsiTheme="minorHAnsi"/>
          <w:spacing w:val="12"/>
          <w:w w:val="101"/>
        </w:rPr>
        <w:t xml:space="preserve"> </w:t>
      </w:r>
      <w:r>
        <w:rPr>
          <w:rFonts w:asciiTheme="minorHAnsi" w:hAnsiTheme="minorHAnsi"/>
          <w:spacing w:val="-2"/>
        </w:rPr>
        <w:t>adaptation</w:t>
      </w:r>
      <w:r>
        <w:rPr>
          <w:rFonts w:asciiTheme="minorHAnsi" w:hAnsiTheme="minorHAnsi"/>
          <w:spacing w:val="16"/>
          <w:w w:val="101"/>
        </w:rPr>
        <w:t xml:space="preserve"> </w:t>
      </w:r>
      <w:r>
        <w:rPr>
          <w:rFonts w:asciiTheme="minorHAnsi" w:hAnsiTheme="minorHAnsi"/>
          <w:spacing w:val="-2"/>
        </w:rPr>
        <w:t>it</w:t>
      </w:r>
    </w:p>
    <w:p w14:paraId="06648814" w14:textId="77777777" w:rsidR="000F72C1" w:rsidRDefault="0020793E">
      <w:pPr>
        <w:pStyle w:val="BodyText"/>
        <w:spacing w:before="58" w:line="223" w:lineRule="auto"/>
        <w:ind w:left="1455" w:right="769" w:firstLine="4"/>
        <w:jc w:val="both"/>
        <w:rPr>
          <w:rFonts w:asciiTheme="minorHAnsi" w:hAnsiTheme="minorHAnsi"/>
        </w:rPr>
      </w:pPr>
      <w:r>
        <w:rPr>
          <w:rFonts w:asciiTheme="minorHAnsi" w:hAnsiTheme="minorHAnsi"/>
          <w:spacing w:val="-1"/>
        </w:rPr>
        <w:t>is</w:t>
      </w:r>
      <w:r>
        <w:rPr>
          <w:rFonts w:asciiTheme="minorHAnsi" w:hAnsiTheme="minorHAnsi"/>
          <w:spacing w:val="17"/>
        </w:rPr>
        <w:t xml:space="preserve"> </w:t>
      </w:r>
      <w:r>
        <w:rPr>
          <w:rFonts w:asciiTheme="minorHAnsi" w:hAnsiTheme="minorHAnsi"/>
          <w:spacing w:val="-1"/>
        </w:rPr>
        <w:t>necessary to</w:t>
      </w:r>
      <w:r>
        <w:rPr>
          <w:rFonts w:asciiTheme="minorHAnsi" w:hAnsiTheme="minorHAnsi"/>
          <w:spacing w:val="14"/>
        </w:rPr>
        <w:t xml:space="preserve"> </w:t>
      </w:r>
      <w:r>
        <w:rPr>
          <w:rFonts w:asciiTheme="minorHAnsi" w:hAnsiTheme="minorHAnsi"/>
          <w:spacing w:val="-1"/>
        </w:rPr>
        <w:t xml:space="preserve">modify the eventually </w:t>
      </w:r>
      <w:r>
        <w:rPr>
          <w:rFonts w:asciiTheme="minorHAnsi" w:hAnsiTheme="minorHAnsi"/>
          <w:spacing w:val="-2"/>
        </w:rPr>
        <w:t>authorised</w:t>
      </w:r>
      <w:r>
        <w:rPr>
          <w:rFonts w:asciiTheme="minorHAnsi" w:hAnsiTheme="minorHAnsi"/>
          <w:spacing w:val="15"/>
          <w:w w:val="101"/>
        </w:rPr>
        <w:t xml:space="preserve"> </w:t>
      </w:r>
      <w:r>
        <w:rPr>
          <w:rFonts w:asciiTheme="minorHAnsi" w:hAnsiTheme="minorHAnsi"/>
          <w:spacing w:val="-2"/>
        </w:rPr>
        <w:t>use, this will</w:t>
      </w:r>
      <w:r>
        <w:rPr>
          <w:rFonts w:asciiTheme="minorHAnsi" w:hAnsiTheme="minorHAnsi"/>
          <w:spacing w:val="15"/>
        </w:rPr>
        <w:t xml:space="preserve"> </w:t>
      </w:r>
      <w:r>
        <w:rPr>
          <w:rFonts w:asciiTheme="minorHAnsi" w:hAnsiTheme="minorHAnsi"/>
          <w:spacing w:val="-2"/>
        </w:rPr>
        <w:t>be</w:t>
      </w:r>
      <w:r>
        <w:rPr>
          <w:rFonts w:asciiTheme="minorHAnsi" w:hAnsiTheme="minorHAnsi"/>
          <w:spacing w:val="12"/>
          <w:w w:val="101"/>
        </w:rPr>
        <w:t xml:space="preserve"> </w:t>
      </w:r>
      <w:r>
        <w:rPr>
          <w:rFonts w:asciiTheme="minorHAnsi" w:hAnsiTheme="minorHAnsi"/>
          <w:spacing w:val="-2"/>
        </w:rPr>
        <w:t>met</w:t>
      </w:r>
      <w:r>
        <w:rPr>
          <w:rFonts w:asciiTheme="minorHAnsi" w:hAnsiTheme="minorHAnsi"/>
          <w:spacing w:val="18"/>
        </w:rPr>
        <w:t xml:space="preserve"> </w:t>
      </w:r>
      <w:r>
        <w:rPr>
          <w:rFonts w:asciiTheme="minorHAnsi" w:hAnsiTheme="minorHAnsi"/>
          <w:spacing w:val="-2"/>
        </w:rPr>
        <w:t>by the developer</w:t>
      </w:r>
      <w:r>
        <w:rPr>
          <w:rFonts w:asciiTheme="minorHAnsi" w:hAnsiTheme="minorHAnsi"/>
          <w:spacing w:val="5"/>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manager</w:t>
      </w:r>
      <w:r>
        <w:rPr>
          <w:rFonts w:asciiTheme="minorHAnsi" w:hAnsiTheme="minorHAnsi"/>
        </w:rPr>
        <w:t xml:space="preserve"> </w:t>
      </w:r>
      <w:r>
        <w:rPr>
          <w:rFonts w:asciiTheme="minorHAnsi" w:hAnsiTheme="minorHAnsi"/>
          <w:spacing w:val="-1"/>
        </w:rPr>
        <w:t>of</w:t>
      </w:r>
      <w:r>
        <w:rPr>
          <w:rFonts w:asciiTheme="minorHAnsi" w:hAnsiTheme="minorHAnsi"/>
          <w:spacing w:val="26"/>
        </w:rPr>
        <w:t xml:space="preserve"> </w:t>
      </w:r>
      <w:r>
        <w:rPr>
          <w:rFonts w:asciiTheme="minorHAnsi" w:hAnsiTheme="minorHAnsi"/>
          <w:spacing w:val="-1"/>
        </w:rPr>
        <w:t>the</w:t>
      </w:r>
      <w:r>
        <w:rPr>
          <w:rFonts w:asciiTheme="minorHAnsi" w:hAnsiTheme="minorHAnsi"/>
          <w:spacing w:val="35"/>
        </w:rPr>
        <w:t xml:space="preserve"> </w:t>
      </w:r>
      <w:r>
        <w:rPr>
          <w:rFonts w:asciiTheme="minorHAnsi" w:hAnsiTheme="minorHAnsi"/>
          <w:spacing w:val="-1"/>
        </w:rPr>
        <w:t>complementary</w:t>
      </w:r>
      <w:r>
        <w:rPr>
          <w:rFonts w:asciiTheme="minorHAnsi" w:hAnsiTheme="minorHAnsi"/>
          <w:spacing w:val="41"/>
        </w:rPr>
        <w:t xml:space="preserve"> </w:t>
      </w:r>
      <w:r>
        <w:rPr>
          <w:rFonts w:asciiTheme="minorHAnsi" w:hAnsiTheme="minorHAnsi"/>
          <w:spacing w:val="-1"/>
        </w:rPr>
        <w:t>use,</w:t>
      </w:r>
      <w:r>
        <w:rPr>
          <w:rFonts w:asciiTheme="minorHAnsi" w:hAnsiTheme="minorHAnsi"/>
          <w:spacing w:val="35"/>
        </w:rPr>
        <w:t xml:space="preserve"> </w:t>
      </w:r>
      <w:r>
        <w:rPr>
          <w:rFonts w:asciiTheme="minorHAnsi" w:hAnsiTheme="minorHAnsi"/>
          <w:spacing w:val="-1"/>
        </w:rPr>
        <w:t>and</w:t>
      </w:r>
      <w:r>
        <w:rPr>
          <w:rFonts w:asciiTheme="minorHAnsi" w:hAnsiTheme="minorHAnsi"/>
          <w:spacing w:val="39"/>
          <w:w w:val="101"/>
        </w:rPr>
        <w:t xml:space="preserve"> </w:t>
      </w:r>
      <w:r>
        <w:rPr>
          <w:rFonts w:asciiTheme="minorHAnsi" w:hAnsiTheme="minorHAnsi"/>
          <w:spacing w:val="-1"/>
        </w:rPr>
        <w:t>under</w:t>
      </w:r>
      <w:r>
        <w:rPr>
          <w:rFonts w:asciiTheme="minorHAnsi" w:hAnsiTheme="minorHAnsi"/>
          <w:spacing w:val="41"/>
        </w:rPr>
        <w:t xml:space="preserve"> </w:t>
      </w:r>
      <w:r>
        <w:rPr>
          <w:rFonts w:asciiTheme="minorHAnsi" w:hAnsiTheme="minorHAnsi"/>
          <w:spacing w:val="-1"/>
        </w:rPr>
        <w:t>n</w:t>
      </w:r>
      <w:r>
        <w:rPr>
          <w:rFonts w:asciiTheme="minorHAnsi" w:hAnsiTheme="minorHAnsi"/>
          <w:spacing w:val="-2"/>
        </w:rPr>
        <w:t>o</w:t>
      </w:r>
      <w:r>
        <w:rPr>
          <w:rFonts w:asciiTheme="minorHAnsi" w:hAnsiTheme="minorHAnsi"/>
          <w:spacing w:val="36"/>
        </w:rPr>
        <w:t xml:space="preserve"> </w:t>
      </w:r>
      <w:r>
        <w:rPr>
          <w:rFonts w:asciiTheme="minorHAnsi" w:hAnsiTheme="minorHAnsi"/>
          <w:spacing w:val="-2"/>
        </w:rPr>
        <w:t>circumstances</w:t>
      </w:r>
      <w:r>
        <w:rPr>
          <w:rFonts w:asciiTheme="minorHAnsi" w:hAnsiTheme="minorHAnsi"/>
          <w:spacing w:val="30"/>
          <w:w w:val="101"/>
        </w:rPr>
        <w:t xml:space="preserve"> </w:t>
      </w:r>
      <w:r>
        <w:rPr>
          <w:rFonts w:asciiTheme="minorHAnsi" w:hAnsiTheme="minorHAnsi"/>
          <w:spacing w:val="-2"/>
        </w:rPr>
        <w:t>will</w:t>
      </w:r>
      <w:r>
        <w:rPr>
          <w:rFonts w:asciiTheme="minorHAnsi" w:hAnsiTheme="minorHAnsi"/>
          <w:spacing w:val="28"/>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modifications</w:t>
      </w:r>
      <w:r>
        <w:rPr>
          <w:rFonts w:asciiTheme="minorHAnsi" w:hAnsiTheme="minorHAnsi"/>
          <w:spacing w:val="36"/>
          <w:w w:val="101"/>
        </w:rPr>
        <w:t xml:space="preserve"> </w:t>
      </w:r>
      <w:r>
        <w:rPr>
          <w:rFonts w:asciiTheme="minorHAnsi" w:hAnsiTheme="minorHAnsi"/>
          <w:spacing w:val="-2"/>
        </w:rPr>
        <w:t>imposed</w:t>
      </w:r>
      <w:r>
        <w:rPr>
          <w:rFonts w:asciiTheme="minorHAnsi" w:hAnsiTheme="minorHAnsi"/>
          <w:spacing w:val="28"/>
        </w:rPr>
        <w:t xml:space="preserve"> </w:t>
      </w:r>
      <w:r>
        <w:rPr>
          <w:rFonts w:asciiTheme="minorHAnsi" w:hAnsiTheme="minorHAnsi"/>
          <w:spacing w:val="-2"/>
        </w:rPr>
        <w:t>for</w:t>
      </w:r>
      <w:r>
        <w:rPr>
          <w:rFonts w:asciiTheme="minorHAnsi" w:hAnsiTheme="minorHAnsi"/>
          <w:spacing w:val="28"/>
        </w:rPr>
        <w:t xml:space="preserve"> </w:t>
      </w:r>
      <w:r>
        <w:rPr>
          <w:rFonts w:asciiTheme="minorHAnsi" w:hAnsiTheme="minorHAnsi"/>
          <w:spacing w:val="-2"/>
        </w:rPr>
        <w:t>this</w:t>
      </w:r>
      <w:r>
        <w:rPr>
          <w:rFonts w:asciiTheme="minorHAnsi" w:hAnsiTheme="minorHAnsi"/>
        </w:rPr>
        <w:t xml:space="preserve"> </w:t>
      </w:r>
      <w:r>
        <w:rPr>
          <w:rFonts w:asciiTheme="minorHAnsi" w:hAnsiTheme="minorHAnsi"/>
          <w:spacing w:val="-1"/>
        </w:rPr>
        <w:t>reason</w:t>
      </w:r>
      <w:r>
        <w:rPr>
          <w:rFonts w:asciiTheme="minorHAnsi" w:hAnsiTheme="minorHAnsi"/>
          <w:spacing w:val="17"/>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liable to co</w:t>
      </w:r>
      <w:r>
        <w:rPr>
          <w:rFonts w:asciiTheme="minorHAnsi" w:hAnsiTheme="minorHAnsi"/>
          <w:spacing w:val="-2"/>
        </w:rPr>
        <w:t>mpensation.</w:t>
      </w:r>
    </w:p>
    <w:p w14:paraId="06648815" w14:textId="77777777" w:rsidR="000F72C1" w:rsidRDefault="0020793E">
      <w:pPr>
        <w:pStyle w:val="BodyText"/>
        <w:spacing w:before="178" w:line="188" w:lineRule="auto"/>
        <w:ind w:left="603"/>
        <w:rPr>
          <w:rFonts w:asciiTheme="minorHAnsi" w:hAnsiTheme="minorHAnsi"/>
        </w:rPr>
      </w:pPr>
      <w:r>
        <w:rPr>
          <w:rFonts w:asciiTheme="minorHAnsi" w:hAnsiTheme="minorHAnsi"/>
          <w:spacing w:val="-2"/>
        </w:rPr>
        <w:t>G-4.          In  terms</w:t>
      </w:r>
      <w:r>
        <w:rPr>
          <w:rFonts w:asciiTheme="minorHAnsi" w:hAnsiTheme="minorHAnsi"/>
          <w:spacing w:val="62"/>
          <w:w w:val="101"/>
        </w:rPr>
        <w:t xml:space="preserve"> </w:t>
      </w:r>
      <w:r>
        <w:rPr>
          <w:rFonts w:asciiTheme="minorHAnsi" w:hAnsiTheme="minorHAnsi"/>
          <w:spacing w:val="-2"/>
        </w:rPr>
        <w:t>of</w:t>
      </w:r>
      <w:r>
        <w:rPr>
          <w:rFonts w:asciiTheme="minorHAnsi" w:hAnsiTheme="minorHAnsi"/>
          <w:spacing w:val="37"/>
          <w:w w:val="101"/>
        </w:rPr>
        <w:t xml:space="preserve"> </w:t>
      </w:r>
      <w:r>
        <w:rPr>
          <w:rFonts w:asciiTheme="minorHAnsi" w:hAnsiTheme="minorHAnsi"/>
          <w:spacing w:val="-2"/>
        </w:rPr>
        <w:t>the  lighthouse  tower  and  building,  no  types  of  posters  or</w:t>
      </w:r>
      <w:r>
        <w:rPr>
          <w:rFonts w:asciiTheme="minorHAnsi" w:hAnsiTheme="minorHAnsi"/>
          <w:spacing w:val="45"/>
          <w:w w:val="101"/>
        </w:rPr>
        <w:t xml:space="preserve"> </w:t>
      </w:r>
      <w:r>
        <w:rPr>
          <w:rFonts w:asciiTheme="minorHAnsi" w:hAnsiTheme="minorHAnsi"/>
          <w:spacing w:val="-2"/>
        </w:rPr>
        <w:t>signs  may  be  attached,</w:t>
      </w:r>
    </w:p>
    <w:p w14:paraId="06648816" w14:textId="77777777" w:rsidR="000F72C1" w:rsidRDefault="0020793E">
      <w:pPr>
        <w:pStyle w:val="BodyText"/>
        <w:spacing w:before="60" w:line="187" w:lineRule="auto"/>
        <w:ind w:left="1455"/>
        <w:rPr>
          <w:rFonts w:asciiTheme="minorHAnsi" w:hAnsiTheme="minorHAnsi"/>
        </w:rPr>
      </w:pPr>
      <w:r>
        <w:rPr>
          <w:rFonts w:asciiTheme="minorHAnsi" w:hAnsiTheme="minorHAnsi"/>
        </w:rPr>
        <w:t>especially those</w:t>
      </w:r>
      <w:r>
        <w:rPr>
          <w:rFonts w:asciiTheme="minorHAnsi" w:hAnsiTheme="minorHAnsi"/>
          <w:spacing w:val="18"/>
        </w:rPr>
        <w:t xml:space="preserve"> </w:t>
      </w:r>
      <w:r>
        <w:rPr>
          <w:rFonts w:asciiTheme="minorHAnsi" w:hAnsiTheme="minorHAnsi"/>
        </w:rPr>
        <w:t xml:space="preserve">relating to </w:t>
      </w:r>
      <w:r>
        <w:rPr>
          <w:rFonts w:asciiTheme="minorHAnsi" w:hAnsiTheme="minorHAnsi"/>
          <w:spacing w:val="-1"/>
        </w:rPr>
        <w:t>advertising or trademarks.</w:t>
      </w:r>
    </w:p>
    <w:p w14:paraId="06648817" w14:textId="77777777" w:rsidR="000F72C1" w:rsidRDefault="0020793E">
      <w:pPr>
        <w:pStyle w:val="BodyText"/>
        <w:spacing w:before="176" w:line="188" w:lineRule="auto"/>
        <w:ind w:left="603"/>
        <w:rPr>
          <w:rFonts w:asciiTheme="minorHAnsi" w:hAnsiTheme="minorHAnsi"/>
        </w:rPr>
      </w:pPr>
      <w:r>
        <w:rPr>
          <w:rFonts w:asciiTheme="minorHAnsi" w:hAnsiTheme="minorHAnsi"/>
          <w:spacing w:val="-1"/>
        </w:rPr>
        <w:t>G-5.         Any type of</w:t>
      </w:r>
      <w:r>
        <w:rPr>
          <w:rFonts w:asciiTheme="minorHAnsi" w:hAnsiTheme="minorHAnsi"/>
          <w:spacing w:val="10"/>
        </w:rPr>
        <w:t xml:space="preserve"> </w:t>
      </w:r>
      <w:r>
        <w:rPr>
          <w:rFonts w:asciiTheme="minorHAnsi" w:hAnsiTheme="minorHAnsi"/>
          <w:spacing w:val="-1"/>
        </w:rPr>
        <w:t>poster</w:t>
      </w:r>
      <w:r>
        <w:rPr>
          <w:rFonts w:asciiTheme="minorHAnsi" w:hAnsiTheme="minorHAnsi"/>
          <w:spacing w:val="3"/>
        </w:rPr>
        <w:t xml:space="preserve"> </w:t>
      </w:r>
      <w:r>
        <w:rPr>
          <w:rFonts w:asciiTheme="minorHAnsi" w:hAnsiTheme="minorHAnsi"/>
          <w:spacing w:val="-1"/>
        </w:rPr>
        <w:t>or</w:t>
      </w:r>
      <w:r>
        <w:rPr>
          <w:rFonts w:asciiTheme="minorHAnsi" w:hAnsiTheme="minorHAnsi"/>
          <w:spacing w:val="5"/>
        </w:rPr>
        <w:t xml:space="preserve"> </w:t>
      </w:r>
      <w:r>
        <w:rPr>
          <w:rFonts w:asciiTheme="minorHAnsi" w:hAnsiTheme="minorHAnsi"/>
          <w:spacing w:val="-1"/>
        </w:rPr>
        <w:t>sign that</w:t>
      </w:r>
      <w:r>
        <w:rPr>
          <w:rFonts w:asciiTheme="minorHAnsi" w:hAnsiTheme="minorHAnsi"/>
          <w:spacing w:val="13"/>
        </w:rPr>
        <w:t xml:space="preserve"> </w:t>
      </w:r>
      <w:r>
        <w:rPr>
          <w:rFonts w:asciiTheme="minorHAnsi" w:hAnsiTheme="minorHAnsi"/>
          <w:spacing w:val="-1"/>
        </w:rPr>
        <w:t>refers to the</w:t>
      </w:r>
      <w:r>
        <w:rPr>
          <w:rFonts w:asciiTheme="minorHAnsi" w:hAnsiTheme="minorHAnsi"/>
          <w:spacing w:val="6"/>
        </w:rPr>
        <w:t xml:space="preserve"> </w:t>
      </w:r>
      <w:r>
        <w:rPr>
          <w:rFonts w:asciiTheme="minorHAnsi" w:hAnsiTheme="minorHAnsi"/>
          <w:spacing w:val="-1"/>
        </w:rPr>
        <w:t>c</w:t>
      </w:r>
      <w:r>
        <w:rPr>
          <w:rFonts w:asciiTheme="minorHAnsi" w:hAnsiTheme="minorHAnsi"/>
          <w:spacing w:val="-2"/>
        </w:rPr>
        <w:t>omplementary</w:t>
      </w:r>
      <w:r>
        <w:rPr>
          <w:rFonts w:asciiTheme="minorHAnsi" w:hAnsiTheme="minorHAnsi"/>
          <w:spacing w:val="12"/>
          <w:w w:val="101"/>
        </w:rPr>
        <w:t xml:space="preserve"> </w:t>
      </w:r>
      <w:r>
        <w:rPr>
          <w:rFonts w:asciiTheme="minorHAnsi" w:hAnsiTheme="minorHAnsi"/>
          <w:spacing w:val="-2"/>
        </w:rPr>
        <w:t>use</w:t>
      </w:r>
      <w:r>
        <w:rPr>
          <w:rFonts w:asciiTheme="minorHAnsi" w:hAnsiTheme="minorHAnsi"/>
          <w:spacing w:val="3"/>
        </w:rPr>
        <w:t xml:space="preserve"> </w:t>
      </w:r>
      <w:r>
        <w:rPr>
          <w:rFonts w:asciiTheme="minorHAnsi" w:hAnsiTheme="minorHAnsi"/>
          <w:spacing w:val="-2"/>
        </w:rPr>
        <w:t>of the</w:t>
      </w:r>
      <w:r>
        <w:rPr>
          <w:rFonts w:asciiTheme="minorHAnsi" w:hAnsiTheme="minorHAnsi"/>
          <w:spacing w:val="13"/>
          <w:w w:val="101"/>
        </w:rPr>
        <w:t xml:space="preserve"> </w:t>
      </w:r>
      <w:r>
        <w:rPr>
          <w:rFonts w:asciiTheme="minorHAnsi" w:hAnsiTheme="minorHAnsi"/>
          <w:spacing w:val="-2"/>
        </w:rPr>
        <w:t>lighthouse</w:t>
      </w:r>
      <w:r>
        <w:rPr>
          <w:rFonts w:asciiTheme="minorHAnsi" w:hAnsiTheme="minorHAnsi"/>
          <w:spacing w:val="10"/>
        </w:rPr>
        <w:t xml:space="preserve"> </w:t>
      </w:r>
      <w:r>
        <w:rPr>
          <w:rFonts w:asciiTheme="minorHAnsi" w:hAnsiTheme="minorHAnsi"/>
          <w:spacing w:val="-2"/>
        </w:rPr>
        <w:t>must</w:t>
      </w:r>
      <w:r>
        <w:rPr>
          <w:rFonts w:asciiTheme="minorHAnsi" w:hAnsiTheme="minorHAnsi"/>
          <w:spacing w:val="13"/>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installed</w:t>
      </w:r>
    </w:p>
    <w:p w14:paraId="06648818" w14:textId="77777777" w:rsidR="000F72C1" w:rsidRDefault="0020793E">
      <w:pPr>
        <w:pStyle w:val="BodyText"/>
        <w:spacing w:before="59" w:line="187" w:lineRule="auto"/>
        <w:ind w:left="1455"/>
        <w:rPr>
          <w:rFonts w:asciiTheme="minorHAnsi" w:hAnsiTheme="minorHAnsi"/>
        </w:rPr>
      </w:pPr>
      <w:r>
        <w:rPr>
          <w:rFonts w:asciiTheme="minorHAnsi" w:hAnsiTheme="minorHAnsi"/>
          <w:spacing w:val="-1"/>
        </w:rPr>
        <w:t>on a</w:t>
      </w:r>
      <w:r>
        <w:rPr>
          <w:rFonts w:asciiTheme="minorHAnsi" w:hAnsiTheme="minorHAnsi"/>
          <w:spacing w:val="17"/>
          <w:w w:val="101"/>
        </w:rPr>
        <w:t xml:space="preserve"> </w:t>
      </w:r>
      <w:r>
        <w:rPr>
          <w:rFonts w:asciiTheme="minorHAnsi" w:hAnsiTheme="minorHAnsi"/>
          <w:spacing w:val="-1"/>
        </w:rPr>
        <w:t>portable structure and</w:t>
      </w:r>
      <w:r>
        <w:rPr>
          <w:rFonts w:asciiTheme="minorHAnsi" w:hAnsiTheme="minorHAnsi"/>
          <w:spacing w:val="14"/>
        </w:rPr>
        <w:t xml:space="preserve"> </w:t>
      </w:r>
      <w:r>
        <w:rPr>
          <w:rFonts w:asciiTheme="minorHAnsi" w:hAnsiTheme="minorHAnsi"/>
          <w:spacing w:val="-1"/>
        </w:rPr>
        <w:t>may only</w:t>
      </w:r>
      <w:r>
        <w:rPr>
          <w:rFonts w:asciiTheme="minorHAnsi" w:hAnsiTheme="minorHAnsi"/>
          <w:spacing w:val="18"/>
        </w:rPr>
        <w:t xml:space="preserve"> </w:t>
      </w:r>
      <w:r>
        <w:rPr>
          <w:rFonts w:asciiTheme="minorHAnsi" w:hAnsiTheme="minorHAnsi"/>
          <w:spacing w:val="-1"/>
        </w:rPr>
        <w:t>be visi</w:t>
      </w:r>
      <w:r>
        <w:rPr>
          <w:rFonts w:asciiTheme="minorHAnsi" w:hAnsiTheme="minorHAnsi"/>
          <w:spacing w:val="-2"/>
        </w:rPr>
        <w:t>ble</w:t>
      </w:r>
      <w:r>
        <w:rPr>
          <w:rFonts w:asciiTheme="minorHAnsi" w:hAnsiTheme="minorHAnsi"/>
          <w:spacing w:val="9"/>
        </w:rPr>
        <w:t xml:space="preserve"> </w:t>
      </w:r>
      <w:r>
        <w:rPr>
          <w:rFonts w:asciiTheme="minorHAnsi" w:hAnsiTheme="minorHAnsi"/>
          <w:spacing w:val="-2"/>
        </w:rPr>
        <w:t>during</w:t>
      </w:r>
      <w:r>
        <w:rPr>
          <w:rFonts w:asciiTheme="minorHAnsi" w:hAnsiTheme="minorHAnsi"/>
          <w:spacing w:val="16"/>
          <w:w w:val="101"/>
        </w:rPr>
        <w:t xml:space="preserve"> </w:t>
      </w:r>
      <w:r>
        <w:rPr>
          <w:rFonts w:asciiTheme="minorHAnsi" w:hAnsiTheme="minorHAnsi"/>
          <w:spacing w:val="-2"/>
        </w:rPr>
        <w:t>public</w:t>
      </w:r>
      <w:r>
        <w:rPr>
          <w:rFonts w:asciiTheme="minorHAnsi" w:hAnsiTheme="minorHAnsi"/>
          <w:spacing w:val="10"/>
        </w:rPr>
        <w:t xml:space="preserve"> </w:t>
      </w:r>
      <w:r>
        <w:rPr>
          <w:rFonts w:asciiTheme="minorHAnsi" w:hAnsiTheme="minorHAnsi"/>
          <w:spacing w:val="-2"/>
        </w:rPr>
        <w:t>opening</w:t>
      </w:r>
      <w:r>
        <w:rPr>
          <w:rFonts w:asciiTheme="minorHAnsi" w:hAnsiTheme="minorHAnsi"/>
          <w:spacing w:val="3"/>
        </w:rPr>
        <w:t xml:space="preserve"> </w:t>
      </w:r>
      <w:r>
        <w:rPr>
          <w:rFonts w:asciiTheme="minorHAnsi" w:hAnsiTheme="minorHAnsi"/>
          <w:spacing w:val="-2"/>
        </w:rPr>
        <w:t>times.</w:t>
      </w:r>
    </w:p>
    <w:p w14:paraId="06648819" w14:textId="77777777" w:rsidR="000F72C1" w:rsidRDefault="0020793E">
      <w:pPr>
        <w:pStyle w:val="BodyText"/>
        <w:spacing w:before="179" w:line="188" w:lineRule="auto"/>
        <w:ind w:left="603"/>
        <w:rPr>
          <w:rFonts w:asciiTheme="minorHAnsi" w:hAnsiTheme="minorHAnsi"/>
        </w:rPr>
      </w:pPr>
      <w:r>
        <w:rPr>
          <w:rFonts w:asciiTheme="minorHAnsi" w:hAnsiTheme="minorHAnsi"/>
          <w:spacing w:val="-2"/>
        </w:rPr>
        <w:t>G-6.          External</w:t>
      </w:r>
      <w:r>
        <w:rPr>
          <w:rFonts w:asciiTheme="minorHAnsi" w:hAnsiTheme="minorHAnsi"/>
          <w:spacing w:val="29"/>
          <w:w w:val="101"/>
        </w:rPr>
        <w:t xml:space="preserve"> </w:t>
      </w:r>
      <w:r>
        <w:rPr>
          <w:rFonts w:asciiTheme="minorHAnsi" w:hAnsiTheme="minorHAnsi"/>
          <w:spacing w:val="-2"/>
        </w:rPr>
        <w:t>renovation</w:t>
      </w:r>
      <w:r>
        <w:rPr>
          <w:rFonts w:asciiTheme="minorHAnsi" w:hAnsiTheme="minorHAnsi"/>
          <w:spacing w:val="21"/>
          <w:w w:val="101"/>
        </w:rPr>
        <w:t xml:space="preserve"> </w:t>
      </w:r>
      <w:r>
        <w:rPr>
          <w:rFonts w:asciiTheme="minorHAnsi" w:hAnsiTheme="minorHAnsi"/>
          <w:spacing w:val="-2"/>
        </w:rPr>
        <w:t>of</w:t>
      </w:r>
      <w:r>
        <w:rPr>
          <w:rFonts w:asciiTheme="minorHAnsi" w:hAnsiTheme="minorHAnsi"/>
          <w:spacing w:val="26"/>
          <w:w w:val="101"/>
        </w:rPr>
        <w:t xml:space="preserve"> </w:t>
      </w:r>
      <w:r>
        <w:rPr>
          <w:rFonts w:asciiTheme="minorHAnsi" w:hAnsiTheme="minorHAnsi"/>
          <w:spacing w:val="-2"/>
        </w:rPr>
        <w:t>both</w:t>
      </w:r>
      <w:r>
        <w:rPr>
          <w:rFonts w:asciiTheme="minorHAnsi" w:hAnsiTheme="minorHAnsi"/>
          <w:spacing w:val="18"/>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lighthouse</w:t>
      </w:r>
      <w:r>
        <w:rPr>
          <w:rFonts w:asciiTheme="minorHAnsi" w:hAnsiTheme="minorHAnsi"/>
          <w:spacing w:val="29"/>
          <w:w w:val="101"/>
        </w:rPr>
        <w:t xml:space="preserve"> </w:t>
      </w:r>
      <w:r>
        <w:rPr>
          <w:rFonts w:asciiTheme="minorHAnsi" w:hAnsiTheme="minorHAnsi"/>
          <w:spacing w:val="-2"/>
        </w:rPr>
        <w:t>building</w:t>
      </w:r>
      <w:r>
        <w:rPr>
          <w:rFonts w:asciiTheme="minorHAnsi" w:hAnsiTheme="minorHAnsi"/>
          <w:spacing w:val="24"/>
        </w:rPr>
        <w:t xml:space="preserve"> </w:t>
      </w:r>
      <w:r>
        <w:rPr>
          <w:rFonts w:asciiTheme="minorHAnsi" w:hAnsiTheme="minorHAnsi"/>
          <w:spacing w:val="-2"/>
        </w:rPr>
        <w:t>and</w:t>
      </w:r>
      <w:r>
        <w:rPr>
          <w:rFonts w:asciiTheme="minorHAnsi" w:hAnsiTheme="minorHAnsi"/>
          <w:spacing w:val="18"/>
        </w:rPr>
        <w:t xml:space="preserve"> </w:t>
      </w:r>
      <w:r>
        <w:rPr>
          <w:rFonts w:asciiTheme="minorHAnsi" w:hAnsiTheme="minorHAnsi"/>
          <w:spacing w:val="-2"/>
        </w:rPr>
        <w:t>tower</w:t>
      </w:r>
      <w:r>
        <w:rPr>
          <w:rFonts w:asciiTheme="minorHAnsi" w:hAnsiTheme="minorHAnsi"/>
          <w:spacing w:val="26"/>
          <w:w w:val="101"/>
        </w:rPr>
        <w:t xml:space="preserve"> </w:t>
      </w:r>
      <w:r>
        <w:rPr>
          <w:rFonts w:asciiTheme="minorHAnsi" w:hAnsiTheme="minorHAnsi"/>
          <w:spacing w:val="-2"/>
        </w:rPr>
        <w:t>must</w:t>
      </w:r>
      <w:r>
        <w:rPr>
          <w:rFonts w:asciiTheme="minorHAnsi" w:hAnsiTheme="minorHAnsi"/>
          <w:spacing w:val="32"/>
        </w:rPr>
        <w:t xml:space="preserve"> </w:t>
      </w:r>
      <w:r>
        <w:rPr>
          <w:rFonts w:asciiTheme="minorHAnsi" w:hAnsiTheme="minorHAnsi"/>
          <w:spacing w:val="-2"/>
        </w:rPr>
        <w:t>be</w:t>
      </w:r>
      <w:r>
        <w:rPr>
          <w:rFonts w:asciiTheme="minorHAnsi" w:hAnsiTheme="minorHAnsi"/>
          <w:spacing w:val="25"/>
        </w:rPr>
        <w:t xml:space="preserve"> </w:t>
      </w:r>
      <w:r>
        <w:rPr>
          <w:rFonts w:asciiTheme="minorHAnsi" w:hAnsiTheme="minorHAnsi"/>
          <w:spacing w:val="-2"/>
        </w:rPr>
        <w:t>carried</w:t>
      </w:r>
      <w:r>
        <w:rPr>
          <w:rFonts w:asciiTheme="minorHAnsi" w:hAnsiTheme="minorHAnsi"/>
          <w:spacing w:val="21"/>
          <w:w w:val="101"/>
        </w:rPr>
        <w:t xml:space="preserve"> </w:t>
      </w:r>
      <w:r>
        <w:rPr>
          <w:rFonts w:asciiTheme="minorHAnsi" w:hAnsiTheme="minorHAnsi"/>
          <w:spacing w:val="-2"/>
        </w:rPr>
        <w:t>out</w:t>
      </w:r>
      <w:r>
        <w:rPr>
          <w:rFonts w:asciiTheme="minorHAnsi" w:hAnsiTheme="minorHAnsi"/>
          <w:spacing w:val="32"/>
        </w:rPr>
        <w:t xml:space="preserve"> </w:t>
      </w:r>
      <w:r>
        <w:rPr>
          <w:rFonts w:asciiTheme="minorHAnsi" w:hAnsiTheme="minorHAnsi"/>
          <w:spacing w:val="-2"/>
        </w:rPr>
        <w:t>preser</w:t>
      </w:r>
      <w:r>
        <w:rPr>
          <w:rFonts w:asciiTheme="minorHAnsi" w:hAnsiTheme="minorHAnsi"/>
          <w:spacing w:val="-3"/>
        </w:rPr>
        <w:t>ving</w:t>
      </w:r>
      <w:r>
        <w:rPr>
          <w:rFonts w:asciiTheme="minorHAnsi" w:hAnsiTheme="minorHAnsi"/>
          <w:spacing w:val="28"/>
          <w:w w:val="101"/>
        </w:rPr>
        <w:t xml:space="preserve"> </w:t>
      </w:r>
      <w:r>
        <w:rPr>
          <w:rFonts w:asciiTheme="minorHAnsi" w:hAnsiTheme="minorHAnsi"/>
          <w:spacing w:val="-3"/>
        </w:rPr>
        <w:t>its</w:t>
      </w:r>
    </w:p>
    <w:p w14:paraId="0664881A" w14:textId="77777777" w:rsidR="000F72C1" w:rsidRDefault="0020793E">
      <w:pPr>
        <w:pStyle w:val="BodyText"/>
        <w:spacing w:before="59" w:line="205" w:lineRule="auto"/>
        <w:ind w:left="1460" w:right="774" w:hanging="6"/>
        <w:rPr>
          <w:rFonts w:asciiTheme="minorHAnsi" w:hAnsiTheme="minorHAnsi"/>
        </w:rPr>
      </w:pPr>
      <w:r>
        <w:rPr>
          <w:rFonts w:asciiTheme="minorHAnsi" w:hAnsiTheme="minorHAnsi"/>
          <w:spacing w:val="-2"/>
        </w:rPr>
        <w:t>original</w:t>
      </w:r>
      <w:r>
        <w:rPr>
          <w:rFonts w:asciiTheme="minorHAnsi" w:hAnsiTheme="minorHAnsi"/>
          <w:spacing w:val="30"/>
        </w:rPr>
        <w:t xml:space="preserve"> </w:t>
      </w:r>
      <w:r>
        <w:rPr>
          <w:rFonts w:asciiTheme="minorHAnsi" w:hAnsiTheme="minorHAnsi"/>
          <w:spacing w:val="-2"/>
        </w:rPr>
        <w:t>appearance,</w:t>
      </w:r>
      <w:r>
        <w:rPr>
          <w:rFonts w:asciiTheme="minorHAnsi" w:hAnsiTheme="minorHAnsi"/>
          <w:spacing w:val="36"/>
          <w:w w:val="101"/>
        </w:rPr>
        <w:t xml:space="preserve"> </w:t>
      </w:r>
      <w:r>
        <w:rPr>
          <w:rFonts w:asciiTheme="minorHAnsi" w:hAnsiTheme="minorHAnsi"/>
          <w:spacing w:val="-2"/>
        </w:rPr>
        <w:t>primarily</w:t>
      </w:r>
      <w:r>
        <w:rPr>
          <w:rFonts w:asciiTheme="minorHAnsi" w:hAnsiTheme="minorHAnsi"/>
          <w:spacing w:val="35"/>
        </w:rPr>
        <w:t xml:space="preserve"> </w:t>
      </w:r>
      <w:r>
        <w:rPr>
          <w:rFonts w:asciiTheme="minorHAnsi" w:hAnsiTheme="minorHAnsi"/>
          <w:spacing w:val="-2"/>
        </w:rPr>
        <w:t>if</w:t>
      </w:r>
      <w:r>
        <w:rPr>
          <w:rFonts w:asciiTheme="minorHAnsi" w:hAnsiTheme="minorHAnsi"/>
          <w:spacing w:val="31"/>
          <w:w w:val="101"/>
        </w:rPr>
        <w:t xml:space="preserve"> </w:t>
      </w:r>
      <w:r>
        <w:rPr>
          <w:rFonts w:asciiTheme="minorHAnsi" w:hAnsiTheme="minorHAnsi"/>
          <w:spacing w:val="-2"/>
        </w:rPr>
        <w:t>it</w:t>
      </w:r>
      <w:r>
        <w:rPr>
          <w:rFonts w:asciiTheme="minorHAnsi" w:hAnsiTheme="minorHAnsi"/>
          <w:spacing w:val="34"/>
          <w:w w:val="101"/>
        </w:rPr>
        <w:t xml:space="preserve"> </w:t>
      </w:r>
      <w:r>
        <w:rPr>
          <w:rFonts w:asciiTheme="minorHAnsi" w:hAnsiTheme="minorHAnsi"/>
          <w:spacing w:val="-2"/>
        </w:rPr>
        <w:t>is</w:t>
      </w:r>
      <w:r>
        <w:rPr>
          <w:rFonts w:asciiTheme="minorHAnsi" w:hAnsiTheme="minorHAnsi"/>
          <w:spacing w:val="30"/>
        </w:rPr>
        <w:t xml:space="preserve"> </w:t>
      </w:r>
      <w:r>
        <w:rPr>
          <w:rFonts w:asciiTheme="minorHAnsi" w:hAnsiTheme="minorHAnsi"/>
          <w:spacing w:val="-2"/>
        </w:rPr>
        <w:t>classified</w:t>
      </w:r>
      <w:r>
        <w:rPr>
          <w:rFonts w:asciiTheme="minorHAnsi" w:hAnsiTheme="minorHAnsi"/>
          <w:spacing w:val="29"/>
        </w:rPr>
        <w:t xml:space="preserve"> </w:t>
      </w:r>
      <w:r>
        <w:rPr>
          <w:rFonts w:asciiTheme="minorHAnsi" w:hAnsiTheme="minorHAnsi"/>
          <w:spacing w:val="-2"/>
        </w:rPr>
        <w:t>as</w:t>
      </w:r>
      <w:r>
        <w:rPr>
          <w:rFonts w:asciiTheme="minorHAnsi" w:hAnsiTheme="minorHAnsi"/>
          <w:spacing w:val="36"/>
        </w:rPr>
        <w:t xml:space="preserve"> </w:t>
      </w:r>
      <w:r>
        <w:rPr>
          <w:rFonts w:asciiTheme="minorHAnsi" w:hAnsiTheme="minorHAnsi"/>
          <w:spacing w:val="-2"/>
        </w:rPr>
        <w:t>being</w:t>
      </w:r>
      <w:r>
        <w:rPr>
          <w:rFonts w:asciiTheme="minorHAnsi" w:hAnsiTheme="minorHAnsi"/>
          <w:spacing w:val="29"/>
        </w:rPr>
        <w:t xml:space="preserve"> </w:t>
      </w:r>
      <w:r>
        <w:rPr>
          <w:rFonts w:asciiTheme="minorHAnsi" w:hAnsiTheme="minorHAnsi"/>
          <w:spacing w:val="-2"/>
        </w:rPr>
        <w:t>of</w:t>
      </w:r>
      <w:r>
        <w:rPr>
          <w:rFonts w:asciiTheme="minorHAnsi" w:hAnsiTheme="minorHAnsi"/>
          <w:spacing w:val="27"/>
        </w:rPr>
        <w:t xml:space="preserve"> </w:t>
      </w:r>
      <w:r>
        <w:rPr>
          <w:rFonts w:asciiTheme="minorHAnsi" w:hAnsiTheme="minorHAnsi"/>
          <w:spacing w:val="-2"/>
        </w:rPr>
        <w:t>cultural</w:t>
      </w:r>
      <w:r>
        <w:rPr>
          <w:rFonts w:asciiTheme="minorHAnsi" w:hAnsiTheme="minorHAnsi"/>
          <w:spacing w:val="34"/>
        </w:rPr>
        <w:t xml:space="preserve"> </w:t>
      </w:r>
      <w:r>
        <w:rPr>
          <w:rFonts w:asciiTheme="minorHAnsi" w:hAnsiTheme="minorHAnsi"/>
          <w:spacing w:val="-2"/>
        </w:rPr>
        <w:t>inter</w:t>
      </w:r>
      <w:r>
        <w:rPr>
          <w:rFonts w:asciiTheme="minorHAnsi" w:hAnsiTheme="minorHAnsi"/>
          <w:spacing w:val="-3"/>
        </w:rPr>
        <w:t>est</w:t>
      </w:r>
      <w:r>
        <w:rPr>
          <w:rFonts w:asciiTheme="minorHAnsi" w:hAnsiTheme="minorHAnsi"/>
          <w:spacing w:val="27"/>
          <w:w w:val="101"/>
        </w:rPr>
        <w:t xml:space="preserve"> </w:t>
      </w:r>
      <w:r>
        <w:rPr>
          <w:rFonts w:asciiTheme="minorHAnsi" w:hAnsiTheme="minorHAnsi"/>
          <w:spacing w:val="-3"/>
        </w:rPr>
        <w:t>or</w:t>
      </w:r>
      <w:r>
        <w:rPr>
          <w:rFonts w:asciiTheme="minorHAnsi" w:hAnsiTheme="minorHAnsi"/>
          <w:spacing w:val="34"/>
        </w:rPr>
        <w:t xml:space="preserve"> </w:t>
      </w:r>
      <w:r>
        <w:rPr>
          <w:rFonts w:asciiTheme="minorHAnsi" w:hAnsiTheme="minorHAnsi"/>
          <w:spacing w:val="-3"/>
        </w:rPr>
        <w:t>is</w:t>
      </w:r>
      <w:r>
        <w:rPr>
          <w:rFonts w:asciiTheme="minorHAnsi" w:hAnsiTheme="minorHAnsi"/>
          <w:spacing w:val="34"/>
        </w:rPr>
        <w:t xml:space="preserve"> </w:t>
      </w:r>
      <w:r>
        <w:rPr>
          <w:rFonts w:asciiTheme="minorHAnsi" w:hAnsiTheme="minorHAnsi"/>
          <w:spacing w:val="-3"/>
        </w:rPr>
        <w:t>located</w:t>
      </w:r>
      <w:r>
        <w:rPr>
          <w:rFonts w:asciiTheme="minorHAnsi" w:hAnsiTheme="minorHAnsi"/>
          <w:spacing w:val="25"/>
        </w:rPr>
        <w:t xml:space="preserve"> </w:t>
      </w:r>
      <w:r>
        <w:rPr>
          <w:rFonts w:asciiTheme="minorHAnsi" w:hAnsiTheme="minorHAnsi"/>
          <w:spacing w:val="-3"/>
        </w:rPr>
        <w:t>within</w:t>
      </w:r>
      <w:r>
        <w:rPr>
          <w:rFonts w:asciiTheme="minorHAnsi" w:hAnsiTheme="minorHAnsi"/>
          <w:spacing w:val="26"/>
          <w:w w:val="101"/>
        </w:rPr>
        <w:t xml:space="preserve"> </w:t>
      </w:r>
      <w:r>
        <w:rPr>
          <w:rFonts w:asciiTheme="minorHAnsi" w:hAnsiTheme="minorHAnsi"/>
          <w:spacing w:val="-3"/>
        </w:rPr>
        <w:t>a</w:t>
      </w:r>
      <w:r>
        <w:rPr>
          <w:rFonts w:asciiTheme="minorHAnsi" w:hAnsiTheme="minorHAnsi"/>
        </w:rPr>
        <w:t xml:space="preserve"> </w:t>
      </w:r>
      <w:r>
        <w:rPr>
          <w:rFonts w:asciiTheme="minorHAnsi" w:hAnsiTheme="minorHAnsi"/>
          <w:spacing w:val="-2"/>
        </w:rPr>
        <w:t>protected</w:t>
      </w:r>
      <w:r>
        <w:rPr>
          <w:rFonts w:asciiTheme="minorHAnsi" w:hAnsiTheme="minorHAnsi"/>
          <w:spacing w:val="30"/>
        </w:rPr>
        <w:t xml:space="preserve"> </w:t>
      </w:r>
      <w:r>
        <w:rPr>
          <w:rFonts w:asciiTheme="minorHAnsi" w:hAnsiTheme="minorHAnsi"/>
          <w:spacing w:val="-2"/>
        </w:rPr>
        <w:t>monument site.</w:t>
      </w:r>
    </w:p>
    <w:p w14:paraId="0664881B" w14:textId="77777777" w:rsidR="000F72C1" w:rsidRDefault="000F72C1">
      <w:pPr>
        <w:spacing w:line="205" w:lineRule="auto"/>
        <w:rPr>
          <w:rFonts w:asciiTheme="minorHAnsi" w:hAnsiTheme="minorHAnsi"/>
        </w:rPr>
        <w:sectPr w:rsidR="000F72C1">
          <w:type w:val="continuous"/>
          <w:pgSz w:w="11907" w:h="16839"/>
          <w:pgMar w:top="1139" w:right="21" w:bottom="1495" w:left="878" w:header="6" w:footer="850" w:gutter="0"/>
          <w:cols w:space="720" w:equalWidth="0">
            <w:col w:w="11007"/>
          </w:cols>
        </w:sectPr>
      </w:pPr>
    </w:p>
    <w:p w14:paraId="0664881C" w14:textId="77777777" w:rsidR="000F72C1" w:rsidRDefault="0020793E">
      <w:pPr>
        <w:pStyle w:val="BodyText"/>
        <w:spacing w:before="7" w:line="188" w:lineRule="auto"/>
        <w:ind w:left="604"/>
        <w:rPr>
          <w:rFonts w:asciiTheme="minorHAnsi" w:hAnsiTheme="minorHAnsi"/>
        </w:rPr>
      </w:pPr>
      <w:bookmarkStart w:id="1906" w:name="bookmark102"/>
      <w:bookmarkEnd w:id="1906"/>
      <w:r>
        <w:rPr>
          <w:rFonts w:asciiTheme="minorHAnsi" w:hAnsiTheme="minorHAnsi"/>
          <w:spacing w:val="-1"/>
        </w:rPr>
        <w:t>G-7.         The</w:t>
      </w:r>
      <w:r>
        <w:rPr>
          <w:rFonts w:asciiTheme="minorHAnsi" w:hAnsiTheme="minorHAnsi"/>
          <w:spacing w:val="37"/>
          <w:w w:val="101"/>
        </w:rPr>
        <w:t xml:space="preserve"> </w:t>
      </w:r>
      <w:r>
        <w:rPr>
          <w:rFonts w:asciiTheme="minorHAnsi" w:hAnsiTheme="minorHAnsi"/>
          <w:spacing w:val="-1"/>
        </w:rPr>
        <w:t>project</w:t>
      </w:r>
      <w:r>
        <w:rPr>
          <w:rFonts w:asciiTheme="minorHAnsi" w:hAnsiTheme="minorHAnsi"/>
          <w:spacing w:val="24"/>
          <w:w w:val="102"/>
        </w:rPr>
        <w:t xml:space="preserve"> </w:t>
      </w:r>
      <w:r>
        <w:rPr>
          <w:rFonts w:asciiTheme="minorHAnsi" w:hAnsiTheme="minorHAnsi"/>
          <w:spacing w:val="-1"/>
        </w:rPr>
        <w:t>must</w:t>
      </w:r>
      <w:r>
        <w:rPr>
          <w:rFonts w:asciiTheme="minorHAnsi" w:hAnsiTheme="minorHAnsi"/>
          <w:spacing w:val="20"/>
        </w:rPr>
        <w:t xml:space="preserve"> </w:t>
      </w:r>
      <w:r>
        <w:rPr>
          <w:rFonts w:asciiTheme="minorHAnsi" w:hAnsiTheme="minorHAnsi"/>
          <w:spacing w:val="-1"/>
        </w:rPr>
        <w:t>contemplate</w:t>
      </w:r>
      <w:r>
        <w:rPr>
          <w:rFonts w:asciiTheme="minorHAnsi" w:hAnsiTheme="minorHAnsi"/>
          <w:spacing w:val="21"/>
        </w:rPr>
        <w:t xml:space="preserve"> </w:t>
      </w:r>
      <w:r>
        <w:rPr>
          <w:rFonts w:asciiTheme="minorHAnsi" w:hAnsiTheme="minorHAnsi"/>
          <w:spacing w:val="-1"/>
        </w:rPr>
        <w:t>an</w:t>
      </w:r>
      <w:r>
        <w:rPr>
          <w:rFonts w:asciiTheme="minorHAnsi" w:hAnsiTheme="minorHAnsi"/>
          <w:spacing w:val="19"/>
          <w:w w:val="101"/>
        </w:rPr>
        <w:t xml:space="preserve"> </w:t>
      </w:r>
      <w:r>
        <w:rPr>
          <w:rFonts w:asciiTheme="minorHAnsi" w:hAnsiTheme="minorHAnsi"/>
          <w:spacing w:val="-1"/>
        </w:rPr>
        <w:t>assessment</w:t>
      </w:r>
      <w:r>
        <w:rPr>
          <w:rFonts w:asciiTheme="minorHAnsi" w:hAnsiTheme="minorHAnsi"/>
          <w:spacing w:val="18"/>
        </w:rPr>
        <w:t xml:space="preserve"> </w:t>
      </w:r>
      <w:r>
        <w:rPr>
          <w:rFonts w:asciiTheme="minorHAnsi" w:hAnsiTheme="minorHAnsi"/>
          <w:spacing w:val="-1"/>
        </w:rPr>
        <w:t>of the</w:t>
      </w:r>
      <w:r>
        <w:rPr>
          <w:rFonts w:asciiTheme="minorHAnsi" w:hAnsiTheme="minorHAnsi"/>
          <w:spacing w:val="27"/>
          <w:w w:val="101"/>
        </w:rPr>
        <w:t xml:space="preserve"> </w:t>
      </w:r>
      <w:r>
        <w:rPr>
          <w:rFonts w:asciiTheme="minorHAnsi" w:hAnsiTheme="minorHAnsi"/>
          <w:spacing w:val="-1"/>
        </w:rPr>
        <w:t>risks</w:t>
      </w:r>
      <w:r>
        <w:rPr>
          <w:rFonts w:asciiTheme="minorHAnsi" w:hAnsiTheme="minorHAnsi"/>
          <w:spacing w:val="20"/>
          <w:w w:val="101"/>
        </w:rPr>
        <w:t xml:space="preserve"> </w:t>
      </w:r>
      <w:r>
        <w:rPr>
          <w:rFonts w:asciiTheme="minorHAnsi" w:hAnsiTheme="minorHAnsi"/>
          <w:spacing w:val="-1"/>
        </w:rPr>
        <w:t>derived</w:t>
      </w:r>
      <w:r>
        <w:rPr>
          <w:rFonts w:asciiTheme="minorHAnsi" w:hAnsiTheme="minorHAnsi"/>
          <w:spacing w:val="13"/>
          <w:w w:val="101"/>
        </w:rPr>
        <w:t xml:space="preserve"> </w:t>
      </w:r>
      <w:r>
        <w:rPr>
          <w:rFonts w:asciiTheme="minorHAnsi" w:hAnsiTheme="minorHAnsi"/>
          <w:spacing w:val="-1"/>
        </w:rPr>
        <w:t>from</w:t>
      </w:r>
      <w:r>
        <w:rPr>
          <w:rFonts w:asciiTheme="minorHAnsi" w:hAnsiTheme="minorHAnsi"/>
          <w:spacing w:val="15"/>
          <w:w w:val="101"/>
        </w:rPr>
        <w:t xml:space="preserve"> </w:t>
      </w:r>
      <w:r>
        <w:rPr>
          <w:rFonts w:asciiTheme="minorHAnsi" w:hAnsiTheme="minorHAnsi"/>
          <w:spacing w:val="-1"/>
        </w:rPr>
        <w:t>visitor</w:t>
      </w:r>
      <w:r>
        <w:rPr>
          <w:rFonts w:asciiTheme="minorHAnsi" w:hAnsiTheme="minorHAnsi"/>
          <w:spacing w:val="11"/>
        </w:rPr>
        <w:t xml:space="preserve"> </w:t>
      </w:r>
      <w:r>
        <w:rPr>
          <w:rFonts w:asciiTheme="minorHAnsi" w:hAnsiTheme="minorHAnsi"/>
          <w:spacing w:val="-1"/>
        </w:rPr>
        <w:t>traffic,</w:t>
      </w:r>
      <w:r>
        <w:rPr>
          <w:rFonts w:asciiTheme="minorHAnsi" w:hAnsiTheme="minorHAnsi"/>
          <w:spacing w:val="16"/>
        </w:rPr>
        <w:t xml:space="preserve"> </w:t>
      </w:r>
      <w:r>
        <w:rPr>
          <w:rFonts w:asciiTheme="minorHAnsi" w:hAnsiTheme="minorHAnsi"/>
          <w:spacing w:val="-1"/>
        </w:rPr>
        <w:t>which</w:t>
      </w:r>
      <w:r>
        <w:rPr>
          <w:rFonts w:asciiTheme="minorHAnsi" w:hAnsiTheme="minorHAnsi"/>
          <w:spacing w:val="13"/>
          <w:w w:val="101"/>
        </w:rPr>
        <w:t xml:space="preserve"> </w:t>
      </w:r>
      <w:r>
        <w:rPr>
          <w:rFonts w:asciiTheme="minorHAnsi" w:hAnsiTheme="minorHAnsi"/>
          <w:spacing w:val="-1"/>
        </w:rPr>
        <w:t>takes</w:t>
      </w:r>
    </w:p>
    <w:p w14:paraId="0664881D" w14:textId="77777777" w:rsidR="000F72C1" w:rsidRDefault="0020793E">
      <w:pPr>
        <w:pStyle w:val="BodyText"/>
        <w:spacing w:before="57" w:line="223" w:lineRule="auto"/>
        <w:ind w:left="1456" w:right="768" w:firstLine="4"/>
        <w:jc w:val="both"/>
        <w:rPr>
          <w:rFonts w:asciiTheme="minorHAnsi" w:hAnsiTheme="minorHAnsi"/>
        </w:rPr>
      </w:pPr>
      <w:r>
        <w:rPr>
          <w:rFonts w:asciiTheme="minorHAnsi" w:hAnsiTheme="minorHAnsi"/>
          <w:spacing w:val="-1"/>
        </w:rPr>
        <w:t>into  account  possible  liabilities  and  ensures  th</w:t>
      </w:r>
      <w:r>
        <w:rPr>
          <w:rFonts w:asciiTheme="minorHAnsi" w:hAnsiTheme="minorHAnsi"/>
          <w:spacing w:val="-2"/>
        </w:rPr>
        <w:t>e  availability  of  suitable  resources  to  control  it.</w:t>
      </w:r>
      <w:r>
        <w:rPr>
          <w:rFonts w:asciiTheme="minorHAnsi" w:hAnsiTheme="minorHAnsi"/>
        </w:rPr>
        <w:t xml:space="preserve"> </w:t>
      </w:r>
      <w:r>
        <w:rPr>
          <w:rFonts w:asciiTheme="minorHAnsi" w:hAnsiTheme="minorHAnsi"/>
          <w:spacing w:val="-1"/>
        </w:rPr>
        <w:t>Particular</w:t>
      </w:r>
      <w:r>
        <w:rPr>
          <w:rFonts w:asciiTheme="minorHAnsi" w:hAnsiTheme="minorHAnsi"/>
          <w:spacing w:val="12"/>
          <w:w w:val="101"/>
        </w:rPr>
        <w:t xml:space="preserve"> </w:t>
      </w:r>
      <w:r>
        <w:rPr>
          <w:rFonts w:asciiTheme="minorHAnsi" w:hAnsiTheme="minorHAnsi"/>
          <w:spacing w:val="-1"/>
        </w:rPr>
        <w:t>care will</w:t>
      </w:r>
      <w:r>
        <w:rPr>
          <w:rFonts w:asciiTheme="minorHAnsi" w:hAnsiTheme="minorHAnsi"/>
          <w:spacing w:val="19"/>
          <w:w w:val="101"/>
        </w:rPr>
        <w:t xml:space="preserve"> </w:t>
      </w:r>
      <w:r>
        <w:rPr>
          <w:rFonts w:asciiTheme="minorHAnsi" w:hAnsiTheme="minorHAnsi"/>
          <w:spacing w:val="-1"/>
        </w:rPr>
        <w:t>be taken</w:t>
      </w:r>
      <w:r>
        <w:rPr>
          <w:rFonts w:asciiTheme="minorHAnsi" w:hAnsiTheme="minorHAnsi"/>
          <w:spacing w:val="19"/>
        </w:rPr>
        <w:t xml:space="preserve"> </w:t>
      </w:r>
      <w:r>
        <w:rPr>
          <w:rFonts w:asciiTheme="minorHAnsi" w:hAnsiTheme="minorHAnsi"/>
          <w:spacing w:val="-1"/>
        </w:rPr>
        <w:t>in terms of</w:t>
      </w:r>
      <w:r>
        <w:rPr>
          <w:rFonts w:asciiTheme="minorHAnsi" w:hAnsiTheme="minorHAnsi"/>
          <w:spacing w:val="19"/>
          <w:w w:val="101"/>
        </w:rPr>
        <w:t xml:space="preserve"> </w:t>
      </w:r>
      <w:r>
        <w:rPr>
          <w:rFonts w:asciiTheme="minorHAnsi" w:hAnsiTheme="minorHAnsi"/>
          <w:spacing w:val="-1"/>
        </w:rPr>
        <w:t>protection</w:t>
      </w:r>
      <w:r>
        <w:rPr>
          <w:rFonts w:asciiTheme="minorHAnsi" w:hAnsiTheme="minorHAnsi"/>
          <w:spacing w:val="13"/>
        </w:rPr>
        <w:t xml:space="preserve"> </w:t>
      </w:r>
      <w:r>
        <w:rPr>
          <w:rFonts w:asciiTheme="minorHAnsi" w:hAnsiTheme="minorHAnsi"/>
          <w:spacing w:val="-1"/>
        </w:rPr>
        <w:t>due</w:t>
      </w:r>
      <w:r>
        <w:rPr>
          <w:rFonts w:asciiTheme="minorHAnsi" w:hAnsiTheme="minorHAnsi"/>
          <w:spacing w:val="9"/>
        </w:rPr>
        <w:t xml:space="preserve"> </w:t>
      </w:r>
      <w:r>
        <w:rPr>
          <w:rFonts w:asciiTheme="minorHAnsi" w:hAnsiTheme="minorHAnsi"/>
          <w:spacing w:val="-1"/>
        </w:rPr>
        <w:t>to the</w:t>
      </w:r>
      <w:r>
        <w:rPr>
          <w:rFonts w:asciiTheme="minorHAnsi" w:hAnsiTheme="minorHAnsi"/>
          <w:spacing w:val="14"/>
        </w:rPr>
        <w:t xml:space="preserve"> </w:t>
      </w:r>
      <w:r>
        <w:rPr>
          <w:rFonts w:asciiTheme="minorHAnsi" w:hAnsiTheme="minorHAnsi"/>
          <w:spacing w:val="-1"/>
        </w:rPr>
        <w:t>existence</w:t>
      </w:r>
      <w:r>
        <w:rPr>
          <w:rFonts w:asciiTheme="minorHAnsi" w:hAnsiTheme="minorHAnsi"/>
          <w:spacing w:val="10"/>
        </w:rPr>
        <w:t xml:space="preserve"> </w:t>
      </w:r>
      <w:r>
        <w:rPr>
          <w:rFonts w:asciiTheme="minorHAnsi" w:hAnsiTheme="minorHAnsi"/>
          <w:spacing w:val="-1"/>
        </w:rPr>
        <w:t>of</w:t>
      </w:r>
      <w:r>
        <w:rPr>
          <w:rFonts w:asciiTheme="minorHAnsi" w:hAnsiTheme="minorHAnsi"/>
          <w:spacing w:val="12"/>
          <w:w w:val="101"/>
        </w:rPr>
        <w:t xml:space="preserve"> </w:t>
      </w:r>
      <w:r>
        <w:rPr>
          <w:rFonts w:asciiTheme="minorHAnsi" w:hAnsiTheme="minorHAnsi"/>
          <w:spacing w:val="-2"/>
        </w:rPr>
        <w:t>slopes,</w:t>
      </w:r>
      <w:r>
        <w:rPr>
          <w:rFonts w:asciiTheme="minorHAnsi" w:hAnsiTheme="minorHAnsi"/>
          <w:spacing w:val="9"/>
        </w:rPr>
        <w:t xml:space="preserve"> </w:t>
      </w:r>
      <w:r>
        <w:rPr>
          <w:rFonts w:asciiTheme="minorHAnsi" w:hAnsiTheme="minorHAnsi"/>
          <w:spacing w:val="-2"/>
        </w:rPr>
        <w:t>voids</w:t>
      </w:r>
      <w:r>
        <w:rPr>
          <w:rFonts w:asciiTheme="minorHAnsi" w:hAnsiTheme="minorHAnsi"/>
          <w:spacing w:val="13"/>
        </w:rPr>
        <w:t xml:space="preserve"> </w:t>
      </w:r>
      <w:r>
        <w:rPr>
          <w:rFonts w:asciiTheme="minorHAnsi" w:hAnsiTheme="minorHAnsi"/>
          <w:spacing w:val="-2"/>
        </w:rPr>
        <w:t>or</w:t>
      </w:r>
      <w:r>
        <w:rPr>
          <w:rFonts w:asciiTheme="minorHAnsi" w:hAnsiTheme="minorHAnsi"/>
          <w:spacing w:val="19"/>
          <w:w w:val="101"/>
        </w:rPr>
        <w:t xml:space="preserve"> </w:t>
      </w:r>
      <w:r>
        <w:rPr>
          <w:rFonts w:asciiTheme="minorHAnsi" w:hAnsiTheme="minorHAnsi"/>
          <w:spacing w:val="-2"/>
        </w:rPr>
        <w:t>natural</w:t>
      </w:r>
      <w:r>
        <w:rPr>
          <w:rFonts w:asciiTheme="minorHAnsi" w:hAnsiTheme="minorHAnsi"/>
        </w:rPr>
        <w:t xml:space="preserve"> </w:t>
      </w:r>
      <w:r>
        <w:rPr>
          <w:rFonts w:asciiTheme="minorHAnsi" w:hAnsiTheme="minorHAnsi"/>
          <w:spacing w:val="-1"/>
        </w:rPr>
        <w:t>accidents that</w:t>
      </w:r>
      <w:r>
        <w:rPr>
          <w:rFonts w:asciiTheme="minorHAnsi" w:hAnsiTheme="minorHAnsi"/>
          <w:spacing w:val="15"/>
          <w:w w:val="101"/>
        </w:rPr>
        <w:t xml:space="preserve"> </w:t>
      </w:r>
      <w:r>
        <w:rPr>
          <w:rFonts w:asciiTheme="minorHAnsi" w:hAnsiTheme="minorHAnsi"/>
          <w:spacing w:val="-1"/>
        </w:rPr>
        <w:t>may constitu</w:t>
      </w:r>
      <w:r>
        <w:rPr>
          <w:rFonts w:asciiTheme="minorHAnsi" w:hAnsiTheme="minorHAnsi"/>
          <w:spacing w:val="-2"/>
        </w:rPr>
        <w:t>te</w:t>
      </w:r>
      <w:r>
        <w:rPr>
          <w:rFonts w:asciiTheme="minorHAnsi" w:hAnsiTheme="minorHAnsi"/>
          <w:spacing w:val="17"/>
          <w:w w:val="101"/>
        </w:rPr>
        <w:t xml:space="preserve"> </w:t>
      </w:r>
      <w:r>
        <w:rPr>
          <w:rFonts w:asciiTheme="minorHAnsi" w:hAnsiTheme="minorHAnsi"/>
          <w:spacing w:val="-2"/>
        </w:rPr>
        <w:t>potential</w:t>
      </w:r>
      <w:r>
        <w:rPr>
          <w:rFonts w:asciiTheme="minorHAnsi" w:hAnsiTheme="minorHAnsi"/>
          <w:spacing w:val="17"/>
        </w:rPr>
        <w:t xml:space="preserve"> </w:t>
      </w:r>
      <w:r>
        <w:rPr>
          <w:rFonts w:asciiTheme="minorHAnsi" w:hAnsiTheme="minorHAnsi"/>
          <w:spacing w:val="-2"/>
        </w:rPr>
        <w:t>risks to</w:t>
      </w:r>
      <w:r>
        <w:rPr>
          <w:rFonts w:asciiTheme="minorHAnsi" w:hAnsiTheme="minorHAnsi"/>
          <w:spacing w:val="18"/>
          <w:w w:val="101"/>
        </w:rPr>
        <w:t xml:space="preserve"> </w:t>
      </w:r>
      <w:r>
        <w:rPr>
          <w:rFonts w:asciiTheme="minorHAnsi" w:hAnsiTheme="minorHAnsi"/>
          <w:spacing w:val="-2"/>
        </w:rPr>
        <w:t>persons.</w:t>
      </w:r>
    </w:p>
    <w:p w14:paraId="0664881E" w14:textId="77777777" w:rsidR="000F72C1" w:rsidRDefault="0020793E">
      <w:pPr>
        <w:pStyle w:val="BodyText"/>
        <w:spacing w:before="178" w:line="188" w:lineRule="auto"/>
        <w:ind w:left="604"/>
        <w:rPr>
          <w:rFonts w:asciiTheme="minorHAnsi" w:hAnsiTheme="minorHAnsi"/>
        </w:rPr>
      </w:pPr>
      <w:r>
        <w:rPr>
          <w:rFonts w:asciiTheme="minorHAnsi" w:hAnsiTheme="minorHAnsi"/>
          <w:spacing w:val="-1"/>
        </w:rPr>
        <w:t>G-8.         The</w:t>
      </w:r>
      <w:r>
        <w:rPr>
          <w:rFonts w:asciiTheme="minorHAnsi" w:hAnsiTheme="minorHAnsi"/>
          <w:spacing w:val="22"/>
          <w:w w:val="101"/>
        </w:rPr>
        <w:t xml:space="preserve"> </w:t>
      </w:r>
      <w:r>
        <w:rPr>
          <w:rFonts w:asciiTheme="minorHAnsi" w:hAnsiTheme="minorHAnsi"/>
          <w:spacing w:val="-1"/>
        </w:rPr>
        <w:t>project</w:t>
      </w:r>
      <w:r>
        <w:rPr>
          <w:rFonts w:asciiTheme="minorHAnsi" w:hAnsiTheme="minorHAnsi"/>
          <w:spacing w:val="22"/>
          <w:w w:val="101"/>
        </w:rPr>
        <w:t xml:space="preserve"> </w:t>
      </w:r>
      <w:r>
        <w:rPr>
          <w:rFonts w:asciiTheme="minorHAnsi" w:hAnsiTheme="minorHAnsi"/>
          <w:spacing w:val="-1"/>
        </w:rPr>
        <w:t>must</w:t>
      </w:r>
      <w:r>
        <w:rPr>
          <w:rFonts w:asciiTheme="minorHAnsi" w:hAnsiTheme="minorHAnsi"/>
          <w:spacing w:val="15"/>
          <w:w w:val="101"/>
        </w:rPr>
        <w:t xml:space="preserve"> </w:t>
      </w:r>
      <w:r>
        <w:rPr>
          <w:rFonts w:asciiTheme="minorHAnsi" w:hAnsiTheme="minorHAnsi"/>
          <w:spacing w:val="-1"/>
        </w:rPr>
        <w:t>comply</w:t>
      </w:r>
      <w:r>
        <w:rPr>
          <w:rFonts w:asciiTheme="minorHAnsi" w:hAnsiTheme="minorHAnsi"/>
          <w:spacing w:val="9"/>
        </w:rPr>
        <w:t xml:space="preserve"> </w:t>
      </w:r>
      <w:r>
        <w:rPr>
          <w:rFonts w:asciiTheme="minorHAnsi" w:hAnsiTheme="minorHAnsi"/>
          <w:spacing w:val="-1"/>
        </w:rPr>
        <w:t>with</w:t>
      </w:r>
      <w:r>
        <w:rPr>
          <w:rFonts w:asciiTheme="minorHAnsi" w:hAnsiTheme="minorHAnsi"/>
          <w:spacing w:val="15"/>
        </w:rPr>
        <w:t xml:space="preserve"> </w:t>
      </w:r>
      <w:r>
        <w:rPr>
          <w:rFonts w:asciiTheme="minorHAnsi" w:hAnsiTheme="minorHAnsi"/>
          <w:spacing w:val="-1"/>
        </w:rPr>
        <w:t>all</w:t>
      </w:r>
      <w:r>
        <w:rPr>
          <w:rFonts w:asciiTheme="minorHAnsi" w:hAnsiTheme="minorHAnsi"/>
          <w:spacing w:val="15"/>
        </w:rPr>
        <w:t xml:space="preserve"> </w:t>
      </w:r>
      <w:r>
        <w:rPr>
          <w:rFonts w:asciiTheme="minorHAnsi" w:hAnsiTheme="minorHAnsi"/>
          <w:spacing w:val="-1"/>
        </w:rPr>
        <w:t>current</w:t>
      </w:r>
      <w:r>
        <w:rPr>
          <w:rFonts w:asciiTheme="minorHAnsi" w:hAnsiTheme="minorHAnsi"/>
          <w:spacing w:val="22"/>
          <w:w w:val="101"/>
        </w:rPr>
        <w:t xml:space="preserve"> </w:t>
      </w:r>
      <w:r>
        <w:rPr>
          <w:rFonts w:asciiTheme="minorHAnsi" w:hAnsiTheme="minorHAnsi"/>
          <w:spacing w:val="-1"/>
        </w:rPr>
        <w:t>regulations</w:t>
      </w:r>
      <w:r>
        <w:rPr>
          <w:rFonts w:asciiTheme="minorHAnsi" w:hAnsiTheme="minorHAnsi"/>
          <w:spacing w:val="20"/>
        </w:rPr>
        <w:t xml:space="preserve"> </w:t>
      </w:r>
      <w:r>
        <w:rPr>
          <w:rFonts w:asciiTheme="minorHAnsi" w:hAnsiTheme="minorHAnsi"/>
          <w:spacing w:val="-1"/>
        </w:rPr>
        <w:t>in terms</w:t>
      </w:r>
      <w:r>
        <w:rPr>
          <w:rFonts w:asciiTheme="minorHAnsi" w:hAnsiTheme="minorHAnsi"/>
          <w:spacing w:val="13"/>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electrical</w:t>
      </w:r>
      <w:r>
        <w:rPr>
          <w:rFonts w:asciiTheme="minorHAnsi" w:hAnsiTheme="minorHAnsi"/>
          <w:spacing w:val="19"/>
          <w:w w:val="101"/>
        </w:rPr>
        <w:t xml:space="preserve"> </w:t>
      </w:r>
      <w:r>
        <w:rPr>
          <w:rFonts w:asciiTheme="minorHAnsi" w:hAnsiTheme="minorHAnsi"/>
          <w:spacing w:val="-1"/>
        </w:rPr>
        <w:t>ins</w:t>
      </w:r>
      <w:r>
        <w:rPr>
          <w:rFonts w:asciiTheme="minorHAnsi" w:hAnsiTheme="minorHAnsi"/>
          <w:spacing w:val="-2"/>
        </w:rPr>
        <w:t>tallations</w:t>
      </w:r>
      <w:r>
        <w:rPr>
          <w:rFonts w:asciiTheme="minorHAnsi" w:hAnsiTheme="minorHAnsi"/>
          <w:spacing w:val="15"/>
          <w:w w:val="101"/>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health</w:t>
      </w:r>
    </w:p>
    <w:p w14:paraId="0664881F" w14:textId="77777777" w:rsidR="000F72C1" w:rsidRDefault="0020793E">
      <w:pPr>
        <w:pStyle w:val="BodyText"/>
        <w:spacing w:before="58" w:line="188" w:lineRule="auto"/>
        <w:ind w:left="1456"/>
        <w:rPr>
          <w:rFonts w:asciiTheme="minorHAnsi" w:hAnsiTheme="minorHAnsi"/>
        </w:rPr>
      </w:pPr>
      <w:r>
        <w:rPr>
          <w:rFonts w:asciiTheme="minorHAnsi" w:hAnsiTheme="minorHAnsi"/>
          <w:spacing w:val="-1"/>
        </w:rPr>
        <w:t>and safety and any</w:t>
      </w:r>
      <w:r>
        <w:rPr>
          <w:rFonts w:asciiTheme="minorHAnsi" w:hAnsiTheme="minorHAnsi"/>
          <w:spacing w:val="9"/>
        </w:rPr>
        <w:t xml:space="preserve"> </w:t>
      </w:r>
      <w:r>
        <w:rPr>
          <w:rFonts w:asciiTheme="minorHAnsi" w:hAnsiTheme="minorHAnsi"/>
          <w:spacing w:val="-1"/>
        </w:rPr>
        <w:t>others</w:t>
      </w:r>
      <w:r>
        <w:rPr>
          <w:rFonts w:asciiTheme="minorHAnsi" w:hAnsiTheme="minorHAnsi"/>
          <w:spacing w:val="4"/>
        </w:rPr>
        <w:t xml:space="preserve"> </w:t>
      </w:r>
      <w:r>
        <w:rPr>
          <w:rFonts w:asciiTheme="minorHAnsi" w:hAnsiTheme="minorHAnsi"/>
          <w:spacing w:val="-1"/>
        </w:rPr>
        <w:t>t</w:t>
      </w:r>
      <w:r>
        <w:rPr>
          <w:rFonts w:asciiTheme="minorHAnsi" w:hAnsiTheme="minorHAnsi"/>
          <w:spacing w:val="-2"/>
        </w:rPr>
        <w:t>hat</w:t>
      </w:r>
      <w:r>
        <w:rPr>
          <w:rFonts w:asciiTheme="minorHAnsi" w:hAnsiTheme="minorHAnsi"/>
          <w:spacing w:val="18"/>
        </w:rPr>
        <w:t xml:space="preserve"> </w:t>
      </w:r>
      <w:r>
        <w:rPr>
          <w:rFonts w:asciiTheme="minorHAnsi" w:hAnsiTheme="minorHAnsi"/>
          <w:spacing w:val="-2"/>
        </w:rPr>
        <w:t>may</w:t>
      </w:r>
      <w:r>
        <w:rPr>
          <w:rFonts w:asciiTheme="minorHAnsi" w:hAnsiTheme="minorHAnsi"/>
          <w:spacing w:val="11"/>
        </w:rPr>
        <w:t xml:space="preserve"> </w:t>
      </w:r>
      <w:r>
        <w:rPr>
          <w:rFonts w:asciiTheme="minorHAnsi" w:hAnsiTheme="minorHAnsi"/>
          <w:spacing w:val="-2"/>
        </w:rPr>
        <w:t>apply.</w:t>
      </w:r>
    </w:p>
    <w:p w14:paraId="06648820" w14:textId="77777777" w:rsidR="000F72C1" w:rsidRDefault="000F72C1">
      <w:pPr>
        <w:spacing w:line="251" w:lineRule="auto"/>
        <w:rPr>
          <w:rFonts w:asciiTheme="minorHAnsi" w:hAnsiTheme="minorHAnsi"/>
        </w:rPr>
      </w:pPr>
    </w:p>
    <w:p w14:paraId="06648821" w14:textId="77777777" w:rsidR="000F72C1" w:rsidRDefault="000F72C1">
      <w:pPr>
        <w:spacing w:line="252" w:lineRule="auto"/>
        <w:rPr>
          <w:rFonts w:asciiTheme="minorHAnsi" w:hAnsiTheme="minorHAnsi"/>
        </w:rPr>
      </w:pPr>
    </w:p>
    <w:p w14:paraId="06648822" w14:textId="77777777" w:rsidR="000F72C1" w:rsidRDefault="0020793E">
      <w:pPr>
        <w:pStyle w:val="BodyText"/>
        <w:spacing w:before="68" w:line="180" w:lineRule="auto"/>
        <w:ind w:left="596"/>
        <w:rPr>
          <w:rFonts w:asciiTheme="minorHAnsi" w:hAnsiTheme="minorHAnsi"/>
        </w:rPr>
      </w:pPr>
      <w:r>
        <w:rPr>
          <w:rFonts w:asciiTheme="minorHAnsi" w:hAnsiTheme="minorHAnsi"/>
          <w:b/>
          <w:bCs/>
          <w:spacing w:val="-1"/>
          <w:u w:val="single"/>
        </w:rPr>
        <w:t>TECHNICAL</w:t>
      </w:r>
      <w:r>
        <w:rPr>
          <w:rFonts w:asciiTheme="minorHAnsi" w:hAnsiTheme="minorHAnsi"/>
          <w:b/>
          <w:bCs/>
          <w:spacing w:val="19"/>
          <w:u w:val="single"/>
        </w:rPr>
        <w:t xml:space="preserve"> </w:t>
      </w:r>
      <w:r>
        <w:rPr>
          <w:rFonts w:asciiTheme="minorHAnsi" w:hAnsiTheme="minorHAnsi"/>
          <w:b/>
          <w:bCs/>
          <w:spacing w:val="-1"/>
          <w:u w:val="single"/>
        </w:rPr>
        <w:t>REQUIREMENTS</w:t>
      </w:r>
    </w:p>
    <w:p w14:paraId="06648823" w14:textId="77777777" w:rsidR="000F72C1" w:rsidRDefault="000F72C1">
      <w:pPr>
        <w:spacing w:line="248" w:lineRule="auto"/>
        <w:rPr>
          <w:rFonts w:asciiTheme="minorHAnsi" w:hAnsiTheme="minorHAnsi"/>
        </w:rPr>
      </w:pPr>
    </w:p>
    <w:p w14:paraId="06648824" w14:textId="77777777" w:rsidR="000F72C1" w:rsidRDefault="000F72C1">
      <w:pPr>
        <w:spacing w:line="249" w:lineRule="auto"/>
        <w:rPr>
          <w:rFonts w:asciiTheme="minorHAnsi" w:hAnsiTheme="minorHAnsi"/>
        </w:rPr>
      </w:pPr>
    </w:p>
    <w:p w14:paraId="06648825" w14:textId="77777777" w:rsidR="000F72C1" w:rsidRDefault="0020793E">
      <w:pPr>
        <w:pStyle w:val="BodyText"/>
        <w:spacing w:before="67" w:line="188" w:lineRule="auto"/>
        <w:ind w:left="596"/>
        <w:rPr>
          <w:rFonts w:asciiTheme="minorHAnsi" w:hAnsiTheme="minorHAnsi"/>
        </w:rPr>
      </w:pPr>
      <w:r>
        <w:rPr>
          <w:rFonts w:asciiTheme="minorHAnsi" w:hAnsiTheme="minorHAnsi"/>
          <w:spacing w:val="-1"/>
        </w:rPr>
        <w:t>T-1.          The</w:t>
      </w:r>
      <w:r>
        <w:rPr>
          <w:rFonts w:asciiTheme="minorHAnsi" w:hAnsiTheme="minorHAnsi"/>
          <w:spacing w:val="29"/>
          <w:w w:val="101"/>
        </w:rPr>
        <w:t xml:space="preserve"> </w:t>
      </w:r>
      <w:r>
        <w:rPr>
          <w:rFonts w:asciiTheme="minorHAnsi" w:hAnsiTheme="minorHAnsi"/>
          <w:spacing w:val="-1"/>
        </w:rPr>
        <w:t>night-mark</w:t>
      </w:r>
      <w:r>
        <w:rPr>
          <w:rFonts w:asciiTheme="minorHAnsi" w:hAnsiTheme="minorHAnsi"/>
          <w:spacing w:val="22"/>
        </w:rPr>
        <w:t xml:space="preserve"> </w:t>
      </w:r>
      <w:r>
        <w:rPr>
          <w:rFonts w:asciiTheme="minorHAnsi" w:hAnsiTheme="minorHAnsi"/>
          <w:spacing w:val="-1"/>
        </w:rPr>
        <w:t>si</w:t>
      </w:r>
      <w:r>
        <w:rPr>
          <w:rFonts w:asciiTheme="minorHAnsi" w:hAnsiTheme="minorHAnsi"/>
          <w:spacing w:val="-2"/>
        </w:rPr>
        <w:t>gnal</w:t>
      </w:r>
      <w:r>
        <w:rPr>
          <w:rFonts w:asciiTheme="minorHAnsi" w:hAnsiTheme="minorHAnsi"/>
          <w:spacing w:val="29"/>
        </w:rPr>
        <w:t xml:space="preserve"> </w:t>
      </w:r>
      <w:r>
        <w:rPr>
          <w:rFonts w:asciiTheme="minorHAnsi" w:hAnsiTheme="minorHAnsi"/>
          <w:spacing w:val="-2"/>
        </w:rPr>
        <w:t>must</w:t>
      </w:r>
      <w:r>
        <w:rPr>
          <w:rFonts w:asciiTheme="minorHAnsi" w:hAnsiTheme="minorHAnsi"/>
          <w:spacing w:val="30"/>
        </w:rPr>
        <w:t xml:space="preserve"> </w:t>
      </w:r>
      <w:r>
        <w:rPr>
          <w:rFonts w:asciiTheme="minorHAnsi" w:hAnsiTheme="minorHAnsi"/>
          <w:spacing w:val="-2"/>
        </w:rPr>
        <w:t>not</w:t>
      </w:r>
      <w:r>
        <w:rPr>
          <w:rFonts w:asciiTheme="minorHAnsi" w:hAnsiTheme="minorHAnsi"/>
          <w:spacing w:val="29"/>
          <w:w w:val="101"/>
        </w:rPr>
        <w:t xml:space="preserve"> </w:t>
      </w:r>
      <w:r>
        <w:rPr>
          <w:rFonts w:asciiTheme="minorHAnsi" w:hAnsiTheme="minorHAnsi"/>
          <w:spacing w:val="-2"/>
        </w:rPr>
        <w:t>be</w:t>
      </w:r>
      <w:r>
        <w:rPr>
          <w:rFonts w:asciiTheme="minorHAnsi" w:hAnsiTheme="minorHAnsi"/>
          <w:spacing w:val="21"/>
        </w:rPr>
        <w:t xml:space="preserve"> </w:t>
      </w:r>
      <w:r>
        <w:rPr>
          <w:rFonts w:asciiTheme="minorHAnsi" w:hAnsiTheme="minorHAnsi"/>
          <w:spacing w:val="-2"/>
        </w:rPr>
        <w:t>affected.</w:t>
      </w:r>
      <w:r>
        <w:rPr>
          <w:rFonts w:asciiTheme="minorHAnsi" w:hAnsiTheme="minorHAnsi"/>
          <w:spacing w:val="30"/>
          <w:w w:val="101"/>
        </w:rPr>
        <w:t xml:space="preserve"> </w:t>
      </w:r>
      <w:r>
        <w:rPr>
          <w:rFonts w:asciiTheme="minorHAnsi" w:hAnsiTheme="minorHAnsi"/>
          <w:spacing w:val="-2"/>
        </w:rPr>
        <w:t>Possible</w:t>
      </w:r>
      <w:r>
        <w:rPr>
          <w:rFonts w:asciiTheme="minorHAnsi" w:hAnsiTheme="minorHAnsi"/>
          <w:spacing w:val="27"/>
          <w:w w:val="101"/>
        </w:rPr>
        <w:t xml:space="preserve"> </w:t>
      </w:r>
      <w:r>
        <w:rPr>
          <w:rFonts w:asciiTheme="minorHAnsi" w:hAnsiTheme="minorHAnsi"/>
          <w:spacing w:val="-2"/>
        </w:rPr>
        <w:t>lighting</w:t>
      </w:r>
      <w:r>
        <w:rPr>
          <w:rFonts w:asciiTheme="minorHAnsi" w:hAnsiTheme="minorHAnsi"/>
          <w:spacing w:val="21"/>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building</w:t>
      </w:r>
      <w:r>
        <w:rPr>
          <w:rFonts w:asciiTheme="minorHAnsi" w:hAnsiTheme="minorHAnsi"/>
          <w:spacing w:val="22"/>
        </w:rPr>
        <w:t xml:space="preserve"> </w:t>
      </w:r>
      <w:r>
        <w:rPr>
          <w:rFonts w:asciiTheme="minorHAnsi" w:hAnsiTheme="minorHAnsi"/>
          <w:spacing w:val="-2"/>
        </w:rPr>
        <w:t>and</w:t>
      </w:r>
      <w:r>
        <w:rPr>
          <w:rFonts w:asciiTheme="minorHAnsi" w:hAnsiTheme="minorHAnsi"/>
          <w:spacing w:val="26"/>
          <w:w w:val="101"/>
        </w:rPr>
        <w:t xml:space="preserve"> </w:t>
      </w:r>
      <w:r>
        <w:rPr>
          <w:rFonts w:asciiTheme="minorHAnsi" w:hAnsiTheme="minorHAnsi"/>
          <w:spacing w:val="-2"/>
        </w:rPr>
        <w:t>its</w:t>
      </w:r>
      <w:r>
        <w:rPr>
          <w:rFonts w:asciiTheme="minorHAnsi" w:hAnsiTheme="minorHAnsi"/>
          <w:spacing w:val="21"/>
          <w:w w:val="101"/>
        </w:rPr>
        <w:t xml:space="preserve"> </w:t>
      </w:r>
      <w:r>
        <w:rPr>
          <w:rFonts w:asciiTheme="minorHAnsi" w:hAnsiTheme="minorHAnsi"/>
          <w:spacing w:val="-2"/>
        </w:rPr>
        <w:t>surroundings</w:t>
      </w:r>
    </w:p>
    <w:p w14:paraId="06648826" w14:textId="77777777" w:rsidR="000F72C1" w:rsidRDefault="0020793E">
      <w:pPr>
        <w:pStyle w:val="BodyText"/>
        <w:spacing w:before="58" w:line="188" w:lineRule="auto"/>
        <w:ind w:left="1463"/>
        <w:rPr>
          <w:rFonts w:asciiTheme="minorHAnsi" w:hAnsiTheme="minorHAnsi"/>
        </w:rPr>
      </w:pPr>
      <w:r>
        <w:rPr>
          <w:rFonts w:asciiTheme="minorHAnsi" w:hAnsiTheme="minorHAnsi"/>
          <w:spacing w:val="-2"/>
        </w:rPr>
        <w:t>must</w:t>
      </w:r>
      <w:r>
        <w:rPr>
          <w:rFonts w:asciiTheme="minorHAnsi" w:hAnsiTheme="minorHAnsi"/>
          <w:spacing w:val="19"/>
          <w:w w:val="101"/>
        </w:rPr>
        <w:t xml:space="preserve"> </w:t>
      </w:r>
      <w:r>
        <w:rPr>
          <w:rFonts w:asciiTheme="minorHAnsi" w:hAnsiTheme="minorHAnsi"/>
          <w:spacing w:val="-2"/>
        </w:rPr>
        <w:t>be carried out so</w:t>
      </w:r>
      <w:r>
        <w:rPr>
          <w:rFonts w:asciiTheme="minorHAnsi" w:hAnsiTheme="minorHAnsi"/>
          <w:spacing w:val="11"/>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not to obscure</w:t>
      </w:r>
      <w:r>
        <w:rPr>
          <w:rFonts w:asciiTheme="minorHAnsi" w:hAnsiTheme="minorHAnsi"/>
          <w:spacing w:val="4"/>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lighthouse</w:t>
      </w:r>
      <w:r>
        <w:rPr>
          <w:rFonts w:asciiTheme="minorHAnsi" w:hAnsiTheme="minorHAnsi"/>
          <w:spacing w:val="17"/>
          <w:w w:val="101"/>
        </w:rPr>
        <w:t xml:space="preserve"> </w:t>
      </w:r>
      <w:r>
        <w:rPr>
          <w:rFonts w:asciiTheme="minorHAnsi" w:hAnsiTheme="minorHAnsi"/>
          <w:spacing w:val="-2"/>
        </w:rPr>
        <w:t>light</w:t>
      </w:r>
      <w:r>
        <w:rPr>
          <w:rFonts w:asciiTheme="minorHAnsi" w:hAnsiTheme="minorHAnsi"/>
          <w:spacing w:val="11"/>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interfere</w:t>
      </w:r>
      <w:r>
        <w:rPr>
          <w:rFonts w:asciiTheme="minorHAnsi" w:hAnsiTheme="minorHAnsi"/>
          <w:spacing w:val="4"/>
        </w:rPr>
        <w:t xml:space="preserve"> </w:t>
      </w:r>
      <w:r>
        <w:rPr>
          <w:rFonts w:asciiTheme="minorHAnsi" w:hAnsiTheme="minorHAnsi"/>
          <w:spacing w:val="-2"/>
        </w:rPr>
        <w:t>with</w:t>
      </w:r>
      <w:r>
        <w:rPr>
          <w:rFonts w:asciiTheme="minorHAnsi" w:hAnsiTheme="minorHAnsi"/>
          <w:spacing w:val="15"/>
        </w:rPr>
        <w:t xml:space="preserve"> </w:t>
      </w:r>
      <w:r>
        <w:rPr>
          <w:rFonts w:asciiTheme="minorHAnsi" w:hAnsiTheme="minorHAnsi"/>
          <w:spacing w:val="-2"/>
        </w:rPr>
        <w:t>it.</w:t>
      </w:r>
    </w:p>
    <w:p w14:paraId="06648827" w14:textId="77777777" w:rsidR="000F72C1" w:rsidRDefault="0020793E">
      <w:pPr>
        <w:pStyle w:val="BodyText"/>
        <w:spacing w:before="179" w:line="188" w:lineRule="auto"/>
        <w:ind w:left="596"/>
        <w:rPr>
          <w:rFonts w:asciiTheme="minorHAnsi" w:hAnsiTheme="minorHAnsi"/>
        </w:rPr>
      </w:pPr>
      <w:r>
        <w:rPr>
          <w:rFonts w:asciiTheme="minorHAnsi" w:hAnsiTheme="minorHAnsi"/>
          <w:spacing w:val="-1"/>
        </w:rPr>
        <w:t>T-2.          The day-mark signal must</w:t>
      </w:r>
      <w:r>
        <w:rPr>
          <w:rFonts w:asciiTheme="minorHAnsi" w:hAnsiTheme="minorHAnsi"/>
          <w:spacing w:val="8"/>
        </w:rPr>
        <w:t xml:space="preserve"> </w:t>
      </w:r>
      <w:r>
        <w:rPr>
          <w:rFonts w:asciiTheme="minorHAnsi" w:hAnsiTheme="minorHAnsi"/>
          <w:spacing w:val="-1"/>
        </w:rPr>
        <w:t>not</w:t>
      </w:r>
      <w:r>
        <w:rPr>
          <w:rFonts w:asciiTheme="minorHAnsi" w:hAnsiTheme="minorHAnsi"/>
          <w:spacing w:val="10"/>
        </w:rPr>
        <w:t xml:space="preserve"> </w:t>
      </w:r>
      <w:r>
        <w:rPr>
          <w:rFonts w:asciiTheme="minorHAnsi" w:hAnsiTheme="minorHAnsi"/>
          <w:spacing w:val="-1"/>
        </w:rPr>
        <w:t>be affected. The app</w:t>
      </w:r>
      <w:r>
        <w:rPr>
          <w:rFonts w:asciiTheme="minorHAnsi" w:hAnsiTheme="minorHAnsi"/>
          <w:spacing w:val="-2"/>
        </w:rPr>
        <w:t>earance, colour</w:t>
      </w:r>
      <w:r>
        <w:rPr>
          <w:rFonts w:asciiTheme="minorHAnsi" w:hAnsiTheme="minorHAnsi"/>
          <w:spacing w:val="4"/>
        </w:rPr>
        <w:t xml:space="preserve"> </w:t>
      </w:r>
      <w:r>
        <w:rPr>
          <w:rFonts w:asciiTheme="minorHAnsi" w:hAnsiTheme="minorHAnsi"/>
          <w:spacing w:val="-2"/>
        </w:rPr>
        <w:t>and</w:t>
      </w:r>
      <w:r>
        <w:rPr>
          <w:rFonts w:asciiTheme="minorHAnsi" w:hAnsiTheme="minorHAnsi"/>
          <w:spacing w:val="1"/>
        </w:rPr>
        <w:t xml:space="preserve"> </w:t>
      </w:r>
      <w:r>
        <w:rPr>
          <w:rFonts w:asciiTheme="minorHAnsi" w:hAnsiTheme="minorHAnsi"/>
          <w:spacing w:val="-2"/>
        </w:rPr>
        <w:t>shape of the tower</w:t>
      </w:r>
      <w:r>
        <w:rPr>
          <w:rFonts w:asciiTheme="minorHAnsi" w:hAnsiTheme="minorHAnsi"/>
          <w:spacing w:val="8"/>
        </w:rPr>
        <w:t xml:space="preserve"> </w:t>
      </w:r>
      <w:r>
        <w:rPr>
          <w:rFonts w:asciiTheme="minorHAnsi" w:hAnsiTheme="minorHAnsi"/>
          <w:spacing w:val="-2"/>
        </w:rPr>
        <w:t>must</w:t>
      </w:r>
      <w:r>
        <w:rPr>
          <w:rFonts w:asciiTheme="minorHAnsi" w:hAnsiTheme="minorHAnsi"/>
          <w:spacing w:val="8"/>
        </w:rPr>
        <w:t xml:space="preserve"> </w:t>
      </w:r>
      <w:r>
        <w:rPr>
          <w:rFonts w:asciiTheme="minorHAnsi" w:hAnsiTheme="minorHAnsi"/>
          <w:spacing w:val="-2"/>
        </w:rPr>
        <w:t>not</w:t>
      </w:r>
    </w:p>
    <w:p w14:paraId="06648828" w14:textId="77777777" w:rsidR="000F72C1" w:rsidRDefault="0020793E">
      <w:pPr>
        <w:pStyle w:val="BodyText"/>
        <w:spacing w:before="58" w:line="188" w:lineRule="auto"/>
        <w:ind w:left="1456"/>
        <w:rPr>
          <w:rFonts w:asciiTheme="minorHAnsi" w:hAnsiTheme="minorHAnsi"/>
        </w:rPr>
      </w:pPr>
      <w:r>
        <w:rPr>
          <w:rFonts w:asciiTheme="minorHAnsi" w:hAnsiTheme="minorHAnsi"/>
        </w:rPr>
        <w:t>change, as this constitutes the da</w:t>
      </w:r>
      <w:r>
        <w:rPr>
          <w:rFonts w:asciiTheme="minorHAnsi" w:hAnsiTheme="minorHAnsi"/>
          <w:spacing w:val="-1"/>
        </w:rPr>
        <w:t>y-mark</w:t>
      </w:r>
      <w:r>
        <w:rPr>
          <w:rFonts w:asciiTheme="minorHAnsi" w:hAnsiTheme="minorHAnsi"/>
          <w:spacing w:val="15"/>
        </w:rPr>
        <w:t xml:space="preserve"> </w:t>
      </w:r>
      <w:r>
        <w:rPr>
          <w:rFonts w:asciiTheme="minorHAnsi" w:hAnsiTheme="minorHAnsi"/>
          <w:spacing w:val="-1"/>
        </w:rPr>
        <w:t>recognition signal</w:t>
      </w:r>
      <w:r>
        <w:rPr>
          <w:rFonts w:asciiTheme="minorHAnsi" w:hAnsiTheme="minorHAnsi"/>
          <w:spacing w:val="4"/>
        </w:rPr>
        <w:t xml:space="preserve"> </w:t>
      </w:r>
      <w:r>
        <w:rPr>
          <w:rFonts w:asciiTheme="minorHAnsi" w:hAnsiTheme="minorHAnsi"/>
          <w:spacing w:val="-1"/>
        </w:rPr>
        <w:t>for</w:t>
      </w:r>
      <w:r>
        <w:rPr>
          <w:rFonts w:asciiTheme="minorHAnsi" w:hAnsiTheme="minorHAnsi"/>
          <w:spacing w:val="9"/>
        </w:rPr>
        <w:t xml:space="preserve"> </w:t>
      </w:r>
      <w:r>
        <w:rPr>
          <w:rFonts w:asciiTheme="minorHAnsi" w:hAnsiTheme="minorHAnsi"/>
          <w:spacing w:val="-1"/>
        </w:rPr>
        <w:t>seafarers.</w:t>
      </w:r>
    </w:p>
    <w:p w14:paraId="06648829" w14:textId="77777777" w:rsidR="000F72C1" w:rsidRDefault="0020793E">
      <w:pPr>
        <w:pStyle w:val="BodyText"/>
        <w:spacing w:before="179" w:line="188" w:lineRule="auto"/>
        <w:ind w:left="596"/>
        <w:rPr>
          <w:rFonts w:asciiTheme="minorHAnsi" w:hAnsiTheme="minorHAnsi"/>
        </w:rPr>
      </w:pPr>
      <w:r>
        <w:rPr>
          <w:rFonts w:asciiTheme="minorHAnsi" w:hAnsiTheme="minorHAnsi"/>
          <w:spacing w:val="-1"/>
        </w:rPr>
        <w:t>T-3.          Should</w:t>
      </w:r>
      <w:r>
        <w:rPr>
          <w:rFonts w:asciiTheme="minorHAnsi" w:hAnsiTheme="minorHAnsi"/>
          <w:spacing w:val="12"/>
        </w:rPr>
        <w:t xml:space="preserve"> </w:t>
      </w:r>
      <w:r>
        <w:rPr>
          <w:rFonts w:asciiTheme="minorHAnsi" w:hAnsiTheme="minorHAnsi"/>
          <w:spacing w:val="-1"/>
        </w:rPr>
        <w:t>any form</w:t>
      </w:r>
      <w:r>
        <w:rPr>
          <w:rFonts w:asciiTheme="minorHAnsi" w:hAnsiTheme="minorHAnsi"/>
          <w:spacing w:val="14"/>
        </w:rPr>
        <w:t xml:space="preserve"> </w:t>
      </w:r>
      <w:r>
        <w:rPr>
          <w:rFonts w:asciiTheme="minorHAnsi" w:hAnsiTheme="minorHAnsi"/>
          <w:spacing w:val="-1"/>
        </w:rPr>
        <w:t>of</w:t>
      </w:r>
      <w:r>
        <w:rPr>
          <w:rFonts w:asciiTheme="minorHAnsi" w:hAnsiTheme="minorHAnsi"/>
          <w:spacing w:val="17"/>
        </w:rPr>
        <w:t xml:space="preserve"> </w:t>
      </w:r>
      <w:r>
        <w:rPr>
          <w:rFonts w:asciiTheme="minorHAnsi" w:hAnsiTheme="minorHAnsi"/>
          <w:spacing w:val="-1"/>
        </w:rPr>
        <w:t>landscaping</w:t>
      </w:r>
      <w:r>
        <w:rPr>
          <w:rFonts w:asciiTheme="minorHAnsi" w:hAnsiTheme="minorHAnsi"/>
          <w:spacing w:val="19"/>
        </w:rPr>
        <w:t xml:space="preserve"> </w:t>
      </w:r>
      <w:r>
        <w:rPr>
          <w:rFonts w:asciiTheme="minorHAnsi" w:hAnsiTheme="minorHAnsi"/>
          <w:spacing w:val="-1"/>
        </w:rPr>
        <w:t>be</w:t>
      </w:r>
      <w:r>
        <w:rPr>
          <w:rFonts w:asciiTheme="minorHAnsi" w:hAnsiTheme="minorHAnsi"/>
          <w:spacing w:val="13"/>
        </w:rPr>
        <w:t xml:space="preserve"> </w:t>
      </w:r>
      <w:r>
        <w:rPr>
          <w:rFonts w:asciiTheme="minorHAnsi" w:hAnsiTheme="minorHAnsi"/>
          <w:spacing w:val="-1"/>
        </w:rPr>
        <w:t>contemplated, this</w:t>
      </w:r>
      <w:r>
        <w:rPr>
          <w:rFonts w:asciiTheme="minorHAnsi" w:hAnsiTheme="minorHAnsi"/>
          <w:spacing w:val="17"/>
          <w:w w:val="101"/>
        </w:rPr>
        <w:t xml:space="preserve"> </w:t>
      </w:r>
      <w:r>
        <w:rPr>
          <w:rFonts w:asciiTheme="minorHAnsi" w:hAnsiTheme="minorHAnsi"/>
          <w:spacing w:val="-1"/>
        </w:rPr>
        <w:t>must</w:t>
      </w:r>
      <w:r>
        <w:rPr>
          <w:rFonts w:asciiTheme="minorHAnsi" w:hAnsiTheme="minorHAnsi"/>
          <w:spacing w:val="20"/>
        </w:rPr>
        <w:t xml:space="preserve"> </w:t>
      </w:r>
      <w:r>
        <w:rPr>
          <w:rFonts w:asciiTheme="minorHAnsi" w:hAnsiTheme="minorHAnsi"/>
          <w:spacing w:val="-1"/>
        </w:rPr>
        <w:t>be</w:t>
      </w:r>
      <w:r>
        <w:rPr>
          <w:rFonts w:asciiTheme="minorHAnsi" w:hAnsiTheme="minorHAnsi"/>
          <w:spacing w:val="13"/>
        </w:rPr>
        <w:t xml:space="preserve"> </w:t>
      </w:r>
      <w:r>
        <w:rPr>
          <w:rFonts w:asciiTheme="minorHAnsi" w:hAnsiTheme="minorHAnsi"/>
          <w:spacing w:val="-1"/>
        </w:rPr>
        <w:t>carri</w:t>
      </w:r>
      <w:r>
        <w:rPr>
          <w:rFonts w:asciiTheme="minorHAnsi" w:hAnsiTheme="minorHAnsi"/>
          <w:spacing w:val="-2"/>
        </w:rPr>
        <w:t>ed</w:t>
      </w:r>
      <w:r>
        <w:rPr>
          <w:rFonts w:asciiTheme="minorHAnsi" w:hAnsiTheme="minorHAnsi"/>
          <w:spacing w:val="12"/>
        </w:rPr>
        <w:t xml:space="preserve"> </w:t>
      </w:r>
      <w:r>
        <w:rPr>
          <w:rFonts w:asciiTheme="minorHAnsi" w:hAnsiTheme="minorHAnsi"/>
          <w:spacing w:val="-2"/>
        </w:rPr>
        <w:t>out</w:t>
      </w:r>
      <w:r>
        <w:rPr>
          <w:rFonts w:asciiTheme="minorHAnsi" w:hAnsiTheme="minorHAnsi"/>
          <w:spacing w:val="7"/>
        </w:rPr>
        <w:t xml:space="preserve"> </w:t>
      </w:r>
      <w:r>
        <w:rPr>
          <w:rFonts w:asciiTheme="minorHAnsi" w:hAnsiTheme="minorHAnsi"/>
          <w:spacing w:val="-2"/>
        </w:rPr>
        <w:t>taking</w:t>
      </w:r>
      <w:r>
        <w:rPr>
          <w:rFonts w:asciiTheme="minorHAnsi" w:hAnsiTheme="minorHAnsi"/>
          <w:spacing w:val="14"/>
        </w:rPr>
        <w:t xml:space="preserve"> </w:t>
      </w:r>
      <w:r>
        <w:rPr>
          <w:rFonts w:asciiTheme="minorHAnsi" w:hAnsiTheme="minorHAnsi"/>
          <w:spacing w:val="-2"/>
        </w:rPr>
        <w:t>into</w:t>
      </w:r>
      <w:r>
        <w:rPr>
          <w:rFonts w:asciiTheme="minorHAnsi" w:hAnsiTheme="minorHAnsi"/>
          <w:spacing w:val="14"/>
          <w:w w:val="101"/>
        </w:rPr>
        <w:t xml:space="preserve"> </w:t>
      </w:r>
      <w:r>
        <w:rPr>
          <w:rFonts w:asciiTheme="minorHAnsi" w:hAnsiTheme="minorHAnsi"/>
          <w:spacing w:val="-2"/>
        </w:rPr>
        <w:t>account</w:t>
      </w:r>
      <w:r>
        <w:rPr>
          <w:rFonts w:asciiTheme="minorHAnsi" w:hAnsiTheme="minorHAnsi"/>
          <w:spacing w:val="7"/>
        </w:rPr>
        <w:t xml:space="preserve"> </w:t>
      </w:r>
      <w:r>
        <w:rPr>
          <w:rFonts w:asciiTheme="minorHAnsi" w:hAnsiTheme="minorHAnsi"/>
          <w:spacing w:val="-2"/>
        </w:rPr>
        <w:t>the</w:t>
      </w:r>
    </w:p>
    <w:p w14:paraId="0664882A" w14:textId="77777777" w:rsidR="000F72C1" w:rsidRDefault="0020793E">
      <w:pPr>
        <w:pStyle w:val="BodyText"/>
        <w:spacing w:before="58" w:line="188" w:lineRule="auto"/>
        <w:ind w:left="1456"/>
        <w:rPr>
          <w:rFonts w:asciiTheme="minorHAnsi" w:hAnsiTheme="minorHAnsi"/>
        </w:rPr>
      </w:pPr>
      <w:r>
        <w:rPr>
          <w:rFonts w:asciiTheme="minorHAnsi" w:hAnsiTheme="minorHAnsi"/>
          <w:spacing w:val="-1"/>
        </w:rPr>
        <w:t>above T-1 and T-2 technical</w:t>
      </w:r>
      <w:r>
        <w:rPr>
          <w:rFonts w:asciiTheme="minorHAnsi" w:hAnsiTheme="minorHAnsi"/>
          <w:spacing w:val="17"/>
          <w:w w:val="101"/>
        </w:rPr>
        <w:t xml:space="preserve"> </w:t>
      </w:r>
      <w:r>
        <w:rPr>
          <w:rFonts w:asciiTheme="minorHAnsi" w:hAnsiTheme="minorHAnsi"/>
          <w:spacing w:val="-1"/>
        </w:rPr>
        <w:t>requirements,</w:t>
      </w:r>
      <w:r>
        <w:rPr>
          <w:rFonts w:asciiTheme="minorHAnsi" w:hAnsiTheme="minorHAnsi"/>
          <w:spacing w:val="14"/>
          <w:w w:val="101"/>
        </w:rPr>
        <w:t xml:space="preserve"> </w:t>
      </w:r>
      <w:r>
        <w:rPr>
          <w:rFonts w:asciiTheme="minorHAnsi" w:hAnsiTheme="minorHAnsi"/>
          <w:spacing w:val="-1"/>
        </w:rPr>
        <w:t>bearing</w:t>
      </w:r>
      <w:r>
        <w:rPr>
          <w:rFonts w:asciiTheme="minorHAnsi" w:hAnsiTheme="minorHAnsi"/>
          <w:spacing w:val="14"/>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mind the growth o</w:t>
      </w:r>
      <w:r>
        <w:rPr>
          <w:rFonts w:asciiTheme="minorHAnsi" w:hAnsiTheme="minorHAnsi"/>
          <w:spacing w:val="-2"/>
        </w:rPr>
        <w:t>f</w:t>
      </w:r>
      <w:r>
        <w:rPr>
          <w:rFonts w:asciiTheme="minorHAnsi" w:hAnsiTheme="minorHAnsi"/>
          <w:spacing w:val="14"/>
          <w:w w:val="101"/>
        </w:rPr>
        <w:t xml:space="preserve"> </w:t>
      </w:r>
      <w:r>
        <w:rPr>
          <w:rFonts w:asciiTheme="minorHAnsi" w:hAnsiTheme="minorHAnsi"/>
          <w:spacing w:val="-2"/>
        </w:rPr>
        <w:t>plant</w:t>
      </w:r>
      <w:r>
        <w:rPr>
          <w:rFonts w:asciiTheme="minorHAnsi" w:hAnsiTheme="minorHAnsi"/>
          <w:spacing w:val="10"/>
        </w:rPr>
        <w:t xml:space="preserve"> </w:t>
      </w:r>
      <w:r>
        <w:rPr>
          <w:rFonts w:asciiTheme="minorHAnsi" w:hAnsiTheme="minorHAnsi"/>
          <w:spacing w:val="-2"/>
        </w:rPr>
        <w:t>species.</w:t>
      </w:r>
    </w:p>
    <w:p w14:paraId="0664882B" w14:textId="77777777" w:rsidR="000F72C1" w:rsidRDefault="0020793E">
      <w:pPr>
        <w:pStyle w:val="BodyText"/>
        <w:spacing w:before="178" w:line="188" w:lineRule="auto"/>
        <w:ind w:left="596"/>
        <w:rPr>
          <w:rFonts w:asciiTheme="minorHAnsi" w:hAnsiTheme="minorHAnsi"/>
        </w:rPr>
      </w:pPr>
      <w:r>
        <w:rPr>
          <w:rFonts w:asciiTheme="minorHAnsi" w:hAnsiTheme="minorHAnsi"/>
          <w:spacing w:val="-2"/>
        </w:rPr>
        <w:t>T-4.          If</w:t>
      </w:r>
      <w:r>
        <w:rPr>
          <w:rFonts w:asciiTheme="minorHAnsi" w:hAnsiTheme="minorHAnsi"/>
          <w:spacing w:val="6"/>
        </w:rPr>
        <w:t xml:space="preserve"> </w:t>
      </w:r>
      <w:r>
        <w:rPr>
          <w:rFonts w:asciiTheme="minorHAnsi" w:hAnsiTheme="minorHAnsi"/>
          <w:spacing w:val="-2"/>
        </w:rPr>
        <w:t>there</w:t>
      </w:r>
      <w:r>
        <w:rPr>
          <w:rFonts w:asciiTheme="minorHAnsi" w:hAnsiTheme="minorHAnsi"/>
          <w:spacing w:val="20"/>
          <w:w w:val="101"/>
        </w:rPr>
        <w:t xml:space="preserve"> </w:t>
      </w:r>
      <w:r>
        <w:rPr>
          <w:rFonts w:asciiTheme="minorHAnsi" w:hAnsiTheme="minorHAnsi"/>
          <w:spacing w:val="-2"/>
        </w:rPr>
        <w:t>is</w:t>
      </w:r>
      <w:r>
        <w:rPr>
          <w:rFonts w:asciiTheme="minorHAnsi" w:hAnsiTheme="minorHAnsi"/>
          <w:spacing w:val="15"/>
          <w:w w:val="101"/>
        </w:rPr>
        <w:t xml:space="preserve"> </w:t>
      </w:r>
      <w:r>
        <w:rPr>
          <w:rFonts w:asciiTheme="minorHAnsi" w:hAnsiTheme="minorHAnsi"/>
          <w:spacing w:val="-2"/>
        </w:rPr>
        <w:t>any</w:t>
      </w:r>
      <w:r>
        <w:rPr>
          <w:rFonts w:asciiTheme="minorHAnsi" w:hAnsiTheme="minorHAnsi"/>
          <w:spacing w:val="21"/>
        </w:rPr>
        <w:t xml:space="preserve"> </w:t>
      </w:r>
      <w:r>
        <w:rPr>
          <w:rFonts w:asciiTheme="minorHAnsi" w:hAnsiTheme="minorHAnsi"/>
          <w:spacing w:val="-2"/>
        </w:rPr>
        <w:t>illuminated</w:t>
      </w:r>
      <w:r>
        <w:rPr>
          <w:rFonts w:asciiTheme="minorHAnsi" w:hAnsiTheme="minorHAnsi"/>
          <w:spacing w:val="13"/>
          <w:w w:val="101"/>
        </w:rPr>
        <w:t xml:space="preserve"> </w:t>
      </w:r>
      <w:r>
        <w:rPr>
          <w:rFonts w:asciiTheme="minorHAnsi" w:hAnsiTheme="minorHAnsi"/>
          <w:spacing w:val="-2"/>
        </w:rPr>
        <w:t>sign,</w:t>
      </w:r>
      <w:r>
        <w:rPr>
          <w:rFonts w:asciiTheme="minorHAnsi" w:hAnsiTheme="minorHAnsi"/>
          <w:spacing w:val="19"/>
          <w:w w:val="101"/>
        </w:rPr>
        <w:t xml:space="preserve"> </w:t>
      </w:r>
      <w:r>
        <w:rPr>
          <w:rFonts w:asciiTheme="minorHAnsi" w:hAnsiTheme="minorHAnsi"/>
          <w:spacing w:val="-2"/>
        </w:rPr>
        <w:t>it</w:t>
      </w:r>
      <w:r>
        <w:rPr>
          <w:rFonts w:asciiTheme="minorHAnsi" w:hAnsiTheme="minorHAnsi"/>
          <w:spacing w:val="12"/>
        </w:rPr>
        <w:t xml:space="preserve"> </w:t>
      </w:r>
      <w:r>
        <w:rPr>
          <w:rFonts w:asciiTheme="minorHAnsi" w:hAnsiTheme="minorHAnsi"/>
          <w:spacing w:val="-2"/>
        </w:rPr>
        <w:t>will</w:t>
      </w:r>
      <w:r>
        <w:rPr>
          <w:rFonts w:asciiTheme="minorHAnsi" w:hAnsiTheme="minorHAnsi"/>
          <w:spacing w:val="21"/>
          <w:w w:val="101"/>
        </w:rPr>
        <w:t xml:space="preserve"> </w:t>
      </w:r>
      <w:r>
        <w:rPr>
          <w:rFonts w:asciiTheme="minorHAnsi" w:hAnsiTheme="minorHAnsi"/>
          <w:spacing w:val="-2"/>
        </w:rPr>
        <w:t>not</w:t>
      </w:r>
      <w:r>
        <w:rPr>
          <w:rFonts w:asciiTheme="minorHAnsi" w:hAnsiTheme="minorHAnsi"/>
          <w:spacing w:val="22"/>
          <w:w w:val="101"/>
        </w:rPr>
        <w:t xml:space="preserve"> </w:t>
      </w:r>
      <w:r>
        <w:rPr>
          <w:rFonts w:asciiTheme="minorHAnsi" w:hAnsiTheme="minorHAnsi"/>
          <w:spacing w:val="-2"/>
        </w:rPr>
        <w:t>be</w:t>
      </w:r>
      <w:r>
        <w:rPr>
          <w:rFonts w:asciiTheme="minorHAnsi" w:hAnsiTheme="minorHAnsi"/>
          <w:spacing w:val="7"/>
        </w:rPr>
        <w:t xml:space="preserve"> </w:t>
      </w:r>
      <w:r>
        <w:rPr>
          <w:rFonts w:asciiTheme="minorHAnsi" w:hAnsiTheme="minorHAnsi"/>
          <w:spacing w:val="-2"/>
        </w:rPr>
        <w:t>visible</w:t>
      </w:r>
      <w:r>
        <w:rPr>
          <w:rFonts w:asciiTheme="minorHAnsi" w:hAnsiTheme="minorHAnsi"/>
          <w:spacing w:val="10"/>
        </w:rPr>
        <w:t xml:space="preserve"> </w:t>
      </w:r>
      <w:r>
        <w:rPr>
          <w:rFonts w:asciiTheme="minorHAnsi" w:hAnsiTheme="minorHAnsi"/>
          <w:spacing w:val="-2"/>
        </w:rPr>
        <w:t>form</w:t>
      </w:r>
      <w:r>
        <w:rPr>
          <w:rFonts w:asciiTheme="minorHAnsi" w:hAnsiTheme="minorHAnsi"/>
          <w:spacing w:val="10"/>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sea,</w:t>
      </w:r>
      <w:r>
        <w:rPr>
          <w:rFonts w:asciiTheme="minorHAnsi" w:hAnsiTheme="minorHAnsi"/>
          <w:spacing w:val="20"/>
        </w:rPr>
        <w:t xml:space="preserve"> </w:t>
      </w:r>
      <w:r>
        <w:rPr>
          <w:rFonts w:asciiTheme="minorHAnsi" w:hAnsiTheme="minorHAnsi"/>
          <w:spacing w:val="-2"/>
        </w:rPr>
        <w:t>it</w:t>
      </w:r>
      <w:r>
        <w:rPr>
          <w:rFonts w:asciiTheme="minorHAnsi" w:hAnsiTheme="minorHAnsi"/>
          <w:spacing w:val="20"/>
        </w:rPr>
        <w:t xml:space="preserve"> </w:t>
      </w:r>
      <w:r>
        <w:rPr>
          <w:rFonts w:asciiTheme="minorHAnsi" w:hAnsiTheme="minorHAnsi"/>
          <w:spacing w:val="-2"/>
        </w:rPr>
        <w:t>must</w:t>
      </w:r>
      <w:r>
        <w:rPr>
          <w:rFonts w:asciiTheme="minorHAnsi" w:hAnsiTheme="minorHAnsi"/>
          <w:spacing w:val="22"/>
          <w:w w:val="101"/>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below</w:t>
      </w:r>
      <w:r>
        <w:rPr>
          <w:rFonts w:asciiTheme="minorHAnsi" w:hAnsiTheme="minorHAnsi"/>
          <w:spacing w:val="9"/>
        </w:rPr>
        <w:t xml:space="preserve"> </w:t>
      </w:r>
      <w:r>
        <w:rPr>
          <w:rFonts w:asciiTheme="minorHAnsi" w:hAnsiTheme="minorHAnsi"/>
          <w:spacing w:val="-2"/>
        </w:rPr>
        <w:t>the</w:t>
      </w:r>
      <w:r>
        <w:rPr>
          <w:rFonts w:asciiTheme="minorHAnsi" w:hAnsiTheme="minorHAnsi"/>
          <w:spacing w:val="10"/>
        </w:rPr>
        <w:t xml:space="preserve"> </w:t>
      </w:r>
      <w:r>
        <w:rPr>
          <w:rFonts w:asciiTheme="minorHAnsi" w:hAnsiTheme="minorHAnsi"/>
          <w:spacing w:val="-2"/>
        </w:rPr>
        <w:t>focal</w:t>
      </w:r>
      <w:r>
        <w:rPr>
          <w:rFonts w:asciiTheme="minorHAnsi" w:hAnsiTheme="minorHAnsi"/>
          <w:spacing w:val="22"/>
        </w:rPr>
        <w:t xml:space="preserve"> </w:t>
      </w:r>
      <w:r>
        <w:rPr>
          <w:rFonts w:asciiTheme="minorHAnsi" w:hAnsiTheme="minorHAnsi"/>
          <w:spacing w:val="-2"/>
        </w:rPr>
        <w:t>pla</w:t>
      </w:r>
      <w:r>
        <w:rPr>
          <w:rFonts w:asciiTheme="minorHAnsi" w:hAnsiTheme="minorHAnsi"/>
          <w:spacing w:val="-3"/>
        </w:rPr>
        <w:t>ne</w:t>
      </w:r>
    </w:p>
    <w:p w14:paraId="0664882C" w14:textId="77777777" w:rsidR="000F72C1" w:rsidRDefault="0020793E">
      <w:pPr>
        <w:pStyle w:val="BodyText"/>
        <w:spacing w:before="57" w:line="214" w:lineRule="auto"/>
        <w:ind w:left="1456" w:right="770"/>
        <w:rPr>
          <w:rFonts w:asciiTheme="minorHAnsi" w:hAnsiTheme="minorHAnsi"/>
        </w:rPr>
      </w:pPr>
      <w:r>
        <w:rPr>
          <w:rFonts w:asciiTheme="minorHAnsi" w:hAnsiTheme="minorHAnsi"/>
          <w:spacing w:val="-1"/>
        </w:rPr>
        <w:t>of the</w:t>
      </w:r>
      <w:r>
        <w:rPr>
          <w:rFonts w:asciiTheme="minorHAnsi" w:hAnsiTheme="minorHAnsi"/>
          <w:spacing w:val="13"/>
          <w:w w:val="101"/>
        </w:rPr>
        <w:t xml:space="preserve"> </w:t>
      </w:r>
      <w:r>
        <w:rPr>
          <w:rFonts w:asciiTheme="minorHAnsi" w:hAnsiTheme="minorHAnsi"/>
          <w:spacing w:val="-1"/>
        </w:rPr>
        <w:t>lighthouse and the</w:t>
      </w:r>
      <w:r>
        <w:rPr>
          <w:rFonts w:asciiTheme="minorHAnsi" w:hAnsiTheme="minorHAnsi"/>
          <w:spacing w:val="12"/>
          <w:w w:val="101"/>
        </w:rPr>
        <w:t xml:space="preserve"> </w:t>
      </w:r>
      <w:r>
        <w:rPr>
          <w:rFonts w:asciiTheme="minorHAnsi" w:hAnsiTheme="minorHAnsi"/>
          <w:spacing w:val="-1"/>
        </w:rPr>
        <w:t>light</w:t>
      </w:r>
      <w:r>
        <w:rPr>
          <w:rFonts w:asciiTheme="minorHAnsi" w:hAnsiTheme="minorHAnsi"/>
          <w:spacing w:val="15"/>
          <w:w w:val="101"/>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be established in a colour other than</w:t>
      </w:r>
      <w:r>
        <w:rPr>
          <w:rFonts w:asciiTheme="minorHAnsi" w:hAnsiTheme="minorHAnsi"/>
          <w:spacing w:val="11"/>
        </w:rPr>
        <w:t xml:space="preserve"> </w:t>
      </w:r>
      <w:r>
        <w:rPr>
          <w:rFonts w:asciiTheme="minorHAnsi" w:hAnsiTheme="minorHAnsi"/>
          <w:spacing w:val="-2"/>
        </w:rPr>
        <w:t>red, green,</w:t>
      </w:r>
      <w:r>
        <w:rPr>
          <w:rFonts w:asciiTheme="minorHAnsi" w:hAnsiTheme="minorHAnsi"/>
          <w:spacing w:val="15"/>
          <w:w w:val="101"/>
        </w:rPr>
        <w:t xml:space="preserve"> </w:t>
      </w:r>
      <w:r>
        <w:rPr>
          <w:rFonts w:asciiTheme="minorHAnsi" w:hAnsiTheme="minorHAnsi"/>
          <w:spacing w:val="-2"/>
        </w:rPr>
        <w:t>blue, white</w:t>
      </w:r>
      <w:r>
        <w:rPr>
          <w:rFonts w:asciiTheme="minorHAnsi" w:hAnsiTheme="minorHAnsi"/>
          <w:spacing w:val="6"/>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amber.</w:t>
      </w:r>
    </w:p>
    <w:p w14:paraId="0664882D" w14:textId="77777777" w:rsidR="000F72C1" w:rsidRDefault="0020793E">
      <w:pPr>
        <w:pStyle w:val="BodyText"/>
        <w:spacing w:before="178" w:line="188" w:lineRule="auto"/>
        <w:ind w:left="595"/>
        <w:rPr>
          <w:rFonts w:asciiTheme="minorHAnsi" w:hAnsiTheme="minorHAnsi"/>
        </w:rPr>
      </w:pPr>
      <w:r>
        <w:rPr>
          <w:rFonts w:asciiTheme="minorHAnsi" w:hAnsiTheme="minorHAnsi"/>
          <w:spacing w:val="-1"/>
        </w:rPr>
        <w:t>T-5.          For the</w:t>
      </w:r>
      <w:r>
        <w:rPr>
          <w:rFonts w:asciiTheme="minorHAnsi" w:hAnsiTheme="minorHAnsi"/>
          <w:spacing w:val="15"/>
          <w:w w:val="101"/>
        </w:rPr>
        <w:t xml:space="preserve"> </w:t>
      </w:r>
      <w:r>
        <w:rPr>
          <w:rFonts w:asciiTheme="minorHAnsi" w:hAnsiTheme="minorHAnsi"/>
          <w:spacing w:val="-1"/>
        </w:rPr>
        <w:t>maritime</w:t>
      </w:r>
      <w:r>
        <w:rPr>
          <w:rFonts w:asciiTheme="minorHAnsi" w:hAnsiTheme="minorHAnsi"/>
          <w:spacing w:val="7"/>
        </w:rPr>
        <w:t xml:space="preserve"> </w:t>
      </w:r>
      <w:r>
        <w:rPr>
          <w:rFonts w:asciiTheme="minorHAnsi" w:hAnsiTheme="minorHAnsi"/>
          <w:spacing w:val="-1"/>
        </w:rPr>
        <w:t>signal,</w:t>
      </w:r>
      <w:r>
        <w:rPr>
          <w:rFonts w:asciiTheme="minorHAnsi" w:hAnsiTheme="minorHAnsi"/>
          <w:spacing w:val="5"/>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project</w:t>
      </w:r>
      <w:r>
        <w:rPr>
          <w:rFonts w:asciiTheme="minorHAnsi" w:hAnsiTheme="minorHAnsi"/>
          <w:spacing w:val="15"/>
        </w:rPr>
        <w:t xml:space="preserve"> </w:t>
      </w:r>
      <w:r>
        <w:rPr>
          <w:rFonts w:asciiTheme="minorHAnsi" w:hAnsiTheme="minorHAnsi"/>
          <w:spacing w:val="-1"/>
        </w:rPr>
        <w:t>must</w:t>
      </w:r>
      <w:r>
        <w:rPr>
          <w:rFonts w:asciiTheme="minorHAnsi" w:hAnsiTheme="minorHAnsi"/>
          <w:spacing w:val="17"/>
          <w:w w:val="101"/>
        </w:rPr>
        <w:t xml:space="preserve"> </w:t>
      </w:r>
      <w:r>
        <w:rPr>
          <w:rFonts w:asciiTheme="minorHAnsi" w:hAnsiTheme="minorHAnsi"/>
          <w:spacing w:val="-1"/>
        </w:rPr>
        <w:t>reserve</w:t>
      </w:r>
      <w:r>
        <w:rPr>
          <w:rFonts w:asciiTheme="minorHAnsi" w:hAnsiTheme="minorHAnsi"/>
          <w:spacing w:val="18"/>
        </w:rPr>
        <w:t xml:space="preserve"> </w:t>
      </w:r>
      <w:r>
        <w:rPr>
          <w:rFonts w:asciiTheme="minorHAnsi" w:hAnsiTheme="minorHAnsi"/>
          <w:spacing w:val="-1"/>
        </w:rPr>
        <w:t>not</w:t>
      </w:r>
      <w:r>
        <w:rPr>
          <w:rFonts w:asciiTheme="minorHAnsi" w:hAnsiTheme="minorHAnsi"/>
          <w:spacing w:val="8"/>
        </w:rPr>
        <w:t xml:space="preserve"> </w:t>
      </w:r>
      <w:r>
        <w:rPr>
          <w:rFonts w:asciiTheme="minorHAnsi" w:hAnsiTheme="minorHAnsi"/>
          <w:spacing w:val="-1"/>
        </w:rPr>
        <w:t>o</w:t>
      </w:r>
      <w:r>
        <w:rPr>
          <w:rFonts w:asciiTheme="minorHAnsi" w:hAnsiTheme="minorHAnsi"/>
          <w:spacing w:val="-2"/>
        </w:rPr>
        <w:t>nly</w:t>
      </w:r>
      <w:r>
        <w:rPr>
          <w:rFonts w:asciiTheme="minorHAnsi" w:hAnsiTheme="minorHAnsi"/>
          <w:spacing w:val="5"/>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lighthouse tower,</w:t>
      </w:r>
      <w:r>
        <w:rPr>
          <w:rFonts w:asciiTheme="minorHAnsi" w:hAnsiTheme="minorHAnsi"/>
          <w:spacing w:val="14"/>
          <w:w w:val="101"/>
        </w:rPr>
        <w:t xml:space="preserve"> </w:t>
      </w:r>
      <w:r>
        <w:rPr>
          <w:rFonts w:asciiTheme="minorHAnsi" w:hAnsiTheme="minorHAnsi"/>
          <w:spacing w:val="-2"/>
        </w:rPr>
        <w:t>but</w:t>
      </w:r>
      <w:r>
        <w:rPr>
          <w:rFonts w:asciiTheme="minorHAnsi" w:hAnsiTheme="minorHAnsi"/>
          <w:spacing w:val="11"/>
        </w:rPr>
        <w:t xml:space="preserve"> </w:t>
      </w:r>
      <w:r>
        <w:rPr>
          <w:rFonts w:asciiTheme="minorHAnsi" w:hAnsiTheme="minorHAnsi"/>
          <w:spacing w:val="-2"/>
        </w:rPr>
        <w:t>also</w:t>
      </w:r>
      <w:r>
        <w:rPr>
          <w:rFonts w:asciiTheme="minorHAnsi" w:hAnsiTheme="minorHAnsi"/>
          <w:spacing w:val="11"/>
        </w:rPr>
        <w:t xml:space="preserve"> </w:t>
      </w:r>
      <w:r>
        <w:rPr>
          <w:rFonts w:asciiTheme="minorHAnsi" w:hAnsiTheme="minorHAnsi"/>
          <w:spacing w:val="-2"/>
        </w:rPr>
        <w:t>sufficient</w:t>
      </w:r>
    </w:p>
    <w:p w14:paraId="0664882E" w14:textId="77777777" w:rsidR="000F72C1" w:rsidRDefault="0020793E">
      <w:pPr>
        <w:pStyle w:val="BodyText"/>
        <w:spacing w:before="59" w:line="188" w:lineRule="auto"/>
        <w:ind w:left="1454"/>
        <w:rPr>
          <w:rFonts w:asciiTheme="minorHAnsi" w:hAnsiTheme="minorHAnsi"/>
        </w:rPr>
      </w:pPr>
      <w:r>
        <w:rPr>
          <w:rFonts w:asciiTheme="minorHAnsi" w:hAnsiTheme="minorHAnsi"/>
        </w:rPr>
        <w:t xml:space="preserve">space for auxiliary </w:t>
      </w:r>
      <w:r>
        <w:rPr>
          <w:rFonts w:asciiTheme="minorHAnsi" w:hAnsiTheme="minorHAnsi"/>
          <w:spacing w:val="-1"/>
        </w:rPr>
        <w:t>equipment and</w:t>
      </w:r>
      <w:r>
        <w:rPr>
          <w:rFonts w:asciiTheme="minorHAnsi" w:hAnsiTheme="minorHAnsi"/>
          <w:spacing w:val="9"/>
        </w:rPr>
        <w:t xml:space="preserve"> </w:t>
      </w:r>
      <w:r>
        <w:rPr>
          <w:rFonts w:asciiTheme="minorHAnsi" w:hAnsiTheme="minorHAnsi"/>
          <w:spacing w:val="-1"/>
        </w:rPr>
        <w:t>control</w:t>
      </w:r>
      <w:r>
        <w:rPr>
          <w:rFonts w:asciiTheme="minorHAnsi" w:hAnsiTheme="minorHAnsi"/>
          <w:spacing w:val="11"/>
        </w:rPr>
        <w:t xml:space="preserve"> </w:t>
      </w:r>
      <w:r>
        <w:rPr>
          <w:rFonts w:asciiTheme="minorHAnsi" w:hAnsiTheme="minorHAnsi"/>
          <w:spacing w:val="-1"/>
        </w:rPr>
        <w:t>and</w:t>
      </w:r>
      <w:r>
        <w:rPr>
          <w:rFonts w:asciiTheme="minorHAnsi" w:hAnsiTheme="minorHAnsi"/>
          <w:spacing w:val="14"/>
        </w:rPr>
        <w:t xml:space="preserve"> </w:t>
      </w:r>
      <w:r>
        <w:rPr>
          <w:rFonts w:asciiTheme="minorHAnsi" w:hAnsiTheme="minorHAnsi"/>
          <w:spacing w:val="-1"/>
        </w:rPr>
        <w:t>maintenance technical</w:t>
      </w:r>
      <w:r>
        <w:rPr>
          <w:rFonts w:asciiTheme="minorHAnsi" w:hAnsiTheme="minorHAnsi"/>
          <w:spacing w:val="9"/>
        </w:rPr>
        <w:t xml:space="preserve"> </w:t>
      </w:r>
      <w:r>
        <w:rPr>
          <w:rFonts w:asciiTheme="minorHAnsi" w:hAnsiTheme="minorHAnsi"/>
          <w:spacing w:val="-1"/>
        </w:rPr>
        <w:t>services.</w:t>
      </w:r>
    </w:p>
    <w:p w14:paraId="0664882F" w14:textId="77777777" w:rsidR="000F72C1" w:rsidRDefault="0020793E">
      <w:pPr>
        <w:pStyle w:val="BodyText"/>
        <w:spacing w:before="178" w:line="188" w:lineRule="auto"/>
        <w:ind w:left="595"/>
        <w:rPr>
          <w:rFonts w:asciiTheme="minorHAnsi" w:hAnsiTheme="minorHAnsi"/>
        </w:rPr>
      </w:pPr>
      <w:r>
        <w:rPr>
          <w:rFonts w:asciiTheme="minorHAnsi" w:hAnsiTheme="minorHAnsi"/>
          <w:spacing w:val="-1"/>
        </w:rPr>
        <w:t>T-6.          Access to the lighthouse enclosure and the lighthouse itself will be</w:t>
      </w:r>
      <w:r>
        <w:rPr>
          <w:rFonts w:asciiTheme="minorHAnsi" w:hAnsiTheme="minorHAnsi"/>
          <w:spacing w:val="6"/>
        </w:rPr>
        <w:t xml:space="preserve"> </w:t>
      </w:r>
      <w:r>
        <w:rPr>
          <w:rFonts w:asciiTheme="minorHAnsi" w:hAnsiTheme="minorHAnsi"/>
          <w:spacing w:val="-1"/>
        </w:rPr>
        <w:t>allowed, without</w:t>
      </w:r>
      <w:r>
        <w:rPr>
          <w:rFonts w:asciiTheme="minorHAnsi" w:hAnsiTheme="minorHAnsi"/>
          <w:spacing w:val="4"/>
        </w:rPr>
        <w:t xml:space="preserve"> </w:t>
      </w:r>
      <w:r>
        <w:rPr>
          <w:rFonts w:asciiTheme="minorHAnsi" w:hAnsiTheme="minorHAnsi"/>
          <w:spacing w:val="-1"/>
        </w:rPr>
        <w:t>any</w:t>
      </w:r>
      <w:r>
        <w:rPr>
          <w:rFonts w:asciiTheme="minorHAnsi" w:hAnsiTheme="minorHAnsi"/>
          <w:spacing w:val="11"/>
        </w:rPr>
        <w:t xml:space="preserve"> </w:t>
      </w:r>
      <w:r>
        <w:rPr>
          <w:rFonts w:asciiTheme="minorHAnsi" w:hAnsiTheme="minorHAnsi"/>
          <w:spacing w:val="-1"/>
        </w:rPr>
        <w:t>restriction,</w:t>
      </w:r>
    </w:p>
    <w:p w14:paraId="06648830" w14:textId="77777777" w:rsidR="000F72C1" w:rsidRDefault="0020793E">
      <w:pPr>
        <w:pStyle w:val="BodyText"/>
        <w:spacing w:before="59" w:line="214" w:lineRule="auto"/>
        <w:ind w:left="1455" w:right="772" w:hanging="6"/>
        <w:rPr>
          <w:rFonts w:asciiTheme="minorHAnsi" w:hAnsiTheme="minorHAnsi"/>
        </w:rPr>
      </w:pPr>
      <w:r>
        <w:rPr>
          <w:rFonts w:asciiTheme="minorHAnsi" w:hAnsiTheme="minorHAnsi"/>
          <w:spacing w:val="-2"/>
        </w:rPr>
        <w:t>to</w:t>
      </w:r>
      <w:r>
        <w:rPr>
          <w:rFonts w:asciiTheme="minorHAnsi" w:hAnsiTheme="minorHAnsi"/>
          <w:spacing w:val="46"/>
          <w:w w:val="101"/>
        </w:rPr>
        <w:t xml:space="preserve"> </w:t>
      </w:r>
      <w:r>
        <w:rPr>
          <w:rFonts w:asciiTheme="minorHAnsi" w:hAnsiTheme="minorHAnsi"/>
          <w:spacing w:val="-2"/>
        </w:rPr>
        <w:t>Port</w:t>
      </w:r>
      <w:r>
        <w:rPr>
          <w:rFonts w:asciiTheme="minorHAnsi" w:hAnsiTheme="minorHAnsi"/>
          <w:spacing w:val="19"/>
        </w:rPr>
        <w:t xml:space="preserve"> </w:t>
      </w:r>
      <w:r>
        <w:rPr>
          <w:rFonts w:asciiTheme="minorHAnsi" w:hAnsiTheme="minorHAnsi"/>
          <w:spacing w:val="-2"/>
        </w:rPr>
        <w:t>Authority</w:t>
      </w:r>
      <w:r>
        <w:rPr>
          <w:rFonts w:asciiTheme="minorHAnsi" w:hAnsiTheme="minorHAnsi"/>
          <w:spacing w:val="30"/>
        </w:rPr>
        <w:t xml:space="preserve"> </w:t>
      </w:r>
      <w:r>
        <w:rPr>
          <w:rFonts w:asciiTheme="minorHAnsi" w:hAnsiTheme="minorHAnsi"/>
          <w:spacing w:val="-2"/>
        </w:rPr>
        <w:t>personnel</w:t>
      </w:r>
      <w:r>
        <w:rPr>
          <w:rFonts w:asciiTheme="minorHAnsi" w:hAnsiTheme="minorHAnsi"/>
          <w:spacing w:val="24"/>
          <w:w w:val="101"/>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other</w:t>
      </w:r>
      <w:r>
        <w:rPr>
          <w:rFonts w:asciiTheme="minorHAnsi" w:hAnsiTheme="minorHAnsi"/>
          <w:spacing w:val="31"/>
          <w:w w:val="101"/>
        </w:rPr>
        <w:t xml:space="preserve"> </w:t>
      </w:r>
      <w:r>
        <w:rPr>
          <w:rFonts w:asciiTheme="minorHAnsi" w:hAnsiTheme="minorHAnsi"/>
          <w:spacing w:val="-2"/>
        </w:rPr>
        <w:t>personnel</w:t>
      </w:r>
      <w:r>
        <w:rPr>
          <w:rFonts w:asciiTheme="minorHAnsi" w:hAnsiTheme="minorHAnsi"/>
          <w:spacing w:val="24"/>
          <w:w w:val="101"/>
        </w:rPr>
        <w:t xml:space="preserve"> </w:t>
      </w:r>
      <w:r>
        <w:rPr>
          <w:rFonts w:asciiTheme="minorHAnsi" w:hAnsiTheme="minorHAnsi"/>
          <w:spacing w:val="-2"/>
        </w:rPr>
        <w:t>authorised</w:t>
      </w:r>
      <w:r>
        <w:rPr>
          <w:rFonts w:asciiTheme="minorHAnsi" w:hAnsiTheme="minorHAnsi"/>
          <w:spacing w:val="18"/>
        </w:rPr>
        <w:t xml:space="preserve"> </w:t>
      </w:r>
      <w:r>
        <w:rPr>
          <w:rFonts w:asciiTheme="minorHAnsi" w:hAnsiTheme="minorHAnsi"/>
          <w:spacing w:val="-2"/>
        </w:rPr>
        <w:t>to</w:t>
      </w:r>
      <w:r>
        <w:rPr>
          <w:rFonts w:asciiTheme="minorHAnsi" w:hAnsiTheme="minorHAnsi"/>
          <w:spacing w:val="26"/>
        </w:rPr>
        <w:t xml:space="preserve"> </w:t>
      </w:r>
      <w:r>
        <w:rPr>
          <w:rFonts w:asciiTheme="minorHAnsi" w:hAnsiTheme="minorHAnsi"/>
          <w:spacing w:val="-2"/>
        </w:rPr>
        <w:t>carry</w:t>
      </w:r>
      <w:r>
        <w:rPr>
          <w:rFonts w:asciiTheme="minorHAnsi" w:hAnsiTheme="minorHAnsi"/>
          <w:spacing w:val="25"/>
        </w:rPr>
        <w:t xml:space="preserve"> </w:t>
      </w:r>
      <w:r>
        <w:rPr>
          <w:rFonts w:asciiTheme="minorHAnsi" w:hAnsiTheme="minorHAnsi"/>
          <w:spacing w:val="-2"/>
        </w:rPr>
        <w:t>out</w:t>
      </w:r>
      <w:r>
        <w:rPr>
          <w:rFonts w:asciiTheme="minorHAnsi" w:hAnsiTheme="minorHAnsi"/>
          <w:spacing w:val="25"/>
          <w:w w:val="101"/>
        </w:rPr>
        <w:t xml:space="preserve"> </w:t>
      </w:r>
      <w:r>
        <w:rPr>
          <w:rFonts w:asciiTheme="minorHAnsi" w:hAnsiTheme="minorHAnsi"/>
          <w:spacing w:val="-2"/>
        </w:rPr>
        <w:t>control</w:t>
      </w:r>
      <w:r>
        <w:rPr>
          <w:rFonts w:asciiTheme="minorHAnsi" w:hAnsiTheme="minorHAnsi"/>
          <w:spacing w:val="24"/>
          <w:w w:val="101"/>
        </w:rPr>
        <w:t xml:space="preserve"> </w:t>
      </w:r>
      <w:r>
        <w:rPr>
          <w:rFonts w:asciiTheme="minorHAnsi" w:hAnsiTheme="minorHAnsi"/>
          <w:spacing w:val="-2"/>
        </w:rPr>
        <w:t>and</w:t>
      </w:r>
      <w:r>
        <w:rPr>
          <w:rFonts w:asciiTheme="minorHAnsi" w:hAnsiTheme="minorHAnsi"/>
          <w:spacing w:val="31"/>
        </w:rPr>
        <w:t xml:space="preserve"> </w:t>
      </w:r>
      <w:r>
        <w:rPr>
          <w:rFonts w:asciiTheme="minorHAnsi" w:hAnsiTheme="minorHAnsi"/>
          <w:spacing w:val="-2"/>
        </w:rPr>
        <w:t>maintenance</w:t>
      </w:r>
      <w:r>
        <w:rPr>
          <w:rFonts w:asciiTheme="minorHAnsi" w:hAnsiTheme="minorHAnsi"/>
        </w:rPr>
        <w:t xml:space="preserve"> </w:t>
      </w:r>
      <w:r>
        <w:rPr>
          <w:rFonts w:asciiTheme="minorHAnsi" w:hAnsiTheme="minorHAnsi"/>
          <w:spacing w:val="-1"/>
        </w:rPr>
        <w:t>operations.</w:t>
      </w:r>
    </w:p>
    <w:p w14:paraId="06648831" w14:textId="77777777" w:rsidR="000F72C1" w:rsidRDefault="0020793E">
      <w:pPr>
        <w:pStyle w:val="BodyText"/>
        <w:spacing w:before="178" w:line="188" w:lineRule="auto"/>
        <w:ind w:left="595"/>
        <w:rPr>
          <w:rFonts w:asciiTheme="minorHAnsi" w:hAnsiTheme="minorHAnsi"/>
        </w:rPr>
      </w:pPr>
      <w:r>
        <w:rPr>
          <w:rFonts w:asciiTheme="minorHAnsi" w:hAnsiTheme="minorHAnsi"/>
          <w:spacing w:val="-1"/>
        </w:rPr>
        <w:t>T-7.          Access,</w:t>
      </w:r>
      <w:r>
        <w:rPr>
          <w:rFonts w:asciiTheme="minorHAnsi" w:hAnsiTheme="minorHAnsi"/>
          <w:spacing w:val="12"/>
        </w:rPr>
        <w:t xml:space="preserve">  </w:t>
      </w:r>
      <w:r>
        <w:rPr>
          <w:rFonts w:asciiTheme="minorHAnsi" w:hAnsiTheme="minorHAnsi"/>
          <w:spacing w:val="-1"/>
        </w:rPr>
        <w:t>from</w:t>
      </w:r>
      <w:r>
        <w:rPr>
          <w:rFonts w:asciiTheme="minorHAnsi" w:hAnsiTheme="minorHAnsi"/>
          <w:spacing w:val="13"/>
        </w:rPr>
        <w:t xml:space="preserve">  </w:t>
      </w:r>
      <w:r>
        <w:rPr>
          <w:rFonts w:asciiTheme="minorHAnsi" w:hAnsiTheme="minorHAnsi"/>
          <w:spacing w:val="-1"/>
        </w:rPr>
        <w:t>the   outside,</w:t>
      </w:r>
      <w:r>
        <w:rPr>
          <w:rFonts w:asciiTheme="minorHAnsi" w:hAnsiTheme="minorHAnsi"/>
          <w:spacing w:val="13"/>
        </w:rPr>
        <w:t xml:space="preserve">  </w:t>
      </w:r>
      <w:r>
        <w:rPr>
          <w:rFonts w:asciiTheme="minorHAnsi" w:hAnsiTheme="minorHAnsi"/>
          <w:spacing w:val="-1"/>
        </w:rPr>
        <w:t>to</w:t>
      </w:r>
      <w:r>
        <w:rPr>
          <w:rFonts w:asciiTheme="minorHAnsi" w:hAnsiTheme="minorHAnsi"/>
          <w:spacing w:val="14"/>
        </w:rPr>
        <w:t xml:space="preserve">  </w:t>
      </w:r>
      <w:r>
        <w:rPr>
          <w:rFonts w:asciiTheme="minorHAnsi" w:hAnsiTheme="minorHAnsi"/>
          <w:spacing w:val="-1"/>
        </w:rPr>
        <w:t>the</w:t>
      </w:r>
      <w:r>
        <w:rPr>
          <w:rFonts w:asciiTheme="minorHAnsi" w:hAnsiTheme="minorHAnsi"/>
          <w:spacing w:val="12"/>
        </w:rPr>
        <w:t xml:space="preserve">  </w:t>
      </w:r>
      <w:r>
        <w:rPr>
          <w:rFonts w:asciiTheme="minorHAnsi" w:hAnsiTheme="minorHAnsi"/>
          <w:spacing w:val="-1"/>
        </w:rPr>
        <w:t>technical</w:t>
      </w:r>
      <w:r>
        <w:rPr>
          <w:rFonts w:asciiTheme="minorHAnsi" w:hAnsiTheme="minorHAnsi"/>
          <w:spacing w:val="16"/>
          <w:w w:val="101"/>
        </w:rPr>
        <w:t xml:space="preserve">  </w:t>
      </w:r>
      <w:r>
        <w:rPr>
          <w:rFonts w:asciiTheme="minorHAnsi" w:hAnsiTheme="minorHAnsi"/>
          <w:spacing w:val="-1"/>
        </w:rPr>
        <w:t>areas</w:t>
      </w:r>
      <w:r>
        <w:rPr>
          <w:rFonts w:asciiTheme="minorHAnsi" w:hAnsiTheme="minorHAnsi"/>
          <w:spacing w:val="18"/>
          <w:w w:val="101"/>
        </w:rPr>
        <w:t xml:space="preserve">  </w:t>
      </w:r>
      <w:r>
        <w:rPr>
          <w:rFonts w:asciiTheme="minorHAnsi" w:hAnsiTheme="minorHAnsi"/>
          <w:spacing w:val="-1"/>
        </w:rPr>
        <w:t>reserved</w:t>
      </w:r>
      <w:r>
        <w:rPr>
          <w:rFonts w:asciiTheme="minorHAnsi" w:hAnsiTheme="minorHAnsi"/>
          <w:spacing w:val="13"/>
        </w:rPr>
        <w:t xml:space="preserve">  </w:t>
      </w:r>
      <w:r>
        <w:rPr>
          <w:rFonts w:asciiTheme="minorHAnsi" w:hAnsiTheme="minorHAnsi"/>
          <w:spacing w:val="-1"/>
        </w:rPr>
        <w:t>for</w:t>
      </w:r>
      <w:r>
        <w:rPr>
          <w:rFonts w:asciiTheme="minorHAnsi" w:hAnsiTheme="minorHAnsi"/>
          <w:spacing w:val="12"/>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8"/>
          <w:w w:val="101"/>
        </w:rPr>
        <w:t xml:space="preserve">  </w:t>
      </w:r>
      <w:r>
        <w:rPr>
          <w:rFonts w:asciiTheme="minorHAnsi" w:hAnsiTheme="minorHAnsi"/>
          <w:spacing w:val="-2"/>
        </w:rPr>
        <w:t>maritime</w:t>
      </w:r>
      <w:r>
        <w:rPr>
          <w:rFonts w:asciiTheme="minorHAnsi" w:hAnsiTheme="minorHAnsi"/>
          <w:spacing w:val="16"/>
        </w:rPr>
        <w:t xml:space="preserve">  </w:t>
      </w:r>
      <w:r>
        <w:rPr>
          <w:rFonts w:asciiTheme="minorHAnsi" w:hAnsiTheme="minorHAnsi"/>
          <w:spacing w:val="-2"/>
        </w:rPr>
        <w:t>signal</w:t>
      </w:r>
      <w:r>
        <w:rPr>
          <w:rFonts w:asciiTheme="minorHAnsi" w:hAnsiTheme="minorHAnsi"/>
          <w:spacing w:val="13"/>
          <w:w w:val="101"/>
        </w:rPr>
        <w:t xml:space="preserve">  </w:t>
      </w:r>
      <w:r>
        <w:rPr>
          <w:rFonts w:asciiTheme="minorHAnsi" w:hAnsiTheme="minorHAnsi"/>
          <w:spacing w:val="-2"/>
        </w:rPr>
        <w:t>will</w:t>
      </w:r>
      <w:r>
        <w:rPr>
          <w:rFonts w:asciiTheme="minorHAnsi" w:hAnsiTheme="minorHAnsi"/>
          <w:spacing w:val="19"/>
          <w:w w:val="101"/>
        </w:rPr>
        <w:t xml:space="preserve">  </w:t>
      </w:r>
      <w:r>
        <w:rPr>
          <w:rFonts w:asciiTheme="minorHAnsi" w:hAnsiTheme="minorHAnsi"/>
          <w:spacing w:val="-2"/>
        </w:rPr>
        <w:t>be</w:t>
      </w:r>
    </w:p>
    <w:p w14:paraId="06648832" w14:textId="77777777" w:rsidR="000F72C1" w:rsidRDefault="0020793E">
      <w:pPr>
        <w:pStyle w:val="BodyText"/>
        <w:spacing w:before="58" w:line="214" w:lineRule="auto"/>
        <w:ind w:left="1462" w:right="770" w:hanging="2"/>
        <w:rPr>
          <w:rFonts w:asciiTheme="minorHAnsi" w:hAnsiTheme="minorHAnsi"/>
        </w:rPr>
      </w:pPr>
      <w:r>
        <w:rPr>
          <w:rFonts w:asciiTheme="minorHAnsi" w:hAnsiTheme="minorHAnsi"/>
          <w:spacing w:val="-1"/>
        </w:rPr>
        <w:t>independent from the one</w:t>
      </w:r>
      <w:r>
        <w:rPr>
          <w:rFonts w:asciiTheme="minorHAnsi" w:hAnsiTheme="minorHAnsi"/>
          <w:spacing w:val="15"/>
        </w:rPr>
        <w:t xml:space="preserve"> </w:t>
      </w:r>
      <w:r>
        <w:rPr>
          <w:rFonts w:asciiTheme="minorHAnsi" w:hAnsiTheme="minorHAnsi"/>
          <w:spacing w:val="-1"/>
        </w:rPr>
        <w:t>provided for any other</w:t>
      </w:r>
      <w:r>
        <w:rPr>
          <w:rFonts w:asciiTheme="minorHAnsi" w:hAnsiTheme="minorHAnsi"/>
          <w:spacing w:val="4"/>
        </w:rPr>
        <w:t xml:space="preserve"> </w:t>
      </w:r>
      <w:r>
        <w:rPr>
          <w:rFonts w:asciiTheme="minorHAnsi" w:hAnsiTheme="minorHAnsi"/>
          <w:spacing w:val="-1"/>
        </w:rPr>
        <w:t>type</w:t>
      </w:r>
      <w:r>
        <w:rPr>
          <w:rFonts w:asciiTheme="minorHAnsi" w:hAnsiTheme="minorHAnsi"/>
          <w:spacing w:val="10"/>
        </w:rPr>
        <w:t xml:space="preserve"> </w:t>
      </w:r>
      <w:r>
        <w:rPr>
          <w:rFonts w:asciiTheme="minorHAnsi" w:hAnsiTheme="minorHAnsi"/>
          <w:spacing w:val="-1"/>
        </w:rPr>
        <w:t>of</w:t>
      </w:r>
      <w:r>
        <w:rPr>
          <w:rFonts w:asciiTheme="minorHAnsi" w:hAnsiTheme="minorHAnsi"/>
          <w:spacing w:val="9"/>
        </w:rPr>
        <w:t xml:space="preserve"> </w:t>
      </w:r>
      <w:r>
        <w:rPr>
          <w:rFonts w:asciiTheme="minorHAnsi" w:hAnsiTheme="minorHAnsi"/>
          <w:spacing w:val="-1"/>
        </w:rPr>
        <w:t>acti</w:t>
      </w:r>
      <w:r>
        <w:rPr>
          <w:rFonts w:asciiTheme="minorHAnsi" w:hAnsiTheme="minorHAnsi"/>
          <w:spacing w:val="-2"/>
        </w:rPr>
        <w:t>vity</w:t>
      </w:r>
      <w:r>
        <w:rPr>
          <w:rFonts w:asciiTheme="minorHAnsi" w:hAnsiTheme="minorHAnsi"/>
          <w:spacing w:val="15"/>
          <w:w w:val="101"/>
        </w:rPr>
        <w:t xml:space="preserve"> </w:t>
      </w:r>
      <w:r>
        <w:rPr>
          <w:rFonts w:asciiTheme="minorHAnsi" w:hAnsiTheme="minorHAnsi"/>
          <w:spacing w:val="-2"/>
        </w:rPr>
        <w:t>intended</w:t>
      </w:r>
      <w:r>
        <w:rPr>
          <w:rFonts w:asciiTheme="minorHAnsi" w:hAnsiTheme="minorHAnsi"/>
          <w:spacing w:val="3"/>
        </w:rPr>
        <w:t xml:space="preserve"> </w:t>
      </w:r>
      <w:r>
        <w:rPr>
          <w:rFonts w:asciiTheme="minorHAnsi" w:hAnsiTheme="minorHAnsi"/>
          <w:spacing w:val="-2"/>
        </w:rPr>
        <w:t>to</w:t>
      </w:r>
      <w:r>
        <w:rPr>
          <w:rFonts w:asciiTheme="minorHAnsi" w:hAnsiTheme="minorHAnsi"/>
          <w:spacing w:val="19"/>
        </w:rPr>
        <w:t xml:space="preserve"> </w:t>
      </w:r>
      <w:r>
        <w:rPr>
          <w:rFonts w:asciiTheme="minorHAnsi" w:hAnsiTheme="minorHAnsi"/>
          <w:spacing w:val="-2"/>
        </w:rPr>
        <w:t>be</w:t>
      </w:r>
      <w:r>
        <w:rPr>
          <w:rFonts w:asciiTheme="minorHAnsi" w:hAnsiTheme="minorHAnsi"/>
          <w:spacing w:val="8"/>
        </w:rPr>
        <w:t xml:space="preserve"> </w:t>
      </w:r>
      <w:r>
        <w:rPr>
          <w:rFonts w:asciiTheme="minorHAnsi" w:hAnsiTheme="minorHAnsi"/>
          <w:spacing w:val="-2"/>
        </w:rPr>
        <w:t>carried</w:t>
      </w:r>
      <w:r>
        <w:rPr>
          <w:rFonts w:asciiTheme="minorHAnsi" w:hAnsiTheme="minorHAnsi"/>
          <w:spacing w:val="7"/>
        </w:rPr>
        <w:t xml:space="preserve"> </w:t>
      </w:r>
      <w:r>
        <w:rPr>
          <w:rFonts w:asciiTheme="minorHAnsi" w:hAnsiTheme="minorHAnsi"/>
          <w:spacing w:val="-2"/>
        </w:rPr>
        <w:t>out</w:t>
      </w:r>
      <w:r>
        <w:rPr>
          <w:rFonts w:asciiTheme="minorHAnsi" w:hAnsiTheme="minorHAnsi"/>
          <w:spacing w:val="16"/>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lighthouse</w:t>
      </w:r>
      <w:r>
        <w:rPr>
          <w:rFonts w:asciiTheme="minorHAnsi" w:hAnsiTheme="minorHAnsi"/>
          <w:spacing w:val="18"/>
        </w:rPr>
        <w:t xml:space="preserve"> </w:t>
      </w:r>
      <w:r>
        <w:rPr>
          <w:rFonts w:asciiTheme="minorHAnsi" w:hAnsiTheme="minorHAnsi"/>
          <w:spacing w:val="-2"/>
        </w:rPr>
        <w:t>building. Should this</w:t>
      </w:r>
      <w:r>
        <w:rPr>
          <w:rFonts w:asciiTheme="minorHAnsi" w:hAnsiTheme="minorHAnsi"/>
          <w:spacing w:val="17"/>
          <w:w w:val="101"/>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possible,</w:t>
      </w:r>
      <w:r>
        <w:rPr>
          <w:rFonts w:asciiTheme="minorHAnsi" w:hAnsiTheme="minorHAnsi"/>
          <w:spacing w:val="12"/>
          <w:w w:val="101"/>
        </w:rPr>
        <w:t xml:space="preserve"> </w:t>
      </w:r>
      <w:r>
        <w:rPr>
          <w:rFonts w:asciiTheme="minorHAnsi" w:hAnsiTheme="minorHAnsi"/>
          <w:spacing w:val="-2"/>
        </w:rPr>
        <w:t>it</w:t>
      </w:r>
      <w:r>
        <w:rPr>
          <w:rFonts w:asciiTheme="minorHAnsi" w:hAnsiTheme="minorHAnsi"/>
          <w:spacing w:val="15"/>
          <w:w w:val="101"/>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duly justified</w:t>
      </w:r>
      <w:r>
        <w:rPr>
          <w:rFonts w:asciiTheme="minorHAnsi" w:hAnsiTheme="minorHAnsi"/>
          <w:spacing w:val="14"/>
          <w:w w:val="101"/>
        </w:rPr>
        <w:t xml:space="preserve"> </w:t>
      </w:r>
      <w:r>
        <w:rPr>
          <w:rFonts w:asciiTheme="minorHAnsi" w:hAnsiTheme="minorHAnsi"/>
          <w:spacing w:val="-2"/>
        </w:rPr>
        <w:t>i</w:t>
      </w:r>
      <w:r>
        <w:rPr>
          <w:rFonts w:asciiTheme="minorHAnsi" w:hAnsiTheme="minorHAnsi"/>
          <w:spacing w:val="-3"/>
        </w:rPr>
        <w:t>n the</w:t>
      </w:r>
      <w:r>
        <w:rPr>
          <w:rFonts w:asciiTheme="minorHAnsi" w:hAnsiTheme="minorHAnsi"/>
          <w:spacing w:val="18"/>
        </w:rPr>
        <w:t xml:space="preserve"> </w:t>
      </w:r>
      <w:r>
        <w:rPr>
          <w:rFonts w:asciiTheme="minorHAnsi" w:hAnsiTheme="minorHAnsi"/>
          <w:spacing w:val="-3"/>
        </w:rPr>
        <w:t>project.</w:t>
      </w:r>
    </w:p>
    <w:p w14:paraId="06648833" w14:textId="77777777" w:rsidR="000F72C1" w:rsidRDefault="0020793E">
      <w:pPr>
        <w:pStyle w:val="BodyText"/>
        <w:spacing w:before="177" w:line="188" w:lineRule="auto"/>
        <w:ind w:left="595"/>
        <w:rPr>
          <w:rFonts w:asciiTheme="minorHAnsi" w:hAnsiTheme="minorHAnsi"/>
        </w:rPr>
      </w:pPr>
      <w:r>
        <w:rPr>
          <w:rFonts w:asciiTheme="minorHAnsi" w:hAnsiTheme="minorHAnsi"/>
          <w:spacing w:val="-1"/>
        </w:rPr>
        <w:t>T-8.          The areas reserved specifically for the</w:t>
      </w:r>
      <w:r>
        <w:rPr>
          <w:rFonts w:asciiTheme="minorHAnsi" w:hAnsiTheme="minorHAnsi"/>
          <w:spacing w:val="10"/>
        </w:rPr>
        <w:t xml:space="preserve"> </w:t>
      </w:r>
      <w:r>
        <w:rPr>
          <w:rFonts w:asciiTheme="minorHAnsi" w:hAnsiTheme="minorHAnsi"/>
          <w:spacing w:val="-1"/>
        </w:rPr>
        <w:t>use, control</w:t>
      </w:r>
      <w:r>
        <w:rPr>
          <w:rFonts w:asciiTheme="minorHAnsi" w:hAnsiTheme="minorHAnsi"/>
          <w:spacing w:val="3"/>
        </w:rPr>
        <w:t xml:space="preserve"> </w:t>
      </w:r>
      <w:r>
        <w:rPr>
          <w:rFonts w:asciiTheme="minorHAnsi" w:hAnsiTheme="minorHAnsi"/>
          <w:spacing w:val="-1"/>
        </w:rPr>
        <w:t>and</w:t>
      </w:r>
      <w:r>
        <w:rPr>
          <w:rFonts w:asciiTheme="minorHAnsi" w:hAnsiTheme="minorHAnsi"/>
          <w:spacing w:val="12"/>
          <w:w w:val="101"/>
        </w:rPr>
        <w:t xml:space="preserve"> </w:t>
      </w:r>
      <w:r>
        <w:rPr>
          <w:rFonts w:asciiTheme="minorHAnsi" w:hAnsiTheme="minorHAnsi"/>
          <w:spacing w:val="-1"/>
        </w:rPr>
        <w:t>maintenance</w:t>
      </w:r>
      <w:r>
        <w:rPr>
          <w:rFonts w:asciiTheme="minorHAnsi" w:hAnsiTheme="minorHAnsi"/>
          <w:spacing w:val="1"/>
        </w:rPr>
        <w:t xml:space="preserve"> </w:t>
      </w:r>
      <w:r>
        <w:rPr>
          <w:rFonts w:asciiTheme="minorHAnsi" w:hAnsiTheme="minorHAnsi"/>
          <w:spacing w:val="-1"/>
        </w:rPr>
        <w:t>of t</w:t>
      </w:r>
      <w:r>
        <w:rPr>
          <w:rFonts w:asciiTheme="minorHAnsi" w:hAnsiTheme="minorHAnsi"/>
          <w:spacing w:val="-2"/>
        </w:rPr>
        <w:t>he</w:t>
      </w:r>
      <w:r>
        <w:rPr>
          <w:rFonts w:asciiTheme="minorHAnsi" w:hAnsiTheme="minorHAnsi"/>
          <w:spacing w:val="8"/>
        </w:rPr>
        <w:t xml:space="preserve"> </w:t>
      </w:r>
      <w:r>
        <w:rPr>
          <w:rFonts w:asciiTheme="minorHAnsi" w:hAnsiTheme="minorHAnsi"/>
          <w:spacing w:val="-2"/>
        </w:rPr>
        <w:t>maritime signal</w:t>
      </w:r>
      <w:r>
        <w:rPr>
          <w:rFonts w:asciiTheme="minorHAnsi" w:hAnsiTheme="minorHAnsi"/>
          <w:spacing w:val="10"/>
        </w:rPr>
        <w:t xml:space="preserve"> </w:t>
      </w:r>
      <w:r>
        <w:rPr>
          <w:rFonts w:asciiTheme="minorHAnsi" w:hAnsiTheme="minorHAnsi"/>
          <w:spacing w:val="-2"/>
        </w:rPr>
        <w:t>must</w:t>
      </w:r>
      <w:r>
        <w:rPr>
          <w:rFonts w:asciiTheme="minorHAnsi" w:hAnsiTheme="minorHAnsi"/>
          <w:spacing w:val="10"/>
        </w:rPr>
        <w:t xml:space="preserve"> </w:t>
      </w:r>
      <w:r>
        <w:rPr>
          <w:rFonts w:asciiTheme="minorHAnsi" w:hAnsiTheme="minorHAnsi"/>
          <w:spacing w:val="-2"/>
        </w:rPr>
        <w:t>be</w:t>
      </w:r>
    </w:p>
    <w:p w14:paraId="06648834" w14:textId="77777777" w:rsidR="000F72C1" w:rsidRDefault="0020793E">
      <w:pPr>
        <w:pStyle w:val="BodyText"/>
        <w:spacing w:before="59" w:line="187" w:lineRule="auto"/>
        <w:ind w:left="1455"/>
        <w:rPr>
          <w:rFonts w:asciiTheme="minorHAnsi" w:hAnsiTheme="minorHAnsi"/>
        </w:rPr>
      </w:pPr>
      <w:r>
        <w:rPr>
          <w:rFonts w:asciiTheme="minorHAnsi" w:hAnsiTheme="minorHAnsi"/>
          <w:spacing w:val="-1"/>
        </w:rPr>
        <w:t>appropriately signed with</w:t>
      </w:r>
      <w:r>
        <w:rPr>
          <w:rFonts w:asciiTheme="minorHAnsi" w:hAnsiTheme="minorHAnsi"/>
          <w:spacing w:val="24"/>
          <w:w w:val="101"/>
        </w:rPr>
        <w:t xml:space="preserve"> </w:t>
      </w:r>
      <w:r>
        <w:rPr>
          <w:rFonts w:asciiTheme="minorHAnsi" w:hAnsiTheme="minorHAnsi"/>
          <w:spacing w:val="-1"/>
        </w:rPr>
        <w:t>pictograms</w:t>
      </w:r>
      <w:r>
        <w:rPr>
          <w:rFonts w:asciiTheme="minorHAnsi" w:hAnsiTheme="minorHAnsi"/>
          <w:spacing w:val="17"/>
          <w:w w:val="101"/>
        </w:rPr>
        <w:t xml:space="preserve"> </w:t>
      </w:r>
      <w:r>
        <w:rPr>
          <w:rFonts w:asciiTheme="minorHAnsi" w:hAnsiTheme="minorHAnsi"/>
          <w:spacing w:val="-1"/>
        </w:rPr>
        <w:t>prohibiting access.</w:t>
      </w:r>
    </w:p>
    <w:p w14:paraId="06648835" w14:textId="77777777" w:rsidR="000F72C1" w:rsidRDefault="0020793E">
      <w:pPr>
        <w:pStyle w:val="BodyText"/>
        <w:spacing w:before="178" w:line="188" w:lineRule="auto"/>
        <w:ind w:left="595"/>
        <w:rPr>
          <w:rFonts w:asciiTheme="minorHAnsi" w:hAnsiTheme="minorHAnsi"/>
        </w:rPr>
      </w:pPr>
      <w:r>
        <w:rPr>
          <w:rFonts w:asciiTheme="minorHAnsi" w:hAnsiTheme="minorHAnsi"/>
          <w:spacing w:val="-1"/>
        </w:rPr>
        <w:t>T-9.          Electricity</w:t>
      </w:r>
      <w:r>
        <w:rPr>
          <w:rFonts w:asciiTheme="minorHAnsi" w:hAnsiTheme="minorHAnsi"/>
          <w:spacing w:val="30"/>
          <w:w w:val="101"/>
        </w:rPr>
        <w:t xml:space="preserve"> </w:t>
      </w:r>
      <w:r>
        <w:rPr>
          <w:rFonts w:asciiTheme="minorHAnsi" w:hAnsiTheme="minorHAnsi"/>
          <w:spacing w:val="-1"/>
        </w:rPr>
        <w:t>and</w:t>
      </w:r>
      <w:r>
        <w:rPr>
          <w:rFonts w:asciiTheme="minorHAnsi" w:hAnsiTheme="minorHAnsi"/>
          <w:spacing w:val="22"/>
          <w:w w:val="101"/>
        </w:rPr>
        <w:t xml:space="preserve"> </w:t>
      </w:r>
      <w:r>
        <w:rPr>
          <w:rFonts w:asciiTheme="minorHAnsi" w:hAnsiTheme="minorHAnsi"/>
          <w:spacing w:val="-1"/>
        </w:rPr>
        <w:t>water</w:t>
      </w:r>
      <w:r>
        <w:rPr>
          <w:rFonts w:asciiTheme="minorHAnsi" w:hAnsiTheme="minorHAnsi"/>
          <w:spacing w:val="28"/>
          <w:w w:val="101"/>
        </w:rPr>
        <w:t xml:space="preserve"> </w:t>
      </w:r>
      <w:r>
        <w:rPr>
          <w:rFonts w:asciiTheme="minorHAnsi" w:hAnsiTheme="minorHAnsi"/>
          <w:spacing w:val="-1"/>
        </w:rPr>
        <w:t>supplies,</w:t>
      </w:r>
      <w:r>
        <w:rPr>
          <w:rFonts w:asciiTheme="minorHAnsi" w:hAnsiTheme="minorHAnsi"/>
          <w:spacing w:val="30"/>
        </w:rPr>
        <w:t xml:space="preserve"> </w:t>
      </w:r>
      <w:r>
        <w:rPr>
          <w:rFonts w:asciiTheme="minorHAnsi" w:hAnsiTheme="minorHAnsi"/>
          <w:spacing w:val="-1"/>
        </w:rPr>
        <w:t>etc.</w:t>
      </w:r>
      <w:r>
        <w:rPr>
          <w:rFonts w:asciiTheme="minorHAnsi" w:hAnsiTheme="minorHAnsi"/>
          <w:spacing w:val="23"/>
        </w:rPr>
        <w:t xml:space="preserve"> </w:t>
      </w:r>
      <w:r>
        <w:rPr>
          <w:rFonts w:asciiTheme="minorHAnsi" w:hAnsiTheme="minorHAnsi"/>
          <w:spacing w:val="-1"/>
        </w:rPr>
        <w:t>for</w:t>
      </w:r>
      <w:r>
        <w:rPr>
          <w:rFonts w:asciiTheme="minorHAnsi" w:hAnsiTheme="minorHAnsi"/>
          <w:spacing w:val="23"/>
          <w:w w:val="101"/>
        </w:rPr>
        <w:t xml:space="preserve"> </w:t>
      </w:r>
      <w:r>
        <w:rPr>
          <w:rFonts w:asciiTheme="minorHAnsi" w:hAnsiTheme="minorHAnsi"/>
          <w:spacing w:val="-1"/>
        </w:rPr>
        <w:t>the  mariti</w:t>
      </w:r>
      <w:r>
        <w:rPr>
          <w:rFonts w:asciiTheme="minorHAnsi" w:hAnsiTheme="minorHAnsi"/>
          <w:spacing w:val="-2"/>
        </w:rPr>
        <w:t>me</w:t>
      </w:r>
      <w:r>
        <w:rPr>
          <w:rFonts w:asciiTheme="minorHAnsi" w:hAnsiTheme="minorHAnsi"/>
          <w:spacing w:val="26"/>
          <w:w w:val="101"/>
        </w:rPr>
        <w:t xml:space="preserve"> </w:t>
      </w:r>
      <w:r>
        <w:rPr>
          <w:rFonts w:asciiTheme="minorHAnsi" w:hAnsiTheme="minorHAnsi"/>
          <w:spacing w:val="-2"/>
        </w:rPr>
        <w:t>signal</w:t>
      </w:r>
      <w:r>
        <w:rPr>
          <w:rFonts w:asciiTheme="minorHAnsi" w:hAnsiTheme="minorHAnsi"/>
          <w:spacing w:val="29"/>
          <w:w w:val="101"/>
        </w:rPr>
        <w:t xml:space="preserve"> </w:t>
      </w:r>
      <w:r>
        <w:rPr>
          <w:rFonts w:asciiTheme="minorHAnsi" w:hAnsiTheme="minorHAnsi"/>
          <w:spacing w:val="-2"/>
        </w:rPr>
        <w:t>area</w:t>
      </w:r>
      <w:r>
        <w:rPr>
          <w:rFonts w:asciiTheme="minorHAnsi" w:hAnsiTheme="minorHAnsi"/>
          <w:spacing w:val="25"/>
          <w:w w:val="101"/>
        </w:rPr>
        <w:t xml:space="preserve"> </w:t>
      </w:r>
      <w:r>
        <w:rPr>
          <w:rFonts w:asciiTheme="minorHAnsi" w:hAnsiTheme="minorHAnsi"/>
          <w:spacing w:val="-2"/>
        </w:rPr>
        <w:t>will  be</w:t>
      </w:r>
      <w:r>
        <w:rPr>
          <w:rFonts w:asciiTheme="minorHAnsi" w:hAnsiTheme="minorHAnsi"/>
          <w:spacing w:val="24"/>
        </w:rPr>
        <w:t xml:space="preserve"> </w:t>
      </w:r>
      <w:r>
        <w:rPr>
          <w:rFonts w:asciiTheme="minorHAnsi" w:hAnsiTheme="minorHAnsi"/>
          <w:spacing w:val="-2"/>
        </w:rPr>
        <w:t>totally</w:t>
      </w:r>
      <w:r>
        <w:rPr>
          <w:rFonts w:asciiTheme="minorHAnsi" w:hAnsiTheme="minorHAnsi"/>
          <w:spacing w:val="34"/>
          <w:w w:val="101"/>
        </w:rPr>
        <w:t xml:space="preserve"> </w:t>
      </w:r>
      <w:r>
        <w:rPr>
          <w:rFonts w:asciiTheme="minorHAnsi" w:hAnsiTheme="minorHAnsi"/>
          <w:spacing w:val="-2"/>
        </w:rPr>
        <w:t>independent</w:t>
      </w:r>
      <w:r>
        <w:rPr>
          <w:rFonts w:asciiTheme="minorHAnsi" w:hAnsiTheme="minorHAnsi"/>
          <w:spacing w:val="24"/>
          <w:w w:val="101"/>
        </w:rPr>
        <w:t xml:space="preserve"> </w:t>
      </w:r>
      <w:r>
        <w:rPr>
          <w:rFonts w:asciiTheme="minorHAnsi" w:hAnsiTheme="minorHAnsi"/>
          <w:spacing w:val="-2"/>
        </w:rPr>
        <w:t>from</w:t>
      </w:r>
    </w:p>
    <w:p w14:paraId="06648836" w14:textId="77777777" w:rsidR="000F72C1" w:rsidRDefault="0020793E">
      <w:pPr>
        <w:pStyle w:val="BodyText"/>
        <w:spacing w:before="58" w:line="223" w:lineRule="auto"/>
        <w:ind w:left="1441" w:right="770" w:firstLine="7"/>
        <w:jc w:val="both"/>
        <w:rPr>
          <w:rFonts w:asciiTheme="minorHAnsi" w:hAnsiTheme="minorHAnsi"/>
        </w:rPr>
      </w:pPr>
      <w:r>
        <w:rPr>
          <w:rFonts w:asciiTheme="minorHAnsi" w:hAnsiTheme="minorHAnsi"/>
          <w:spacing w:val="-2"/>
        </w:rPr>
        <w:t>those</w:t>
      </w:r>
      <w:r>
        <w:rPr>
          <w:rFonts w:asciiTheme="minorHAnsi" w:hAnsiTheme="minorHAnsi"/>
          <w:spacing w:val="34"/>
          <w:w w:val="102"/>
        </w:rPr>
        <w:t xml:space="preserve"> </w:t>
      </w:r>
      <w:r>
        <w:rPr>
          <w:rFonts w:asciiTheme="minorHAnsi" w:hAnsiTheme="minorHAnsi"/>
          <w:spacing w:val="-2"/>
        </w:rPr>
        <w:t>of</w:t>
      </w:r>
      <w:r>
        <w:rPr>
          <w:rFonts w:asciiTheme="minorHAnsi" w:hAnsiTheme="minorHAnsi"/>
          <w:spacing w:val="28"/>
        </w:rPr>
        <w:t xml:space="preserve"> </w:t>
      </w:r>
      <w:r>
        <w:rPr>
          <w:rFonts w:asciiTheme="minorHAnsi" w:hAnsiTheme="minorHAnsi"/>
          <w:spacing w:val="-2"/>
        </w:rPr>
        <w:t>the</w:t>
      </w:r>
      <w:r>
        <w:rPr>
          <w:rFonts w:asciiTheme="minorHAnsi" w:hAnsiTheme="minorHAnsi"/>
          <w:spacing w:val="37"/>
          <w:w w:val="101"/>
        </w:rPr>
        <w:t xml:space="preserve"> </w:t>
      </w:r>
      <w:r>
        <w:rPr>
          <w:rFonts w:asciiTheme="minorHAnsi" w:hAnsiTheme="minorHAnsi"/>
          <w:spacing w:val="-2"/>
        </w:rPr>
        <w:t>area</w:t>
      </w:r>
      <w:r>
        <w:rPr>
          <w:rFonts w:asciiTheme="minorHAnsi" w:hAnsiTheme="minorHAnsi"/>
          <w:spacing w:val="36"/>
        </w:rPr>
        <w:t xml:space="preserve"> </w:t>
      </w:r>
      <w:r>
        <w:rPr>
          <w:rFonts w:asciiTheme="minorHAnsi" w:hAnsiTheme="minorHAnsi"/>
          <w:spacing w:val="-2"/>
        </w:rPr>
        <w:t>set</w:t>
      </w:r>
      <w:r>
        <w:rPr>
          <w:rFonts w:asciiTheme="minorHAnsi" w:hAnsiTheme="minorHAnsi"/>
          <w:spacing w:val="37"/>
          <w:w w:val="101"/>
        </w:rPr>
        <w:t xml:space="preserve"> </w:t>
      </w:r>
      <w:r>
        <w:rPr>
          <w:rFonts w:asciiTheme="minorHAnsi" w:hAnsiTheme="minorHAnsi"/>
          <w:spacing w:val="-2"/>
        </w:rPr>
        <w:t>aside</w:t>
      </w:r>
      <w:r>
        <w:rPr>
          <w:rFonts w:asciiTheme="minorHAnsi" w:hAnsiTheme="minorHAnsi"/>
          <w:spacing w:val="31"/>
          <w:w w:val="101"/>
        </w:rPr>
        <w:t xml:space="preserve"> </w:t>
      </w:r>
      <w:r>
        <w:rPr>
          <w:rFonts w:asciiTheme="minorHAnsi" w:hAnsiTheme="minorHAnsi"/>
          <w:spacing w:val="-2"/>
        </w:rPr>
        <w:t>for</w:t>
      </w:r>
      <w:r>
        <w:rPr>
          <w:rFonts w:asciiTheme="minorHAnsi" w:hAnsiTheme="minorHAnsi"/>
          <w:spacing w:val="34"/>
        </w:rPr>
        <w:t xml:space="preserve"> </w:t>
      </w:r>
      <w:r>
        <w:rPr>
          <w:rFonts w:asciiTheme="minorHAnsi" w:hAnsiTheme="minorHAnsi"/>
          <w:spacing w:val="-2"/>
        </w:rPr>
        <w:t>other</w:t>
      </w:r>
      <w:r>
        <w:rPr>
          <w:rFonts w:asciiTheme="minorHAnsi" w:hAnsiTheme="minorHAnsi"/>
          <w:spacing w:val="42"/>
          <w:w w:val="101"/>
        </w:rPr>
        <w:t xml:space="preserve"> </w:t>
      </w:r>
      <w:r>
        <w:rPr>
          <w:rFonts w:asciiTheme="minorHAnsi" w:hAnsiTheme="minorHAnsi"/>
          <w:spacing w:val="-3"/>
        </w:rPr>
        <w:t>uses.</w:t>
      </w:r>
      <w:r>
        <w:rPr>
          <w:rFonts w:asciiTheme="minorHAnsi" w:hAnsiTheme="minorHAnsi"/>
          <w:spacing w:val="45"/>
          <w:w w:val="101"/>
        </w:rPr>
        <w:t xml:space="preserve"> </w:t>
      </w:r>
      <w:r>
        <w:rPr>
          <w:rFonts w:asciiTheme="minorHAnsi" w:hAnsiTheme="minorHAnsi"/>
          <w:spacing w:val="-3"/>
        </w:rPr>
        <w:t>In</w:t>
      </w:r>
      <w:r>
        <w:rPr>
          <w:rFonts w:asciiTheme="minorHAnsi" w:hAnsiTheme="minorHAnsi"/>
          <w:spacing w:val="36"/>
        </w:rPr>
        <w:t xml:space="preserve"> </w:t>
      </w:r>
      <w:r>
        <w:rPr>
          <w:rFonts w:asciiTheme="minorHAnsi" w:hAnsiTheme="minorHAnsi"/>
          <w:spacing w:val="-3"/>
        </w:rPr>
        <w:t>cases</w:t>
      </w:r>
      <w:r>
        <w:rPr>
          <w:rFonts w:asciiTheme="minorHAnsi" w:hAnsiTheme="minorHAnsi"/>
          <w:spacing w:val="30"/>
          <w:w w:val="101"/>
        </w:rPr>
        <w:t xml:space="preserve"> </w:t>
      </w:r>
      <w:r>
        <w:rPr>
          <w:rFonts w:asciiTheme="minorHAnsi" w:hAnsiTheme="minorHAnsi"/>
          <w:spacing w:val="-3"/>
        </w:rPr>
        <w:t>where</w:t>
      </w:r>
      <w:r>
        <w:rPr>
          <w:rFonts w:asciiTheme="minorHAnsi" w:hAnsiTheme="minorHAnsi"/>
          <w:spacing w:val="31"/>
        </w:rPr>
        <w:t xml:space="preserve"> </w:t>
      </w:r>
      <w:r>
        <w:rPr>
          <w:rFonts w:asciiTheme="minorHAnsi" w:hAnsiTheme="minorHAnsi"/>
          <w:spacing w:val="-3"/>
        </w:rPr>
        <w:t>this</w:t>
      </w:r>
      <w:r>
        <w:rPr>
          <w:rFonts w:asciiTheme="minorHAnsi" w:hAnsiTheme="minorHAnsi"/>
          <w:spacing w:val="37"/>
          <w:w w:val="101"/>
        </w:rPr>
        <w:t xml:space="preserve"> </w:t>
      </w:r>
      <w:r>
        <w:rPr>
          <w:rFonts w:asciiTheme="minorHAnsi" w:hAnsiTheme="minorHAnsi"/>
          <w:spacing w:val="-3"/>
        </w:rPr>
        <w:t>does</w:t>
      </w:r>
      <w:r>
        <w:rPr>
          <w:rFonts w:asciiTheme="minorHAnsi" w:hAnsiTheme="minorHAnsi"/>
          <w:spacing w:val="44"/>
        </w:rPr>
        <w:t xml:space="preserve"> </w:t>
      </w:r>
      <w:r>
        <w:rPr>
          <w:rFonts w:asciiTheme="minorHAnsi" w:hAnsiTheme="minorHAnsi"/>
          <w:spacing w:val="-3"/>
        </w:rPr>
        <w:t>not</w:t>
      </w:r>
      <w:r>
        <w:rPr>
          <w:rFonts w:asciiTheme="minorHAnsi" w:hAnsiTheme="minorHAnsi"/>
          <w:spacing w:val="34"/>
          <w:w w:val="101"/>
        </w:rPr>
        <w:t xml:space="preserve"> </w:t>
      </w:r>
      <w:r>
        <w:rPr>
          <w:rFonts w:asciiTheme="minorHAnsi" w:hAnsiTheme="minorHAnsi"/>
          <w:spacing w:val="-3"/>
        </w:rPr>
        <w:t>occur,</w:t>
      </w:r>
      <w:r>
        <w:rPr>
          <w:rFonts w:asciiTheme="minorHAnsi" w:hAnsiTheme="minorHAnsi"/>
          <w:spacing w:val="41"/>
          <w:w w:val="101"/>
        </w:rPr>
        <w:t xml:space="preserve"> </w:t>
      </w:r>
      <w:r>
        <w:rPr>
          <w:rFonts w:asciiTheme="minorHAnsi" w:hAnsiTheme="minorHAnsi"/>
          <w:spacing w:val="-3"/>
        </w:rPr>
        <w:t>it</w:t>
      </w:r>
      <w:r>
        <w:rPr>
          <w:rFonts w:asciiTheme="minorHAnsi" w:hAnsiTheme="minorHAnsi"/>
          <w:spacing w:val="44"/>
        </w:rPr>
        <w:t xml:space="preserve"> </w:t>
      </w:r>
      <w:r>
        <w:rPr>
          <w:rFonts w:asciiTheme="minorHAnsi" w:hAnsiTheme="minorHAnsi"/>
          <w:spacing w:val="-3"/>
        </w:rPr>
        <w:t>must</w:t>
      </w:r>
      <w:r>
        <w:rPr>
          <w:rFonts w:asciiTheme="minorHAnsi" w:hAnsiTheme="minorHAnsi"/>
          <w:spacing w:val="44"/>
          <w:w w:val="101"/>
        </w:rPr>
        <w:t xml:space="preserve"> </w:t>
      </w:r>
      <w:r>
        <w:rPr>
          <w:rFonts w:asciiTheme="minorHAnsi" w:hAnsiTheme="minorHAnsi"/>
          <w:spacing w:val="-3"/>
        </w:rPr>
        <w:t>be</w:t>
      </w:r>
      <w:r>
        <w:rPr>
          <w:rFonts w:asciiTheme="minorHAnsi" w:hAnsiTheme="minorHAnsi"/>
          <w:spacing w:val="37"/>
          <w:w w:val="101"/>
        </w:rPr>
        <w:t xml:space="preserve"> </w:t>
      </w:r>
      <w:r>
        <w:rPr>
          <w:rFonts w:asciiTheme="minorHAnsi" w:hAnsiTheme="minorHAnsi"/>
          <w:spacing w:val="-3"/>
        </w:rPr>
        <w:t>duly</w:t>
      </w:r>
      <w:r>
        <w:rPr>
          <w:rFonts w:asciiTheme="minorHAnsi" w:hAnsiTheme="minorHAnsi"/>
        </w:rPr>
        <w:t xml:space="preserve"> </w:t>
      </w:r>
      <w:r>
        <w:rPr>
          <w:rFonts w:asciiTheme="minorHAnsi" w:hAnsiTheme="minorHAnsi"/>
          <w:spacing w:val="-1"/>
        </w:rPr>
        <w:t>justified.</w:t>
      </w:r>
      <w:r>
        <w:rPr>
          <w:rFonts w:asciiTheme="minorHAnsi" w:hAnsiTheme="minorHAnsi"/>
          <w:spacing w:val="26"/>
          <w:w w:val="101"/>
        </w:rPr>
        <w:t xml:space="preserve"> </w:t>
      </w:r>
      <w:r>
        <w:rPr>
          <w:rFonts w:asciiTheme="minorHAnsi" w:hAnsiTheme="minorHAnsi"/>
          <w:spacing w:val="-1"/>
        </w:rPr>
        <w:t>However, the</w:t>
      </w:r>
      <w:r>
        <w:rPr>
          <w:rFonts w:asciiTheme="minorHAnsi" w:hAnsiTheme="minorHAnsi"/>
          <w:spacing w:val="24"/>
          <w:w w:val="101"/>
        </w:rPr>
        <w:t xml:space="preserve"> </w:t>
      </w:r>
      <w:r>
        <w:rPr>
          <w:rFonts w:asciiTheme="minorHAnsi" w:hAnsiTheme="minorHAnsi"/>
          <w:spacing w:val="-1"/>
        </w:rPr>
        <w:t>lighthouse</w:t>
      </w:r>
      <w:r>
        <w:rPr>
          <w:rFonts w:asciiTheme="minorHAnsi" w:hAnsiTheme="minorHAnsi"/>
          <w:spacing w:val="25"/>
        </w:rPr>
        <w:t xml:space="preserve"> </w:t>
      </w:r>
      <w:r>
        <w:rPr>
          <w:rFonts w:asciiTheme="minorHAnsi" w:hAnsiTheme="minorHAnsi"/>
          <w:spacing w:val="-1"/>
        </w:rPr>
        <w:t>light</w:t>
      </w:r>
      <w:r>
        <w:rPr>
          <w:rFonts w:asciiTheme="minorHAnsi" w:hAnsiTheme="minorHAnsi"/>
          <w:spacing w:val="16"/>
        </w:rPr>
        <w:t xml:space="preserve"> </w:t>
      </w:r>
      <w:r>
        <w:rPr>
          <w:rFonts w:asciiTheme="minorHAnsi" w:hAnsiTheme="minorHAnsi"/>
          <w:spacing w:val="-1"/>
        </w:rPr>
        <w:t>electricity</w:t>
      </w:r>
      <w:r>
        <w:rPr>
          <w:rFonts w:asciiTheme="minorHAnsi" w:hAnsiTheme="minorHAnsi"/>
          <w:spacing w:val="17"/>
          <w:w w:val="101"/>
        </w:rPr>
        <w:t xml:space="preserve"> </w:t>
      </w:r>
      <w:r>
        <w:rPr>
          <w:rFonts w:asciiTheme="minorHAnsi" w:hAnsiTheme="minorHAnsi"/>
          <w:spacing w:val="-1"/>
        </w:rPr>
        <w:t>supply</w:t>
      </w:r>
      <w:r>
        <w:rPr>
          <w:rFonts w:asciiTheme="minorHAnsi" w:hAnsiTheme="minorHAnsi"/>
          <w:spacing w:val="23"/>
        </w:rPr>
        <w:t xml:space="preserve"> </w:t>
      </w:r>
      <w:r>
        <w:rPr>
          <w:rFonts w:asciiTheme="minorHAnsi" w:hAnsiTheme="minorHAnsi"/>
          <w:spacing w:val="-1"/>
        </w:rPr>
        <w:t>(maritime</w:t>
      </w:r>
      <w:r>
        <w:rPr>
          <w:rFonts w:asciiTheme="minorHAnsi" w:hAnsiTheme="minorHAnsi"/>
          <w:spacing w:val="15"/>
        </w:rPr>
        <w:t xml:space="preserve"> </w:t>
      </w:r>
      <w:r>
        <w:rPr>
          <w:rFonts w:asciiTheme="minorHAnsi" w:hAnsiTheme="minorHAnsi"/>
          <w:spacing w:val="-1"/>
        </w:rPr>
        <w:t>sign</w:t>
      </w:r>
      <w:r>
        <w:rPr>
          <w:rFonts w:asciiTheme="minorHAnsi" w:hAnsiTheme="minorHAnsi"/>
          <w:spacing w:val="-2"/>
        </w:rPr>
        <w:t>al),</w:t>
      </w:r>
      <w:r>
        <w:rPr>
          <w:rFonts w:asciiTheme="minorHAnsi" w:hAnsiTheme="minorHAnsi"/>
          <w:spacing w:val="24"/>
        </w:rPr>
        <w:t xml:space="preserve"> </w:t>
      </w:r>
      <w:r>
        <w:rPr>
          <w:rFonts w:asciiTheme="minorHAnsi" w:hAnsiTheme="minorHAnsi"/>
          <w:spacing w:val="-2"/>
        </w:rPr>
        <w:t>both the</w:t>
      </w:r>
      <w:r>
        <w:rPr>
          <w:rFonts w:asciiTheme="minorHAnsi" w:hAnsiTheme="minorHAnsi"/>
          <w:spacing w:val="23"/>
        </w:rPr>
        <w:t xml:space="preserve"> </w:t>
      </w:r>
      <w:r>
        <w:rPr>
          <w:rFonts w:asciiTheme="minorHAnsi" w:hAnsiTheme="minorHAnsi"/>
          <w:spacing w:val="-2"/>
        </w:rPr>
        <w:t>main</w:t>
      </w:r>
      <w:r>
        <w:rPr>
          <w:rFonts w:asciiTheme="minorHAnsi" w:hAnsiTheme="minorHAnsi"/>
          <w:spacing w:val="17"/>
        </w:rPr>
        <w:t xml:space="preserve"> </w:t>
      </w:r>
      <w:r>
        <w:rPr>
          <w:rFonts w:asciiTheme="minorHAnsi" w:hAnsiTheme="minorHAnsi"/>
          <w:spacing w:val="-2"/>
        </w:rPr>
        <w:t>and the</w:t>
      </w:r>
      <w:r>
        <w:rPr>
          <w:rFonts w:asciiTheme="minorHAnsi" w:hAnsiTheme="minorHAnsi"/>
        </w:rPr>
        <w:t xml:space="preserve"> </w:t>
      </w:r>
      <w:r>
        <w:rPr>
          <w:rFonts w:asciiTheme="minorHAnsi" w:hAnsiTheme="minorHAnsi"/>
          <w:spacing w:val="-1"/>
        </w:rPr>
        <w:t>reserve ones, will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15"/>
          <w:w w:val="101"/>
        </w:rPr>
        <w:t xml:space="preserve"> </w:t>
      </w:r>
      <w:r>
        <w:rPr>
          <w:rFonts w:asciiTheme="minorHAnsi" w:hAnsiTheme="minorHAnsi"/>
          <w:spacing w:val="-1"/>
        </w:rPr>
        <w:t>independent from any other</w:t>
      </w:r>
      <w:r>
        <w:rPr>
          <w:rFonts w:asciiTheme="minorHAnsi" w:hAnsiTheme="minorHAnsi"/>
          <w:spacing w:val="16"/>
          <w:w w:val="101"/>
        </w:rPr>
        <w:t xml:space="preserve"> </w:t>
      </w:r>
      <w:r>
        <w:rPr>
          <w:rFonts w:asciiTheme="minorHAnsi" w:hAnsiTheme="minorHAnsi"/>
          <w:spacing w:val="-1"/>
        </w:rPr>
        <w:t>use</w:t>
      </w:r>
      <w:r>
        <w:rPr>
          <w:rFonts w:asciiTheme="minorHAnsi" w:hAnsiTheme="minorHAnsi"/>
          <w:spacing w:val="13"/>
        </w:rPr>
        <w:t xml:space="preserve"> </w:t>
      </w:r>
      <w:r>
        <w:rPr>
          <w:rFonts w:asciiTheme="minorHAnsi" w:hAnsiTheme="minorHAnsi"/>
          <w:spacing w:val="-1"/>
        </w:rPr>
        <w:t>in the</w:t>
      </w:r>
      <w:r>
        <w:rPr>
          <w:rFonts w:asciiTheme="minorHAnsi" w:hAnsiTheme="minorHAnsi"/>
          <w:spacing w:val="17"/>
          <w:w w:val="101"/>
        </w:rPr>
        <w:t xml:space="preserve"> </w:t>
      </w:r>
      <w:r>
        <w:rPr>
          <w:rFonts w:asciiTheme="minorHAnsi" w:hAnsiTheme="minorHAnsi"/>
          <w:spacing w:val="-1"/>
        </w:rPr>
        <w:t>li</w:t>
      </w:r>
      <w:r>
        <w:rPr>
          <w:rFonts w:asciiTheme="minorHAnsi" w:hAnsiTheme="minorHAnsi"/>
          <w:spacing w:val="-2"/>
        </w:rPr>
        <w:t>ghthouse.</w:t>
      </w:r>
    </w:p>
    <w:p w14:paraId="06648837" w14:textId="77777777" w:rsidR="000F72C1" w:rsidRDefault="0020793E">
      <w:pPr>
        <w:pStyle w:val="BodyText"/>
        <w:spacing w:before="178" w:line="188" w:lineRule="auto"/>
        <w:ind w:left="595"/>
        <w:rPr>
          <w:rFonts w:asciiTheme="minorHAnsi" w:hAnsiTheme="minorHAnsi"/>
        </w:rPr>
      </w:pPr>
      <w:r>
        <w:rPr>
          <w:rFonts w:asciiTheme="minorHAnsi" w:hAnsiTheme="minorHAnsi"/>
        </w:rPr>
        <w:t>T-10.         The</w:t>
      </w:r>
      <w:r>
        <w:rPr>
          <w:rFonts w:asciiTheme="minorHAnsi" w:hAnsiTheme="minorHAnsi"/>
          <w:spacing w:val="18"/>
        </w:rPr>
        <w:t xml:space="preserve"> </w:t>
      </w:r>
      <w:r>
        <w:rPr>
          <w:rFonts w:asciiTheme="minorHAnsi" w:hAnsiTheme="minorHAnsi"/>
        </w:rPr>
        <w:t>project</w:t>
      </w:r>
      <w:r>
        <w:rPr>
          <w:rFonts w:asciiTheme="minorHAnsi" w:hAnsiTheme="minorHAnsi"/>
          <w:spacing w:val="15"/>
        </w:rPr>
        <w:t xml:space="preserve"> </w:t>
      </w:r>
      <w:r>
        <w:rPr>
          <w:rFonts w:asciiTheme="minorHAnsi" w:hAnsiTheme="minorHAnsi"/>
        </w:rPr>
        <w:t>must guaran</w:t>
      </w:r>
      <w:r>
        <w:rPr>
          <w:rFonts w:asciiTheme="minorHAnsi" w:hAnsiTheme="minorHAnsi"/>
          <w:spacing w:val="-1"/>
        </w:rPr>
        <w:t>tee the electromagnetic compatibility of the</w:t>
      </w:r>
      <w:r>
        <w:rPr>
          <w:rFonts w:asciiTheme="minorHAnsi" w:hAnsiTheme="minorHAnsi"/>
          <w:spacing w:val="11"/>
        </w:rPr>
        <w:t xml:space="preserve"> </w:t>
      </w:r>
      <w:r>
        <w:rPr>
          <w:rFonts w:asciiTheme="minorHAnsi" w:hAnsiTheme="minorHAnsi"/>
          <w:spacing w:val="-1"/>
        </w:rPr>
        <w:t>electric</w:t>
      </w:r>
      <w:r>
        <w:rPr>
          <w:rFonts w:asciiTheme="minorHAnsi" w:hAnsiTheme="minorHAnsi"/>
          <w:spacing w:val="8"/>
        </w:rPr>
        <w:t xml:space="preserve"> </w:t>
      </w:r>
      <w:r>
        <w:rPr>
          <w:rFonts w:asciiTheme="minorHAnsi" w:hAnsiTheme="minorHAnsi"/>
          <w:spacing w:val="-1"/>
        </w:rPr>
        <w:t>or</w:t>
      </w:r>
      <w:r>
        <w:rPr>
          <w:rFonts w:asciiTheme="minorHAnsi" w:hAnsiTheme="minorHAnsi"/>
          <w:spacing w:val="5"/>
        </w:rPr>
        <w:t xml:space="preserve"> </w:t>
      </w:r>
      <w:r>
        <w:rPr>
          <w:rFonts w:asciiTheme="minorHAnsi" w:hAnsiTheme="minorHAnsi"/>
          <w:spacing w:val="-1"/>
        </w:rPr>
        <w:t>electronic</w:t>
      </w:r>
      <w:r>
        <w:rPr>
          <w:rFonts w:asciiTheme="minorHAnsi" w:hAnsiTheme="minorHAnsi"/>
          <w:spacing w:val="12"/>
        </w:rPr>
        <w:t xml:space="preserve"> </w:t>
      </w:r>
      <w:r>
        <w:rPr>
          <w:rFonts w:asciiTheme="minorHAnsi" w:hAnsiTheme="minorHAnsi"/>
          <w:spacing w:val="-1"/>
        </w:rPr>
        <w:t>devices</w:t>
      </w:r>
    </w:p>
    <w:p w14:paraId="06648838" w14:textId="77777777" w:rsidR="000F72C1" w:rsidRDefault="0020793E">
      <w:pPr>
        <w:pStyle w:val="BodyText"/>
        <w:spacing w:before="58" w:line="223" w:lineRule="auto"/>
        <w:ind w:left="1449" w:right="773" w:firstLine="12"/>
        <w:jc w:val="both"/>
        <w:rPr>
          <w:rFonts w:asciiTheme="minorHAnsi" w:hAnsiTheme="minorHAnsi"/>
        </w:rPr>
      </w:pPr>
      <w:r>
        <w:rPr>
          <w:rFonts w:asciiTheme="minorHAnsi" w:hAnsiTheme="minorHAnsi"/>
          <w:spacing w:val="-1"/>
        </w:rPr>
        <w:t>planned</w:t>
      </w:r>
      <w:r>
        <w:rPr>
          <w:rFonts w:asciiTheme="minorHAnsi" w:hAnsiTheme="minorHAnsi"/>
          <w:spacing w:val="35"/>
          <w:w w:val="101"/>
        </w:rPr>
        <w:t xml:space="preserve"> </w:t>
      </w:r>
      <w:r>
        <w:rPr>
          <w:rFonts w:asciiTheme="minorHAnsi" w:hAnsiTheme="minorHAnsi"/>
          <w:spacing w:val="-1"/>
        </w:rPr>
        <w:t>for</w:t>
      </w:r>
      <w:r>
        <w:rPr>
          <w:rFonts w:asciiTheme="minorHAnsi" w:hAnsiTheme="minorHAnsi"/>
          <w:spacing w:val="46"/>
        </w:rPr>
        <w:t xml:space="preserve"> </w:t>
      </w:r>
      <w:r>
        <w:rPr>
          <w:rFonts w:asciiTheme="minorHAnsi" w:hAnsiTheme="minorHAnsi"/>
          <w:spacing w:val="-1"/>
        </w:rPr>
        <w:t>installation</w:t>
      </w:r>
      <w:r>
        <w:rPr>
          <w:rFonts w:asciiTheme="minorHAnsi" w:hAnsiTheme="minorHAnsi"/>
          <w:spacing w:val="37"/>
        </w:rPr>
        <w:t xml:space="preserve"> </w:t>
      </w:r>
      <w:r>
        <w:rPr>
          <w:rFonts w:asciiTheme="minorHAnsi" w:hAnsiTheme="minorHAnsi"/>
          <w:spacing w:val="-1"/>
        </w:rPr>
        <w:t>w</w:t>
      </w:r>
      <w:r>
        <w:rPr>
          <w:rFonts w:asciiTheme="minorHAnsi" w:hAnsiTheme="minorHAnsi"/>
          <w:spacing w:val="-2"/>
        </w:rPr>
        <w:t>ith</w:t>
      </w:r>
      <w:r>
        <w:rPr>
          <w:rFonts w:asciiTheme="minorHAnsi" w:hAnsiTheme="minorHAnsi"/>
          <w:spacing w:val="34"/>
          <w:w w:val="101"/>
        </w:rPr>
        <w:t xml:space="preserve"> </w:t>
      </w:r>
      <w:r>
        <w:rPr>
          <w:rFonts w:asciiTheme="minorHAnsi" w:hAnsiTheme="minorHAnsi"/>
          <w:spacing w:val="-2"/>
        </w:rPr>
        <w:t>those</w:t>
      </w:r>
      <w:r>
        <w:rPr>
          <w:rFonts w:asciiTheme="minorHAnsi" w:hAnsiTheme="minorHAnsi"/>
          <w:spacing w:val="42"/>
          <w:w w:val="101"/>
        </w:rPr>
        <w:t xml:space="preserve"> </w:t>
      </w:r>
      <w:r>
        <w:rPr>
          <w:rFonts w:asciiTheme="minorHAnsi" w:hAnsiTheme="minorHAnsi"/>
          <w:spacing w:val="-2"/>
        </w:rPr>
        <w:t>already</w:t>
      </w:r>
      <w:r>
        <w:rPr>
          <w:rFonts w:asciiTheme="minorHAnsi" w:hAnsiTheme="minorHAnsi"/>
          <w:spacing w:val="44"/>
          <w:w w:val="101"/>
        </w:rPr>
        <w:t xml:space="preserve"> </w:t>
      </w:r>
      <w:r>
        <w:rPr>
          <w:rFonts w:asciiTheme="minorHAnsi" w:hAnsiTheme="minorHAnsi"/>
          <w:spacing w:val="-2"/>
        </w:rPr>
        <w:t>in</w:t>
      </w:r>
      <w:r>
        <w:rPr>
          <w:rFonts w:asciiTheme="minorHAnsi" w:hAnsiTheme="minorHAnsi"/>
          <w:spacing w:val="35"/>
        </w:rPr>
        <w:t xml:space="preserve"> </w:t>
      </w:r>
      <w:r>
        <w:rPr>
          <w:rFonts w:asciiTheme="minorHAnsi" w:hAnsiTheme="minorHAnsi"/>
          <w:spacing w:val="-2"/>
        </w:rPr>
        <w:t>the</w:t>
      </w:r>
      <w:r>
        <w:rPr>
          <w:rFonts w:asciiTheme="minorHAnsi" w:hAnsiTheme="minorHAnsi"/>
          <w:spacing w:val="46"/>
          <w:w w:val="101"/>
        </w:rPr>
        <w:t xml:space="preserve"> </w:t>
      </w:r>
      <w:r>
        <w:rPr>
          <w:rFonts w:asciiTheme="minorHAnsi" w:hAnsiTheme="minorHAnsi"/>
          <w:spacing w:val="-2"/>
        </w:rPr>
        <w:t>maritime</w:t>
      </w:r>
      <w:r>
        <w:rPr>
          <w:rFonts w:asciiTheme="minorHAnsi" w:hAnsiTheme="minorHAnsi"/>
          <w:spacing w:val="39"/>
        </w:rPr>
        <w:t xml:space="preserve"> </w:t>
      </w:r>
      <w:r>
        <w:rPr>
          <w:rFonts w:asciiTheme="minorHAnsi" w:hAnsiTheme="minorHAnsi"/>
          <w:spacing w:val="-2"/>
        </w:rPr>
        <w:t>signal.</w:t>
      </w:r>
      <w:r>
        <w:rPr>
          <w:rFonts w:asciiTheme="minorHAnsi" w:hAnsiTheme="minorHAnsi"/>
          <w:spacing w:val="33"/>
        </w:rPr>
        <w:t xml:space="preserve"> </w:t>
      </w:r>
      <w:r>
        <w:rPr>
          <w:rFonts w:asciiTheme="minorHAnsi" w:hAnsiTheme="minorHAnsi"/>
          <w:spacing w:val="-2"/>
        </w:rPr>
        <w:t>The  Port</w:t>
      </w:r>
      <w:r>
        <w:rPr>
          <w:rFonts w:asciiTheme="minorHAnsi" w:hAnsiTheme="minorHAnsi"/>
          <w:spacing w:val="36"/>
        </w:rPr>
        <w:t xml:space="preserve"> </w:t>
      </w:r>
      <w:r>
        <w:rPr>
          <w:rFonts w:asciiTheme="minorHAnsi" w:hAnsiTheme="minorHAnsi"/>
          <w:spacing w:val="-2"/>
        </w:rPr>
        <w:t>Authority</w:t>
      </w:r>
      <w:r>
        <w:rPr>
          <w:rFonts w:asciiTheme="minorHAnsi" w:hAnsiTheme="minorHAnsi"/>
          <w:spacing w:val="33"/>
          <w:w w:val="101"/>
        </w:rPr>
        <w:t xml:space="preserve"> </w:t>
      </w:r>
      <w:r>
        <w:rPr>
          <w:rFonts w:asciiTheme="minorHAnsi" w:hAnsiTheme="minorHAnsi"/>
          <w:spacing w:val="-2"/>
        </w:rPr>
        <w:t>takes  no</w:t>
      </w:r>
      <w:r>
        <w:rPr>
          <w:rFonts w:asciiTheme="minorHAnsi" w:hAnsiTheme="minorHAnsi"/>
        </w:rPr>
        <w:t xml:space="preserve"> </w:t>
      </w:r>
      <w:r>
        <w:rPr>
          <w:rFonts w:asciiTheme="minorHAnsi" w:hAnsiTheme="minorHAnsi"/>
          <w:spacing w:val="-1"/>
        </w:rPr>
        <w:t>responsibility for</w:t>
      </w:r>
      <w:r>
        <w:rPr>
          <w:rFonts w:asciiTheme="minorHAnsi" w:hAnsiTheme="minorHAnsi"/>
          <w:spacing w:val="20"/>
          <w:w w:val="101"/>
        </w:rPr>
        <w:t xml:space="preserve"> </w:t>
      </w:r>
      <w:r>
        <w:rPr>
          <w:rFonts w:asciiTheme="minorHAnsi" w:hAnsiTheme="minorHAnsi"/>
          <w:spacing w:val="-1"/>
        </w:rPr>
        <w:t>possible</w:t>
      </w:r>
      <w:r>
        <w:rPr>
          <w:rFonts w:asciiTheme="minorHAnsi" w:hAnsiTheme="minorHAnsi"/>
          <w:spacing w:val="13"/>
        </w:rPr>
        <w:t xml:space="preserve"> </w:t>
      </w:r>
      <w:r>
        <w:rPr>
          <w:rFonts w:asciiTheme="minorHAnsi" w:hAnsiTheme="minorHAnsi"/>
          <w:spacing w:val="-1"/>
        </w:rPr>
        <w:t>interferences caused</w:t>
      </w:r>
      <w:r>
        <w:rPr>
          <w:rFonts w:asciiTheme="minorHAnsi" w:hAnsiTheme="minorHAnsi"/>
          <w:spacing w:val="14"/>
        </w:rPr>
        <w:t xml:space="preserve"> </w:t>
      </w:r>
      <w:r>
        <w:rPr>
          <w:rFonts w:asciiTheme="minorHAnsi" w:hAnsiTheme="minorHAnsi"/>
          <w:spacing w:val="-1"/>
        </w:rPr>
        <w:t>by existing or future</w:t>
      </w:r>
      <w:r>
        <w:rPr>
          <w:rFonts w:asciiTheme="minorHAnsi" w:hAnsiTheme="minorHAnsi"/>
          <w:spacing w:val="12"/>
          <w:w w:val="101"/>
        </w:rPr>
        <w:t xml:space="preserve"> </w:t>
      </w:r>
      <w:r>
        <w:rPr>
          <w:rFonts w:asciiTheme="minorHAnsi" w:hAnsiTheme="minorHAnsi"/>
          <w:spacing w:val="-1"/>
        </w:rPr>
        <w:t>maritime signal</w:t>
      </w:r>
      <w:r>
        <w:rPr>
          <w:rFonts w:asciiTheme="minorHAnsi" w:hAnsiTheme="minorHAnsi"/>
          <w:spacing w:val="8"/>
        </w:rPr>
        <w:t xml:space="preserve"> </w:t>
      </w:r>
      <w:r>
        <w:rPr>
          <w:rFonts w:asciiTheme="minorHAnsi" w:hAnsiTheme="minorHAnsi"/>
          <w:spacing w:val="-1"/>
        </w:rPr>
        <w:t>equipment, or</w:t>
      </w:r>
      <w:r>
        <w:rPr>
          <w:rFonts w:asciiTheme="minorHAnsi" w:hAnsiTheme="minorHAnsi"/>
        </w:rPr>
        <w:t xml:space="preserve"> </w:t>
      </w:r>
      <w:r>
        <w:rPr>
          <w:rFonts w:asciiTheme="minorHAnsi" w:hAnsiTheme="minorHAnsi"/>
          <w:spacing w:val="-2"/>
        </w:rPr>
        <w:t>for</w:t>
      </w:r>
      <w:r>
        <w:rPr>
          <w:rFonts w:asciiTheme="minorHAnsi" w:hAnsiTheme="minorHAnsi"/>
          <w:spacing w:val="26"/>
        </w:rPr>
        <w:t xml:space="preserve"> </w:t>
      </w:r>
      <w:r>
        <w:rPr>
          <w:rFonts w:asciiTheme="minorHAnsi" w:hAnsiTheme="minorHAnsi"/>
          <w:spacing w:val="-2"/>
        </w:rPr>
        <w:t>its effect on</w:t>
      </w:r>
      <w:r>
        <w:rPr>
          <w:rFonts w:asciiTheme="minorHAnsi" w:hAnsiTheme="minorHAnsi"/>
          <w:spacing w:val="16"/>
          <w:w w:val="101"/>
        </w:rPr>
        <w:t xml:space="preserve"> </w:t>
      </w:r>
      <w:r>
        <w:rPr>
          <w:rFonts w:asciiTheme="minorHAnsi" w:hAnsiTheme="minorHAnsi"/>
          <w:spacing w:val="-2"/>
        </w:rPr>
        <w:t>people’s</w:t>
      </w:r>
      <w:r>
        <w:rPr>
          <w:rFonts w:asciiTheme="minorHAnsi" w:hAnsiTheme="minorHAnsi"/>
          <w:spacing w:val="15"/>
        </w:rPr>
        <w:t xml:space="preserve"> </w:t>
      </w:r>
      <w:r>
        <w:rPr>
          <w:rFonts w:asciiTheme="minorHAnsi" w:hAnsiTheme="minorHAnsi"/>
          <w:spacing w:val="-2"/>
        </w:rPr>
        <w:t>health.</w:t>
      </w:r>
    </w:p>
    <w:p w14:paraId="06648839" w14:textId="77777777" w:rsidR="000F72C1" w:rsidRDefault="0020793E">
      <w:pPr>
        <w:pStyle w:val="BodyText"/>
        <w:spacing w:before="177" w:line="187" w:lineRule="auto"/>
        <w:ind w:left="594"/>
        <w:rPr>
          <w:rFonts w:asciiTheme="minorHAnsi" w:hAnsiTheme="minorHAnsi"/>
        </w:rPr>
      </w:pPr>
      <w:r>
        <w:rPr>
          <w:rFonts w:asciiTheme="minorHAnsi" w:hAnsiTheme="minorHAnsi"/>
          <w:spacing w:val="-1"/>
        </w:rPr>
        <w:t>T-11.         In</w:t>
      </w:r>
      <w:r>
        <w:rPr>
          <w:rFonts w:asciiTheme="minorHAnsi" w:hAnsiTheme="minorHAnsi"/>
          <w:spacing w:val="22"/>
          <w:w w:val="101"/>
        </w:rPr>
        <w:t xml:space="preserve"> </w:t>
      </w:r>
      <w:r>
        <w:rPr>
          <w:rFonts w:asciiTheme="minorHAnsi" w:hAnsiTheme="minorHAnsi"/>
          <w:spacing w:val="-1"/>
        </w:rPr>
        <w:t>the</w:t>
      </w:r>
      <w:r>
        <w:rPr>
          <w:rFonts w:asciiTheme="minorHAnsi" w:hAnsiTheme="minorHAnsi"/>
          <w:spacing w:val="30"/>
          <w:w w:val="101"/>
        </w:rPr>
        <w:t xml:space="preserve"> </w:t>
      </w:r>
      <w:r>
        <w:rPr>
          <w:rFonts w:asciiTheme="minorHAnsi" w:hAnsiTheme="minorHAnsi"/>
          <w:spacing w:val="-1"/>
        </w:rPr>
        <w:t>event</w:t>
      </w:r>
      <w:r>
        <w:rPr>
          <w:rFonts w:asciiTheme="minorHAnsi" w:hAnsiTheme="minorHAnsi"/>
          <w:spacing w:val="21"/>
        </w:rPr>
        <w:t xml:space="preserve"> </w:t>
      </w:r>
      <w:r>
        <w:rPr>
          <w:rFonts w:asciiTheme="minorHAnsi" w:hAnsiTheme="minorHAnsi"/>
          <w:spacing w:val="-1"/>
        </w:rPr>
        <w:t>that</w:t>
      </w:r>
      <w:r>
        <w:rPr>
          <w:rFonts w:asciiTheme="minorHAnsi" w:hAnsiTheme="minorHAnsi"/>
          <w:spacing w:val="24"/>
        </w:rPr>
        <w:t xml:space="preserve"> </w:t>
      </w:r>
      <w:r>
        <w:rPr>
          <w:rFonts w:asciiTheme="minorHAnsi" w:hAnsiTheme="minorHAnsi"/>
          <w:spacing w:val="-1"/>
        </w:rPr>
        <w:t>the  planned</w:t>
      </w:r>
      <w:r>
        <w:rPr>
          <w:rFonts w:asciiTheme="minorHAnsi" w:hAnsiTheme="minorHAnsi"/>
          <w:spacing w:val="29"/>
        </w:rPr>
        <w:t xml:space="preserve"> </w:t>
      </w:r>
      <w:r>
        <w:rPr>
          <w:rFonts w:asciiTheme="minorHAnsi" w:hAnsiTheme="minorHAnsi"/>
          <w:spacing w:val="-1"/>
        </w:rPr>
        <w:t>co</w:t>
      </w:r>
      <w:r>
        <w:rPr>
          <w:rFonts w:asciiTheme="minorHAnsi" w:hAnsiTheme="minorHAnsi"/>
          <w:spacing w:val="-2"/>
        </w:rPr>
        <w:t>mplementary  uses</w:t>
      </w:r>
      <w:r>
        <w:rPr>
          <w:rFonts w:asciiTheme="minorHAnsi" w:hAnsiTheme="minorHAnsi"/>
          <w:spacing w:val="27"/>
          <w:w w:val="101"/>
        </w:rPr>
        <w:t xml:space="preserve"> </w:t>
      </w:r>
      <w:r>
        <w:rPr>
          <w:rFonts w:asciiTheme="minorHAnsi" w:hAnsiTheme="minorHAnsi"/>
          <w:spacing w:val="-2"/>
        </w:rPr>
        <w:t>entail</w:t>
      </w:r>
      <w:r>
        <w:rPr>
          <w:rFonts w:asciiTheme="minorHAnsi" w:hAnsiTheme="minorHAnsi"/>
          <w:spacing w:val="36"/>
        </w:rPr>
        <w:t xml:space="preserve"> </w:t>
      </w:r>
      <w:r>
        <w:rPr>
          <w:rFonts w:asciiTheme="minorHAnsi" w:hAnsiTheme="minorHAnsi"/>
          <w:spacing w:val="-2"/>
        </w:rPr>
        <w:t>renovation</w:t>
      </w:r>
      <w:r>
        <w:rPr>
          <w:rFonts w:asciiTheme="minorHAnsi" w:hAnsiTheme="minorHAnsi"/>
          <w:spacing w:val="22"/>
          <w:w w:val="101"/>
        </w:rPr>
        <w:t xml:space="preserve"> </w:t>
      </w:r>
      <w:r>
        <w:rPr>
          <w:rFonts w:asciiTheme="minorHAnsi" w:hAnsiTheme="minorHAnsi"/>
          <w:spacing w:val="-2"/>
        </w:rPr>
        <w:t>work,</w:t>
      </w:r>
      <w:r>
        <w:rPr>
          <w:rFonts w:asciiTheme="minorHAnsi" w:hAnsiTheme="minorHAnsi"/>
          <w:spacing w:val="28"/>
          <w:w w:val="101"/>
        </w:rPr>
        <w:t xml:space="preserve"> </w:t>
      </w:r>
      <w:r>
        <w:rPr>
          <w:rFonts w:asciiTheme="minorHAnsi" w:hAnsiTheme="minorHAnsi"/>
          <w:spacing w:val="-2"/>
        </w:rPr>
        <w:t>smoke</w:t>
      </w:r>
      <w:r>
        <w:rPr>
          <w:rFonts w:asciiTheme="minorHAnsi" w:hAnsiTheme="minorHAnsi"/>
          <w:spacing w:val="28"/>
        </w:rPr>
        <w:t xml:space="preserve"> </w:t>
      </w:r>
      <w:r>
        <w:rPr>
          <w:rFonts w:asciiTheme="minorHAnsi" w:hAnsiTheme="minorHAnsi"/>
          <w:spacing w:val="-2"/>
        </w:rPr>
        <w:t>outlets</w:t>
      </w:r>
      <w:r>
        <w:rPr>
          <w:rFonts w:asciiTheme="minorHAnsi" w:hAnsiTheme="minorHAnsi"/>
          <w:spacing w:val="33"/>
          <w:w w:val="101"/>
        </w:rPr>
        <w:t xml:space="preserve"> </w:t>
      </w:r>
      <w:r>
        <w:rPr>
          <w:rFonts w:asciiTheme="minorHAnsi" w:hAnsiTheme="minorHAnsi"/>
          <w:spacing w:val="-2"/>
        </w:rPr>
        <w:t>must</w:t>
      </w:r>
    </w:p>
    <w:p w14:paraId="0664883A" w14:textId="77777777" w:rsidR="000F72C1" w:rsidRDefault="0020793E">
      <w:pPr>
        <w:pStyle w:val="BodyText"/>
        <w:spacing w:before="60" w:line="187" w:lineRule="auto"/>
        <w:ind w:left="1461"/>
        <w:rPr>
          <w:rFonts w:asciiTheme="minorHAnsi" w:hAnsiTheme="minorHAnsi"/>
        </w:rPr>
      </w:pPr>
      <w:r>
        <w:rPr>
          <w:rFonts w:asciiTheme="minorHAnsi" w:hAnsiTheme="minorHAnsi"/>
          <w:spacing w:val="-2"/>
        </w:rPr>
        <w:t>project so that they</w:t>
      </w:r>
      <w:r>
        <w:rPr>
          <w:rFonts w:asciiTheme="minorHAnsi" w:hAnsiTheme="minorHAnsi"/>
          <w:spacing w:val="28"/>
          <w:w w:val="101"/>
        </w:rPr>
        <w:t xml:space="preserve"> </w:t>
      </w:r>
      <w:r>
        <w:rPr>
          <w:rFonts w:asciiTheme="minorHAnsi" w:hAnsiTheme="minorHAnsi"/>
          <w:spacing w:val="-2"/>
        </w:rPr>
        <w:t>do</w:t>
      </w:r>
      <w:r>
        <w:rPr>
          <w:rFonts w:asciiTheme="minorHAnsi" w:hAnsiTheme="minorHAnsi"/>
          <w:spacing w:val="16"/>
        </w:rPr>
        <w:t xml:space="preserve"> </w:t>
      </w:r>
      <w:r>
        <w:rPr>
          <w:rFonts w:asciiTheme="minorHAnsi" w:hAnsiTheme="minorHAnsi"/>
          <w:spacing w:val="-2"/>
        </w:rPr>
        <w:t>not steam</w:t>
      </w:r>
      <w:r>
        <w:rPr>
          <w:rFonts w:asciiTheme="minorHAnsi" w:hAnsiTheme="minorHAnsi"/>
          <w:spacing w:val="17"/>
          <w:w w:val="101"/>
        </w:rPr>
        <w:t xml:space="preserve"> </w:t>
      </w:r>
      <w:r>
        <w:rPr>
          <w:rFonts w:asciiTheme="minorHAnsi" w:hAnsiTheme="minorHAnsi"/>
          <w:spacing w:val="-2"/>
        </w:rPr>
        <w:t>up the</w:t>
      </w:r>
      <w:r>
        <w:rPr>
          <w:rFonts w:asciiTheme="minorHAnsi" w:hAnsiTheme="minorHAnsi"/>
          <w:spacing w:val="15"/>
          <w:w w:val="101"/>
        </w:rPr>
        <w:t xml:space="preserve"> </w:t>
      </w:r>
      <w:r>
        <w:rPr>
          <w:rFonts w:asciiTheme="minorHAnsi" w:hAnsiTheme="minorHAnsi"/>
          <w:spacing w:val="-2"/>
        </w:rPr>
        <w:t>lighthouse</w:t>
      </w:r>
      <w:r>
        <w:rPr>
          <w:rFonts w:asciiTheme="minorHAnsi" w:hAnsiTheme="minorHAnsi"/>
          <w:spacing w:val="15"/>
        </w:rPr>
        <w:t xml:space="preserve"> </w:t>
      </w:r>
      <w:r>
        <w:rPr>
          <w:rFonts w:asciiTheme="minorHAnsi" w:hAnsiTheme="minorHAnsi"/>
          <w:spacing w:val="-2"/>
        </w:rPr>
        <w:t>lantern.</w:t>
      </w:r>
    </w:p>
    <w:p w14:paraId="0664883B" w14:textId="77777777" w:rsidR="000F72C1" w:rsidRDefault="0020793E">
      <w:pPr>
        <w:pStyle w:val="BodyText"/>
        <w:spacing w:before="178" w:line="188" w:lineRule="auto"/>
        <w:ind w:left="594"/>
        <w:rPr>
          <w:rFonts w:asciiTheme="minorHAnsi" w:hAnsiTheme="minorHAnsi"/>
        </w:rPr>
      </w:pPr>
      <w:r>
        <w:rPr>
          <w:rFonts w:asciiTheme="minorHAnsi" w:hAnsiTheme="minorHAnsi"/>
          <w:spacing w:val="-1"/>
        </w:rPr>
        <w:t>T-12.         There will</w:t>
      </w:r>
      <w:r>
        <w:rPr>
          <w:rFonts w:asciiTheme="minorHAnsi" w:hAnsiTheme="minorHAnsi"/>
          <w:spacing w:val="19"/>
          <w:w w:val="101"/>
        </w:rPr>
        <w:t xml:space="preserve"> </w:t>
      </w:r>
      <w:r>
        <w:rPr>
          <w:rFonts w:asciiTheme="minorHAnsi" w:hAnsiTheme="minorHAnsi"/>
          <w:spacing w:val="-1"/>
        </w:rPr>
        <w:t>be</w:t>
      </w:r>
      <w:r>
        <w:rPr>
          <w:rFonts w:asciiTheme="minorHAnsi" w:hAnsiTheme="minorHAnsi"/>
          <w:spacing w:val="22"/>
          <w:w w:val="101"/>
        </w:rPr>
        <w:t xml:space="preserve"> </w:t>
      </w:r>
      <w:r>
        <w:rPr>
          <w:rFonts w:asciiTheme="minorHAnsi" w:hAnsiTheme="minorHAnsi"/>
          <w:spacing w:val="-1"/>
        </w:rPr>
        <w:t>no</w:t>
      </w:r>
      <w:r>
        <w:rPr>
          <w:rFonts w:asciiTheme="minorHAnsi" w:hAnsiTheme="minorHAnsi"/>
          <w:spacing w:val="23"/>
        </w:rPr>
        <w:t xml:space="preserve"> </w:t>
      </w:r>
      <w:r>
        <w:rPr>
          <w:rFonts w:asciiTheme="minorHAnsi" w:hAnsiTheme="minorHAnsi"/>
          <w:spacing w:val="-1"/>
        </w:rPr>
        <w:t>parking facilities</w:t>
      </w:r>
      <w:r>
        <w:rPr>
          <w:rFonts w:asciiTheme="minorHAnsi" w:hAnsiTheme="minorHAnsi"/>
          <w:spacing w:val="22"/>
        </w:rPr>
        <w:t xml:space="preserve"> </w:t>
      </w:r>
      <w:r>
        <w:rPr>
          <w:rFonts w:asciiTheme="minorHAnsi" w:hAnsiTheme="minorHAnsi"/>
          <w:spacing w:val="-1"/>
        </w:rPr>
        <w:t>near the</w:t>
      </w:r>
      <w:r>
        <w:rPr>
          <w:rFonts w:asciiTheme="minorHAnsi" w:hAnsiTheme="minorHAnsi"/>
          <w:spacing w:val="22"/>
          <w:w w:val="101"/>
        </w:rPr>
        <w:t xml:space="preserve"> </w:t>
      </w:r>
      <w:r>
        <w:rPr>
          <w:rFonts w:asciiTheme="minorHAnsi" w:hAnsiTheme="minorHAnsi"/>
          <w:spacing w:val="-1"/>
        </w:rPr>
        <w:t>lighthouse tower</w:t>
      </w:r>
      <w:r>
        <w:rPr>
          <w:rFonts w:asciiTheme="minorHAnsi" w:hAnsiTheme="minorHAnsi"/>
          <w:spacing w:val="15"/>
          <w:w w:val="101"/>
        </w:rPr>
        <w:t xml:space="preserve"> </w:t>
      </w:r>
      <w:r>
        <w:rPr>
          <w:rFonts w:asciiTheme="minorHAnsi" w:hAnsiTheme="minorHAnsi"/>
          <w:spacing w:val="-1"/>
        </w:rPr>
        <w:t>and vehicles</w:t>
      </w:r>
      <w:r>
        <w:rPr>
          <w:rFonts w:asciiTheme="minorHAnsi" w:hAnsiTheme="minorHAnsi"/>
          <w:spacing w:val="8"/>
        </w:rPr>
        <w:t xml:space="preserve"> </w:t>
      </w:r>
      <w:r>
        <w:rPr>
          <w:rFonts w:asciiTheme="minorHAnsi" w:hAnsiTheme="minorHAnsi"/>
          <w:spacing w:val="-1"/>
        </w:rPr>
        <w:t>will</w:t>
      </w:r>
      <w:r>
        <w:rPr>
          <w:rFonts w:asciiTheme="minorHAnsi" w:hAnsiTheme="minorHAnsi"/>
          <w:spacing w:val="20"/>
        </w:rPr>
        <w:t xml:space="preserve"> </w:t>
      </w:r>
      <w:r>
        <w:rPr>
          <w:rFonts w:asciiTheme="minorHAnsi" w:hAnsiTheme="minorHAnsi"/>
          <w:spacing w:val="-1"/>
        </w:rPr>
        <w:t>be</w:t>
      </w:r>
      <w:r>
        <w:rPr>
          <w:rFonts w:asciiTheme="minorHAnsi" w:hAnsiTheme="minorHAnsi"/>
          <w:spacing w:val="13"/>
          <w:w w:val="101"/>
        </w:rPr>
        <w:t xml:space="preserve"> </w:t>
      </w:r>
      <w:r>
        <w:rPr>
          <w:rFonts w:asciiTheme="minorHAnsi" w:hAnsiTheme="minorHAnsi"/>
          <w:spacing w:val="-1"/>
        </w:rPr>
        <w:t>controlle</w:t>
      </w:r>
      <w:r>
        <w:rPr>
          <w:rFonts w:asciiTheme="minorHAnsi" w:hAnsiTheme="minorHAnsi"/>
          <w:spacing w:val="-2"/>
        </w:rPr>
        <w:t>d</w:t>
      </w:r>
      <w:r>
        <w:rPr>
          <w:rFonts w:asciiTheme="minorHAnsi" w:hAnsiTheme="minorHAnsi"/>
          <w:spacing w:val="8"/>
        </w:rPr>
        <w:t xml:space="preserve"> </w:t>
      </w:r>
      <w:r>
        <w:rPr>
          <w:rFonts w:asciiTheme="minorHAnsi" w:hAnsiTheme="minorHAnsi"/>
          <w:spacing w:val="-2"/>
        </w:rPr>
        <w:t>within</w:t>
      </w:r>
    </w:p>
    <w:p w14:paraId="0664883C" w14:textId="77777777" w:rsidR="000F72C1" w:rsidRDefault="0020793E">
      <w:pPr>
        <w:pStyle w:val="BodyText"/>
        <w:spacing w:before="59" w:line="214" w:lineRule="auto"/>
        <w:ind w:left="1454" w:right="775" w:hanging="6"/>
        <w:rPr>
          <w:rFonts w:asciiTheme="minorHAnsi" w:hAnsiTheme="minorHAnsi"/>
        </w:rPr>
      </w:pPr>
      <w:r>
        <w:rPr>
          <w:rFonts w:asciiTheme="minorHAnsi" w:hAnsiTheme="minorHAnsi"/>
          <w:spacing w:val="-1"/>
        </w:rPr>
        <w:t>the</w:t>
      </w:r>
      <w:r>
        <w:rPr>
          <w:rFonts w:asciiTheme="minorHAnsi" w:hAnsiTheme="minorHAnsi"/>
          <w:spacing w:val="47"/>
        </w:rPr>
        <w:t xml:space="preserve"> </w:t>
      </w:r>
      <w:r>
        <w:rPr>
          <w:rFonts w:asciiTheme="minorHAnsi" w:hAnsiTheme="minorHAnsi"/>
          <w:spacing w:val="-1"/>
        </w:rPr>
        <w:t>enclosure</w:t>
      </w:r>
      <w:r>
        <w:rPr>
          <w:rFonts w:asciiTheme="minorHAnsi" w:hAnsiTheme="minorHAnsi"/>
          <w:spacing w:val="40"/>
          <w:w w:val="101"/>
        </w:rPr>
        <w:t xml:space="preserve"> </w:t>
      </w:r>
      <w:r>
        <w:rPr>
          <w:rFonts w:asciiTheme="minorHAnsi" w:hAnsiTheme="minorHAnsi"/>
          <w:spacing w:val="-1"/>
        </w:rPr>
        <w:t>to  prevent</w:t>
      </w:r>
      <w:r>
        <w:rPr>
          <w:rFonts w:asciiTheme="minorHAnsi" w:hAnsiTheme="minorHAnsi"/>
          <w:spacing w:val="38"/>
          <w:w w:val="101"/>
        </w:rPr>
        <w:t xml:space="preserve"> </w:t>
      </w:r>
      <w:r>
        <w:rPr>
          <w:rFonts w:asciiTheme="minorHAnsi" w:hAnsiTheme="minorHAnsi"/>
          <w:spacing w:val="-1"/>
        </w:rPr>
        <w:t>vibrations  and  possible  confusion</w:t>
      </w:r>
      <w:r>
        <w:rPr>
          <w:rFonts w:asciiTheme="minorHAnsi" w:hAnsiTheme="minorHAnsi"/>
          <w:spacing w:val="39"/>
          <w:w w:val="101"/>
        </w:rPr>
        <w:t xml:space="preserve"> </w:t>
      </w:r>
      <w:r>
        <w:rPr>
          <w:rFonts w:asciiTheme="minorHAnsi" w:hAnsiTheme="minorHAnsi"/>
          <w:spacing w:val="-1"/>
        </w:rPr>
        <w:t>to  seafarers</w:t>
      </w:r>
      <w:r>
        <w:rPr>
          <w:rFonts w:asciiTheme="minorHAnsi" w:hAnsiTheme="minorHAnsi"/>
          <w:spacing w:val="40"/>
          <w:w w:val="101"/>
        </w:rPr>
        <w:t xml:space="preserve"> </w:t>
      </w:r>
      <w:r>
        <w:rPr>
          <w:rFonts w:asciiTheme="minorHAnsi" w:hAnsiTheme="minorHAnsi"/>
          <w:spacing w:val="-1"/>
        </w:rPr>
        <w:t>from</w:t>
      </w:r>
      <w:r>
        <w:rPr>
          <w:rFonts w:asciiTheme="minorHAnsi" w:hAnsiTheme="minorHAnsi"/>
          <w:spacing w:val="40"/>
        </w:rPr>
        <w:t xml:space="preserve"> </w:t>
      </w:r>
      <w:r>
        <w:rPr>
          <w:rFonts w:asciiTheme="minorHAnsi" w:hAnsiTheme="minorHAnsi"/>
          <w:spacing w:val="-1"/>
        </w:rPr>
        <w:t xml:space="preserve">their </w:t>
      </w:r>
      <w:r>
        <w:rPr>
          <w:rFonts w:asciiTheme="minorHAnsi" w:hAnsiTheme="minorHAnsi"/>
          <w:spacing w:val="-2"/>
        </w:rPr>
        <w:t xml:space="preserve"> headlights,</w:t>
      </w:r>
      <w:r>
        <w:rPr>
          <w:rFonts w:asciiTheme="minorHAnsi" w:hAnsiTheme="minorHAnsi"/>
        </w:rPr>
        <w:t xml:space="preserve"> </w:t>
      </w:r>
      <w:r>
        <w:rPr>
          <w:rFonts w:asciiTheme="minorHAnsi" w:hAnsiTheme="minorHAnsi"/>
          <w:spacing w:val="-1"/>
        </w:rPr>
        <w:t>among other</w:t>
      </w:r>
      <w:r>
        <w:rPr>
          <w:rFonts w:asciiTheme="minorHAnsi" w:hAnsiTheme="minorHAnsi"/>
          <w:spacing w:val="11"/>
        </w:rPr>
        <w:t xml:space="preserve"> </w:t>
      </w:r>
      <w:r>
        <w:rPr>
          <w:rFonts w:asciiTheme="minorHAnsi" w:hAnsiTheme="minorHAnsi"/>
          <w:spacing w:val="-1"/>
        </w:rPr>
        <w:t>effects.</w:t>
      </w:r>
    </w:p>
    <w:p w14:paraId="0664883D" w14:textId="77777777" w:rsidR="000F72C1" w:rsidRDefault="000F72C1">
      <w:pPr>
        <w:spacing w:line="214" w:lineRule="auto"/>
        <w:rPr>
          <w:rFonts w:asciiTheme="minorHAnsi" w:hAnsiTheme="minorHAnsi"/>
        </w:rPr>
        <w:sectPr w:rsidR="000F72C1">
          <w:footerReference w:type="default" r:id="rId132"/>
          <w:pgSz w:w="11907" w:h="16839"/>
          <w:pgMar w:top="1139" w:right="21" w:bottom="1495" w:left="878" w:header="6" w:footer="850" w:gutter="0"/>
          <w:cols w:space="720"/>
        </w:sectPr>
      </w:pPr>
    </w:p>
    <w:p w14:paraId="0664883E" w14:textId="77777777" w:rsidR="000F72C1" w:rsidRDefault="0020793E">
      <w:pPr>
        <w:pStyle w:val="BodyText"/>
        <w:spacing w:before="39" w:line="179" w:lineRule="auto"/>
        <w:ind w:left="31"/>
        <w:rPr>
          <w:rFonts w:asciiTheme="minorHAnsi" w:hAnsiTheme="minorHAnsi"/>
          <w:sz w:val="28"/>
          <w:szCs w:val="28"/>
        </w:rPr>
      </w:pPr>
      <w:bookmarkStart w:id="1911" w:name="bookmark103"/>
      <w:bookmarkEnd w:id="1911"/>
      <w:r>
        <w:rPr>
          <w:rFonts w:asciiTheme="minorHAnsi" w:hAnsiTheme="minorHAnsi"/>
          <w:b/>
          <w:bCs/>
          <w:color w:val="00558C"/>
          <w:spacing w:val="-1"/>
          <w:sz w:val="28"/>
          <w:szCs w:val="28"/>
        </w:rPr>
        <w:t>ANNEX</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F    AGREEMENT</w:t>
      </w:r>
      <w:r>
        <w:rPr>
          <w:rFonts w:asciiTheme="minorHAnsi" w:hAnsiTheme="minorHAnsi"/>
          <w:b/>
          <w:bCs/>
          <w:color w:val="00558C"/>
          <w:spacing w:val="18"/>
          <w:w w:val="101"/>
          <w:sz w:val="28"/>
          <w:szCs w:val="28"/>
        </w:rPr>
        <w:t xml:space="preserve"> </w:t>
      </w:r>
      <w:r>
        <w:rPr>
          <w:rFonts w:asciiTheme="minorHAnsi" w:hAnsiTheme="minorHAnsi"/>
          <w:b/>
          <w:bCs/>
          <w:color w:val="00558C"/>
          <w:spacing w:val="-1"/>
          <w:sz w:val="28"/>
          <w:szCs w:val="28"/>
        </w:rPr>
        <w:t>FOR SITING THIRD</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PARTY</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EQUIPMENT AT A</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LIGHTHOUSE –</w:t>
      </w:r>
    </w:p>
    <w:p w14:paraId="0664883F" w14:textId="77777777" w:rsidR="000F72C1" w:rsidRDefault="0020793E">
      <w:pPr>
        <w:pStyle w:val="BodyText"/>
        <w:spacing w:before="138" w:line="179" w:lineRule="auto"/>
        <w:ind w:left="1307"/>
        <w:rPr>
          <w:rFonts w:asciiTheme="minorHAnsi" w:hAnsiTheme="minorHAnsi"/>
          <w:sz w:val="28"/>
          <w:szCs w:val="28"/>
        </w:rPr>
      </w:pPr>
      <w:r>
        <w:rPr>
          <w:rFonts w:asciiTheme="minorHAnsi" w:hAnsiTheme="minorHAnsi"/>
          <w:b/>
          <w:bCs/>
          <w:color w:val="00558C"/>
          <w:spacing w:val="-2"/>
          <w:sz w:val="28"/>
          <w:szCs w:val="28"/>
        </w:rPr>
        <w:t>THLS</w:t>
      </w:r>
      <w:r>
        <w:rPr>
          <w:rFonts w:asciiTheme="minorHAnsi" w:hAnsiTheme="minorHAnsi"/>
          <w:b/>
          <w:bCs/>
          <w:color w:val="00558C"/>
          <w:spacing w:val="21"/>
          <w:sz w:val="28"/>
          <w:szCs w:val="28"/>
        </w:rPr>
        <w:t xml:space="preserve"> </w:t>
      </w:r>
      <w:r>
        <w:rPr>
          <w:rFonts w:asciiTheme="minorHAnsi" w:hAnsiTheme="minorHAnsi"/>
          <w:b/>
          <w:bCs/>
          <w:color w:val="00558C"/>
          <w:spacing w:val="-2"/>
          <w:sz w:val="28"/>
          <w:szCs w:val="28"/>
        </w:rPr>
        <w:t>ENGLAND</w:t>
      </w:r>
    </w:p>
    <w:p w14:paraId="06648840" w14:textId="77777777" w:rsidR="000F72C1" w:rsidRDefault="000F72C1">
      <w:pPr>
        <w:spacing w:line="406" w:lineRule="auto"/>
        <w:rPr>
          <w:rFonts w:asciiTheme="minorHAnsi" w:hAnsiTheme="minorHAnsi"/>
        </w:rPr>
      </w:pPr>
    </w:p>
    <w:p w14:paraId="06648841" w14:textId="77777777" w:rsidR="000F72C1" w:rsidRDefault="0020793E">
      <w:pPr>
        <w:pStyle w:val="BodyText"/>
        <w:spacing w:before="67" w:line="180" w:lineRule="auto"/>
        <w:ind w:left="1210"/>
        <w:rPr>
          <w:rFonts w:asciiTheme="minorHAnsi" w:hAnsiTheme="minorHAnsi"/>
        </w:rPr>
      </w:pPr>
      <w:r>
        <w:rPr>
          <w:rFonts w:asciiTheme="minorHAnsi" w:hAnsiTheme="minorHAnsi"/>
          <w:b/>
          <w:bCs/>
          <w:spacing w:val="-1"/>
          <w:u w:val="single"/>
        </w:rPr>
        <w:t>TERMS OF AGREEMENT</w:t>
      </w:r>
      <w:r>
        <w:rPr>
          <w:rFonts w:asciiTheme="minorHAnsi" w:hAnsiTheme="minorHAnsi"/>
          <w:b/>
          <w:bCs/>
          <w:spacing w:val="22"/>
          <w:w w:val="101"/>
          <w:u w:val="single"/>
        </w:rPr>
        <w:t xml:space="preserve"> </w:t>
      </w:r>
      <w:r>
        <w:rPr>
          <w:rFonts w:asciiTheme="minorHAnsi" w:hAnsiTheme="minorHAnsi"/>
          <w:b/>
          <w:bCs/>
          <w:spacing w:val="-1"/>
          <w:u w:val="single"/>
        </w:rPr>
        <w:t>FOR THE SITING OF</w:t>
      </w:r>
      <w:r>
        <w:rPr>
          <w:rFonts w:asciiTheme="minorHAnsi" w:hAnsiTheme="minorHAnsi"/>
          <w:b/>
          <w:bCs/>
          <w:spacing w:val="15"/>
          <w:w w:val="101"/>
          <w:u w:val="single"/>
        </w:rPr>
        <w:t xml:space="preserve"> </w:t>
      </w:r>
      <w:r>
        <w:rPr>
          <w:rFonts w:asciiTheme="minorHAnsi" w:hAnsiTheme="minorHAnsi"/>
          <w:b/>
          <w:bCs/>
          <w:spacing w:val="-1"/>
          <w:u w:val="single"/>
        </w:rPr>
        <w:t>EQUIPMENT AT TRINITY</w:t>
      </w:r>
      <w:r>
        <w:rPr>
          <w:rFonts w:asciiTheme="minorHAnsi" w:hAnsiTheme="minorHAnsi"/>
          <w:b/>
          <w:bCs/>
          <w:spacing w:val="16"/>
          <w:u w:val="single"/>
        </w:rPr>
        <w:t xml:space="preserve"> </w:t>
      </w:r>
      <w:r>
        <w:rPr>
          <w:rFonts w:asciiTheme="minorHAnsi" w:hAnsiTheme="minorHAnsi"/>
          <w:b/>
          <w:bCs/>
          <w:spacing w:val="-1"/>
          <w:u w:val="single"/>
        </w:rPr>
        <w:t>HOUSE</w:t>
      </w:r>
      <w:r>
        <w:rPr>
          <w:rFonts w:asciiTheme="minorHAnsi" w:hAnsiTheme="minorHAnsi"/>
          <w:b/>
          <w:bCs/>
          <w:spacing w:val="14"/>
          <w:u w:val="single"/>
        </w:rPr>
        <w:t xml:space="preserve"> </w:t>
      </w:r>
      <w:r>
        <w:rPr>
          <w:rFonts w:asciiTheme="minorHAnsi" w:hAnsiTheme="minorHAnsi"/>
          <w:b/>
          <w:bCs/>
          <w:spacing w:val="-1"/>
          <w:u w:val="single"/>
        </w:rPr>
        <w:t>PREMISES</w:t>
      </w:r>
    </w:p>
    <w:p w14:paraId="06648842" w14:textId="77777777" w:rsidR="000F72C1" w:rsidRDefault="000F72C1">
      <w:pPr>
        <w:spacing w:line="247" w:lineRule="auto"/>
        <w:rPr>
          <w:rFonts w:asciiTheme="minorHAnsi" w:hAnsiTheme="minorHAnsi"/>
        </w:rPr>
      </w:pPr>
    </w:p>
    <w:p w14:paraId="06648843" w14:textId="77777777" w:rsidR="000F72C1" w:rsidRDefault="000F72C1">
      <w:pPr>
        <w:spacing w:line="247" w:lineRule="auto"/>
        <w:rPr>
          <w:rFonts w:asciiTheme="minorHAnsi" w:hAnsiTheme="minorHAnsi"/>
        </w:rPr>
      </w:pPr>
    </w:p>
    <w:p w14:paraId="06648844" w14:textId="77777777" w:rsidR="000F72C1" w:rsidRDefault="0020793E">
      <w:pPr>
        <w:pStyle w:val="BodyText"/>
        <w:spacing w:before="68" w:line="214" w:lineRule="auto"/>
        <w:ind w:left="32" w:right="771" w:hanging="2"/>
        <w:rPr>
          <w:rFonts w:asciiTheme="minorHAnsi" w:hAnsiTheme="minorHAnsi"/>
        </w:rPr>
      </w:pPr>
      <w:r>
        <w:rPr>
          <w:rFonts w:asciiTheme="minorHAnsi" w:hAnsiTheme="minorHAnsi"/>
          <w:spacing w:val="-1"/>
        </w:rPr>
        <w:t>These Terms</w:t>
      </w:r>
      <w:r>
        <w:rPr>
          <w:rFonts w:asciiTheme="minorHAnsi" w:hAnsiTheme="minorHAnsi"/>
          <w:spacing w:val="27"/>
          <w:w w:val="101"/>
        </w:rPr>
        <w:t xml:space="preserve"> </w:t>
      </w:r>
      <w:r>
        <w:rPr>
          <w:rFonts w:asciiTheme="minorHAnsi" w:hAnsiTheme="minorHAnsi"/>
          <w:spacing w:val="-1"/>
        </w:rPr>
        <w:t>of Agreement</w:t>
      </w:r>
      <w:r>
        <w:rPr>
          <w:rFonts w:asciiTheme="minorHAnsi" w:hAnsiTheme="minorHAnsi"/>
          <w:spacing w:val="17"/>
          <w:w w:val="101"/>
        </w:rPr>
        <w:t xml:space="preserve"> </w:t>
      </w:r>
      <w:r>
        <w:rPr>
          <w:rFonts w:asciiTheme="minorHAnsi" w:hAnsiTheme="minorHAnsi"/>
          <w:spacing w:val="-1"/>
        </w:rPr>
        <w:t>shall</w:t>
      </w:r>
      <w:r>
        <w:rPr>
          <w:rFonts w:asciiTheme="minorHAnsi" w:hAnsiTheme="minorHAnsi"/>
          <w:spacing w:val="26"/>
          <w:w w:val="101"/>
        </w:rPr>
        <w:t xml:space="preserve"> </w:t>
      </w:r>
      <w:r>
        <w:rPr>
          <w:rFonts w:asciiTheme="minorHAnsi" w:hAnsiTheme="minorHAnsi"/>
          <w:spacing w:val="-1"/>
        </w:rPr>
        <w:t>be</w:t>
      </w:r>
      <w:r>
        <w:rPr>
          <w:rFonts w:asciiTheme="minorHAnsi" w:hAnsiTheme="minorHAnsi"/>
          <w:spacing w:val="27"/>
          <w:w w:val="101"/>
        </w:rPr>
        <w:t xml:space="preserve"> </w:t>
      </w:r>
      <w:r>
        <w:rPr>
          <w:rFonts w:asciiTheme="minorHAnsi" w:hAnsiTheme="minorHAnsi"/>
          <w:spacing w:val="-1"/>
        </w:rPr>
        <w:t>read together</w:t>
      </w:r>
      <w:r>
        <w:rPr>
          <w:rFonts w:asciiTheme="minorHAnsi" w:hAnsiTheme="minorHAnsi"/>
          <w:spacing w:val="17"/>
          <w:w w:val="101"/>
        </w:rPr>
        <w:t xml:space="preserve"> </w:t>
      </w:r>
      <w:r>
        <w:rPr>
          <w:rFonts w:asciiTheme="minorHAnsi" w:hAnsiTheme="minorHAnsi"/>
          <w:spacing w:val="-1"/>
        </w:rPr>
        <w:t>and</w:t>
      </w:r>
      <w:r>
        <w:rPr>
          <w:rFonts w:asciiTheme="minorHAnsi" w:hAnsiTheme="minorHAnsi"/>
          <w:spacing w:val="21"/>
          <w:w w:val="101"/>
        </w:rPr>
        <w:t xml:space="preserve"> </w:t>
      </w:r>
      <w:r>
        <w:rPr>
          <w:rFonts w:asciiTheme="minorHAnsi" w:hAnsiTheme="minorHAnsi"/>
          <w:spacing w:val="-1"/>
        </w:rPr>
        <w:t>in</w:t>
      </w:r>
      <w:r>
        <w:rPr>
          <w:rFonts w:asciiTheme="minorHAnsi" w:hAnsiTheme="minorHAnsi"/>
          <w:spacing w:val="17"/>
        </w:rPr>
        <w:t xml:space="preserve"> </w:t>
      </w:r>
      <w:r>
        <w:rPr>
          <w:rFonts w:asciiTheme="minorHAnsi" w:hAnsiTheme="minorHAnsi"/>
          <w:spacing w:val="-1"/>
        </w:rPr>
        <w:t>conjunction</w:t>
      </w:r>
      <w:r>
        <w:rPr>
          <w:rFonts w:asciiTheme="minorHAnsi" w:hAnsiTheme="minorHAnsi"/>
          <w:spacing w:val="13"/>
        </w:rPr>
        <w:t xml:space="preserve"> </w:t>
      </w:r>
      <w:r>
        <w:rPr>
          <w:rFonts w:asciiTheme="minorHAnsi" w:hAnsiTheme="minorHAnsi"/>
          <w:spacing w:val="-1"/>
        </w:rPr>
        <w:t>with the</w:t>
      </w:r>
      <w:r>
        <w:rPr>
          <w:rFonts w:asciiTheme="minorHAnsi" w:hAnsiTheme="minorHAnsi"/>
          <w:spacing w:val="18"/>
        </w:rPr>
        <w:t xml:space="preserve"> </w:t>
      </w:r>
      <w:r>
        <w:rPr>
          <w:rFonts w:asciiTheme="minorHAnsi" w:hAnsiTheme="minorHAnsi"/>
          <w:spacing w:val="-1"/>
        </w:rPr>
        <w:t>attached</w:t>
      </w:r>
      <w:r>
        <w:rPr>
          <w:rFonts w:asciiTheme="minorHAnsi" w:hAnsiTheme="minorHAnsi"/>
          <w:spacing w:val="17"/>
          <w:w w:val="101"/>
        </w:rPr>
        <w:t xml:space="preserve"> </w:t>
      </w:r>
      <w:r>
        <w:rPr>
          <w:rFonts w:asciiTheme="minorHAnsi" w:hAnsiTheme="minorHAnsi"/>
          <w:spacing w:val="-1"/>
        </w:rPr>
        <w:t>Conditions</w:t>
      </w:r>
      <w:r>
        <w:rPr>
          <w:rFonts w:asciiTheme="minorHAnsi" w:hAnsiTheme="minorHAnsi"/>
          <w:spacing w:val="17"/>
          <w:w w:val="101"/>
        </w:rPr>
        <w:t xml:space="preserve"> </w:t>
      </w:r>
      <w:r>
        <w:rPr>
          <w:rFonts w:asciiTheme="minorHAnsi" w:hAnsiTheme="minorHAnsi"/>
          <w:spacing w:val="-1"/>
        </w:rPr>
        <w:t>of</w:t>
      </w:r>
      <w:r>
        <w:rPr>
          <w:rFonts w:asciiTheme="minorHAnsi" w:hAnsiTheme="minorHAnsi"/>
          <w:spacing w:val="9"/>
        </w:rPr>
        <w:t xml:space="preserve"> </w:t>
      </w:r>
      <w:r>
        <w:rPr>
          <w:rFonts w:asciiTheme="minorHAnsi" w:hAnsiTheme="minorHAnsi"/>
          <w:spacing w:val="-1"/>
        </w:rPr>
        <w:t>Agreement</w:t>
      </w:r>
      <w:r>
        <w:rPr>
          <w:rFonts w:asciiTheme="minorHAnsi" w:hAnsiTheme="minorHAnsi"/>
        </w:rPr>
        <w:t xml:space="preserve"> </w:t>
      </w:r>
      <w:r>
        <w:rPr>
          <w:rFonts w:asciiTheme="minorHAnsi" w:hAnsiTheme="minorHAnsi"/>
          <w:spacing w:val="-1"/>
        </w:rPr>
        <w:t>for the Siting of</w:t>
      </w:r>
      <w:r>
        <w:rPr>
          <w:rFonts w:asciiTheme="minorHAnsi" w:hAnsiTheme="minorHAnsi"/>
          <w:spacing w:val="16"/>
          <w:w w:val="101"/>
        </w:rPr>
        <w:t xml:space="preserve"> </w:t>
      </w:r>
      <w:r>
        <w:rPr>
          <w:rFonts w:asciiTheme="minorHAnsi" w:hAnsiTheme="minorHAnsi"/>
          <w:spacing w:val="-1"/>
        </w:rPr>
        <w:t>Equipment at Trinity</w:t>
      </w:r>
      <w:r>
        <w:rPr>
          <w:rFonts w:asciiTheme="minorHAnsi" w:hAnsiTheme="minorHAnsi"/>
          <w:spacing w:val="20"/>
        </w:rPr>
        <w:t xml:space="preserve"> </w:t>
      </w:r>
      <w:r>
        <w:rPr>
          <w:rFonts w:asciiTheme="minorHAnsi" w:hAnsiTheme="minorHAnsi"/>
          <w:spacing w:val="-1"/>
        </w:rPr>
        <w:t>House</w:t>
      </w:r>
      <w:r>
        <w:rPr>
          <w:rFonts w:asciiTheme="minorHAnsi" w:hAnsiTheme="minorHAnsi"/>
          <w:spacing w:val="17"/>
          <w:w w:val="101"/>
        </w:rPr>
        <w:t xml:space="preserve"> </w:t>
      </w:r>
      <w:r>
        <w:rPr>
          <w:rFonts w:asciiTheme="minorHAnsi" w:hAnsiTheme="minorHAnsi"/>
          <w:spacing w:val="-1"/>
        </w:rPr>
        <w:t>Pr</w:t>
      </w:r>
      <w:r>
        <w:rPr>
          <w:rFonts w:asciiTheme="minorHAnsi" w:hAnsiTheme="minorHAnsi"/>
          <w:spacing w:val="-2"/>
        </w:rPr>
        <w:t>emises.</w:t>
      </w:r>
    </w:p>
    <w:p w14:paraId="06648845" w14:textId="77777777" w:rsidR="000F72C1" w:rsidRDefault="000F72C1">
      <w:pPr>
        <w:spacing w:line="121" w:lineRule="exact"/>
        <w:rPr>
          <w:rFonts w:asciiTheme="minorHAnsi" w:hAnsiTheme="minorHAnsi"/>
        </w:rPr>
      </w:pPr>
    </w:p>
    <w:tbl>
      <w:tblPr>
        <w:tblStyle w:val="TableNormal1"/>
        <w:tblW w:w="9085"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92"/>
        <w:gridCol w:w="3650"/>
        <w:gridCol w:w="4471"/>
        <w:gridCol w:w="72"/>
      </w:tblGrid>
      <w:tr w:rsidR="000F72C1" w14:paraId="0664884A" w14:textId="77777777">
        <w:trPr>
          <w:trHeight w:val="739"/>
        </w:trPr>
        <w:tc>
          <w:tcPr>
            <w:tcW w:w="4542" w:type="dxa"/>
            <w:gridSpan w:val="2"/>
            <w:tcBorders>
              <w:top w:val="single" w:sz="10" w:space="0" w:color="000000"/>
              <w:left w:val="single" w:sz="10" w:space="0" w:color="000000"/>
            </w:tcBorders>
          </w:tcPr>
          <w:p w14:paraId="06648846" w14:textId="77777777" w:rsidR="000F72C1" w:rsidRDefault="0020793E">
            <w:pPr>
              <w:spacing w:line="3" w:lineRule="exact"/>
              <w:rPr>
                <w:rFonts w:asciiTheme="minorHAnsi" w:hAnsiTheme="minorHAnsi"/>
              </w:rPr>
            </w:pPr>
            <w:r>
              <w:rPr>
                <w:rFonts w:asciiTheme="minorHAnsi" w:hAnsiTheme="minorHAnsi"/>
                <w:noProof/>
                <w:lang w:val="en-GB" w:eastAsia="en-GB"/>
              </w:rPr>
              <w:drawing>
                <wp:inline distT="0" distB="0" distL="0" distR="0" wp14:anchorId="06648B9A" wp14:editId="06648B9B">
                  <wp:extent cx="38735" cy="1905"/>
                  <wp:effectExtent l="0" t="0" r="0" b="0"/>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133"/>
                          <a:stretch>
                            <a:fillRect/>
                          </a:stretch>
                        </pic:blipFill>
                        <pic:spPr>
                          <a:xfrm>
                            <a:off x="0" y="0"/>
                            <a:ext cx="38988" cy="2413"/>
                          </a:xfrm>
                          <a:prstGeom prst="rect">
                            <a:avLst/>
                          </a:prstGeom>
                        </pic:spPr>
                      </pic:pic>
                    </a:graphicData>
                  </a:graphic>
                </wp:inline>
              </w:drawing>
            </w:r>
          </w:p>
          <w:p w14:paraId="06648847" w14:textId="77777777" w:rsidR="000F72C1" w:rsidRDefault="000F72C1">
            <w:pPr>
              <w:spacing w:line="258" w:lineRule="auto"/>
              <w:rPr>
                <w:rFonts w:asciiTheme="minorHAnsi" w:hAnsiTheme="minorHAnsi"/>
              </w:rPr>
            </w:pPr>
          </w:p>
          <w:p w14:paraId="06648848" w14:textId="77777777" w:rsidR="000F72C1" w:rsidRDefault="0020793E">
            <w:pPr>
              <w:pStyle w:val="TableText"/>
              <w:spacing w:before="55" w:line="195" w:lineRule="auto"/>
              <w:ind w:left="173"/>
              <w:rPr>
                <w:rFonts w:asciiTheme="minorHAnsi" w:hAnsiTheme="minorHAnsi"/>
                <w:sz w:val="18"/>
                <w:szCs w:val="18"/>
              </w:rPr>
            </w:pPr>
            <w:r>
              <w:rPr>
                <w:rFonts w:asciiTheme="minorHAnsi" w:hAnsiTheme="minorHAnsi"/>
                <w:b/>
                <w:bCs/>
                <w:spacing w:val="4"/>
                <w:sz w:val="18"/>
                <w:szCs w:val="18"/>
              </w:rPr>
              <w:t>Agreement</w:t>
            </w:r>
            <w:r>
              <w:rPr>
                <w:rFonts w:asciiTheme="minorHAnsi" w:hAnsiTheme="minorHAnsi"/>
                <w:b/>
                <w:bCs/>
                <w:spacing w:val="17"/>
                <w:sz w:val="18"/>
                <w:szCs w:val="18"/>
              </w:rPr>
              <w:t xml:space="preserve"> </w:t>
            </w:r>
            <w:r>
              <w:rPr>
                <w:rFonts w:asciiTheme="minorHAnsi" w:hAnsiTheme="minorHAnsi"/>
                <w:b/>
                <w:bCs/>
                <w:spacing w:val="4"/>
                <w:sz w:val="18"/>
                <w:szCs w:val="18"/>
              </w:rPr>
              <w:t>Number</w:t>
            </w:r>
          </w:p>
        </w:tc>
        <w:tc>
          <w:tcPr>
            <w:tcW w:w="4543" w:type="dxa"/>
            <w:gridSpan w:val="2"/>
            <w:tcBorders>
              <w:top w:val="single" w:sz="10" w:space="0" w:color="000000"/>
              <w:right w:val="single" w:sz="10" w:space="0" w:color="000000"/>
            </w:tcBorders>
          </w:tcPr>
          <w:p w14:paraId="06648849" w14:textId="77777777" w:rsidR="000F72C1" w:rsidRDefault="0020793E">
            <w:pPr>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703296" behindDoc="0" locked="0" layoutInCell="1" allowOverlap="1" wp14:anchorId="06648B9C" wp14:editId="06648B9D">
                      <wp:simplePos x="0" y="0"/>
                      <wp:positionH relativeFrom="rightMargin">
                        <wp:posOffset>-38100</wp:posOffset>
                      </wp:positionH>
                      <wp:positionV relativeFrom="topMargin">
                        <wp:posOffset>41910</wp:posOffset>
                      </wp:positionV>
                      <wp:extent cx="18415" cy="422275"/>
                      <wp:effectExtent l="0" t="0" r="12065" b="4445"/>
                      <wp:wrapNone/>
                      <wp:docPr id="59" name="矩形 59"/>
                      <wp:cNvGraphicFramePr/>
                      <a:graphic xmlns:a="http://schemas.openxmlformats.org/drawingml/2006/main">
                        <a:graphicData uri="http://schemas.microsoft.com/office/word/2010/wordprocessingShape">
                          <wps:wsp>
                            <wps:cNvSpPr/>
                            <wps:spPr>
                              <a:xfrm>
                                <a:off x="0" y="0"/>
                                <a:ext cx="18415" cy="422275"/>
                              </a:xfrm>
                              <a:prstGeom prst="rect">
                                <a:avLst/>
                              </a:prstGeom>
                              <a:solidFill>
                                <a:srgbClr val="000000"/>
                              </a:solidFill>
                              <a:ln>
                                <a:noFill/>
                              </a:ln>
                            </wps:spPr>
                            <wps:bodyPr upright="1"/>
                          </wps:wsp>
                        </a:graphicData>
                      </a:graphic>
                    </wp:anchor>
                  </w:drawing>
                </mc:Choice>
                <mc:Fallback xmlns:wpsCustomData="http://www.wps.cn/officeDocument/2013/wpsCustomData">
                  <w:pict>
                    <v:rect id="_x0000_s1026" o:spid="_x0000_s1026" o:spt="1" style="position:absolute;left:0pt;margin-left:223.55pt;margin-top:4.55pt;height:33.25pt;width:1.45pt;mso-position-horizontal-relative:page;mso-position-vertical-relative:page;z-index:251703296;mso-width-relative:page;mso-height-relative:page;" fillcolor="#000000" filled="t" stroked="f" coordsize="21600,21600" o:gfxdata="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FgAAAGRycy9QSwECFAAUAAAACACHTuJAxDVvE9YAAAAG&#10;AQAADwAAAAAAAAABACAAAAA4AAAAZHJzL2Rvd25yZXYueG1sUEsBAhQAFAAAAAgAh07iQJZgzeyW&#10;AQAAFAMAAA4AAAAAAAAAAQAgAAAAOwEAAGRycy9lMm9Eb2MueG1sUEsFBgAAAAAGAAYAWQEAAEMF&#10;AAAAAA==&#10;">
                      <v:fill on="t" focussize="0,0"/>
                      <v:stroke on="f"/>
                      <v:imagedata o:title=""/>
                      <o:lock v:ext="edit" aspectratio="f"/>
                    </v:rect>
                  </w:pict>
                </mc:Fallback>
              </mc:AlternateContent>
            </w:r>
          </w:p>
        </w:tc>
      </w:tr>
      <w:tr w:rsidR="000F72C1" w14:paraId="0664884F" w14:textId="77777777">
        <w:trPr>
          <w:trHeight w:val="1324"/>
        </w:trPr>
        <w:tc>
          <w:tcPr>
            <w:tcW w:w="892" w:type="dxa"/>
            <w:tcBorders>
              <w:left w:val="single" w:sz="10" w:space="0" w:color="000000"/>
              <w:right w:val="nil"/>
            </w:tcBorders>
          </w:tcPr>
          <w:p w14:paraId="0664884B" w14:textId="77777777" w:rsidR="000F72C1" w:rsidRDefault="0020793E">
            <w:pPr>
              <w:pStyle w:val="TableText"/>
              <w:spacing w:before="216" w:line="190" w:lineRule="auto"/>
              <w:ind w:left="184"/>
              <w:rPr>
                <w:rFonts w:asciiTheme="minorHAnsi" w:hAnsiTheme="minorHAnsi"/>
                <w:sz w:val="18"/>
                <w:szCs w:val="18"/>
              </w:rPr>
            </w:pPr>
            <w:r>
              <w:rPr>
                <w:rFonts w:asciiTheme="minorHAnsi" w:hAnsiTheme="minorHAnsi"/>
                <w:b/>
                <w:bCs/>
                <w:spacing w:val="1"/>
                <w:sz w:val="18"/>
                <w:szCs w:val="18"/>
              </w:rPr>
              <w:t>Parties</w:t>
            </w:r>
          </w:p>
        </w:tc>
        <w:tc>
          <w:tcPr>
            <w:tcW w:w="8121" w:type="dxa"/>
            <w:gridSpan w:val="2"/>
            <w:tcBorders>
              <w:left w:val="nil"/>
              <w:right w:val="single" w:sz="8" w:space="0" w:color="000000"/>
            </w:tcBorders>
          </w:tcPr>
          <w:p w14:paraId="0664884C" w14:textId="77777777" w:rsidR="000F72C1" w:rsidRDefault="0020793E">
            <w:pPr>
              <w:pStyle w:val="TableText"/>
              <w:spacing w:before="209" w:line="225" w:lineRule="auto"/>
              <w:ind w:left="760" w:right="142" w:hanging="616"/>
              <w:rPr>
                <w:rFonts w:asciiTheme="minorHAnsi" w:hAnsiTheme="minorHAnsi"/>
                <w:sz w:val="18"/>
                <w:szCs w:val="18"/>
              </w:rPr>
            </w:pPr>
            <w:r>
              <w:rPr>
                <w:rFonts w:asciiTheme="minorHAnsi" w:hAnsiTheme="minorHAnsi"/>
                <w:spacing w:val="3"/>
                <w:sz w:val="18"/>
                <w:szCs w:val="18"/>
              </w:rPr>
              <w:t>(1)         The</w:t>
            </w:r>
            <w:r>
              <w:rPr>
                <w:rFonts w:asciiTheme="minorHAnsi" w:hAnsiTheme="minorHAnsi"/>
                <w:spacing w:val="10"/>
                <w:w w:val="101"/>
                <w:sz w:val="18"/>
                <w:szCs w:val="18"/>
              </w:rPr>
              <w:t xml:space="preserve"> </w:t>
            </w:r>
            <w:r>
              <w:rPr>
                <w:rFonts w:asciiTheme="minorHAnsi" w:hAnsiTheme="minorHAnsi"/>
                <w:spacing w:val="3"/>
                <w:sz w:val="18"/>
                <w:szCs w:val="18"/>
              </w:rPr>
              <w:t>Corporation</w:t>
            </w:r>
            <w:r>
              <w:rPr>
                <w:rFonts w:asciiTheme="minorHAnsi" w:hAnsiTheme="minorHAnsi"/>
                <w:spacing w:val="12"/>
                <w:w w:val="101"/>
                <w:sz w:val="18"/>
                <w:szCs w:val="18"/>
              </w:rPr>
              <w:t xml:space="preserve"> </w:t>
            </w:r>
            <w:r>
              <w:rPr>
                <w:rFonts w:asciiTheme="minorHAnsi" w:hAnsiTheme="minorHAnsi"/>
                <w:spacing w:val="3"/>
                <w:sz w:val="18"/>
                <w:szCs w:val="18"/>
              </w:rPr>
              <w:t>of Trinity</w:t>
            </w:r>
            <w:r>
              <w:rPr>
                <w:rFonts w:asciiTheme="minorHAnsi" w:hAnsiTheme="minorHAnsi"/>
                <w:spacing w:val="19"/>
                <w:sz w:val="18"/>
                <w:szCs w:val="18"/>
              </w:rPr>
              <w:t xml:space="preserve"> </w:t>
            </w:r>
            <w:r>
              <w:rPr>
                <w:rFonts w:asciiTheme="minorHAnsi" w:hAnsiTheme="minorHAnsi"/>
                <w:spacing w:val="3"/>
                <w:sz w:val="18"/>
                <w:szCs w:val="18"/>
              </w:rPr>
              <w:t>House</w:t>
            </w:r>
            <w:r>
              <w:rPr>
                <w:rFonts w:asciiTheme="minorHAnsi" w:hAnsiTheme="minorHAnsi"/>
                <w:spacing w:val="10"/>
                <w:sz w:val="18"/>
                <w:szCs w:val="18"/>
              </w:rPr>
              <w:t xml:space="preserve"> </w:t>
            </w:r>
            <w:r>
              <w:rPr>
                <w:rFonts w:asciiTheme="minorHAnsi" w:hAnsiTheme="minorHAnsi"/>
                <w:spacing w:val="3"/>
                <w:sz w:val="18"/>
                <w:szCs w:val="18"/>
              </w:rPr>
              <w:t>of</w:t>
            </w:r>
            <w:r>
              <w:rPr>
                <w:rFonts w:asciiTheme="minorHAnsi" w:hAnsiTheme="minorHAnsi"/>
                <w:spacing w:val="16"/>
                <w:w w:val="101"/>
                <w:sz w:val="18"/>
                <w:szCs w:val="18"/>
              </w:rPr>
              <w:t xml:space="preserve"> </w:t>
            </w:r>
            <w:r>
              <w:rPr>
                <w:rFonts w:asciiTheme="minorHAnsi" w:hAnsiTheme="minorHAnsi"/>
                <w:spacing w:val="3"/>
                <w:sz w:val="18"/>
                <w:szCs w:val="18"/>
              </w:rPr>
              <w:t>Deptford</w:t>
            </w:r>
            <w:r>
              <w:rPr>
                <w:rFonts w:asciiTheme="minorHAnsi" w:hAnsiTheme="minorHAnsi"/>
                <w:spacing w:val="10"/>
                <w:w w:val="101"/>
                <w:sz w:val="18"/>
                <w:szCs w:val="18"/>
              </w:rPr>
              <w:t xml:space="preserve"> </w:t>
            </w:r>
            <w:r>
              <w:rPr>
                <w:rFonts w:asciiTheme="minorHAnsi" w:hAnsiTheme="minorHAnsi"/>
                <w:spacing w:val="3"/>
                <w:sz w:val="18"/>
                <w:szCs w:val="18"/>
              </w:rPr>
              <w:t>Strond of</w:t>
            </w:r>
            <w:r>
              <w:rPr>
                <w:rFonts w:asciiTheme="minorHAnsi" w:hAnsiTheme="minorHAnsi"/>
                <w:spacing w:val="1"/>
                <w:sz w:val="18"/>
                <w:szCs w:val="18"/>
              </w:rPr>
              <w:t xml:space="preserve"> </w:t>
            </w:r>
            <w:r>
              <w:rPr>
                <w:rFonts w:asciiTheme="minorHAnsi" w:hAnsiTheme="minorHAnsi"/>
                <w:spacing w:val="3"/>
                <w:sz w:val="18"/>
                <w:szCs w:val="18"/>
              </w:rPr>
              <w:t>Trinity</w:t>
            </w:r>
            <w:r>
              <w:rPr>
                <w:rFonts w:asciiTheme="minorHAnsi" w:hAnsiTheme="minorHAnsi"/>
                <w:spacing w:val="17"/>
                <w:sz w:val="18"/>
                <w:szCs w:val="18"/>
              </w:rPr>
              <w:t xml:space="preserve"> </w:t>
            </w:r>
            <w:r>
              <w:rPr>
                <w:rFonts w:asciiTheme="minorHAnsi" w:hAnsiTheme="minorHAnsi"/>
                <w:spacing w:val="3"/>
                <w:sz w:val="18"/>
                <w:szCs w:val="18"/>
              </w:rPr>
              <w:t>House Tower</w:t>
            </w:r>
            <w:r>
              <w:rPr>
                <w:rFonts w:asciiTheme="minorHAnsi" w:hAnsiTheme="minorHAnsi"/>
                <w:spacing w:val="19"/>
                <w:w w:val="102"/>
                <w:sz w:val="18"/>
                <w:szCs w:val="18"/>
              </w:rPr>
              <w:t xml:space="preserve"> </w:t>
            </w:r>
            <w:r>
              <w:rPr>
                <w:rFonts w:asciiTheme="minorHAnsi" w:hAnsiTheme="minorHAnsi"/>
                <w:spacing w:val="3"/>
                <w:sz w:val="18"/>
                <w:szCs w:val="18"/>
              </w:rPr>
              <w:t>Hill</w:t>
            </w:r>
            <w:r>
              <w:rPr>
                <w:rFonts w:asciiTheme="minorHAnsi" w:hAnsiTheme="minorHAnsi"/>
                <w:spacing w:val="18"/>
                <w:sz w:val="18"/>
                <w:szCs w:val="18"/>
              </w:rPr>
              <w:t xml:space="preserve"> </w:t>
            </w:r>
            <w:r>
              <w:rPr>
                <w:rFonts w:asciiTheme="minorHAnsi" w:hAnsiTheme="minorHAnsi"/>
                <w:spacing w:val="3"/>
                <w:sz w:val="18"/>
                <w:szCs w:val="18"/>
              </w:rPr>
              <w:t>London</w:t>
            </w:r>
            <w:r>
              <w:rPr>
                <w:rFonts w:asciiTheme="minorHAnsi" w:hAnsiTheme="minorHAnsi"/>
                <w:spacing w:val="20"/>
                <w:sz w:val="18"/>
                <w:szCs w:val="18"/>
              </w:rPr>
              <w:t xml:space="preserve"> </w:t>
            </w:r>
            <w:r>
              <w:rPr>
                <w:rFonts w:asciiTheme="minorHAnsi" w:hAnsiTheme="minorHAnsi"/>
                <w:spacing w:val="3"/>
                <w:sz w:val="18"/>
                <w:szCs w:val="18"/>
              </w:rPr>
              <w:t>E</w:t>
            </w:r>
            <w:r>
              <w:rPr>
                <w:rFonts w:asciiTheme="minorHAnsi" w:hAnsiTheme="minorHAnsi"/>
                <w:spacing w:val="2"/>
                <w:sz w:val="18"/>
                <w:szCs w:val="18"/>
              </w:rPr>
              <w:t>C3N</w:t>
            </w:r>
            <w:r>
              <w:rPr>
                <w:rFonts w:asciiTheme="minorHAnsi" w:hAnsiTheme="minorHAnsi"/>
                <w:sz w:val="18"/>
                <w:szCs w:val="18"/>
              </w:rPr>
              <w:t xml:space="preserve"> </w:t>
            </w:r>
            <w:r>
              <w:rPr>
                <w:rFonts w:asciiTheme="minorHAnsi" w:hAnsiTheme="minorHAnsi"/>
                <w:spacing w:val="3"/>
                <w:sz w:val="18"/>
                <w:szCs w:val="18"/>
              </w:rPr>
              <w:t>4DH</w:t>
            </w:r>
            <w:r>
              <w:rPr>
                <w:rFonts w:asciiTheme="minorHAnsi" w:hAnsiTheme="minorHAnsi"/>
                <w:spacing w:val="22"/>
                <w:w w:val="101"/>
                <w:sz w:val="18"/>
                <w:szCs w:val="18"/>
              </w:rPr>
              <w:t xml:space="preserve"> </w:t>
            </w:r>
            <w:r>
              <w:rPr>
                <w:rFonts w:asciiTheme="minorHAnsi" w:hAnsiTheme="minorHAnsi"/>
                <w:spacing w:val="3"/>
                <w:sz w:val="18"/>
                <w:szCs w:val="18"/>
              </w:rPr>
              <w:t>(hereinafter called ‘the</w:t>
            </w:r>
            <w:r>
              <w:rPr>
                <w:rFonts w:asciiTheme="minorHAnsi" w:hAnsiTheme="minorHAnsi"/>
                <w:spacing w:val="17"/>
                <w:w w:val="102"/>
                <w:sz w:val="18"/>
                <w:szCs w:val="18"/>
              </w:rPr>
              <w:t xml:space="preserve"> </w:t>
            </w:r>
            <w:r>
              <w:rPr>
                <w:rFonts w:asciiTheme="minorHAnsi" w:hAnsiTheme="minorHAnsi"/>
                <w:spacing w:val="3"/>
                <w:sz w:val="18"/>
                <w:szCs w:val="18"/>
              </w:rPr>
              <w:t>Licensor’)</w:t>
            </w:r>
          </w:p>
          <w:p w14:paraId="0664884D" w14:textId="77777777" w:rsidR="000F72C1" w:rsidRDefault="0020793E">
            <w:pPr>
              <w:pStyle w:val="TableText"/>
              <w:spacing w:before="284" w:line="198" w:lineRule="auto"/>
              <w:ind w:left="144"/>
              <w:rPr>
                <w:rFonts w:asciiTheme="minorHAnsi" w:hAnsiTheme="minorHAnsi"/>
                <w:sz w:val="18"/>
                <w:szCs w:val="18"/>
              </w:rPr>
            </w:pPr>
            <w:r>
              <w:rPr>
                <w:rFonts w:asciiTheme="minorHAnsi" w:hAnsiTheme="minorHAnsi"/>
                <w:spacing w:val="4"/>
                <w:sz w:val="18"/>
                <w:szCs w:val="18"/>
              </w:rPr>
              <w:t xml:space="preserve">(2)         </w:t>
            </w:r>
            <w:r>
              <w:rPr>
                <w:rFonts w:asciiTheme="minorHAnsi" w:hAnsiTheme="minorHAnsi"/>
                <w:b/>
                <w:bCs/>
                <w:spacing w:val="4"/>
                <w:sz w:val="18"/>
                <w:szCs w:val="18"/>
              </w:rPr>
              <w:t xml:space="preserve">XXXXXXXXXXXXXXXXXXXXXXXXXXXXXXXXXXXXXXXXX       </w:t>
            </w:r>
            <w:r>
              <w:rPr>
                <w:rFonts w:asciiTheme="minorHAnsi" w:hAnsiTheme="minorHAnsi"/>
                <w:spacing w:val="4"/>
                <w:sz w:val="18"/>
                <w:szCs w:val="18"/>
              </w:rPr>
              <w:t>(hereinafter call</w:t>
            </w:r>
            <w:r>
              <w:rPr>
                <w:rFonts w:asciiTheme="minorHAnsi" w:hAnsiTheme="minorHAnsi"/>
                <w:spacing w:val="3"/>
                <w:sz w:val="18"/>
                <w:szCs w:val="18"/>
              </w:rPr>
              <w:t>ed ‘the</w:t>
            </w:r>
            <w:r>
              <w:rPr>
                <w:rFonts w:asciiTheme="minorHAnsi" w:hAnsiTheme="minorHAnsi"/>
                <w:spacing w:val="18"/>
                <w:sz w:val="18"/>
                <w:szCs w:val="18"/>
              </w:rPr>
              <w:t xml:space="preserve"> </w:t>
            </w:r>
            <w:r>
              <w:rPr>
                <w:rFonts w:asciiTheme="minorHAnsi" w:hAnsiTheme="minorHAnsi"/>
                <w:spacing w:val="3"/>
                <w:sz w:val="18"/>
                <w:szCs w:val="18"/>
              </w:rPr>
              <w:t>Licensee’)</w:t>
            </w:r>
          </w:p>
        </w:tc>
        <w:tc>
          <w:tcPr>
            <w:tcW w:w="72" w:type="dxa"/>
            <w:tcBorders>
              <w:left w:val="single" w:sz="8" w:space="0" w:color="000000"/>
              <w:right w:val="single" w:sz="10" w:space="0" w:color="000000"/>
            </w:tcBorders>
          </w:tcPr>
          <w:p w14:paraId="0664884E" w14:textId="77777777" w:rsidR="000F72C1" w:rsidRDefault="000F72C1">
            <w:pPr>
              <w:rPr>
                <w:rFonts w:asciiTheme="minorHAnsi" w:hAnsiTheme="minorHAnsi"/>
              </w:rPr>
            </w:pPr>
          </w:p>
        </w:tc>
      </w:tr>
      <w:tr w:rsidR="000F72C1" w14:paraId="06648853" w14:textId="77777777">
        <w:trPr>
          <w:trHeight w:val="631"/>
        </w:trPr>
        <w:tc>
          <w:tcPr>
            <w:tcW w:w="4542" w:type="dxa"/>
            <w:gridSpan w:val="2"/>
            <w:tcBorders>
              <w:left w:val="single" w:sz="10" w:space="0" w:color="000000"/>
            </w:tcBorders>
          </w:tcPr>
          <w:p w14:paraId="06648850" w14:textId="77777777" w:rsidR="000F72C1" w:rsidRDefault="0020793E">
            <w:pPr>
              <w:pStyle w:val="TableText"/>
              <w:spacing w:before="212" w:line="198" w:lineRule="auto"/>
              <w:ind w:left="184"/>
              <w:rPr>
                <w:rFonts w:asciiTheme="minorHAnsi" w:hAnsiTheme="minorHAnsi"/>
                <w:sz w:val="18"/>
                <w:szCs w:val="18"/>
              </w:rPr>
            </w:pPr>
            <w:r>
              <w:rPr>
                <w:rFonts w:asciiTheme="minorHAnsi" w:hAnsiTheme="minorHAnsi"/>
                <w:b/>
                <w:bCs/>
                <w:spacing w:val="3"/>
                <w:sz w:val="18"/>
                <w:szCs w:val="18"/>
              </w:rPr>
              <w:t>Premises</w:t>
            </w:r>
            <w:r>
              <w:rPr>
                <w:rFonts w:asciiTheme="minorHAnsi" w:hAnsiTheme="minorHAnsi"/>
                <w:b/>
                <w:bCs/>
                <w:spacing w:val="18"/>
                <w:w w:val="102"/>
                <w:sz w:val="18"/>
                <w:szCs w:val="18"/>
              </w:rPr>
              <w:t xml:space="preserve"> </w:t>
            </w:r>
            <w:r>
              <w:rPr>
                <w:rFonts w:asciiTheme="minorHAnsi" w:hAnsiTheme="minorHAnsi"/>
                <w:spacing w:val="3"/>
                <w:sz w:val="18"/>
                <w:szCs w:val="18"/>
              </w:rPr>
              <w:t>(hereinafter called ‘the</w:t>
            </w:r>
            <w:r>
              <w:rPr>
                <w:rFonts w:asciiTheme="minorHAnsi" w:hAnsiTheme="minorHAnsi"/>
                <w:spacing w:val="17"/>
                <w:w w:val="102"/>
                <w:sz w:val="18"/>
                <w:szCs w:val="18"/>
              </w:rPr>
              <w:t xml:space="preserve"> </w:t>
            </w:r>
            <w:r>
              <w:rPr>
                <w:rFonts w:asciiTheme="minorHAnsi" w:hAnsiTheme="minorHAnsi"/>
                <w:spacing w:val="3"/>
                <w:sz w:val="18"/>
                <w:szCs w:val="18"/>
              </w:rPr>
              <w:t>Premises’)</w:t>
            </w:r>
          </w:p>
        </w:tc>
        <w:tc>
          <w:tcPr>
            <w:tcW w:w="4471" w:type="dxa"/>
            <w:tcBorders>
              <w:right w:val="single" w:sz="8" w:space="0" w:color="000000"/>
            </w:tcBorders>
          </w:tcPr>
          <w:p w14:paraId="06648851" w14:textId="77777777" w:rsidR="000F72C1" w:rsidRDefault="0020793E">
            <w:pPr>
              <w:pStyle w:val="TableText"/>
              <w:spacing w:before="224" w:line="184" w:lineRule="auto"/>
              <w:ind w:left="149"/>
              <w:rPr>
                <w:rFonts w:asciiTheme="minorHAnsi" w:hAnsiTheme="minorHAnsi"/>
                <w:sz w:val="18"/>
                <w:szCs w:val="18"/>
              </w:rPr>
            </w:pPr>
            <w:r>
              <w:rPr>
                <w:rFonts w:asciiTheme="minorHAnsi" w:hAnsiTheme="minorHAnsi"/>
                <w:b/>
                <w:bCs/>
                <w:spacing w:val="5"/>
                <w:sz w:val="18"/>
                <w:szCs w:val="18"/>
              </w:rPr>
              <w:t>XXXXXXXXXXXXXXXXXXXXXX</w:t>
            </w:r>
          </w:p>
        </w:tc>
        <w:tc>
          <w:tcPr>
            <w:tcW w:w="72" w:type="dxa"/>
            <w:tcBorders>
              <w:left w:val="single" w:sz="8" w:space="0" w:color="000000"/>
              <w:right w:val="single" w:sz="10" w:space="0" w:color="000000"/>
            </w:tcBorders>
          </w:tcPr>
          <w:p w14:paraId="06648852" w14:textId="77777777" w:rsidR="000F72C1" w:rsidRDefault="000F72C1">
            <w:pPr>
              <w:rPr>
                <w:rFonts w:asciiTheme="minorHAnsi" w:hAnsiTheme="minorHAnsi"/>
              </w:rPr>
            </w:pPr>
          </w:p>
        </w:tc>
      </w:tr>
      <w:tr w:rsidR="000F72C1" w14:paraId="06648857" w14:textId="77777777">
        <w:trPr>
          <w:trHeight w:val="1094"/>
        </w:trPr>
        <w:tc>
          <w:tcPr>
            <w:tcW w:w="4542" w:type="dxa"/>
            <w:gridSpan w:val="2"/>
            <w:tcBorders>
              <w:left w:val="single" w:sz="10" w:space="0" w:color="000000"/>
            </w:tcBorders>
          </w:tcPr>
          <w:p w14:paraId="06648854" w14:textId="77777777" w:rsidR="000F72C1" w:rsidRDefault="0020793E">
            <w:pPr>
              <w:pStyle w:val="TableText"/>
              <w:spacing w:before="214" w:line="225" w:lineRule="auto"/>
              <w:ind w:left="186" w:right="516" w:hanging="2"/>
              <w:rPr>
                <w:rFonts w:asciiTheme="minorHAnsi" w:hAnsiTheme="minorHAnsi"/>
                <w:sz w:val="18"/>
                <w:szCs w:val="18"/>
              </w:rPr>
            </w:pPr>
            <w:r>
              <w:rPr>
                <w:rFonts w:asciiTheme="minorHAnsi" w:hAnsiTheme="minorHAnsi"/>
                <w:b/>
                <w:bCs/>
                <w:spacing w:val="4"/>
                <w:sz w:val="18"/>
                <w:szCs w:val="18"/>
              </w:rPr>
              <w:t>Description of</w:t>
            </w:r>
            <w:r>
              <w:rPr>
                <w:rFonts w:asciiTheme="minorHAnsi" w:hAnsiTheme="minorHAnsi"/>
                <w:b/>
                <w:bCs/>
                <w:spacing w:val="14"/>
                <w:w w:val="102"/>
                <w:sz w:val="18"/>
                <w:szCs w:val="18"/>
              </w:rPr>
              <w:t xml:space="preserve"> </w:t>
            </w:r>
            <w:r>
              <w:rPr>
                <w:rFonts w:asciiTheme="minorHAnsi" w:hAnsiTheme="minorHAnsi"/>
                <w:b/>
                <w:bCs/>
                <w:spacing w:val="4"/>
                <w:sz w:val="18"/>
                <w:szCs w:val="18"/>
              </w:rPr>
              <w:t>Equipm</w:t>
            </w:r>
            <w:r>
              <w:rPr>
                <w:rFonts w:asciiTheme="minorHAnsi" w:hAnsiTheme="minorHAnsi"/>
                <w:b/>
                <w:bCs/>
                <w:spacing w:val="3"/>
                <w:sz w:val="18"/>
                <w:szCs w:val="18"/>
              </w:rPr>
              <w:t>ent</w:t>
            </w:r>
            <w:r>
              <w:rPr>
                <w:rFonts w:asciiTheme="minorHAnsi" w:hAnsiTheme="minorHAnsi"/>
                <w:b/>
                <w:bCs/>
                <w:spacing w:val="13"/>
                <w:w w:val="101"/>
                <w:sz w:val="18"/>
                <w:szCs w:val="18"/>
              </w:rPr>
              <w:t xml:space="preserve"> </w:t>
            </w:r>
            <w:r>
              <w:rPr>
                <w:rFonts w:asciiTheme="minorHAnsi" w:hAnsiTheme="minorHAnsi"/>
                <w:spacing w:val="3"/>
                <w:sz w:val="18"/>
                <w:szCs w:val="18"/>
              </w:rPr>
              <w:t>(hereinafter called ‘the</w:t>
            </w:r>
            <w:r>
              <w:rPr>
                <w:rFonts w:asciiTheme="minorHAnsi" w:hAnsiTheme="minorHAnsi"/>
                <w:sz w:val="18"/>
                <w:szCs w:val="18"/>
              </w:rPr>
              <w:t xml:space="preserve"> </w:t>
            </w:r>
            <w:r>
              <w:rPr>
                <w:rFonts w:asciiTheme="minorHAnsi" w:hAnsiTheme="minorHAnsi"/>
                <w:spacing w:val="3"/>
                <w:sz w:val="18"/>
                <w:szCs w:val="18"/>
              </w:rPr>
              <w:t>Equipment’)</w:t>
            </w:r>
          </w:p>
        </w:tc>
        <w:tc>
          <w:tcPr>
            <w:tcW w:w="4471" w:type="dxa"/>
            <w:tcBorders>
              <w:right w:val="single" w:sz="8" w:space="0" w:color="000000"/>
            </w:tcBorders>
          </w:tcPr>
          <w:p w14:paraId="06648855" w14:textId="77777777" w:rsidR="000F72C1" w:rsidRDefault="0020793E">
            <w:pPr>
              <w:pStyle w:val="TableText"/>
              <w:spacing w:before="225" w:line="218" w:lineRule="auto"/>
              <w:ind w:left="149" w:right="119"/>
              <w:rPr>
                <w:rFonts w:asciiTheme="minorHAnsi" w:hAnsiTheme="minorHAnsi"/>
                <w:sz w:val="18"/>
                <w:szCs w:val="18"/>
              </w:rPr>
            </w:pPr>
            <w:r>
              <w:rPr>
                <w:rFonts w:asciiTheme="minorHAnsi" w:hAnsiTheme="minorHAnsi"/>
                <w:b/>
                <w:bCs/>
                <w:spacing w:val="5"/>
                <w:sz w:val="18"/>
                <w:szCs w:val="18"/>
              </w:rPr>
              <w:t>XXXXXXXXXXXXXXXXXXXXXXXXXXXXXXXXXXXXXXXX</w:t>
            </w:r>
            <w:r>
              <w:rPr>
                <w:rFonts w:asciiTheme="minorHAnsi" w:hAnsiTheme="minorHAnsi"/>
                <w:b/>
                <w:bCs/>
                <w:spacing w:val="17"/>
                <w:w w:val="101"/>
                <w:sz w:val="18"/>
                <w:szCs w:val="18"/>
              </w:rPr>
              <w:t xml:space="preserve"> </w:t>
            </w:r>
            <w:r>
              <w:rPr>
                <w:rFonts w:asciiTheme="minorHAnsi" w:hAnsiTheme="minorHAnsi"/>
                <w:b/>
                <w:bCs/>
                <w:spacing w:val="5"/>
                <w:sz w:val="18"/>
                <w:szCs w:val="18"/>
              </w:rPr>
              <w:t>XXX</w:t>
            </w:r>
          </w:p>
        </w:tc>
        <w:tc>
          <w:tcPr>
            <w:tcW w:w="72" w:type="dxa"/>
            <w:tcBorders>
              <w:left w:val="single" w:sz="8" w:space="0" w:color="000000"/>
              <w:right w:val="single" w:sz="10" w:space="0" w:color="000000"/>
            </w:tcBorders>
          </w:tcPr>
          <w:p w14:paraId="06648856" w14:textId="77777777" w:rsidR="000F72C1" w:rsidRDefault="000F72C1">
            <w:pPr>
              <w:rPr>
                <w:rFonts w:asciiTheme="minorHAnsi" w:hAnsiTheme="minorHAnsi"/>
              </w:rPr>
            </w:pPr>
          </w:p>
        </w:tc>
      </w:tr>
      <w:tr w:rsidR="000F72C1" w14:paraId="0664885B" w14:textId="77777777">
        <w:trPr>
          <w:trHeight w:val="861"/>
        </w:trPr>
        <w:tc>
          <w:tcPr>
            <w:tcW w:w="4542" w:type="dxa"/>
            <w:gridSpan w:val="2"/>
            <w:tcBorders>
              <w:left w:val="single" w:sz="10" w:space="0" w:color="000000"/>
            </w:tcBorders>
          </w:tcPr>
          <w:p w14:paraId="06648858" w14:textId="77777777" w:rsidR="000F72C1" w:rsidRDefault="0020793E">
            <w:pPr>
              <w:pStyle w:val="TableText"/>
              <w:spacing w:before="216" w:line="225" w:lineRule="auto"/>
              <w:ind w:left="178" w:right="301" w:firstLine="6"/>
              <w:rPr>
                <w:rFonts w:asciiTheme="minorHAnsi" w:hAnsiTheme="minorHAnsi"/>
                <w:sz w:val="18"/>
                <w:szCs w:val="18"/>
              </w:rPr>
            </w:pPr>
            <w:r>
              <w:rPr>
                <w:rFonts w:asciiTheme="minorHAnsi" w:hAnsiTheme="minorHAnsi"/>
                <w:b/>
                <w:bCs/>
                <w:spacing w:val="4"/>
                <w:sz w:val="18"/>
                <w:szCs w:val="18"/>
              </w:rPr>
              <w:t>Date of Commencement of Agreement (hereinafter</w:t>
            </w:r>
            <w:r>
              <w:rPr>
                <w:rFonts w:asciiTheme="minorHAnsi" w:hAnsiTheme="minorHAnsi"/>
                <w:b/>
                <w:bCs/>
                <w:spacing w:val="12"/>
                <w:w w:val="102"/>
                <w:sz w:val="18"/>
                <w:szCs w:val="18"/>
              </w:rPr>
              <w:t xml:space="preserve"> </w:t>
            </w:r>
            <w:r>
              <w:rPr>
                <w:rFonts w:asciiTheme="minorHAnsi" w:hAnsiTheme="minorHAnsi"/>
                <w:b/>
                <w:bCs/>
                <w:spacing w:val="4"/>
                <w:sz w:val="18"/>
                <w:szCs w:val="18"/>
              </w:rPr>
              <w:t>called the ‘Commencement</w:t>
            </w:r>
            <w:r>
              <w:rPr>
                <w:rFonts w:asciiTheme="minorHAnsi" w:hAnsiTheme="minorHAnsi"/>
                <w:b/>
                <w:bCs/>
                <w:spacing w:val="15"/>
                <w:sz w:val="18"/>
                <w:szCs w:val="18"/>
              </w:rPr>
              <w:t xml:space="preserve"> </w:t>
            </w:r>
            <w:r>
              <w:rPr>
                <w:rFonts w:asciiTheme="minorHAnsi" w:hAnsiTheme="minorHAnsi"/>
                <w:b/>
                <w:bCs/>
                <w:spacing w:val="4"/>
                <w:sz w:val="18"/>
                <w:szCs w:val="18"/>
              </w:rPr>
              <w:t>Dat</w:t>
            </w:r>
            <w:r>
              <w:rPr>
                <w:rFonts w:asciiTheme="minorHAnsi" w:hAnsiTheme="minorHAnsi"/>
                <w:b/>
                <w:bCs/>
                <w:spacing w:val="3"/>
                <w:sz w:val="18"/>
                <w:szCs w:val="18"/>
              </w:rPr>
              <w:t>e’)</w:t>
            </w:r>
          </w:p>
        </w:tc>
        <w:tc>
          <w:tcPr>
            <w:tcW w:w="4471" w:type="dxa"/>
            <w:tcBorders>
              <w:right w:val="single" w:sz="8" w:space="0" w:color="000000"/>
            </w:tcBorders>
          </w:tcPr>
          <w:p w14:paraId="06648859" w14:textId="77777777" w:rsidR="000F72C1" w:rsidRDefault="0020793E">
            <w:pPr>
              <w:pStyle w:val="TableText"/>
              <w:spacing w:before="228" w:line="184" w:lineRule="auto"/>
              <w:ind w:left="149"/>
              <w:rPr>
                <w:rFonts w:asciiTheme="minorHAnsi" w:hAnsiTheme="minorHAnsi"/>
                <w:sz w:val="18"/>
                <w:szCs w:val="18"/>
              </w:rPr>
            </w:pPr>
            <w:r>
              <w:rPr>
                <w:rFonts w:asciiTheme="minorHAnsi" w:hAnsiTheme="minorHAnsi"/>
                <w:b/>
                <w:bCs/>
                <w:spacing w:val="5"/>
                <w:sz w:val="18"/>
                <w:szCs w:val="18"/>
              </w:rPr>
              <w:t>XXXXXXXXXXXXXXX</w:t>
            </w:r>
          </w:p>
        </w:tc>
        <w:tc>
          <w:tcPr>
            <w:tcW w:w="72" w:type="dxa"/>
            <w:tcBorders>
              <w:left w:val="single" w:sz="8" w:space="0" w:color="000000"/>
              <w:right w:val="single" w:sz="10" w:space="0" w:color="000000"/>
            </w:tcBorders>
          </w:tcPr>
          <w:p w14:paraId="0664885A" w14:textId="77777777" w:rsidR="000F72C1" w:rsidRDefault="000F72C1">
            <w:pPr>
              <w:rPr>
                <w:rFonts w:asciiTheme="minorHAnsi" w:hAnsiTheme="minorHAnsi"/>
              </w:rPr>
            </w:pPr>
          </w:p>
        </w:tc>
      </w:tr>
      <w:tr w:rsidR="000F72C1" w14:paraId="0664885F" w14:textId="77777777">
        <w:trPr>
          <w:trHeight w:val="629"/>
        </w:trPr>
        <w:tc>
          <w:tcPr>
            <w:tcW w:w="4542" w:type="dxa"/>
            <w:gridSpan w:val="2"/>
            <w:tcBorders>
              <w:left w:val="single" w:sz="10" w:space="0" w:color="000000"/>
            </w:tcBorders>
          </w:tcPr>
          <w:p w14:paraId="0664885C" w14:textId="77777777" w:rsidR="000F72C1" w:rsidRDefault="0020793E">
            <w:pPr>
              <w:pStyle w:val="TableText"/>
              <w:spacing w:before="230" w:line="184" w:lineRule="auto"/>
              <w:ind w:left="172"/>
              <w:rPr>
                <w:rFonts w:asciiTheme="minorHAnsi" w:hAnsiTheme="minorHAnsi"/>
                <w:sz w:val="18"/>
                <w:szCs w:val="18"/>
              </w:rPr>
            </w:pPr>
            <w:r>
              <w:rPr>
                <w:rFonts w:asciiTheme="minorHAnsi" w:hAnsiTheme="minorHAnsi"/>
                <w:b/>
                <w:bCs/>
                <w:spacing w:val="4"/>
                <w:sz w:val="18"/>
                <w:szCs w:val="18"/>
              </w:rPr>
              <w:t>Term</w:t>
            </w:r>
          </w:p>
        </w:tc>
        <w:tc>
          <w:tcPr>
            <w:tcW w:w="4471" w:type="dxa"/>
            <w:tcBorders>
              <w:right w:val="single" w:sz="8" w:space="0" w:color="000000"/>
            </w:tcBorders>
          </w:tcPr>
          <w:p w14:paraId="0664885D" w14:textId="77777777" w:rsidR="000F72C1" w:rsidRDefault="0020793E">
            <w:pPr>
              <w:pStyle w:val="TableText"/>
              <w:spacing w:before="230" w:line="184" w:lineRule="auto"/>
              <w:ind w:left="149"/>
              <w:rPr>
                <w:rFonts w:asciiTheme="minorHAnsi" w:hAnsiTheme="minorHAnsi"/>
                <w:sz w:val="18"/>
                <w:szCs w:val="18"/>
              </w:rPr>
            </w:pPr>
            <w:r>
              <w:rPr>
                <w:rFonts w:asciiTheme="minorHAnsi" w:hAnsiTheme="minorHAnsi"/>
                <w:b/>
                <w:bCs/>
                <w:spacing w:val="5"/>
                <w:sz w:val="18"/>
                <w:szCs w:val="18"/>
              </w:rPr>
              <w:t>XXXXXXXXXXXXXXXX</w:t>
            </w:r>
          </w:p>
        </w:tc>
        <w:tc>
          <w:tcPr>
            <w:tcW w:w="72" w:type="dxa"/>
            <w:tcBorders>
              <w:left w:val="single" w:sz="8" w:space="0" w:color="000000"/>
              <w:right w:val="single" w:sz="10" w:space="0" w:color="000000"/>
            </w:tcBorders>
          </w:tcPr>
          <w:p w14:paraId="0664885E" w14:textId="77777777" w:rsidR="000F72C1" w:rsidRDefault="000F72C1">
            <w:pPr>
              <w:rPr>
                <w:rFonts w:asciiTheme="minorHAnsi" w:hAnsiTheme="minorHAnsi"/>
              </w:rPr>
            </w:pPr>
          </w:p>
        </w:tc>
      </w:tr>
      <w:tr w:rsidR="000F72C1" w14:paraId="06648863" w14:textId="77777777">
        <w:trPr>
          <w:trHeight w:val="631"/>
        </w:trPr>
        <w:tc>
          <w:tcPr>
            <w:tcW w:w="4542" w:type="dxa"/>
            <w:gridSpan w:val="2"/>
            <w:tcBorders>
              <w:left w:val="single" w:sz="10" w:space="0" w:color="000000"/>
            </w:tcBorders>
          </w:tcPr>
          <w:p w14:paraId="06648860" w14:textId="77777777" w:rsidR="000F72C1" w:rsidRDefault="0020793E">
            <w:pPr>
              <w:pStyle w:val="TableText"/>
              <w:spacing w:before="222" w:line="196" w:lineRule="auto"/>
              <w:ind w:left="184"/>
              <w:rPr>
                <w:rFonts w:asciiTheme="minorHAnsi" w:hAnsiTheme="minorHAnsi"/>
                <w:sz w:val="18"/>
                <w:szCs w:val="18"/>
              </w:rPr>
            </w:pPr>
            <w:r>
              <w:rPr>
                <w:rFonts w:asciiTheme="minorHAnsi" w:hAnsiTheme="minorHAnsi"/>
                <w:b/>
                <w:bCs/>
                <w:spacing w:val="3"/>
                <w:sz w:val="18"/>
                <w:szCs w:val="18"/>
              </w:rPr>
              <w:t>Period of</w:t>
            </w:r>
            <w:r>
              <w:rPr>
                <w:rFonts w:asciiTheme="minorHAnsi" w:hAnsiTheme="minorHAnsi"/>
                <w:b/>
                <w:bCs/>
                <w:spacing w:val="25"/>
                <w:sz w:val="18"/>
                <w:szCs w:val="18"/>
              </w:rPr>
              <w:t xml:space="preserve"> </w:t>
            </w:r>
            <w:r>
              <w:rPr>
                <w:rFonts w:asciiTheme="minorHAnsi" w:hAnsiTheme="minorHAnsi"/>
                <w:b/>
                <w:bCs/>
                <w:spacing w:val="3"/>
                <w:sz w:val="18"/>
                <w:szCs w:val="18"/>
              </w:rPr>
              <w:t>Notice</w:t>
            </w:r>
            <w:r>
              <w:rPr>
                <w:rFonts w:asciiTheme="minorHAnsi" w:hAnsiTheme="minorHAnsi"/>
                <w:b/>
                <w:bCs/>
                <w:spacing w:val="14"/>
                <w:w w:val="102"/>
                <w:sz w:val="18"/>
                <w:szCs w:val="18"/>
              </w:rPr>
              <w:t xml:space="preserve"> </w:t>
            </w:r>
            <w:r>
              <w:rPr>
                <w:rFonts w:asciiTheme="minorHAnsi" w:hAnsiTheme="minorHAnsi"/>
                <w:b/>
                <w:bCs/>
                <w:spacing w:val="3"/>
                <w:sz w:val="18"/>
                <w:szCs w:val="18"/>
              </w:rPr>
              <w:t>required for Termination</w:t>
            </w:r>
          </w:p>
        </w:tc>
        <w:tc>
          <w:tcPr>
            <w:tcW w:w="4471" w:type="dxa"/>
            <w:tcBorders>
              <w:right w:val="single" w:sz="8" w:space="0" w:color="000000"/>
            </w:tcBorders>
          </w:tcPr>
          <w:p w14:paraId="06648861" w14:textId="77777777" w:rsidR="000F72C1" w:rsidRDefault="0020793E">
            <w:pPr>
              <w:pStyle w:val="TableText"/>
              <w:spacing w:before="232" w:line="184" w:lineRule="auto"/>
              <w:ind w:left="149"/>
              <w:rPr>
                <w:rFonts w:asciiTheme="minorHAnsi" w:hAnsiTheme="minorHAnsi"/>
                <w:sz w:val="18"/>
                <w:szCs w:val="18"/>
              </w:rPr>
            </w:pPr>
            <w:r>
              <w:rPr>
                <w:rFonts w:asciiTheme="minorHAnsi" w:hAnsiTheme="minorHAnsi"/>
                <w:b/>
                <w:bCs/>
                <w:spacing w:val="5"/>
                <w:sz w:val="18"/>
                <w:szCs w:val="18"/>
              </w:rPr>
              <w:t>XXXXXXXXXXXXXXXXXX</w:t>
            </w:r>
          </w:p>
        </w:tc>
        <w:tc>
          <w:tcPr>
            <w:tcW w:w="72" w:type="dxa"/>
            <w:tcBorders>
              <w:left w:val="single" w:sz="8" w:space="0" w:color="000000"/>
              <w:right w:val="single" w:sz="10" w:space="0" w:color="000000"/>
            </w:tcBorders>
          </w:tcPr>
          <w:p w14:paraId="06648862" w14:textId="77777777" w:rsidR="000F72C1" w:rsidRDefault="000F72C1">
            <w:pPr>
              <w:rPr>
                <w:rFonts w:asciiTheme="minorHAnsi" w:hAnsiTheme="minorHAnsi"/>
              </w:rPr>
            </w:pPr>
          </w:p>
        </w:tc>
      </w:tr>
      <w:tr w:rsidR="000F72C1" w14:paraId="06648867" w14:textId="77777777">
        <w:trPr>
          <w:trHeight w:val="629"/>
        </w:trPr>
        <w:tc>
          <w:tcPr>
            <w:tcW w:w="4542" w:type="dxa"/>
            <w:gridSpan w:val="2"/>
            <w:tcBorders>
              <w:left w:val="single" w:sz="10" w:space="0" w:color="000000"/>
            </w:tcBorders>
          </w:tcPr>
          <w:p w14:paraId="06648864" w14:textId="77777777" w:rsidR="000F72C1" w:rsidRDefault="0020793E">
            <w:pPr>
              <w:pStyle w:val="TableText"/>
              <w:spacing w:before="234" w:line="184" w:lineRule="auto"/>
              <w:ind w:left="184"/>
              <w:rPr>
                <w:rFonts w:asciiTheme="minorHAnsi" w:hAnsiTheme="minorHAnsi"/>
                <w:sz w:val="18"/>
                <w:szCs w:val="18"/>
              </w:rPr>
            </w:pPr>
            <w:r>
              <w:rPr>
                <w:rFonts w:asciiTheme="minorHAnsi" w:hAnsiTheme="minorHAnsi"/>
                <w:b/>
                <w:bCs/>
                <w:sz w:val="18"/>
                <w:szCs w:val="18"/>
              </w:rPr>
              <w:t>Fee</w:t>
            </w:r>
          </w:p>
        </w:tc>
        <w:tc>
          <w:tcPr>
            <w:tcW w:w="4471" w:type="dxa"/>
            <w:tcBorders>
              <w:right w:val="single" w:sz="8" w:space="0" w:color="000000"/>
            </w:tcBorders>
          </w:tcPr>
          <w:p w14:paraId="06648865" w14:textId="77777777" w:rsidR="000F72C1" w:rsidRDefault="0020793E">
            <w:pPr>
              <w:pStyle w:val="TableText"/>
              <w:spacing w:before="234" w:line="184" w:lineRule="auto"/>
              <w:ind w:left="149"/>
              <w:rPr>
                <w:rFonts w:asciiTheme="minorHAnsi" w:hAnsiTheme="minorHAnsi"/>
                <w:sz w:val="18"/>
                <w:szCs w:val="18"/>
              </w:rPr>
            </w:pPr>
            <w:r>
              <w:rPr>
                <w:rFonts w:asciiTheme="minorHAnsi" w:hAnsiTheme="minorHAnsi"/>
                <w:b/>
                <w:bCs/>
                <w:spacing w:val="5"/>
                <w:sz w:val="18"/>
                <w:szCs w:val="18"/>
              </w:rPr>
              <w:t>XXXXXXXXXXXXXXXXXXX</w:t>
            </w:r>
          </w:p>
        </w:tc>
        <w:tc>
          <w:tcPr>
            <w:tcW w:w="72" w:type="dxa"/>
            <w:tcBorders>
              <w:left w:val="single" w:sz="8" w:space="0" w:color="000000"/>
              <w:right w:val="single" w:sz="10" w:space="0" w:color="000000"/>
            </w:tcBorders>
          </w:tcPr>
          <w:p w14:paraId="06648866" w14:textId="77777777" w:rsidR="000F72C1" w:rsidRDefault="000F72C1">
            <w:pPr>
              <w:rPr>
                <w:rFonts w:asciiTheme="minorHAnsi" w:hAnsiTheme="minorHAnsi"/>
              </w:rPr>
            </w:pPr>
          </w:p>
        </w:tc>
      </w:tr>
      <w:tr w:rsidR="000F72C1" w14:paraId="06648870" w14:textId="77777777">
        <w:trPr>
          <w:trHeight w:val="2945"/>
        </w:trPr>
        <w:tc>
          <w:tcPr>
            <w:tcW w:w="9013" w:type="dxa"/>
            <w:gridSpan w:val="3"/>
            <w:tcBorders>
              <w:left w:val="single" w:sz="10" w:space="0" w:color="000000"/>
              <w:right w:val="single" w:sz="8" w:space="0" w:color="000000"/>
            </w:tcBorders>
          </w:tcPr>
          <w:p w14:paraId="06648868" w14:textId="77777777" w:rsidR="000F72C1" w:rsidRDefault="0020793E">
            <w:pPr>
              <w:pStyle w:val="TableText"/>
              <w:spacing w:before="226" w:line="225" w:lineRule="auto"/>
              <w:ind w:left="174" w:right="105" w:hanging="1"/>
              <w:rPr>
                <w:rFonts w:asciiTheme="minorHAnsi" w:hAnsiTheme="minorHAnsi"/>
                <w:sz w:val="18"/>
                <w:szCs w:val="18"/>
              </w:rPr>
            </w:pPr>
            <w:r>
              <w:rPr>
                <w:rFonts w:asciiTheme="minorHAnsi" w:hAnsiTheme="minorHAnsi"/>
                <w:spacing w:val="3"/>
                <w:sz w:val="18"/>
                <w:szCs w:val="18"/>
              </w:rPr>
              <w:t>The</w:t>
            </w:r>
            <w:r>
              <w:rPr>
                <w:rFonts w:asciiTheme="minorHAnsi" w:hAnsiTheme="minorHAnsi"/>
                <w:spacing w:val="17"/>
                <w:w w:val="101"/>
                <w:sz w:val="18"/>
                <w:szCs w:val="18"/>
              </w:rPr>
              <w:t xml:space="preserve"> </w:t>
            </w:r>
            <w:r>
              <w:rPr>
                <w:rFonts w:asciiTheme="minorHAnsi" w:hAnsiTheme="minorHAnsi"/>
                <w:spacing w:val="3"/>
                <w:sz w:val="18"/>
                <w:szCs w:val="18"/>
              </w:rPr>
              <w:t>Licensor</w:t>
            </w:r>
            <w:r>
              <w:rPr>
                <w:rFonts w:asciiTheme="minorHAnsi" w:hAnsiTheme="minorHAnsi"/>
                <w:spacing w:val="12"/>
                <w:sz w:val="18"/>
                <w:szCs w:val="18"/>
              </w:rPr>
              <w:t xml:space="preserve"> </w:t>
            </w:r>
            <w:r>
              <w:rPr>
                <w:rFonts w:asciiTheme="minorHAnsi" w:hAnsiTheme="minorHAnsi"/>
                <w:spacing w:val="3"/>
                <w:sz w:val="18"/>
                <w:szCs w:val="18"/>
              </w:rPr>
              <w:t>and the</w:t>
            </w:r>
            <w:r>
              <w:rPr>
                <w:rFonts w:asciiTheme="minorHAnsi" w:hAnsiTheme="minorHAnsi"/>
                <w:spacing w:val="17"/>
                <w:w w:val="102"/>
                <w:sz w:val="18"/>
                <w:szCs w:val="18"/>
              </w:rPr>
              <w:t xml:space="preserve"> </w:t>
            </w:r>
            <w:r>
              <w:rPr>
                <w:rFonts w:asciiTheme="minorHAnsi" w:hAnsiTheme="minorHAnsi"/>
                <w:spacing w:val="3"/>
                <w:sz w:val="18"/>
                <w:szCs w:val="18"/>
              </w:rPr>
              <w:t>Licensee</w:t>
            </w:r>
            <w:r>
              <w:rPr>
                <w:rFonts w:asciiTheme="minorHAnsi" w:hAnsiTheme="minorHAnsi"/>
                <w:spacing w:val="16"/>
                <w:sz w:val="18"/>
                <w:szCs w:val="18"/>
              </w:rPr>
              <w:t xml:space="preserve"> </w:t>
            </w:r>
            <w:r>
              <w:rPr>
                <w:rFonts w:asciiTheme="minorHAnsi" w:hAnsiTheme="minorHAnsi"/>
                <w:spacing w:val="3"/>
                <w:sz w:val="18"/>
                <w:szCs w:val="18"/>
              </w:rPr>
              <w:t>hereby agree that the</w:t>
            </w:r>
            <w:r>
              <w:rPr>
                <w:rFonts w:asciiTheme="minorHAnsi" w:hAnsiTheme="minorHAnsi"/>
                <w:spacing w:val="17"/>
                <w:w w:val="101"/>
                <w:sz w:val="18"/>
                <w:szCs w:val="18"/>
              </w:rPr>
              <w:t xml:space="preserve"> </w:t>
            </w:r>
            <w:r>
              <w:rPr>
                <w:rFonts w:asciiTheme="minorHAnsi" w:hAnsiTheme="minorHAnsi"/>
                <w:spacing w:val="3"/>
                <w:sz w:val="18"/>
                <w:szCs w:val="18"/>
              </w:rPr>
              <w:t>Equipment shall</w:t>
            </w:r>
            <w:r>
              <w:rPr>
                <w:rFonts w:asciiTheme="minorHAnsi" w:hAnsiTheme="minorHAnsi"/>
                <w:spacing w:val="16"/>
                <w:w w:val="102"/>
                <w:sz w:val="18"/>
                <w:szCs w:val="18"/>
              </w:rPr>
              <w:t xml:space="preserve"> </w:t>
            </w:r>
            <w:r>
              <w:rPr>
                <w:rFonts w:asciiTheme="minorHAnsi" w:hAnsiTheme="minorHAnsi"/>
                <w:spacing w:val="3"/>
                <w:sz w:val="18"/>
                <w:szCs w:val="18"/>
              </w:rPr>
              <w:t>be sited</w:t>
            </w:r>
            <w:r>
              <w:rPr>
                <w:rFonts w:asciiTheme="minorHAnsi" w:hAnsiTheme="minorHAnsi"/>
                <w:spacing w:val="9"/>
                <w:sz w:val="18"/>
                <w:szCs w:val="18"/>
              </w:rPr>
              <w:t xml:space="preserve"> </w:t>
            </w:r>
            <w:r>
              <w:rPr>
                <w:rFonts w:asciiTheme="minorHAnsi" w:hAnsiTheme="minorHAnsi"/>
                <w:spacing w:val="3"/>
                <w:sz w:val="18"/>
                <w:szCs w:val="18"/>
              </w:rPr>
              <w:t>at the</w:t>
            </w:r>
            <w:r>
              <w:rPr>
                <w:rFonts w:asciiTheme="minorHAnsi" w:hAnsiTheme="minorHAnsi"/>
                <w:spacing w:val="18"/>
                <w:w w:val="101"/>
                <w:sz w:val="18"/>
                <w:szCs w:val="18"/>
              </w:rPr>
              <w:t xml:space="preserve"> </w:t>
            </w:r>
            <w:r>
              <w:rPr>
                <w:rFonts w:asciiTheme="minorHAnsi" w:hAnsiTheme="minorHAnsi"/>
                <w:spacing w:val="3"/>
                <w:sz w:val="18"/>
                <w:szCs w:val="18"/>
              </w:rPr>
              <w:t>Premises</w:t>
            </w:r>
            <w:r>
              <w:rPr>
                <w:rFonts w:asciiTheme="minorHAnsi" w:hAnsiTheme="minorHAnsi"/>
                <w:spacing w:val="15"/>
                <w:sz w:val="18"/>
                <w:szCs w:val="18"/>
              </w:rPr>
              <w:t xml:space="preserve"> </w:t>
            </w:r>
            <w:r>
              <w:rPr>
                <w:rFonts w:asciiTheme="minorHAnsi" w:hAnsiTheme="minorHAnsi"/>
                <w:spacing w:val="3"/>
                <w:sz w:val="18"/>
                <w:szCs w:val="18"/>
              </w:rPr>
              <w:t>in</w:t>
            </w:r>
            <w:r>
              <w:rPr>
                <w:rFonts w:asciiTheme="minorHAnsi" w:hAnsiTheme="minorHAnsi"/>
                <w:spacing w:val="12"/>
                <w:w w:val="101"/>
                <w:sz w:val="18"/>
                <w:szCs w:val="18"/>
              </w:rPr>
              <w:t xml:space="preserve"> </w:t>
            </w:r>
            <w:r>
              <w:rPr>
                <w:rFonts w:asciiTheme="minorHAnsi" w:hAnsiTheme="minorHAnsi"/>
                <w:spacing w:val="3"/>
                <w:sz w:val="18"/>
                <w:szCs w:val="18"/>
              </w:rPr>
              <w:t>accordance</w:t>
            </w:r>
            <w:r>
              <w:rPr>
                <w:rFonts w:asciiTheme="minorHAnsi" w:hAnsiTheme="minorHAnsi"/>
                <w:spacing w:val="6"/>
                <w:sz w:val="18"/>
                <w:szCs w:val="18"/>
              </w:rPr>
              <w:t xml:space="preserve"> </w:t>
            </w:r>
            <w:r>
              <w:rPr>
                <w:rFonts w:asciiTheme="minorHAnsi" w:hAnsiTheme="minorHAnsi"/>
                <w:spacing w:val="3"/>
                <w:sz w:val="18"/>
                <w:szCs w:val="18"/>
              </w:rPr>
              <w:t>with</w:t>
            </w:r>
            <w:r>
              <w:rPr>
                <w:rFonts w:asciiTheme="minorHAnsi" w:hAnsiTheme="minorHAnsi"/>
                <w:sz w:val="18"/>
                <w:szCs w:val="18"/>
              </w:rPr>
              <w:t xml:space="preserve"> </w:t>
            </w:r>
            <w:r>
              <w:rPr>
                <w:rFonts w:asciiTheme="minorHAnsi" w:hAnsiTheme="minorHAnsi"/>
                <w:spacing w:val="4"/>
                <w:sz w:val="18"/>
                <w:szCs w:val="18"/>
              </w:rPr>
              <w:t>these Terms of Agreement and the attached</w:t>
            </w:r>
            <w:r>
              <w:rPr>
                <w:rFonts w:asciiTheme="minorHAnsi" w:hAnsiTheme="minorHAnsi"/>
                <w:spacing w:val="13"/>
                <w:sz w:val="18"/>
                <w:szCs w:val="18"/>
              </w:rPr>
              <w:t xml:space="preserve"> </w:t>
            </w:r>
            <w:r>
              <w:rPr>
                <w:rFonts w:asciiTheme="minorHAnsi" w:hAnsiTheme="minorHAnsi"/>
                <w:spacing w:val="4"/>
                <w:sz w:val="18"/>
                <w:szCs w:val="18"/>
              </w:rPr>
              <w:t>Conditions of Agreement</w:t>
            </w:r>
            <w:r>
              <w:rPr>
                <w:rFonts w:asciiTheme="minorHAnsi" w:hAnsiTheme="minorHAnsi"/>
                <w:spacing w:val="7"/>
                <w:sz w:val="18"/>
                <w:szCs w:val="18"/>
              </w:rPr>
              <w:t xml:space="preserve"> </w:t>
            </w:r>
            <w:r>
              <w:rPr>
                <w:rFonts w:asciiTheme="minorHAnsi" w:hAnsiTheme="minorHAnsi"/>
                <w:spacing w:val="4"/>
                <w:sz w:val="18"/>
                <w:szCs w:val="18"/>
              </w:rPr>
              <w:t>f</w:t>
            </w:r>
            <w:r>
              <w:rPr>
                <w:rFonts w:asciiTheme="minorHAnsi" w:hAnsiTheme="minorHAnsi"/>
                <w:spacing w:val="3"/>
                <w:sz w:val="18"/>
                <w:szCs w:val="18"/>
              </w:rPr>
              <w:t>or</w:t>
            </w:r>
            <w:r>
              <w:rPr>
                <w:rFonts w:asciiTheme="minorHAnsi" w:hAnsiTheme="minorHAnsi"/>
                <w:spacing w:val="7"/>
                <w:sz w:val="18"/>
                <w:szCs w:val="18"/>
              </w:rPr>
              <w:t xml:space="preserve"> </w:t>
            </w:r>
            <w:r>
              <w:rPr>
                <w:rFonts w:asciiTheme="minorHAnsi" w:hAnsiTheme="minorHAnsi"/>
                <w:spacing w:val="3"/>
                <w:sz w:val="18"/>
                <w:szCs w:val="18"/>
              </w:rPr>
              <w:t>the</w:t>
            </w:r>
            <w:r>
              <w:rPr>
                <w:rFonts w:asciiTheme="minorHAnsi" w:hAnsiTheme="minorHAnsi"/>
                <w:spacing w:val="8"/>
                <w:sz w:val="18"/>
                <w:szCs w:val="18"/>
              </w:rPr>
              <w:t xml:space="preserve"> </w:t>
            </w:r>
            <w:r>
              <w:rPr>
                <w:rFonts w:asciiTheme="minorHAnsi" w:hAnsiTheme="minorHAnsi"/>
                <w:spacing w:val="3"/>
                <w:sz w:val="18"/>
                <w:szCs w:val="18"/>
              </w:rPr>
              <w:t>Siting</w:t>
            </w:r>
            <w:r>
              <w:rPr>
                <w:rFonts w:asciiTheme="minorHAnsi" w:hAnsiTheme="minorHAnsi"/>
                <w:spacing w:val="10"/>
                <w:w w:val="101"/>
                <w:sz w:val="18"/>
                <w:szCs w:val="18"/>
              </w:rPr>
              <w:t xml:space="preserve"> </w:t>
            </w:r>
            <w:r>
              <w:rPr>
                <w:rFonts w:asciiTheme="minorHAnsi" w:hAnsiTheme="minorHAnsi"/>
                <w:spacing w:val="3"/>
                <w:sz w:val="18"/>
                <w:szCs w:val="18"/>
              </w:rPr>
              <w:t>of</w:t>
            </w:r>
            <w:r>
              <w:rPr>
                <w:rFonts w:asciiTheme="minorHAnsi" w:hAnsiTheme="minorHAnsi"/>
                <w:spacing w:val="16"/>
                <w:w w:val="101"/>
                <w:sz w:val="18"/>
                <w:szCs w:val="18"/>
              </w:rPr>
              <w:t xml:space="preserve"> </w:t>
            </w:r>
            <w:r>
              <w:rPr>
                <w:rFonts w:asciiTheme="minorHAnsi" w:hAnsiTheme="minorHAnsi"/>
                <w:spacing w:val="3"/>
                <w:sz w:val="18"/>
                <w:szCs w:val="18"/>
              </w:rPr>
              <w:t>Equipment</w:t>
            </w:r>
            <w:r>
              <w:rPr>
                <w:rFonts w:asciiTheme="minorHAnsi" w:hAnsiTheme="minorHAnsi"/>
                <w:spacing w:val="12"/>
                <w:w w:val="101"/>
                <w:sz w:val="18"/>
                <w:szCs w:val="18"/>
              </w:rPr>
              <w:t xml:space="preserve"> </w:t>
            </w:r>
            <w:r>
              <w:rPr>
                <w:rFonts w:asciiTheme="minorHAnsi" w:hAnsiTheme="minorHAnsi"/>
                <w:spacing w:val="3"/>
                <w:sz w:val="18"/>
                <w:szCs w:val="18"/>
              </w:rPr>
              <w:t>at</w:t>
            </w:r>
            <w:r>
              <w:rPr>
                <w:rFonts w:asciiTheme="minorHAnsi" w:hAnsiTheme="minorHAnsi"/>
                <w:spacing w:val="5"/>
                <w:sz w:val="18"/>
                <w:szCs w:val="18"/>
              </w:rPr>
              <w:t xml:space="preserve"> </w:t>
            </w:r>
            <w:r>
              <w:rPr>
                <w:rFonts w:asciiTheme="minorHAnsi" w:hAnsiTheme="minorHAnsi"/>
                <w:spacing w:val="3"/>
                <w:sz w:val="18"/>
                <w:szCs w:val="18"/>
              </w:rPr>
              <w:t>Trinity</w:t>
            </w:r>
          </w:p>
          <w:p w14:paraId="06648869" w14:textId="77777777" w:rsidR="000F72C1" w:rsidRDefault="0020793E">
            <w:pPr>
              <w:pStyle w:val="TableText"/>
              <w:spacing w:before="59" w:line="187" w:lineRule="auto"/>
              <w:ind w:left="187"/>
              <w:rPr>
                <w:rFonts w:asciiTheme="minorHAnsi" w:hAnsiTheme="minorHAnsi"/>
                <w:sz w:val="18"/>
                <w:szCs w:val="18"/>
              </w:rPr>
            </w:pPr>
            <w:r>
              <w:rPr>
                <w:rFonts w:asciiTheme="minorHAnsi" w:hAnsiTheme="minorHAnsi"/>
                <w:spacing w:val="2"/>
                <w:sz w:val="18"/>
                <w:szCs w:val="18"/>
              </w:rPr>
              <w:t>House</w:t>
            </w:r>
            <w:r>
              <w:rPr>
                <w:rFonts w:asciiTheme="minorHAnsi" w:hAnsiTheme="minorHAnsi"/>
                <w:spacing w:val="20"/>
                <w:w w:val="102"/>
                <w:sz w:val="18"/>
                <w:szCs w:val="18"/>
              </w:rPr>
              <w:t xml:space="preserve"> </w:t>
            </w:r>
            <w:r>
              <w:rPr>
                <w:rFonts w:asciiTheme="minorHAnsi" w:hAnsiTheme="minorHAnsi"/>
                <w:spacing w:val="2"/>
                <w:sz w:val="18"/>
                <w:szCs w:val="18"/>
              </w:rPr>
              <w:t>Premises.</w:t>
            </w:r>
          </w:p>
          <w:p w14:paraId="0664886A" w14:textId="77777777" w:rsidR="000F72C1" w:rsidRDefault="0020793E">
            <w:pPr>
              <w:pStyle w:val="TableText"/>
              <w:spacing w:before="285" w:line="196" w:lineRule="auto"/>
              <w:ind w:left="178"/>
              <w:rPr>
                <w:rFonts w:asciiTheme="minorHAnsi" w:hAnsiTheme="minorHAnsi"/>
                <w:sz w:val="18"/>
                <w:szCs w:val="18"/>
              </w:rPr>
            </w:pPr>
            <w:r>
              <w:rPr>
                <w:rFonts w:asciiTheme="minorHAnsi" w:hAnsiTheme="minorHAnsi"/>
                <w:sz w:val="18"/>
                <w:szCs w:val="18"/>
              </w:rPr>
              <w:t>Signed</w:t>
            </w:r>
            <w:r>
              <w:rPr>
                <w:rFonts w:asciiTheme="minorHAnsi" w:hAnsiTheme="minorHAnsi"/>
                <w:spacing w:val="4"/>
                <w:sz w:val="18"/>
                <w:szCs w:val="18"/>
              </w:rPr>
              <w:t xml:space="preserve"> </w:t>
            </w:r>
            <w:r>
              <w:rPr>
                <w:rFonts w:asciiTheme="minorHAnsi" w:hAnsiTheme="minorHAnsi"/>
                <w:sz w:val="18"/>
                <w:szCs w:val="18"/>
              </w:rPr>
              <w:t>for</w:t>
            </w:r>
            <w:r>
              <w:rPr>
                <w:rFonts w:asciiTheme="minorHAnsi" w:hAnsiTheme="minorHAnsi"/>
                <w:spacing w:val="4"/>
                <w:sz w:val="18"/>
                <w:szCs w:val="18"/>
              </w:rPr>
              <w:t xml:space="preserve"> </w:t>
            </w:r>
            <w:r>
              <w:rPr>
                <w:rFonts w:asciiTheme="minorHAnsi" w:hAnsiTheme="minorHAnsi"/>
                <w:sz w:val="18"/>
                <w:szCs w:val="18"/>
              </w:rPr>
              <w:t>and</w:t>
            </w:r>
            <w:r>
              <w:rPr>
                <w:rFonts w:asciiTheme="minorHAnsi" w:hAnsiTheme="minorHAnsi"/>
                <w:spacing w:val="4"/>
                <w:sz w:val="18"/>
                <w:szCs w:val="18"/>
              </w:rPr>
              <w:t xml:space="preserve"> </w:t>
            </w:r>
            <w:r>
              <w:rPr>
                <w:rFonts w:asciiTheme="minorHAnsi" w:hAnsiTheme="minorHAnsi"/>
                <w:sz w:val="18"/>
                <w:szCs w:val="18"/>
              </w:rPr>
              <w:t>on</w:t>
            </w:r>
            <w:r>
              <w:rPr>
                <w:rFonts w:asciiTheme="minorHAnsi" w:hAnsiTheme="minorHAnsi"/>
                <w:spacing w:val="25"/>
                <w:w w:val="101"/>
                <w:sz w:val="18"/>
                <w:szCs w:val="18"/>
              </w:rPr>
              <w:t xml:space="preserve"> </w:t>
            </w:r>
            <w:r>
              <w:rPr>
                <w:rFonts w:asciiTheme="minorHAnsi" w:hAnsiTheme="minorHAnsi"/>
                <w:sz w:val="18"/>
                <w:szCs w:val="18"/>
              </w:rPr>
              <w:t>behalf</w:t>
            </w:r>
            <w:r>
              <w:rPr>
                <w:rFonts w:asciiTheme="minorHAnsi" w:hAnsiTheme="minorHAnsi"/>
                <w:spacing w:val="4"/>
                <w:sz w:val="18"/>
                <w:szCs w:val="18"/>
              </w:rPr>
              <w:t xml:space="preserve"> </w:t>
            </w:r>
            <w:r>
              <w:rPr>
                <w:rFonts w:asciiTheme="minorHAnsi" w:hAnsiTheme="minorHAnsi"/>
                <w:sz w:val="18"/>
                <w:szCs w:val="18"/>
              </w:rPr>
              <w:t>of</w:t>
            </w:r>
            <w:r>
              <w:rPr>
                <w:rFonts w:asciiTheme="minorHAnsi" w:hAnsiTheme="minorHAnsi"/>
                <w:spacing w:val="4"/>
                <w:sz w:val="18"/>
                <w:szCs w:val="18"/>
              </w:rPr>
              <w:t xml:space="preserve"> </w:t>
            </w:r>
            <w:r>
              <w:rPr>
                <w:rFonts w:asciiTheme="minorHAnsi" w:hAnsiTheme="minorHAnsi"/>
                <w:sz w:val="18"/>
                <w:szCs w:val="18"/>
              </w:rPr>
              <w:t>the</w:t>
            </w:r>
            <w:r>
              <w:rPr>
                <w:rFonts w:asciiTheme="minorHAnsi" w:hAnsiTheme="minorHAnsi"/>
                <w:spacing w:val="15"/>
                <w:sz w:val="18"/>
                <w:szCs w:val="18"/>
              </w:rPr>
              <w:t xml:space="preserve"> </w:t>
            </w:r>
            <w:r>
              <w:rPr>
                <w:rFonts w:asciiTheme="minorHAnsi" w:hAnsiTheme="minorHAnsi"/>
                <w:sz w:val="18"/>
                <w:szCs w:val="18"/>
              </w:rPr>
              <w:t>Licensor</w:t>
            </w:r>
            <w:r>
              <w:rPr>
                <w:rFonts w:asciiTheme="minorHAnsi" w:hAnsiTheme="minorHAnsi"/>
                <w:spacing w:val="18"/>
                <w:sz w:val="18"/>
                <w:szCs w:val="18"/>
              </w:rPr>
              <w:t xml:space="preserve"> </w:t>
            </w:r>
            <w:r>
              <w:rPr>
                <w:rFonts w:asciiTheme="minorHAnsi" w:hAnsiTheme="minorHAnsi"/>
                <w:sz w:val="18"/>
                <w:szCs w:val="18"/>
              </w:rPr>
              <w:t>by</w:t>
            </w:r>
            <w:r>
              <w:rPr>
                <w:rFonts w:asciiTheme="minorHAnsi" w:hAnsiTheme="minorHAnsi"/>
                <w:spacing w:val="17"/>
                <w:sz w:val="18"/>
                <w:szCs w:val="18"/>
              </w:rPr>
              <w:t xml:space="preserve"> </w:t>
            </w:r>
            <w:r>
              <w:rPr>
                <w:rFonts w:asciiTheme="minorHAnsi" w:hAnsiTheme="minorHAnsi"/>
                <w:spacing w:val="4"/>
                <w:sz w:val="18"/>
                <w:szCs w:val="18"/>
              </w:rPr>
              <w:t>.................................................</w:t>
            </w:r>
          </w:p>
          <w:p w14:paraId="0664886B" w14:textId="77777777" w:rsidR="000F72C1" w:rsidRDefault="0020793E">
            <w:pPr>
              <w:pStyle w:val="TableText"/>
              <w:spacing w:before="284" w:line="196" w:lineRule="auto"/>
              <w:ind w:left="184"/>
              <w:rPr>
                <w:rFonts w:asciiTheme="minorHAnsi" w:hAnsiTheme="minorHAnsi"/>
                <w:sz w:val="18"/>
                <w:szCs w:val="18"/>
              </w:rPr>
            </w:pPr>
            <w:r>
              <w:rPr>
                <w:rFonts w:asciiTheme="minorHAnsi" w:hAnsiTheme="minorHAnsi"/>
                <w:spacing w:val="2"/>
                <w:sz w:val="18"/>
                <w:szCs w:val="18"/>
              </w:rPr>
              <w:t>in the</w:t>
            </w:r>
            <w:r>
              <w:rPr>
                <w:rFonts w:asciiTheme="minorHAnsi" w:hAnsiTheme="minorHAnsi"/>
                <w:spacing w:val="19"/>
                <w:w w:val="101"/>
                <w:sz w:val="18"/>
                <w:szCs w:val="18"/>
              </w:rPr>
              <w:t xml:space="preserve"> </w:t>
            </w:r>
            <w:r>
              <w:rPr>
                <w:rFonts w:asciiTheme="minorHAnsi" w:hAnsiTheme="minorHAnsi"/>
                <w:spacing w:val="2"/>
                <w:sz w:val="18"/>
                <w:szCs w:val="18"/>
              </w:rPr>
              <w:t>presence</w:t>
            </w:r>
            <w:r>
              <w:rPr>
                <w:rFonts w:asciiTheme="minorHAnsi" w:hAnsiTheme="minorHAnsi"/>
                <w:spacing w:val="10"/>
                <w:w w:val="101"/>
                <w:sz w:val="18"/>
                <w:szCs w:val="18"/>
              </w:rPr>
              <w:t xml:space="preserve"> </w:t>
            </w:r>
            <w:r>
              <w:rPr>
                <w:rFonts w:asciiTheme="minorHAnsi" w:hAnsiTheme="minorHAnsi"/>
                <w:spacing w:val="2"/>
                <w:sz w:val="18"/>
                <w:szCs w:val="18"/>
              </w:rPr>
              <w:t>of</w:t>
            </w:r>
          </w:p>
          <w:p w14:paraId="0664886C" w14:textId="77777777" w:rsidR="000F72C1" w:rsidRDefault="0020793E">
            <w:pPr>
              <w:pStyle w:val="TableText"/>
              <w:spacing w:before="293" w:line="184" w:lineRule="auto"/>
              <w:ind w:left="187"/>
              <w:rPr>
                <w:rFonts w:asciiTheme="minorHAnsi" w:hAnsiTheme="minorHAnsi"/>
                <w:sz w:val="18"/>
                <w:szCs w:val="18"/>
              </w:rPr>
            </w:pPr>
            <w:r>
              <w:rPr>
                <w:rFonts w:asciiTheme="minorHAnsi" w:hAnsiTheme="minorHAnsi"/>
                <w:sz w:val="18"/>
                <w:szCs w:val="18"/>
              </w:rPr>
              <w:t>Name</w:t>
            </w:r>
            <w:r>
              <w:rPr>
                <w:rFonts w:asciiTheme="minorHAnsi" w:hAnsiTheme="minorHAnsi"/>
                <w:spacing w:val="3"/>
                <w:sz w:val="18"/>
                <w:szCs w:val="18"/>
              </w:rPr>
              <w:t>..................................................................................</w:t>
            </w:r>
            <w:r>
              <w:rPr>
                <w:rFonts w:asciiTheme="minorHAnsi" w:hAnsiTheme="minorHAnsi"/>
                <w:spacing w:val="2"/>
                <w:sz w:val="18"/>
                <w:szCs w:val="18"/>
              </w:rPr>
              <w:t>..............................................</w:t>
            </w:r>
          </w:p>
          <w:p w14:paraId="0664886D" w14:textId="77777777" w:rsidR="000F72C1" w:rsidRDefault="0020793E">
            <w:pPr>
              <w:pStyle w:val="TableText"/>
              <w:spacing w:before="56" w:line="193" w:lineRule="auto"/>
              <w:ind w:left="175"/>
              <w:rPr>
                <w:rFonts w:asciiTheme="minorHAnsi" w:hAnsiTheme="minorHAnsi"/>
                <w:sz w:val="18"/>
                <w:szCs w:val="18"/>
              </w:rPr>
            </w:pPr>
            <w:r>
              <w:rPr>
                <w:rFonts w:asciiTheme="minorHAnsi" w:hAnsiTheme="minorHAnsi"/>
                <w:sz w:val="18"/>
                <w:szCs w:val="18"/>
              </w:rPr>
              <w:t>Address</w:t>
            </w:r>
            <w:r>
              <w:rPr>
                <w:rFonts w:asciiTheme="minorHAnsi" w:hAnsiTheme="minorHAnsi"/>
                <w:spacing w:val="3"/>
                <w:sz w:val="18"/>
                <w:szCs w:val="18"/>
              </w:rPr>
              <w:t>.....................................................................................................</w:t>
            </w:r>
            <w:r>
              <w:rPr>
                <w:rFonts w:asciiTheme="minorHAnsi" w:hAnsiTheme="minorHAnsi"/>
                <w:spacing w:val="2"/>
                <w:sz w:val="18"/>
                <w:szCs w:val="18"/>
              </w:rPr>
              <w:t>........................</w:t>
            </w:r>
          </w:p>
          <w:p w14:paraId="0664886E" w14:textId="77777777" w:rsidR="000F72C1" w:rsidRDefault="0020793E">
            <w:pPr>
              <w:spacing w:before="164" w:line="21" w:lineRule="exact"/>
              <w:ind w:firstLine="185"/>
              <w:rPr>
                <w:rFonts w:asciiTheme="minorHAnsi" w:hAnsiTheme="minorHAnsi"/>
              </w:rPr>
            </w:pPr>
            <w:r>
              <w:rPr>
                <w:rFonts w:asciiTheme="minorHAnsi" w:hAnsiTheme="minorHAnsi"/>
                <w:noProof/>
                <w:lang w:val="en-GB" w:eastAsia="en-GB"/>
              </w:rPr>
              <w:drawing>
                <wp:inline distT="0" distB="0" distL="0" distR="0" wp14:anchorId="06648B9E" wp14:editId="06648B9F">
                  <wp:extent cx="4099560" cy="13335"/>
                  <wp:effectExtent l="0" t="0" r="0" b="0"/>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134"/>
                          <a:stretch>
                            <a:fillRect/>
                          </a:stretch>
                        </pic:blipFill>
                        <pic:spPr>
                          <a:xfrm>
                            <a:off x="0" y="0"/>
                            <a:ext cx="4100086" cy="13484"/>
                          </a:xfrm>
                          <a:prstGeom prst="rect">
                            <a:avLst/>
                          </a:prstGeom>
                        </pic:spPr>
                      </pic:pic>
                    </a:graphicData>
                  </a:graphic>
                </wp:inline>
              </w:drawing>
            </w:r>
          </w:p>
        </w:tc>
        <w:tc>
          <w:tcPr>
            <w:tcW w:w="72" w:type="dxa"/>
            <w:tcBorders>
              <w:left w:val="single" w:sz="8" w:space="0" w:color="000000"/>
              <w:right w:val="single" w:sz="10" w:space="0" w:color="000000"/>
            </w:tcBorders>
          </w:tcPr>
          <w:p w14:paraId="0664886F" w14:textId="77777777" w:rsidR="000F72C1" w:rsidRDefault="000F72C1">
            <w:pPr>
              <w:rPr>
                <w:rFonts w:asciiTheme="minorHAnsi" w:hAnsiTheme="minorHAnsi"/>
              </w:rPr>
            </w:pPr>
          </w:p>
        </w:tc>
      </w:tr>
      <w:tr w:rsidR="000F72C1" w14:paraId="06648878" w14:textId="77777777">
        <w:trPr>
          <w:trHeight w:val="1707"/>
        </w:trPr>
        <w:tc>
          <w:tcPr>
            <w:tcW w:w="9013" w:type="dxa"/>
            <w:gridSpan w:val="3"/>
            <w:tcBorders>
              <w:left w:val="single" w:sz="10" w:space="0" w:color="000000"/>
              <w:bottom w:val="single" w:sz="10" w:space="0" w:color="000000"/>
              <w:right w:val="nil"/>
            </w:tcBorders>
          </w:tcPr>
          <w:p w14:paraId="06648871" w14:textId="77777777" w:rsidR="000F72C1" w:rsidRDefault="0020793E">
            <w:pPr>
              <w:spacing w:line="246" w:lineRule="auto"/>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702272" behindDoc="0" locked="0" layoutInCell="1" allowOverlap="1" wp14:anchorId="06648BA0" wp14:editId="06648BA1">
                      <wp:simplePos x="0" y="0"/>
                      <wp:positionH relativeFrom="rightMargin">
                        <wp:posOffset>-5730875</wp:posOffset>
                      </wp:positionH>
                      <wp:positionV relativeFrom="topMargin">
                        <wp:posOffset>1082040</wp:posOffset>
                      </wp:positionV>
                      <wp:extent cx="55245" cy="18415"/>
                      <wp:effectExtent l="0" t="0" r="5715" b="4445"/>
                      <wp:wrapNone/>
                      <wp:docPr id="63" name="矩形 63"/>
                      <wp:cNvGraphicFramePr/>
                      <a:graphic xmlns:a="http://schemas.openxmlformats.org/drawingml/2006/main">
                        <a:graphicData uri="http://schemas.microsoft.com/office/word/2010/wordprocessingShape">
                          <wps:wsp>
                            <wps:cNvSpPr/>
                            <wps:spPr>
                              <a:xfrm>
                                <a:off x="0" y="0"/>
                                <a:ext cx="55245" cy="18415"/>
                              </a:xfrm>
                              <a:prstGeom prst="rect">
                                <a:avLst/>
                              </a:prstGeom>
                              <a:solidFill>
                                <a:srgbClr val="000000"/>
                              </a:solidFill>
                              <a:ln>
                                <a:noFill/>
                              </a:ln>
                            </wps:spPr>
                            <wps:bodyPr upright="1"/>
                          </wps:wsp>
                        </a:graphicData>
                      </a:graphic>
                    </wp:anchor>
                  </w:drawing>
                </mc:Choice>
                <mc:Fallback xmlns:wpsCustomData="http://www.wps.cn/officeDocument/2013/wpsCustomData">
                  <w:pict>
                    <v:rect id="_x0000_s1026" o:spid="_x0000_s1026" o:spt="1" style="position:absolute;left:0pt;margin-left:-0.6pt;margin-top:85.95pt;height:1.45pt;width:4.35pt;mso-position-horizontal-relative:page;mso-position-vertical-relative:page;z-index:251702272;mso-width-relative:page;mso-height-relative:page;" fillcolor="#000000" filled="t" stroked="f" coordsize="21600,21600" o:gfxdata="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BYAAABkcnMvUEsBAhQAFAAAAAgAh07iQLA8UT/b&#10;AAAADQEAAA8AAAAAAAAAAQAgAAAAOAAAAGRycy9kb3ducmV2LnhtbFBLAQIUABQAAAAIAIdO4kDp&#10;GHv1lQEAABMDAAAOAAAAAAAAAAEAIAAAAEABAABkcnMvZTJvRG9jLnhtbFBLBQYAAAAABgAGAFkB&#10;AABHBQAAAAA=&#10;">
                      <v:fill on="t" focussize="0,0"/>
                      <v:stroke on="f"/>
                      <v:imagedata o:title=""/>
                      <o:lock v:ext="edit" aspectratio="f"/>
                    </v:rect>
                  </w:pict>
                </mc:Fallback>
              </mc:AlternateContent>
            </w:r>
          </w:p>
          <w:p w14:paraId="06648872" w14:textId="77777777" w:rsidR="000F72C1" w:rsidRDefault="0020793E">
            <w:pPr>
              <w:pStyle w:val="TableText"/>
              <w:spacing w:before="55" w:line="196" w:lineRule="auto"/>
              <w:ind w:left="178"/>
              <w:rPr>
                <w:rFonts w:asciiTheme="minorHAnsi" w:hAnsiTheme="minorHAnsi"/>
                <w:sz w:val="18"/>
                <w:szCs w:val="18"/>
              </w:rPr>
            </w:pPr>
            <w:r>
              <w:rPr>
                <w:rFonts w:asciiTheme="minorHAnsi" w:hAnsiTheme="minorHAnsi"/>
                <w:sz w:val="18"/>
                <w:szCs w:val="18"/>
              </w:rPr>
              <w:t>Signed</w:t>
            </w:r>
            <w:r>
              <w:rPr>
                <w:rFonts w:asciiTheme="minorHAnsi" w:hAnsiTheme="minorHAnsi"/>
                <w:spacing w:val="4"/>
                <w:sz w:val="18"/>
                <w:szCs w:val="18"/>
              </w:rPr>
              <w:t xml:space="preserve"> </w:t>
            </w:r>
            <w:r>
              <w:rPr>
                <w:rFonts w:asciiTheme="minorHAnsi" w:hAnsiTheme="minorHAnsi"/>
                <w:sz w:val="18"/>
                <w:szCs w:val="18"/>
              </w:rPr>
              <w:t>on</w:t>
            </w:r>
            <w:r>
              <w:rPr>
                <w:rFonts w:asciiTheme="minorHAnsi" w:hAnsiTheme="minorHAnsi"/>
                <w:spacing w:val="18"/>
                <w:w w:val="101"/>
                <w:sz w:val="18"/>
                <w:szCs w:val="18"/>
              </w:rPr>
              <w:t xml:space="preserve"> </w:t>
            </w:r>
            <w:r>
              <w:rPr>
                <w:rFonts w:asciiTheme="minorHAnsi" w:hAnsiTheme="minorHAnsi"/>
                <w:sz w:val="18"/>
                <w:szCs w:val="18"/>
              </w:rPr>
              <w:t>behalf</w:t>
            </w:r>
            <w:r>
              <w:rPr>
                <w:rFonts w:asciiTheme="minorHAnsi" w:hAnsiTheme="minorHAnsi"/>
                <w:spacing w:val="4"/>
                <w:sz w:val="18"/>
                <w:szCs w:val="18"/>
              </w:rPr>
              <w:t xml:space="preserve"> </w:t>
            </w:r>
            <w:r>
              <w:rPr>
                <w:rFonts w:asciiTheme="minorHAnsi" w:hAnsiTheme="minorHAnsi"/>
                <w:sz w:val="18"/>
                <w:szCs w:val="18"/>
              </w:rPr>
              <w:t>of</w:t>
            </w:r>
            <w:r>
              <w:rPr>
                <w:rFonts w:asciiTheme="minorHAnsi" w:hAnsiTheme="minorHAnsi"/>
                <w:spacing w:val="4"/>
                <w:sz w:val="18"/>
                <w:szCs w:val="18"/>
              </w:rPr>
              <w:t xml:space="preserve"> </w:t>
            </w:r>
            <w:r>
              <w:rPr>
                <w:rFonts w:asciiTheme="minorHAnsi" w:hAnsiTheme="minorHAnsi"/>
                <w:sz w:val="18"/>
                <w:szCs w:val="18"/>
              </w:rPr>
              <w:t>the</w:t>
            </w:r>
            <w:r>
              <w:rPr>
                <w:rFonts w:asciiTheme="minorHAnsi" w:hAnsiTheme="minorHAnsi"/>
                <w:spacing w:val="17"/>
                <w:w w:val="102"/>
                <w:sz w:val="18"/>
                <w:szCs w:val="18"/>
              </w:rPr>
              <w:t xml:space="preserve"> </w:t>
            </w:r>
            <w:r>
              <w:rPr>
                <w:rFonts w:asciiTheme="minorHAnsi" w:hAnsiTheme="minorHAnsi"/>
                <w:sz w:val="18"/>
                <w:szCs w:val="18"/>
              </w:rPr>
              <w:t>Licensee</w:t>
            </w:r>
            <w:r>
              <w:rPr>
                <w:rFonts w:asciiTheme="minorHAnsi" w:hAnsiTheme="minorHAnsi"/>
                <w:spacing w:val="15"/>
                <w:w w:val="102"/>
                <w:sz w:val="18"/>
                <w:szCs w:val="18"/>
              </w:rPr>
              <w:t xml:space="preserve"> </w:t>
            </w:r>
            <w:r>
              <w:rPr>
                <w:rFonts w:asciiTheme="minorHAnsi" w:hAnsiTheme="minorHAnsi"/>
                <w:sz w:val="18"/>
                <w:szCs w:val="18"/>
              </w:rPr>
              <w:t>by</w:t>
            </w:r>
            <w:r>
              <w:rPr>
                <w:rFonts w:asciiTheme="minorHAnsi" w:hAnsiTheme="minorHAnsi"/>
                <w:spacing w:val="17"/>
                <w:sz w:val="18"/>
                <w:szCs w:val="18"/>
              </w:rPr>
              <w:t xml:space="preserve"> </w:t>
            </w:r>
            <w:r>
              <w:rPr>
                <w:rFonts w:asciiTheme="minorHAnsi" w:hAnsiTheme="minorHAnsi"/>
                <w:spacing w:val="4"/>
                <w:sz w:val="18"/>
                <w:szCs w:val="18"/>
              </w:rPr>
              <w:t>............................</w:t>
            </w:r>
            <w:r>
              <w:rPr>
                <w:rFonts w:asciiTheme="minorHAnsi" w:hAnsiTheme="minorHAnsi"/>
                <w:spacing w:val="3"/>
                <w:sz w:val="18"/>
                <w:szCs w:val="18"/>
              </w:rPr>
              <w:t>...............................</w:t>
            </w:r>
          </w:p>
          <w:p w14:paraId="06648873" w14:textId="77777777" w:rsidR="000F72C1" w:rsidRDefault="0020793E">
            <w:pPr>
              <w:pStyle w:val="TableText"/>
              <w:spacing w:before="283" w:line="196" w:lineRule="auto"/>
              <w:ind w:left="184"/>
              <w:rPr>
                <w:rFonts w:asciiTheme="minorHAnsi" w:hAnsiTheme="minorHAnsi"/>
                <w:sz w:val="18"/>
                <w:szCs w:val="18"/>
              </w:rPr>
            </w:pPr>
            <w:r>
              <w:rPr>
                <w:rFonts w:asciiTheme="minorHAnsi" w:hAnsiTheme="minorHAnsi"/>
                <w:spacing w:val="2"/>
                <w:sz w:val="18"/>
                <w:szCs w:val="18"/>
              </w:rPr>
              <w:t>in the</w:t>
            </w:r>
            <w:r>
              <w:rPr>
                <w:rFonts w:asciiTheme="minorHAnsi" w:hAnsiTheme="minorHAnsi"/>
                <w:spacing w:val="19"/>
                <w:w w:val="101"/>
                <w:sz w:val="18"/>
                <w:szCs w:val="18"/>
              </w:rPr>
              <w:t xml:space="preserve"> </w:t>
            </w:r>
            <w:r>
              <w:rPr>
                <w:rFonts w:asciiTheme="minorHAnsi" w:hAnsiTheme="minorHAnsi"/>
                <w:spacing w:val="2"/>
                <w:sz w:val="18"/>
                <w:szCs w:val="18"/>
              </w:rPr>
              <w:t>presence</w:t>
            </w:r>
            <w:r>
              <w:rPr>
                <w:rFonts w:asciiTheme="minorHAnsi" w:hAnsiTheme="minorHAnsi"/>
                <w:spacing w:val="10"/>
                <w:w w:val="101"/>
                <w:sz w:val="18"/>
                <w:szCs w:val="18"/>
              </w:rPr>
              <w:t xml:space="preserve"> </w:t>
            </w:r>
            <w:r>
              <w:rPr>
                <w:rFonts w:asciiTheme="minorHAnsi" w:hAnsiTheme="minorHAnsi"/>
                <w:spacing w:val="2"/>
                <w:sz w:val="18"/>
                <w:szCs w:val="18"/>
              </w:rPr>
              <w:t>of</w:t>
            </w:r>
          </w:p>
          <w:p w14:paraId="06648874" w14:textId="77777777" w:rsidR="000F72C1" w:rsidRDefault="0020793E">
            <w:pPr>
              <w:pStyle w:val="TableText"/>
              <w:spacing w:before="293" w:line="184" w:lineRule="auto"/>
              <w:ind w:left="187"/>
              <w:rPr>
                <w:rFonts w:asciiTheme="minorHAnsi" w:hAnsiTheme="minorHAnsi"/>
                <w:sz w:val="18"/>
                <w:szCs w:val="18"/>
              </w:rPr>
            </w:pPr>
            <w:r>
              <w:rPr>
                <w:rFonts w:asciiTheme="minorHAnsi" w:hAnsiTheme="minorHAnsi"/>
                <w:sz w:val="18"/>
                <w:szCs w:val="18"/>
              </w:rPr>
              <w:t>Name</w:t>
            </w:r>
            <w:r>
              <w:rPr>
                <w:rFonts w:asciiTheme="minorHAnsi" w:hAnsiTheme="minorHAnsi"/>
                <w:spacing w:val="3"/>
                <w:sz w:val="18"/>
                <w:szCs w:val="18"/>
              </w:rPr>
              <w:t>..................................................................................</w:t>
            </w:r>
            <w:r>
              <w:rPr>
                <w:rFonts w:asciiTheme="minorHAnsi" w:hAnsiTheme="minorHAnsi"/>
                <w:spacing w:val="2"/>
                <w:sz w:val="18"/>
                <w:szCs w:val="18"/>
              </w:rPr>
              <w:t>..............................................</w:t>
            </w:r>
          </w:p>
          <w:p w14:paraId="06648875" w14:textId="77777777" w:rsidR="000F72C1" w:rsidRDefault="0020793E">
            <w:pPr>
              <w:pStyle w:val="TableText"/>
              <w:spacing w:before="56" w:line="193" w:lineRule="auto"/>
              <w:ind w:left="175"/>
              <w:rPr>
                <w:rFonts w:asciiTheme="minorHAnsi" w:hAnsiTheme="minorHAnsi"/>
                <w:sz w:val="18"/>
                <w:szCs w:val="18"/>
              </w:rPr>
            </w:pPr>
            <w:r>
              <w:rPr>
                <w:rFonts w:asciiTheme="minorHAnsi" w:hAnsiTheme="minorHAnsi"/>
                <w:sz w:val="18"/>
                <w:szCs w:val="18"/>
              </w:rPr>
              <w:t>Address</w:t>
            </w:r>
            <w:r>
              <w:rPr>
                <w:rFonts w:asciiTheme="minorHAnsi" w:hAnsiTheme="minorHAnsi"/>
                <w:spacing w:val="3"/>
                <w:sz w:val="18"/>
                <w:szCs w:val="18"/>
              </w:rPr>
              <w:t>..........................................................................</w:t>
            </w:r>
            <w:r>
              <w:rPr>
                <w:rFonts w:asciiTheme="minorHAnsi" w:hAnsiTheme="minorHAnsi"/>
                <w:spacing w:val="2"/>
                <w:sz w:val="18"/>
                <w:szCs w:val="18"/>
              </w:rPr>
              <w:t>............................................</w:t>
            </w:r>
            <w:r>
              <w:rPr>
                <w:rFonts w:asciiTheme="minorHAnsi" w:hAnsiTheme="minorHAnsi"/>
                <w:spacing w:val="-22"/>
                <w:sz w:val="18"/>
                <w:szCs w:val="18"/>
              </w:rPr>
              <w:t xml:space="preserve"> </w:t>
            </w:r>
            <w:r>
              <w:rPr>
                <w:rFonts w:asciiTheme="minorHAnsi" w:hAnsiTheme="minorHAnsi"/>
                <w:spacing w:val="2"/>
                <w:sz w:val="18"/>
                <w:szCs w:val="18"/>
              </w:rPr>
              <w:t>......</w:t>
            </w:r>
          </w:p>
          <w:p w14:paraId="06648876" w14:textId="77777777" w:rsidR="000F72C1" w:rsidRDefault="0020793E">
            <w:pPr>
              <w:spacing w:before="7" w:line="28" w:lineRule="exact"/>
              <w:ind w:firstLine="61"/>
              <w:rPr>
                <w:rFonts w:asciiTheme="minorHAnsi" w:hAnsiTheme="minorHAnsi"/>
              </w:rPr>
            </w:pPr>
            <w:r>
              <w:rPr>
                <w:rFonts w:asciiTheme="minorHAnsi" w:hAnsiTheme="minorHAnsi"/>
                <w:noProof/>
                <w:lang w:val="en-GB" w:eastAsia="en-GB"/>
              </w:rPr>
              <mc:AlternateContent>
                <mc:Choice Requires="wps">
                  <w:drawing>
                    <wp:inline distT="0" distB="0" distL="114300" distR="114300" wp14:anchorId="06648BA2" wp14:editId="06648BA3">
                      <wp:extent cx="5675630" cy="18415"/>
                      <wp:effectExtent l="0" t="0" r="8890" b="4445"/>
                      <wp:docPr id="65" name="任意多边形 65"/>
                      <wp:cNvGraphicFramePr/>
                      <a:graphic xmlns:a="http://schemas.openxmlformats.org/drawingml/2006/main">
                        <a:graphicData uri="http://schemas.microsoft.com/office/word/2010/wordprocessingShape">
                          <wps:wsp>
                            <wps:cNvSpPr/>
                            <wps:spPr>
                              <a:xfrm>
                                <a:off x="0" y="0"/>
                                <a:ext cx="5675630" cy="18415"/>
                              </a:xfrm>
                              <a:custGeom>
                                <a:avLst/>
                                <a:gdLst/>
                                <a:ahLst/>
                                <a:cxnLst/>
                                <a:rect l="0" t="0" r="0" b="0"/>
                                <a:pathLst>
                                  <a:path w="8937" h="29">
                                    <a:moveTo>
                                      <a:pt x="0" y="28"/>
                                    </a:moveTo>
                                    <a:lnTo>
                                      <a:pt x="8937" y="28"/>
                                    </a:lnTo>
                                    <a:lnTo>
                                      <a:pt x="8937" y="0"/>
                                    </a:lnTo>
                                    <a:lnTo>
                                      <a:pt x="0" y="0"/>
                                    </a:lnTo>
                                    <a:lnTo>
                                      <a:pt x="0" y="28"/>
                                    </a:lnTo>
                                    <a:close/>
                                  </a:path>
                                </a:pathLst>
                              </a:custGeom>
                              <a:solidFill>
                                <a:srgbClr val="000000"/>
                              </a:solidFill>
                              <a:ln>
                                <a:noFill/>
                              </a:ln>
                            </wps:spPr>
                            <wps:bodyPr upright="1"/>
                          </wps:wsp>
                        </a:graphicData>
                      </a:graphic>
                    </wp:inline>
                  </w:drawing>
                </mc:Choice>
                <mc:Fallback xmlns:wpsCustomData="http://www.wps.cn/officeDocument/2013/wpsCustomData">
                  <w:pict>
                    <v:shape id="_x0000_s1026" o:spid="_x0000_s1026" o:spt="100" style="height:1.45pt;width:446.9pt;" fillcolor="#000000" filled="t" stroked="f" coordsize="8937,29" o:gfxdata="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6qtn81QAAAAMBAAAP&#10;AAAAAAAAAAEAIAAAADgAAABkcnMvZG93bnJldi54bWxQSwECFAAUAAAACACHTuJA2FPoAgUCAABV&#10;BAAADgAAAAAAAAABACAAAAA6AQAAZHJzL2Uyb0RvYy54bWxQSwUGAAAAAAYABgBZAQAAsQUAAAAA&#10;" path="m0,28l8937,28,8937,0,0,0,0,28xe">
                      <v:fill on="t" focussize="0,0"/>
                      <v:stroke on="f"/>
                      <v:imagedata o:title=""/>
                      <o:lock v:ext="edit" aspectratio="f"/>
                      <w10:wrap type="none"/>
                      <w10:anchorlock/>
                    </v:shape>
                  </w:pict>
                </mc:Fallback>
              </mc:AlternateContent>
            </w:r>
          </w:p>
        </w:tc>
        <w:tc>
          <w:tcPr>
            <w:tcW w:w="72" w:type="dxa"/>
            <w:tcBorders>
              <w:left w:val="nil"/>
              <w:bottom w:val="single" w:sz="10" w:space="0" w:color="000000"/>
              <w:right w:val="single" w:sz="10" w:space="0" w:color="000000"/>
            </w:tcBorders>
          </w:tcPr>
          <w:p w14:paraId="06648877" w14:textId="77777777" w:rsidR="000F72C1" w:rsidRDefault="000F72C1">
            <w:pPr>
              <w:rPr>
                <w:rFonts w:asciiTheme="minorHAnsi" w:hAnsiTheme="minorHAnsi"/>
              </w:rPr>
            </w:pPr>
          </w:p>
        </w:tc>
      </w:tr>
    </w:tbl>
    <w:p w14:paraId="06648879" w14:textId="77777777" w:rsidR="000F72C1" w:rsidRDefault="000F72C1">
      <w:pPr>
        <w:rPr>
          <w:rFonts w:asciiTheme="minorHAnsi" w:hAnsiTheme="minorHAnsi"/>
        </w:rPr>
      </w:pPr>
    </w:p>
    <w:tbl>
      <w:tblPr>
        <w:tblStyle w:val="TableNormal1"/>
        <w:tblW w:w="9085" w:type="dxa"/>
        <w:tblInd w:w="5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Layout w:type="fixed"/>
        <w:tblLook w:val="04A0" w:firstRow="1" w:lastRow="0" w:firstColumn="1" w:lastColumn="0" w:noHBand="0" w:noVBand="1"/>
      </w:tblPr>
      <w:tblGrid>
        <w:gridCol w:w="9013"/>
        <w:gridCol w:w="72"/>
      </w:tblGrid>
      <w:tr w:rsidR="000F72C1" w14:paraId="0664887C" w14:textId="77777777">
        <w:trPr>
          <w:trHeight w:val="501"/>
        </w:trPr>
        <w:tc>
          <w:tcPr>
            <w:tcW w:w="9013" w:type="dxa"/>
            <w:tcBorders>
              <w:bottom w:val="single" w:sz="6" w:space="0" w:color="000000"/>
              <w:right w:val="single" w:sz="8" w:space="0" w:color="000000"/>
            </w:tcBorders>
          </w:tcPr>
          <w:p w14:paraId="0664887A" w14:textId="77777777" w:rsidR="000F72C1" w:rsidRDefault="0020793E">
            <w:pPr>
              <w:pStyle w:val="TableText"/>
              <w:spacing w:before="176" w:line="68" w:lineRule="exact"/>
              <w:ind w:left="185"/>
              <w:rPr>
                <w:rFonts w:asciiTheme="minorHAnsi" w:hAnsiTheme="minorHAnsi"/>
                <w:sz w:val="18"/>
                <w:szCs w:val="18"/>
              </w:rPr>
            </w:pPr>
            <w:r>
              <w:rPr>
                <w:rFonts w:asciiTheme="minorHAnsi" w:hAnsiTheme="minorHAnsi"/>
                <w:spacing w:val="3"/>
                <w:position w:val="1"/>
                <w:sz w:val="18"/>
                <w:szCs w:val="18"/>
              </w:rPr>
              <w:t>.....................................</w:t>
            </w:r>
            <w:r>
              <w:rPr>
                <w:rFonts w:asciiTheme="minorHAnsi" w:hAnsiTheme="minorHAnsi"/>
                <w:spacing w:val="2"/>
                <w:position w:val="1"/>
                <w:sz w:val="18"/>
                <w:szCs w:val="18"/>
              </w:rPr>
              <w:t>.............................................................................</w:t>
            </w:r>
            <w:r>
              <w:rPr>
                <w:rFonts w:asciiTheme="minorHAnsi" w:hAnsiTheme="minorHAnsi"/>
                <w:spacing w:val="-23"/>
                <w:position w:val="1"/>
                <w:sz w:val="18"/>
                <w:szCs w:val="18"/>
              </w:rPr>
              <w:t xml:space="preserve"> </w:t>
            </w:r>
            <w:r>
              <w:rPr>
                <w:rFonts w:asciiTheme="minorHAnsi" w:hAnsiTheme="minorHAnsi"/>
                <w:spacing w:val="2"/>
                <w:position w:val="1"/>
                <w:sz w:val="18"/>
                <w:szCs w:val="18"/>
              </w:rPr>
              <w:t>.....................</w:t>
            </w:r>
          </w:p>
        </w:tc>
        <w:tc>
          <w:tcPr>
            <w:tcW w:w="72" w:type="dxa"/>
            <w:tcBorders>
              <w:left w:val="single" w:sz="8" w:space="0" w:color="000000"/>
              <w:bottom w:val="single" w:sz="6" w:space="0" w:color="000000"/>
            </w:tcBorders>
          </w:tcPr>
          <w:p w14:paraId="0664887B" w14:textId="77777777" w:rsidR="000F72C1" w:rsidRDefault="000F72C1">
            <w:pPr>
              <w:rPr>
                <w:rFonts w:asciiTheme="minorHAnsi" w:hAnsiTheme="minorHAnsi"/>
              </w:rPr>
            </w:pPr>
          </w:p>
        </w:tc>
      </w:tr>
      <w:tr w:rsidR="000F72C1" w14:paraId="0664887F" w14:textId="77777777">
        <w:trPr>
          <w:trHeight w:val="433"/>
        </w:trPr>
        <w:tc>
          <w:tcPr>
            <w:tcW w:w="9013" w:type="dxa"/>
            <w:tcBorders>
              <w:top w:val="single" w:sz="6" w:space="0" w:color="000000"/>
              <w:right w:val="single" w:sz="8" w:space="0" w:color="000000"/>
            </w:tcBorders>
          </w:tcPr>
          <w:p w14:paraId="0664887D" w14:textId="77777777" w:rsidR="000F72C1" w:rsidRDefault="0020793E">
            <w:pPr>
              <w:pStyle w:val="TableText"/>
              <w:spacing w:before="200" w:line="193" w:lineRule="auto"/>
              <w:ind w:left="187"/>
              <w:rPr>
                <w:rFonts w:asciiTheme="minorHAnsi" w:hAnsiTheme="minorHAnsi"/>
                <w:sz w:val="18"/>
                <w:szCs w:val="18"/>
              </w:rPr>
            </w:pPr>
            <w:r>
              <w:rPr>
                <w:rFonts w:asciiTheme="minorHAnsi" w:hAnsiTheme="minorHAnsi"/>
                <w:spacing w:val="1"/>
                <w:sz w:val="18"/>
                <w:szCs w:val="18"/>
              </w:rPr>
              <w:t>Dated</w:t>
            </w:r>
          </w:p>
        </w:tc>
        <w:tc>
          <w:tcPr>
            <w:tcW w:w="72" w:type="dxa"/>
            <w:tcBorders>
              <w:top w:val="single" w:sz="6" w:space="0" w:color="000000"/>
              <w:left w:val="single" w:sz="8" w:space="0" w:color="000000"/>
            </w:tcBorders>
          </w:tcPr>
          <w:p w14:paraId="0664887E" w14:textId="77777777" w:rsidR="000F72C1" w:rsidRDefault="000F72C1">
            <w:pPr>
              <w:rPr>
                <w:rFonts w:asciiTheme="minorHAnsi" w:hAnsiTheme="minorHAnsi"/>
              </w:rPr>
            </w:pPr>
          </w:p>
        </w:tc>
      </w:tr>
      <w:tr w:rsidR="000F72C1" w14:paraId="06648881" w14:textId="77777777">
        <w:trPr>
          <w:trHeight w:val="42"/>
        </w:trPr>
        <w:tc>
          <w:tcPr>
            <w:tcW w:w="9085" w:type="dxa"/>
            <w:gridSpan w:val="2"/>
          </w:tcPr>
          <w:p w14:paraId="06648880" w14:textId="77777777" w:rsidR="000F72C1" w:rsidRDefault="0020793E">
            <w:pPr>
              <w:spacing w:line="31" w:lineRule="exact"/>
              <w:rPr>
                <w:rFonts w:asciiTheme="minorHAnsi" w:hAnsiTheme="minorHAnsi"/>
                <w:sz w:val="2"/>
              </w:rPr>
            </w:pPr>
            <w:r>
              <w:rPr>
                <w:rFonts w:asciiTheme="minorHAnsi" w:hAnsiTheme="minorHAnsi"/>
                <w:noProof/>
                <w:lang w:val="en-GB" w:eastAsia="en-GB"/>
              </w:rPr>
              <mc:AlternateContent>
                <mc:Choice Requires="wps">
                  <w:drawing>
                    <wp:anchor distT="0" distB="0" distL="114300" distR="114300" simplePos="0" relativeHeight="251704320" behindDoc="0" locked="0" layoutInCell="1" allowOverlap="1" wp14:anchorId="06648BA4" wp14:editId="06648BA5">
                      <wp:simplePos x="0" y="0"/>
                      <wp:positionH relativeFrom="rightMargin">
                        <wp:posOffset>-5768975</wp:posOffset>
                      </wp:positionH>
                      <wp:positionV relativeFrom="topMargin">
                        <wp:posOffset>24130</wp:posOffset>
                      </wp:positionV>
                      <wp:extent cx="55245" cy="18415"/>
                      <wp:effectExtent l="0" t="0" r="5715" b="4445"/>
                      <wp:wrapNone/>
                      <wp:docPr id="61" name="矩形 61"/>
                      <wp:cNvGraphicFramePr/>
                      <a:graphic xmlns:a="http://schemas.openxmlformats.org/drawingml/2006/main">
                        <a:graphicData uri="http://schemas.microsoft.com/office/word/2010/wordprocessingShape">
                          <wps:wsp>
                            <wps:cNvSpPr/>
                            <wps:spPr>
                              <a:xfrm>
                                <a:off x="0" y="0"/>
                                <a:ext cx="55245" cy="18415"/>
                              </a:xfrm>
                              <a:prstGeom prst="rect">
                                <a:avLst/>
                              </a:prstGeom>
                              <a:solidFill>
                                <a:srgbClr val="000000"/>
                              </a:solidFill>
                              <a:ln>
                                <a:noFill/>
                              </a:ln>
                            </wps:spPr>
                            <wps:bodyPr upright="1"/>
                          </wps:wsp>
                        </a:graphicData>
                      </a:graphic>
                    </wp:anchor>
                  </w:drawing>
                </mc:Choice>
                <mc:Fallback xmlns:wpsCustomData="http://www.wps.cn/officeDocument/2013/wpsCustomData">
                  <w:pict>
                    <v:rect id="_x0000_s1026" o:spid="_x0000_s1026" o:spt="1" style="position:absolute;left:0pt;margin-left:-0.6pt;margin-top:3.15pt;height:1.45pt;width:4.35pt;mso-position-horizontal-relative:page;mso-position-vertical-relative:page;z-index:251704320;mso-width-relative:page;mso-height-relative:page;" fillcolor="#000000" filled="t" stroked="f" coordsize="21600,21600" o:gfxdata="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BYAAABkcnMvUEsBAhQAFAAAAAgAh07iQAHSLi3ZAAAA&#10;CQEAAA8AAAAAAAAAAQAgAAAAOAAAAGRycy9kb3ducmV2LnhtbFBLAQIUABQAAAAIAIdO4kBQaSre&#10;lAEAABMDAAAOAAAAAAAAAAEAIAAAAD4BAABkcnMvZTJvRG9jLnhtbFBLBQYAAAAABgAGAFkBAABE&#10;BQAAAAA=&#10;">
                      <v:fill on="t" focussize="0,0"/>
                      <v:stroke on="f"/>
                      <v:imagedata o:title=""/>
                      <o:lock v:ext="edit" aspectratio="f"/>
                    </v:rect>
                  </w:pict>
                </mc:Fallback>
              </mc:AlternateContent>
            </w:r>
          </w:p>
        </w:tc>
      </w:tr>
    </w:tbl>
    <w:p w14:paraId="06648882" w14:textId="77777777" w:rsidR="000F72C1" w:rsidRDefault="000F72C1">
      <w:pPr>
        <w:spacing w:line="385" w:lineRule="auto"/>
        <w:rPr>
          <w:rFonts w:asciiTheme="minorHAnsi" w:hAnsiTheme="minorHAnsi"/>
        </w:rPr>
      </w:pPr>
    </w:p>
    <w:p w14:paraId="06648883" w14:textId="77777777" w:rsidR="000F72C1" w:rsidRDefault="0020793E">
      <w:pPr>
        <w:pStyle w:val="BodyText"/>
        <w:spacing w:before="67" w:line="180" w:lineRule="auto"/>
        <w:ind w:left="949"/>
        <w:rPr>
          <w:rFonts w:asciiTheme="minorHAnsi" w:hAnsiTheme="minorHAnsi"/>
        </w:rPr>
      </w:pPr>
      <w:bookmarkStart w:id="1912" w:name="bookmark104"/>
      <w:bookmarkEnd w:id="1912"/>
      <w:r>
        <w:rPr>
          <w:rFonts w:asciiTheme="minorHAnsi" w:hAnsiTheme="minorHAnsi"/>
          <w:b/>
          <w:bCs/>
          <w:spacing w:val="-1"/>
          <w:u w:val="single"/>
        </w:rPr>
        <w:t>CONDITIONS OF AGREEMENT</w:t>
      </w:r>
      <w:r>
        <w:rPr>
          <w:rFonts w:asciiTheme="minorHAnsi" w:hAnsiTheme="minorHAnsi"/>
          <w:b/>
          <w:bCs/>
          <w:spacing w:val="22"/>
          <w:u w:val="single"/>
        </w:rPr>
        <w:t xml:space="preserve"> </w:t>
      </w:r>
      <w:r>
        <w:rPr>
          <w:rFonts w:asciiTheme="minorHAnsi" w:hAnsiTheme="minorHAnsi"/>
          <w:b/>
          <w:bCs/>
          <w:spacing w:val="-1"/>
          <w:u w:val="single"/>
        </w:rPr>
        <w:t>FOR THE SITING OF</w:t>
      </w:r>
      <w:r>
        <w:rPr>
          <w:rFonts w:asciiTheme="minorHAnsi" w:hAnsiTheme="minorHAnsi"/>
          <w:b/>
          <w:bCs/>
          <w:spacing w:val="12"/>
          <w:w w:val="101"/>
          <w:u w:val="single"/>
        </w:rPr>
        <w:t xml:space="preserve"> </w:t>
      </w:r>
      <w:r>
        <w:rPr>
          <w:rFonts w:asciiTheme="minorHAnsi" w:hAnsiTheme="minorHAnsi"/>
          <w:b/>
          <w:bCs/>
          <w:spacing w:val="-1"/>
          <w:u w:val="single"/>
        </w:rPr>
        <w:t>EQUIPMENT AT TRINITY</w:t>
      </w:r>
      <w:r>
        <w:rPr>
          <w:rFonts w:asciiTheme="minorHAnsi" w:hAnsiTheme="minorHAnsi"/>
          <w:b/>
          <w:bCs/>
          <w:spacing w:val="16"/>
          <w:w w:val="101"/>
          <w:u w:val="single"/>
        </w:rPr>
        <w:t xml:space="preserve"> </w:t>
      </w:r>
      <w:r>
        <w:rPr>
          <w:rFonts w:asciiTheme="minorHAnsi" w:hAnsiTheme="minorHAnsi"/>
          <w:b/>
          <w:bCs/>
          <w:spacing w:val="-1"/>
          <w:u w:val="single"/>
        </w:rPr>
        <w:t>HOUSE</w:t>
      </w:r>
      <w:r>
        <w:rPr>
          <w:rFonts w:asciiTheme="minorHAnsi" w:hAnsiTheme="minorHAnsi"/>
          <w:b/>
          <w:bCs/>
          <w:spacing w:val="16"/>
          <w:u w:val="single"/>
        </w:rPr>
        <w:t xml:space="preserve"> </w:t>
      </w:r>
      <w:r>
        <w:rPr>
          <w:rFonts w:asciiTheme="minorHAnsi" w:hAnsiTheme="minorHAnsi"/>
          <w:b/>
          <w:bCs/>
          <w:spacing w:val="-1"/>
          <w:u w:val="single"/>
        </w:rPr>
        <w:t>PREMISES</w:t>
      </w:r>
    </w:p>
    <w:p w14:paraId="06648884" w14:textId="77777777" w:rsidR="000F72C1" w:rsidRDefault="000F72C1">
      <w:pPr>
        <w:spacing w:line="254" w:lineRule="auto"/>
        <w:rPr>
          <w:rFonts w:asciiTheme="minorHAnsi" w:hAnsiTheme="minorHAnsi"/>
        </w:rPr>
      </w:pPr>
    </w:p>
    <w:p w14:paraId="06648885" w14:textId="77777777" w:rsidR="000F72C1" w:rsidRDefault="000F72C1">
      <w:pPr>
        <w:spacing w:line="254" w:lineRule="auto"/>
        <w:rPr>
          <w:rFonts w:asciiTheme="minorHAnsi" w:hAnsiTheme="minorHAnsi"/>
        </w:rPr>
      </w:pPr>
    </w:p>
    <w:p w14:paraId="06648886" w14:textId="77777777" w:rsidR="000F72C1" w:rsidRDefault="0020793E">
      <w:pPr>
        <w:pStyle w:val="BodyText"/>
        <w:spacing w:before="67" w:line="178" w:lineRule="auto"/>
        <w:ind w:left="47"/>
        <w:rPr>
          <w:rFonts w:asciiTheme="minorHAnsi" w:hAnsiTheme="minorHAnsi"/>
        </w:rPr>
      </w:pPr>
      <w:r>
        <w:rPr>
          <w:rFonts w:asciiTheme="minorHAnsi" w:hAnsiTheme="minorHAnsi"/>
          <w:spacing w:val="-3"/>
        </w:rPr>
        <w:t>1.</w:t>
      </w:r>
      <w:r>
        <w:rPr>
          <w:rFonts w:asciiTheme="minorHAnsi" w:hAnsiTheme="minorHAnsi"/>
        </w:rPr>
        <w:t xml:space="preserve">        </w:t>
      </w:r>
      <w:r>
        <w:rPr>
          <w:rFonts w:asciiTheme="minorHAnsi" w:hAnsiTheme="minorHAnsi"/>
          <w:spacing w:val="-3"/>
        </w:rPr>
        <w:t>TERM</w:t>
      </w:r>
    </w:p>
    <w:p w14:paraId="06648887" w14:textId="77777777" w:rsidR="000F72C1" w:rsidRDefault="0020793E">
      <w:pPr>
        <w:pStyle w:val="BodyText"/>
        <w:spacing w:before="177" w:line="223" w:lineRule="auto"/>
        <w:ind w:left="1170" w:right="770" w:hanging="557"/>
        <w:jc w:val="right"/>
        <w:rPr>
          <w:rFonts w:asciiTheme="minorHAnsi" w:hAnsiTheme="minorHAnsi"/>
        </w:rPr>
      </w:pPr>
      <w:r>
        <w:rPr>
          <w:rFonts w:asciiTheme="minorHAnsi" w:hAnsiTheme="minorHAnsi"/>
          <w:spacing w:val="-1"/>
        </w:rPr>
        <w:t>1.1     This Agreement</w:t>
      </w:r>
      <w:r>
        <w:rPr>
          <w:rFonts w:asciiTheme="minorHAnsi" w:hAnsiTheme="minorHAnsi"/>
          <w:spacing w:val="13"/>
          <w:w w:val="101"/>
        </w:rPr>
        <w:t xml:space="preserve"> </w:t>
      </w:r>
      <w:r>
        <w:rPr>
          <w:rFonts w:asciiTheme="minorHAnsi" w:hAnsiTheme="minorHAnsi"/>
          <w:spacing w:val="-1"/>
        </w:rPr>
        <w:t>shall</w:t>
      </w:r>
      <w:r>
        <w:rPr>
          <w:rFonts w:asciiTheme="minorHAnsi" w:hAnsiTheme="minorHAnsi"/>
          <w:spacing w:val="15"/>
        </w:rPr>
        <w:t xml:space="preserve"> </w:t>
      </w:r>
      <w:r>
        <w:rPr>
          <w:rFonts w:asciiTheme="minorHAnsi" w:hAnsiTheme="minorHAnsi"/>
          <w:spacing w:val="-1"/>
        </w:rPr>
        <w:t>be</w:t>
      </w:r>
      <w:r>
        <w:rPr>
          <w:rFonts w:asciiTheme="minorHAnsi" w:hAnsiTheme="minorHAnsi"/>
          <w:spacing w:val="2"/>
        </w:rPr>
        <w:t xml:space="preserve"> </w:t>
      </w:r>
      <w:r>
        <w:rPr>
          <w:rFonts w:asciiTheme="minorHAnsi" w:hAnsiTheme="minorHAnsi"/>
          <w:spacing w:val="-1"/>
        </w:rPr>
        <w:t>for the Term</w:t>
      </w:r>
      <w:r>
        <w:rPr>
          <w:rFonts w:asciiTheme="minorHAnsi" w:hAnsiTheme="minorHAnsi"/>
          <w:spacing w:val="8"/>
        </w:rPr>
        <w:t xml:space="preserve"> </w:t>
      </w:r>
      <w:r>
        <w:rPr>
          <w:rFonts w:asciiTheme="minorHAnsi" w:hAnsiTheme="minorHAnsi"/>
          <w:spacing w:val="-1"/>
        </w:rPr>
        <w:t>set</w:t>
      </w:r>
      <w:r>
        <w:rPr>
          <w:rFonts w:asciiTheme="minorHAnsi" w:hAnsiTheme="minorHAnsi"/>
          <w:spacing w:val="9"/>
        </w:rPr>
        <w:t xml:space="preserve"> </w:t>
      </w:r>
      <w:r>
        <w:rPr>
          <w:rFonts w:asciiTheme="minorHAnsi" w:hAnsiTheme="minorHAnsi"/>
          <w:spacing w:val="-1"/>
        </w:rPr>
        <w:t>out</w:t>
      </w:r>
      <w:r>
        <w:rPr>
          <w:rFonts w:asciiTheme="minorHAnsi" w:hAnsiTheme="minorHAnsi"/>
          <w:spacing w:val="13"/>
        </w:rPr>
        <w:t xml:space="preserve"> </w:t>
      </w:r>
      <w:r>
        <w:rPr>
          <w:rFonts w:asciiTheme="minorHAnsi" w:hAnsiTheme="minorHAnsi"/>
          <w:spacing w:val="-1"/>
        </w:rPr>
        <w:t>in the Terms</w:t>
      </w:r>
      <w:r>
        <w:rPr>
          <w:rFonts w:asciiTheme="minorHAnsi" w:hAnsiTheme="minorHAnsi"/>
          <w:spacing w:val="8"/>
        </w:rPr>
        <w:t xml:space="preserve"> </w:t>
      </w:r>
      <w:r>
        <w:rPr>
          <w:rFonts w:asciiTheme="minorHAnsi" w:hAnsiTheme="minorHAnsi"/>
          <w:spacing w:val="-1"/>
        </w:rPr>
        <w:t>of Agreement</w:t>
      </w:r>
      <w:r>
        <w:rPr>
          <w:rFonts w:asciiTheme="minorHAnsi" w:hAnsiTheme="minorHAnsi"/>
          <w:spacing w:val="8"/>
        </w:rPr>
        <w:t xml:space="preserve"> </w:t>
      </w:r>
      <w:r>
        <w:rPr>
          <w:rFonts w:asciiTheme="minorHAnsi" w:hAnsiTheme="minorHAnsi"/>
          <w:spacing w:val="-1"/>
        </w:rPr>
        <w:t>and</w:t>
      </w:r>
      <w:r>
        <w:rPr>
          <w:rFonts w:asciiTheme="minorHAnsi" w:hAnsiTheme="minorHAnsi"/>
          <w:spacing w:val="6"/>
        </w:rPr>
        <w:t xml:space="preserve"> </w:t>
      </w:r>
      <w:r>
        <w:rPr>
          <w:rFonts w:asciiTheme="minorHAnsi" w:hAnsiTheme="minorHAnsi"/>
          <w:spacing w:val="-1"/>
        </w:rPr>
        <w:t>shall</w:t>
      </w:r>
      <w:r>
        <w:rPr>
          <w:rFonts w:asciiTheme="minorHAnsi" w:hAnsiTheme="minorHAnsi"/>
          <w:spacing w:val="6"/>
        </w:rPr>
        <w:t xml:space="preserve"> </w:t>
      </w:r>
      <w:r>
        <w:rPr>
          <w:rFonts w:asciiTheme="minorHAnsi" w:hAnsiTheme="minorHAnsi"/>
          <w:spacing w:val="-1"/>
        </w:rPr>
        <w:t>continue</w:t>
      </w:r>
      <w:r>
        <w:rPr>
          <w:rFonts w:asciiTheme="minorHAnsi" w:hAnsiTheme="minorHAnsi"/>
          <w:spacing w:val="2"/>
        </w:rPr>
        <w:t xml:space="preserve"> </w:t>
      </w:r>
      <w:r>
        <w:rPr>
          <w:rFonts w:asciiTheme="minorHAnsi" w:hAnsiTheme="minorHAnsi"/>
          <w:spacing w:val="-1"/>
        </w:rPr>
        <w:t>thereafter</w:t>
      </w:r>
      <w:r>
        <w:rPr>
          <w:rFonts w:asciiTheme="minorHAnsi" w:hAnsiTheme="minorHAnsi"/>
        </w:rPr>
        <w:t xml:space="preserve"> </w:t>
      </w:r>
      <w:r>
        <w:rPr>
          <w:rFonts w:asciiTheme="minorHAnsi" w:hAnsiTheme="minorHAnsi"/>
          <w:spacing w:val="-2"/>
        </w:rPr>
        <w:t>on</w:t>
      </w:r>
      <w:r>
        <w:rPr>
          <w:rFonts w:asciiTheme="minorHAnsi" w:hAnsiTheme="minorHAnsi"/>
          <w:spacing w:val="19"/>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same</w:t>
      </w:r>
      <w:r>
        <w:rPr>
          <w:rFonts w:asciiTheme="minorHAnsi" w:hAnsiTheme="minorHAnsi"/>
          <w:spacing w:val="12"/>
        </w:rPr>
        <w:t xml:space="preserve"> </w:t>
      </w:r>
      <w:r>
        <w:rPr>
          <w:rFonts w:asciiTheme="minorHAnsi" w:hAnsiTheme="minorHAnsi"/>
          <w:spacing w:val="-2"/>
        </w:rPr>
        <w:t>terms</w:t>
      </w:r>
      <w:r>
        <w:rPr>
          <w:rFonts w:asciiTheme="minorHAnsi" w:hAnsiTheme="minorHAnsi"/>
          <w:spacing w:val="20"/>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conditions</w:t>
      </w:r>
      <w:r>
        <w:rPr>
          <w:rFonts w:asciiTheme="minorHAnsi" w:hAnsiTheme="minorHAnsi"/>
          <w:spacing w:val="26"/>
        </w:rPr>
        <w:t xml:space="preserve"> </w:t>
      </w:r>
      <w:r>
        <w:rPr>
          <w:rFonts w:asciiTheme="minorHAnsi" w:hAnsiTheme="minorHAnsi"/>
          <w:spacing w:val="-2"/>
        </w:rPr>
        <w:t>until</w:t>
      </w:r>
      <w:r>
        <w:rPr>
          <w:rFonts w:asciiTheme="minorHAnsi" w:hAnsiTheme="minorHAnsi"/>
          <w:spacing w:val="21"/>
        </w:rPr>
        <w:t xml:space="preserve"> </w:t>
      </w:r>
      <w:r>
        <w:rPr>
          <w:rFonts w:asciiTheme="minorHAnsi" w:hAnsiTheme="minorHAnsi"/>
          <w:spacing w:val="-2"/>
        </w:rPr>
        <w:t>determined</w:t>
      </w:r>
      <w:r>
        <w:rPr>
          <w:rFonts w:asciiTheme="minorHAnsi" w:hAnsiTheme="minorHAnsi"/>
          <w:spacing w:val="21"/>
        </w:rPr>
        <w:t xml:space="preserve"> </w:t>
      </w:r>
      <w:r>
        <w:rPr>
          <w:rFonts w:asciiTheme="minorHAnsi" w:hAnsiTheme="minorHAnsi"/>
          <w:spacing w:val="-2"/>
        </w:rPr>
        <w:t>by</w:t>
      </w:r>
      <w:r>
        <w:rPr>
          <w:rFonts w:asciiTheme="minorHAnsi" w:hAnsiTheme="minorHAnsi"/>
          <w:spacing w:val="21"/>
        </w:rPr>
        <w:t xml:space="preserve"> </w:t>
      </w:r>
      <w:r>
        <w:rPr>
          <w:rFonts w:asciiTheme="minorHAnsi" w:hAnsiTheme="minorHAnsi"/>
          <w:spacing w:val="-2"/>
        </w:rPr>
        <w:t>either</w:t>
      </w:r>
      <w:r>
        <w:rPr>
          <w:rFonts w:asciiTheme="minorHAnsi" w:hAnsiTheme="minorHAnsi"/>
          <w:spacing w:val="26"/>
          <w:w w:val="101"/>
        </w:rPr>
        <w:t xml:space="preserve"> </w:t>
      </w:r>
      <w:r>
        <w:rPr>
          <w:rFonts w:asciiTheme="minorHAnsi" w:hAnsiTheme="minorHAnsi"/>
          <w:spacing w:val="-2"/>
        </w:rPr>
        <w:t>party</w:t>
      </w:r>
      <w:r>
        <w:rPr>
          <w:rFonts w:asciiTheme="minorHAnsi" w:hAnsiTheme="minorHAnsi"/>
          <w:spacing w:val="14"/>
          <w:w w:val="101"/>
        </w:rPr>
        <w:t xml:space="preserve"> </w:t>
      </w:r>
      <w:r>
        <w:rPr>
          <w:rFonts w:asciiTheme="minorHAnsi" w:hAnsiTheme="minorHAnsi"/>
          <w:spacing w:val="-2"/>
        </w:rPr>
        <w:t>giving</w:t>
      </w:r>
      <w:r>
        <w:rPr>
          <w:rFonts w:asciiTheme="minorHAnsi" w:hAnsiTheme="minorHAnsi"/>
          <w:spacing w:val="13"/>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other</w:t>
      </w:r>
      <w:r>
        <w:rPr>
          <w:rFonts w:asciiTheme="minorHAnsi" w:hAnsiTheme="minorHAnsi"/>
          <w:spacing w:val="22"/>
        </w:rPr>
        <w:t xml:space="preserve"> </w:t>
      </w:r>
      <w:r>
        <w:rPr>
          <w:rFonts w:asciiTheme="minorHAnsi" w:hAnsiTheme="minorHAnsi"/>
          <w:spacing w:val="-2"/>
        </w:rPr>
        <w:t>in</w:t>
      </w:r>
      <w:r>
        <w:rPr>
          <w:rFonts w:asciiTheme="minorHAnsi" w:hAnsiTheme="minorHAnsi"/>
          <w:spacing w:val="15"/>
          <w:w w:val="101"/>
        </w:rPr>
        <w:t xml:space="preserve"> </w:t>
      </w:r>
      <w:r>
        <w:rPr>
          <w:rFonts w:asciiTheme="minorHAnsi" w:hAnsiTheme="minorHAnsi"/>
          <w:spacing w:val="-2"/>
        </w:rPr>
        <w:t>writing</w:t>
      </w:r>
      <w:r>
        <w:rPr>
          <w:rFonts w:asciiTheme="minorHAnsi" w:hAnsiTheme="minorHAnsi"/>
          <w:spacing w:val="1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period of</w:t>
      </w:r>
      <w:r>
        <w:rPr>
          <w:rFonts w:asciiTheme="minorHAnsi" w:hAnsiTheme="minorHAnsi"/>
          <w:spacing w:val="15"/>
        </w:rPr>
        <w:t xml:space="preserve"> </w:t>
      </w:r>
      <w:r>
        <w:rPr>
          <w:rFonts w:asciiTheme="minorHAnsi" w:hAnsiTheme="minorHAnsi"/>
          <w:spacing w:val="-1"/>
        </w:rPr>
        <w:t>notice specified</w:t>
      </w:r>
      <w:r>
        <w:rPr>
          <w:rFonts w:asciiTheme="minorHAnsi" w:hAnsiTheme="minorHAnsi"/>
          <w:spacing w:val="14"/>
        </w:rPr>
        <w:t xml:space="preserve"> </w:t>
      </w:r>
      <w:r>
        <w:rPr>
          <w:rFonts w:asciiTheme="minorHAnsi" w:hAnsiTheme="minorHAnsi"/>
          <w:spacing w:val="-1"/>
        </w:rPr>
        <w:t>in the Terms of Agreement expiring</w:t>
      </w:r>
      <w:r>
        <w:rPr>
          <w:rFonts w:asciiTheme="minorHAnsi" w:hAnsiTheme="minorHAnsi"/>
          <w:spacing w:val="10"/>
        </w:rPr>
        <w:t xml:space="preserve"> </w:t>
      </w:r>
      <w:r>
        <w:rPr>
          <w:rFonts w:asciiTheme="minorHAnsi" w:hAnsiTheme="minorHAnsi"/>
          <w:spacing w:val="-1"/>
        </w:rPr>
        <w:t>at</w:t>
      </w:r>
      <w:r>
        <w:rPr>
          <w:rFonts w:asciiTheme="minorHAnsi" w:hAnsiTheme="minorHAnsi"/>
          <w:spacing w:val="10"/>
        </w:rPr>
        <w:t xml:space="preserve"> </w:t>
      </w:r>
      <w:r>
        <w:rPr>
          <w:rFonts w:asciiTheme="minorHAnsi" w:hAnsiTheme="minorHAnsi"/>
          <w:spacing w:val="-1"/>
        </w:rPr>
        <w:t>any</w:t>
      </w:r>
      <w:r>
        <w:rPr>
          <w:rFonts w:asciiTheme="minorHAnsi" w:hAnsiTheme="minorHAnsi"/>
          <w:spacing w:val="5"/>
        </w:rPr>
        <w:t xml:space="preserve"> </w:t>
      </w:r>
      <w:r>
        <w:rPr>
          <w:rFonts w:asciiTheme="minorHAnsi" w:hAnsiTheme="minorHAnsi"/>
          <w:spacing w:val="-2"/>
        </w:rPr>
        <w:t>time</w:t>
      </w:r>
      <w:r>
        <w:rPr>
          <w:rFonts w:asciiTheme="minorHAnsi" w:hAnsiTheme="minorHAnsi"/>
          <w:spacing w:val="9"/>
        </w:rPr>
        <w:t xml:space="preserve"> </w:t>
      </w:r>
      <w:r>
        <w:rPr>
          <w:rFonts w:asciiTheme="minorHAnsi" w:hAnsiTheme="minorHAnsi"/>
          <w:spacing w:val="-2"/>
        </w:rPr>
        <w:t>or</w:t>
      </w:r>
      <w:r>
        <w:rPr>
          <w:rFonts w:asciiTheme="minorHAnsi" w:hAnsiTheme="minorHAnsi"/>
          <w:spacing w:val="8"/>
        </w:rPr>
        <w:t xml:space="preserve"> </w:t>
      </w:r>
      <w:r>
        <w:rPr>
          <w:rFonts w:asciiTheme="minorHAnsi" w:hAnsiTheme="minorHAnsi"/>
          <w:spacing w:val="-2"/>
        </w:rPr>
        <w:t>as</w:t>
      </w:r>
      <w:r>
        <w:rPr>
          <w:rFonts w:asciiTheme="minorHAnsi" w:hAnsiTheme="minorHAnsi"/>
          <w:spacing w:val="17"/>
          <w:w w:val="101"/>
        </w:rPr>
        <w:t xml:space="preserve"> </w:t>
      </w:r>
      <w:r>
        <w:rPr>
          <w:rFonts w:asciiTheme="minorHAnsi" w:hAnsiTheme="minorHAnsi"/>
          <w:spacing w:val="-2"/>
        </w:rPr>
        <w:t>hereinafter</w:t>
      </w:r>
      <w:r>
        <w:rPr>
          <w:rFonts w:asciiTheme="minorHAnsi" w:hAnsiTheme="minorHAnsi"/>
          <w:spacing w:val="14"/>
          <w:w w:val="101"/>
        </w:rPr>
        <w:t xml:space="preserve"> </w:t>
      </w:r>
      <w:r>
        <w:rPr>
          <w:rFonts w:asciiTheme="minorHAnsi" w:hAnsiTheme="minorHAnsi"/>
          <w:spacing w:val="-2"/>
        </w:rPr>
        <w:t>provided.</w:t>
      </w:r>
    </w:p>
    <w:p w14:paraId="06648888" w14:textId="77777777" w:rsidR="000F72C1" w:rsidRDefault="0020793E">
      <w:pPr>
        <w:pStyle w:val="BodyText"/>
        <w:spacing w:before="188" w:line="179" w:lineRule="auto"/>
        <w:ind w:left="40"/>
        <w:rPr>
          <w:rFonts w:asciiTheme="minorHAnsi" w:hAnsiTheme="minorHAnsi"/>
        </w:rPr>
      </w:pPr>
      <w:r>
        <w:rPr>
          <w:rFonts w:asciiTheme="minorHAnsi" w:hAnsiTheme="minorHAnsi"/>
          <w:spacing w:val="-5"/>
        </w:rPr>
        <w:t>2.</w:t>
      </w:r>
      <w:r>
        <w:rPr>
          <w:rFonts w:asciiTheme="minorHAnsi" w:hAnsiTheme="minorHAnsi"/>
          <w:spacing w:val="2"/>
        </w:rPr>
        <w:t xml:space="preserve">        </w:t>
      </w:r>
      <w:r>
        <w:rPr>
          <w:rFonts w:asciiTheme="minorHAnsi" w:hAnsiTheme="minorHAnsi"/>
          <w:spacing w:val="-5"/>
        </w:rPr>
        <w:t>FEES</w:t>
      </w:r>
    </w:p>
    <w:p w14:paraId="06648889" w14:textId="77777777" w:rsidR="000F72C1" w:rsidRDefault="0020793E">
      <w:pPr>
        <w:pStyle w:val="BodyText"/>
        <w:spacing w:before="179" w:line="214" w:lineRule="auto"/>
        <w:ind w:left="1171" w:right="771" w:hanging="564"/>
        <w:rPr>
          <w:rFonts w:asciiTheme="minorHAnsi" w:hAnsiTheme="minorHAnsi"/>
        </w:rPr>
      </w:pPr>
      <w:r>
        <w:rPr>
          <w:rFonts w:asciiTheme="minorHAnsi" w:hAnsiTheme="minorHAnsi"/>
          <w:spacing w:val="-1"/>
        </w:rPr>
        <w:t>2.1     The   Fee  set</w:t>
      </w:r>
      <w:r>
        <w:rPr>
          <w:rFonts w:asciiTheme="minorHAnsi" w:hAnsiTheme="minorHAnsi"/>
          <w:spacing w:val="7"/>
        </w:rPr>
        <w:t xml:space="preserve">  </w:t>
      </w:r>
      <w:r>
        <w:rPr>
          <w:rFonts w:asciiTheme="minorHAnsi" w:hAnsiTheme="minorHAnsi"/>
          <w:spacing w:val="-1"/>
        </w:rPr>
        <w:t>out   in  the  Terms</w:t>
      </w:r>
      <w:r>
        <w:rPr>
          <w:rFonts w:asciiTheme="minorHAnsi" w:hAnsiTheme="minorHAnsi"/>
          <w:spacing w:val="6"/>
        </w:rPr>
        <w:t xml:space="preserve">  </w:t>
      </w:r>
      <w:r>
        <w:rPr>
          <w:rFonts w:asciiTheme="minorHAnsi" w:hAnsiTheme="minorHAnsi"/>
          <w:spacing w:val="-1"/>
        </w:rPr>
        <w:t>o</w:t>
      </w:r>
      <w:r>
        <w:rPr>
          <w:rFonts w:asciiTheme="minorHAnsi" w:hAnsiTheme="minorHAnsi"/>
          <w:spacing w:val="-2"/>
        </w:rPr>
        <w:t>f</w:t>
      </w:r>
      <w:r>
        <w:rPr>
          <w:rFonts w:asciiTheme="minorHAnsi" w:hAnsiTheme="minorHAnsi"/>
          <w:spacing w:val="4"/>
        </w:rPr>
        <w:t xml:space="preserve">  </w:t>
      </w:r>
      <w:r>
        <w:rPr>
          <w:rFonts w:asciiTheme="minorHAnsi" w:hAnsiTheme="minorHAnsi"/>
          <w:spacing w:val="-2"/>
        </w:rPr>
        <w:t>the</w:t>
      </w:r>
      <w:r>
        <w:rPr>
          <w:rFonts w:asciiTheme="minorHAnsi" w:hAnsiTheme="minorHAnsi"/>
          <w:spacing w:val="5"/>
        </w:rPr>
        <w:t xml:space="preserve">  </w:t>
      </w:r>
      <w:r>
        <w:rPr>
          <w:rFonts w:asciiTheme="minorHAnsi" w:hAnsiTheme="minorHAnsi"/>
          <w:spacing w:val="-2"/>
        </w:rPr>
        <w:t>Agreement</w:t>
      </w:r>
      <w:r>
        <w:rPr>
          <w:rFonts w:asciiTheme="minorHAnsi" w:hAnsiTheme="minorHAnsi"/>
          <w:spacing w:val="8"/>
        </w:rPr>
        <w:t xml:space="preserve">  </w:t>
      </w:r>
      <w:r>
        <w:rPr>
          <w:rFonts w:asciiTheme="minorHAnsi" w:hAnsiTheme="minorHAnsi"/>
          <w:spacing w:val="-2"/>
        </w:rPr>
        <w:t>shall   be</w:t>
      </w:r>
      <w:r>
        <w:rPr>
          <w:rFonts w:asciiTheme="minorHAnsi" w:hAnsiTheme="minorHAnsi"/>
          <w:spacing w:val="13"/>
        </w:rPr>
        <w:t xml:space="preserve">  </w:t>
      </w:r>
      <w:r>
        <w:rPr>
          <w:rFonts w:asciiTheme="minorHAnsi" w:hAnsiTheme="minorHAnsi"/>
          <w:spacing w:val="-2"/>
        </w:rPr>
        <w:t>payable  annually</w:t>
      </w:r>
      <w:r>
        <w:rPr>
          <w:rFonts w:asciiTheme="minorHAnsi" w:hAnsiTheme="minorHAnsi"/>
          <w:spacing w:val="9"/>
        </w:rPr>
        <w:t xml:space="preserve">  </w:t>
      </w:r>
      <w:r>
        <w:rPr>
          <w:rFonts w:asciiTheme="minorHAnsi" w:hAnsiTheme="minorHAnsi"/>
          <w:spacing w:val="-2"/>
        </w:rPr>
        <w:t>in</w:t>
      </w:r>
      <w:r>
        <w:rPr>
          <w:rFonts w:asciiTheme="minorHAnsi" w:hAnsiTheme="minorHAnsi"/>
          <w:spacing w:val="9"/>
        </w:rPr>
        <w:t xml:space="preserve">  </w:t>
      </w:r>
      <w:r>
        <w:rPr>
          <w:rFonts w:asciiTheme="minorHAnsi" w:hAnsiTheme="minorHAnsi"/>
          <w:spacing w:val="-2"/>
        </w:rPr>
        <w:t>advance</w:t>
      </w:r>
      <w:r>
        <w:rPr>
          <w:rFonts w:asciiTheme="minorHAnsi" w:hAnsiTheme="minorHAnsi"/>
          <w:spacing w:val="8"/>
        </w:rPr>
        <w:t xml:space="preserve">  </w:t>
      </w:r>
      <w:r>
        <w:rPr>
          <w:rFonts w:asciiTheme="minorHAnsi" w:hAnsiTheme="minorHAnsi"/>
          <w:spacing w:val="-2"/>
        </w:rPr>
        <w:t>on</w:t>
      </w:r>
      <w:r>
        <w:rPr>
          <w:rFonts w:asciiTheme="minorHAnsi" w:hAnsiTheme="minorHAnsi"/>
          <w:spacing w:val="4"/>
        </w:rPr>
        <w:t xml:space="preserve">  </w:t>
      </w:r>
      <w:r>
        <w:rPr>
          <w:rFonts w:asciiTheme="minorHAnsi" w:hAnsiTheme="minorHAnsi"/>
          <w:spacing w:val="-2"/>
        </w:rPr>
        <w:t>the</w:t>
      </w:r>
      <w:r>
        <w:rPr>
          <w:rFonts w:asciiTheme="minorHAnsi" w:hAnsiTheme="minorHAnsi"/>
          <w:spacing w:val="1"/>
        </w:rPr>
        <w:t xml:space="preserve"> </w:t>
      </w:r>
      <w:r>
        <w:rPr>
          <w:rFonts w:asciiTheme="minorHAnsi" w:hAnsiTheme="minorHAnsi"/>
          <w:spacing w:val="-1"/>
        </w:rPr>
        <w:t>Commencement</w:t>
      </w:r>
      <w:r>
        <w:rPr>
          <w:rFonts w:asciiTheme="minorHAnsi" w:hAnsiTheme="minorHAnsi"/>
          <w:spacing w:val="25"/>
          <w:w w:val="101"/>
        </w:rPr>
        <w:t xml:space="preserve"> </w:t>
      </w:r>
      <w:r>
        <w:rPr>
          <w:rFonts w:asciiTheme="minorHAnsi" w:hAnsiTheme="minorHAnsi"/>
          <w:spacing w:val="-1"/>
        </w:rPr>
        <w:t>Date and each anniversary of the</w:t>
      </w:r>
      <w:r>
        <w:rPr>
          <w:rFonts w:asciiTheme="minorHAnsi" w:hAnsiTheme="minorHAnsi"/>
          <w:spacing w:val="11"/>
        </w:rPr>
        <w:t xml:space="preserve"> </w:t>
      </w:r>
      <w:r>
        <w:rPr>
          <w:rFonts w:asciiTheme="minorHAnsi" w:hAnsiTheme="minorHAnsi"/>
          <w:spacing w:val="-1"/>
        </w:rPr>
        <w:t>Commencement</w:t>
      </w:r>
      <w:r>
        <w:rPr>
          <w:rFonts w:asciiTheme="minorHAnsi" w:hAnsiTheme="minorHAnsi"/>
          <w:spacing w:val="18"/>
        </w:rPr>
        <w:t xml:space="preserve"> </w:t>
      </w:r>
      <w:r>
        <w:rPr>
          <w:rFonts w:asciiTheme="minorHAnsi" w:hAnsiTheme="minorHAnsi"/>
          <w:spacing w:val="-1"/>
        </w:rPr>
        <w:t>Date.</w:t>
      </w:r>
    </w:p>
    <w:p w14:paraId="0664888A" w14:textId="77777777" w:rsidR="000F72C1" w:rsidRDefault="0020793E">
      <w:pPr>
        <w:pStyle w:val="BodyText"/>
        <w:spacing w:before="175" w:line="188" w:lineRule="auto"/>
        <w:ind w:left="607"/>
        <w:rPr>
          <w:rFonts w:asciiTheme="minorHAnsi" w:hAnsiTheme="minorHAnsi"/>
        </w:rPr>
      </w:pPr>
      <w:r>
        <w:rPr>
          <w:rFonts w:asciiTheme="minorHAnsi" w:hAnsiTheme="minorHAnsi"/>
          <w:spacing w:val="-1"/>
        </w:rPr>
        <w:t>2.2     The</w:t>
      </w:r>
      <w:r>
        <w:rPr>
          <w:rFonts w:asciiTheme="minorHAnsi" w:hAnsiTheme="minorHAnsi"/>
          <w:spacing w:val="19"/>
          <w:w w:val="101"/>
        </w:rPr>
        <w:t xml:space="preserve"> </w:t>
      </w:r>
      <w:r>
        <w:rPr>
          <w:rFonts w:asciiTheme="minorHAnsi" w:hAnsiTheme="minorHAnsi"/>
          <w:spacing w:val="-1"/>
        </w:rPr>
        <w:t>Fee</w:t>
      </w:r>
      <w:r>
        <w:rPr>
          <w:rFonts w:asciiTheme="minorHAnsi" w:hAnsiTheme="minorHAnsi"/>
          <w:spacing w:val="7"/>
        </w:rPr>
        <w:t xml:space="preserve"> </w:t>
      </w:r>
      <w:r>
        <w:rPr>
          <w:rFonts w:asciiTheme="minorHAnsi" w:hAnsiTheme="minorHAnsi"/>
          <w:spacing w:val="-1"/>
        </w:rPr>
        <w:t>shall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7"/>
        </w:rPr>
        <w:t xml:space="preserve"> </w:t>
      </w:r>
      <w:r>
        <w:rPr>
          <w:rFonts w:asciiTheme="minorHAnsi" w:hAnsiTheme="minorHAnsi"/>
          <w:spacing w:val="-1"/>
        </w:rPr>
        <w:t>subject to</w:t>
      </w:r>
      <w:r>
        <w:rPr>
          <w:rFonts w:asciiTheme="minorHAnsi" w:hAnsiTheme="minorHAnsi"/>
          <w:spacing w:val="16"/>
          <w:w w:val="101"/>
        </w:rPr>
        <w:t xml:space="preserve"> </w:t>
      </w:r>
      <w:r>
        <w:rPr>
          <w:rFonts w:asciiTheme="minorHAnsi" w:hAnsiTheme="minorHAnsi"/>
          <w:spacing w:val="-1"/>
        </w:rPr>
        <w:t>review</w:t>
      </w:r>
      <w:r>
        <w:rPr>
          <w:rFonts w:asciiTheme="minorHAnsi" w:hAnsiTheme="minorHAnsi"/>
          <w:spacing w:val="11"/>
        </w:rPr>
        <w:t xml:space="preserve"> </w:t>
      </w:r>
      <w:r>
        <w:rPr>
          <w:rFonts w:asciiTheme="minorHAnsi" w:hAnsiTheme="minorHAnsi"/>
          <w:spacing w:val="-1"/>
        </w:rPr>
        <w:t>after</w:t>
      </w:r>
      <w:r>
        <w:rPr>
          <w:rFonts w:asciiTheme="minorHAnsi" w:hAnsiTheme="minorHAnsi"/>
          <w:spacing w:val="7"/>
        </w:rPr>
        <w:t xml:space="preserve"> </w:t>
      </w:r>
      <w:r>
        <w:rPr>
          <w:rFonts w:asciiTheme="minorHAnsi" w:hAnsiTheme="minorHAnsi"/>
          <w:spacing w:val="-1"/>
        </w:rPr>
        <w:t>one</w:t>
      </w:r>
      <w:r>
        <w:rPr>
          <w:rFonts w:asciiTheme="minorHAnsi" w:hAnsiTheme="minorHAnsi"/>
          <w:spacing w:val="3"/>
        </w:rPr>
        <w:t xml:space="preserve"> </w:t>
      </w:r>
      <w:r>
        <w:rPr>
          <w:rFonts w:asciiTheme="minorHAnsi" w:hAnsiTheme="minorHAnsi"/>
          <w:spacing w:val="-1"/>
        </w:rPr>
        <w:t>year</w:t>
      </w:r>
      <w:r>
        <w:rPr>
          <w:rFonts w:asciiTheme="minorHAnsi" w:hAnsiTheme="minorHAnsi"/>
          <w:spacing w:val="8"/>
        </w:rPr>
        <w:t xml:space="preserve"> </w:t>
      </w:r>
      <w:r>
        <w:rPr>
          <w:rFonts w:asciiTheme="minorHAnsi" w:hAnsiTheme="minorHAnsi"/>
          <w:spacing w:val="-1"/>
        </w:rPr>
        <w:t>and</w:t>
      </w:r>
      <w:r>
        <w:rPr>
          <w:rFonts w:asciiTheme="minorHAnsi" w:hAnsiTheme="minorHAnsi"/>
          <w:spacing w:val="7"/>
        </w:rPr>
        <w:t xml:space="preserve"> </w:t>
      </w:r>
      <w:r>
        <w:rPr>
          <w:rFonts w:asciiTheme="minorHAnsi" w:hAnsiTheme="minorHAnsi"/>
          <w:spacing w:val="-1"/>
        </w:rPr>
        <w:t>each</w:t>
      </w:r>
      <w:r>
        <w:rPr>
          <w:rFonts w:asciiTheme="minorHAnsi" w:hAnsiTheme="minorHAnsi"/>
          <w:spacing w:val="9"/>
        </w:rPr>
        <w:t xml:space="preserve"> </w:t>
      </w:r>
      <w:r>
        <w:rPr>
          <w:rFonts w:asciiTheme="minorHAnsi" w:hAnsiTheme="minorHAnsi"/>
          <w:spacing w:val="-1"/>
        </w:rPr>
        <w:t>successive</w:t>
      </w:r>
      <w:r>
        <w:rPr>
          <w:rFonts w:asciiTheme="minorHAnsi" w:hAnsiTheme="minorHAnsi"/>
          <w:spacing w:val="2"/>
        </w:rPr>
        <w:t xml:space="preserve"> </w:t>
      </w:r>
      <w:r>
        <w:rPr>
          <w:rFonts w:asciiTheme="minorHAnsi" w:hAnsiTheme="minorHAnsi"/>
          <w:spacing w:val="-1"/>
        </w:rPr>
        <w:t>year</w:t>
      </w:r>
      <w:r>
        <w:rPr>
          <w:rFonts w:asciiTheme="minorHAnsi" w:hAnsiTheme="minorHAnsi"/>
          <w:spacing w:val="2"/>
        </w:rPr>
        <w:t xml:space="preserve"> </w:t>
      </w:r>
      <w:r>
        <w:rPr>
          <w:rFonts w:asciiTheme="minorHAnsi" w:hAnsiTheme="minorHAnsi"/>
          <w:spacing w:val="-1"/>
        </w:rPr>
        <w:t>the</w:t>
      </w:r>
      <w:r>
        <w:rPr>
          <w:rFonts w:asciiTheme="minorHAnsi" w:hAnsiTheme="minorHAnsi"/>
          <w:spacing w:val="-2"/>
        </w:rPr>
        <w:t>reafter.</w:t>
      </w:r>
    </w:p>
    <w:p w14:paraId="0664888B" w14:textId="77777777" w:rsidR="000F72C1" w:rsidRDefault="0020793E">
      <w:pPr>
        <w:pStyle w:val="BodyText"/>
        <w:spacing w:before="179" w:line="214" w:lineRule="auto"/>
        <w:ind w:left="1170" w:right="770" w:hanging="563"/>
        <w:rPr>
          <w:rFonts w:asciiTheme="minorHAnsi" w:hAnsiTheme="minorHAnsi"/>
        </w:rPr>
      </w:pPr>
      <w:r>
        <w:rPr>
          <w:rFonts w:asciiTheme="minorHAnsi" w:hAnsiTheme="minorHAnsi"/>
          <w:spacing w:val="-1"/>
        </w:rPr>
        <w:t>2.3     The</w:t>
      </w:r>
      <w:r>
        <w:rPr>
          <w:rFonts w:asciiTheme="minorHAnsi" w:hAnsiTheme="minorHAnsi"/>
          <w:spacing w:val="20"/>
        </w:rPr>
        <w:t xml:space="preserve"> </w:t>
      </w:r>
      <w:r>
        <w:rPr>
          <w:rFonts w:asciiTheme="minorHAnsi" w:hAnsiTheme="minorHAnsi"/>
          <w:spacing w:val="-1"/>
        </w:rPr>
        <w:t>Licensee</w:t>
      </w:r>
      <w:r>
        <w:rPr>
          <w:rFonts w:asciiTheme="minorHAnsi" w:hAnsiTheme="minorHAnsi"/>
          <w:spacing w:val="10"/>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15"/>
        </w:rPr>
        <w:t xml:space="preserve"> </w:t>
      </w:r>
      <w:r>
        <w:rPr>
          <w:rFonts w:asciiTheme="minorHAnsi" w:hAnsiTheme="minorHAnsi"/>
          <w:spacing w:val="-1"/>
        </w:rPr>
        <w:t>responsible</w:t>
      </w:r>
      <w:r>
        <w:rPr>
          <w:rFonts w:asciiTheme="minorHAnsi" w:hAnsiTheme="minorHAnsi"/>
          <w:spacing w:val="5"/>
        </w:rPr>
        <w:t xml:space="preserve"> </w:t>
      </w:r>
      <w:r>
        <w:rPr>
          <w:rFonts w:asciiTheme="minorHAnsi" w:hAnsiTheme="minorHAnsi"/>
          <w:spacing w:val="-1"/>
        </w:rPr>
        <w:t>fo</w:t>
      </w:r>
      <w:r>
        <w:rPr>
          <w:rFonts w:asciiTheme="minorHAnsi" w:hAnsiTheme="minorHAnsi"/>
          <w:spacing w:val="-2"/>
        </w:rPr>
        <w:t>r the</w:t>
      </w:r>
      <w:r>
        <w:rPr>
          <w:rFonts w:asciiTheme="minorHAnsi" w:hAnsiTheme="minorHAnsi"/>
          <w:spacing w:val="11"/>
        </w:rPr>
        <w:t xml:space="preserve"> </w:t>
      </w:r>
      <w:r>
        <w:rPr>
          <w:rFonts w:asciiTheme="minorHAnsi" w:hAnsiTheme="minorHAnsi"/>
          <w:spacing w:val="-2"/>
        </w:rPr>
        <w:t>cost</w:t>
      </w:r>
      <w:r>
        <w:rPr>
          <w:rFonts w:asciiTheme="minorHAnsi" w:hAnsiTheme="minorHAnsi"/>
          <w:spacing w:val="8"/>
        </w:rPr>
        <w:t xml:space="preserve"> </w:t>
      </w:r>
      <w:r>
        <w:rPr>
          <w:rFonts w:asciiTheme="minorHAnsi" w:hAnsiTheme="minorHAnsi"/>
          <w:spacing w:val="-2"/>
        </w:rPr>
        <w:t>of</w:t>
      </w:r>
      <w:r>
        <w:rPr>
          <w:rFonts w:asciiTheme="minorHAnsi" w:hAnsiTheme="minorHAnsi"/>
          <w:spacing w:val="6"/>
        </w:rPr>
        <w:t xml:space="preserve"> </w:t>
      </w:r>
      <w:r>
        <w:rPr>
          <w:rFonts w:asciiTheme="minorHAnsi" w:hAnsiTheme="minorHAnsi"/>
          <w:spacing w:val="-2"/>
        </w:rPr>
        <w:t>any</w:t>
      </w:r>
      <w:r>
        <w:rPr>
          <w:rFonts w:asciiTheme="minorHAnsi" w:hAnsiTheme="minorHAnsi"/>
          <w:spacing w:val="11"/>
        </w:rPr>
        <w:t xml:space="preserve"> </w:t>
      </w:r>
      <w:r>
        <w:rPr>
          <w:rFonts w:asciiTheme="minorHAnsi" w:hAnsiTheme="minorHAnsi"/>
          <w:spacing w:val="-2"/>
        </w:rPr>
        <w:t>consents</w:t>
      </w:r>
      <w:r>
        <w:rPr>
          <w:rFonts w:asciiTheme="minorHAnsi" w:hAnsiTheme="minorHAnsi"/>
          <w:spacing w:val="8"/>
        </w:rPr>
        <w:t xml:space="preserve"> </w:t>
      </w:r>
      <w:r>
        <w:rPr>
          <w:rFonts w:asciiTheme="minorHAnsi" w:hAnsiTheme="minorHAnsi"/>
          <w:spacing w:val="-2"/>
        </w:rPr>
        <w:t>or</w:t>
      </w:r>
      <w:r>
        <w:rPr>
          <w:rFonts w:asciiTheme="minorHAnsi" w:hAnsiTheme="minorHAnsi"/>
          <w:spacing w:val="17"/>
        </w:rPr>
        <w:t xml:space="preserve"> </w:t>
      </w:r>
      <w:r>
        <w:rPr>
          <w:rFonts w:asciiTheme="minorHAnsi" w:hAnsiTheme="minorHAnsi"/>
          <w:spacing w:val="-2"/>
        </w:rPr>
        <w:t>permissions</w:t>
      </w:r>
      <w:r>
        <w:rPr>
          <w:rFonts w:asciiTheme="minorHAnsi" w:hAnsiTheme="minorHAnsi"/>
          <w:spacing w:val="15"/>
        </w:rPr>
        <w:t xml:space="preserve"> </w:t>
      </w:r>
      <w:r>
        <w:rPr>
          <w:rFonts w:asciiTheme="minorHAnsi" w:hAnsiTheme="minorHAnsi"/>
          <w:spacing w:val="-2"/>
        </w:rPr>
        <w:t>required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Licensor</w:t>
      </w:r>
      <w:r>
        <w:rPr>
          <w:rFonts w:asciiTheme="minorHAnsi" w:hAnsiTheme="minorHAnsi"/>
        </w:rPr>
        <w:t xml:space="preserve"> </w:t>
      </w:r>
      <w:r>
        <w:rPr>
          <w:rFonts w:asciiTheme="minorHAnsi" w:hAnsiTheme="minorHAnsi"/>
          <w:spacing w:val="-1"/>
        </w:rPr>
        <w:t>or 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5"/>
          <w:w w:val="101"/>
        </w:rPr>
        <w:t xml:space="preserve"> </w:t>
      </w:r>
      <w:r>
        <w:rPr>
          <w:rFonts w:asciiTheme="minorHAnsi" w:hAnsiTheme="minorHAnsi"/>
          <w:spacing w:val="-1"/>
        </w:rPr>
        <w:t>in</w:t>
      </w:r>
      <w:r>
        <w:rPr>
          <w:rFonts w:asciiTheme="minorHAnsi" w:hAnsiTheme="minorHAnsi"/>
          <w:spacing w:val="16"/>
          <w:w w:val="101"/>
        </w:rPr>
        <w:t xml:space="preserve"> </w:t>
      </w:r>
      <w:r>
        <w:rPr>
          <w:rFonts w:asciiTheme="minorHAnsi" w:hAnsiTheme="minorHAnsi"/>
          <w:spacing w:val="-1"/>
        </w:rPr>
        <w:t>respect of th</w:t>
      </w:r>
      <w:r>
        <w:rPr>
          <w:rFonts w:asciiTheme="minorHAnsi" w:hAnsiTheme="minorHAnsi"/>
          <w:spacing w:val="-2"/>
        </w:rPr>
        <w:t>e siting of the</w:t>
      </w:r>
      <w:r>
        <w:rPr>
          <w:rFonts w:asciiTheme="minorHAnsi" w:hAnsiTheme="minorHAnsi"/>
          <w:spacing w:val="19"/>
          <w:w w:val="101"/>
        </w:rPr>
        <w:t xml:space="preserve"> </w:t>
      </w:r>
      <w:r>
        <w:rPr>
          <w:rFonts w:asciiTheme="minorHAnsi" w:hAnsiTheme="minorHAnsi"/>
          <w:spacing w:val="-2"/>
        </w:rPr>
        <w:t>Equipment</w:t>
      </w:r>
      <w:r>
        <w:rPr>
          <w:rFonts w:asciiTheme="minorHAnsi" w:hAnsiTheme="minorHAnsi"/>
          <w:spacing w:val="11"/>
        </w:rPr>
        <w:t xml:space="preserve"> </w:t>
      </w:r>
      <w:r>
        <w:rPr>
          <w:rFonts w:asciiTheme="minorHAnsi" w:hAnsiTheme="minorHAnsi"/>
          <w:spacing w:val="-2"/>
        </w:rPr>
        <w:t>at the</w:t>
      </w:r>
      <w:r>
        <w:rPr>
          <w:rFonts w:asciiTheme="minorHAnsi" w:hAnsiTheme="minorHAnsi"/>
          <w:spacing w:val="19"/>
          <w:w w:val="101"/>
        </w:rPr>
        <w:t xml:space="preserve"> </w:t>
      </w:r>
      <w:r>
        <w:rPr>
          <w:rFonts w:asciiTheme="minorHAnsi" w:hAnsiTheme="minorHAnsi"/>
          <w:spacing w:val="-2"/>
        </w:rPr>
        <w:t>Premises.</w:t>
      </w:r>
    </w:p>
    <w:p w14:paraId="0664888C" w14:textId="77777777" w:rsidR="000F72C1" w:rsidRDefault="0020793E">
      <w:pPr>
        <w:pStyle w:val="BodyText"/>
        <w:spacing w:before="179" w:line="389" w:lineRule="exact"/>
        <w:ind w:left="607"/>
        <w:rPr>
          <w:rFonts w:asciiTheme="minorHAnsi" w:hAnsiTheme="minorHAnsi"/>
        </w:rPr>
      </w:pPr>
      <w:r>
        <w:rPr>
          <w:rFonts w:asciiTheme="minorHAnsi" w:hAnsiTheme="minorHAnsi"/>
          <w:spacing w:val="-1"/>
          <w:position w:val="16"/>
        </w:rPr>
        <w:t>2.4     The</w:t>
      </w:r>
      <w:r>
        <w:rPr>
          <w:rFonts w:asciiTheme="minorHAnsi" w:hAnsiTheme="minorHAnsi"/>
          <w:spacing w:val="20"/>
          <w:position w:val="16"/>
        </w:rPr>
        <w:t xml:space="preserve"> </w:t>
      </w:r>
      <w:r>
        <w:rPr>
          <w:rFonts w:asciiTheme="minorHAnsi" w:hAnsiTheme="minorHAnsi"/>
          <w:spacing w:val="-1"/>
          <w:position w:val="16"/>
        </w:rPr>
        <w:t>Licensee</w:t>
      </w:r>
      <w:r>
        <w:rPr>
          <w:rFonts w:asciiTheme="minorHAnsi" w:hAnsiTheme="minorHAnsi"/>
          <w:spacing w:val="10"/>
          <w:position w:val="16"/>
        </w:rPr>
        <w:t xml:space="preserve"> </w:t>
      </w:r>
      <w:r>
        <w:rPr>
          <w:rFonts w:asciiTheme="minorHAnsi" w:hAnsiTheme="minorHAnsi"/>
          <w:spacing w:val="-1"/>
          <w:position w:val="16"/>
        </w:rPr>
        <w:t>shall</w:t>
      </w:r>
      <w:r>
        <w:rPr>
          <w:rFonts w:asciiTheme="minorHAnsi" w:hAnsiTheme="minorHAnsi"/>
          <w:spacing w:val="14"/>
          <w:w w:val="101"/>
          <w:position w:val="16"/>
        </w:rPr>
        <w:t xml:space="preserve"> </w:t>
      </w:r>
      <w:r>
        <w:rPr>
          <w:rFonts w:asciiTheme="minorHAnsi" w:hAnsiTheme="minorHAnsi"/>
          <w:spacing w:val="-1"/>
          <w:position w:val="16"/>
        </w:rPr>
        <w:t>meet</w:t>
      </w:r>
      <w:r>
        <w:rPr>
          <w:rFonts w:asciiTheme="minorHAnsi" w:hAnsiTheme="minorHAnsi"/>
          <w:spacing w:val="11"/>
          <w:position w:val="16"/>
        </w:rPr>
        <w:t xml:space="preserve"> </w:t>
      </w:r>
      <w:r>
        <w:rPr>
          <w:rFonts w:asciiTheme="minorHAnsi" w:hAnsiTheme="minorHAnsi"/>
          <w:spacing w:val="-1"/>
          <w:position w:val="16"/>
        </w:rPr>
        <w:t>any</w:t>
      </w:r>
      <w:r>
        <w:rPr>
          <w:rFonts w:asciiTheme="minorHAnsi" w:hAnsiTheme="minorHAnsi"/>
          <w:spacing w:val="11"/>
          <w:position w:val="16"/>
        </w:rPr>
        <w:t xml:space="preserve"> </w:t>
      </w:r>
      <w:r>
        <w:rPr>
          <w:rFonts w:asciiTheme="minorHAnsi" w:hAnsiTheme="minorHAnsi"/>
          <w:spacing w:val="-1"/>
          <w:position w:val="16"/>
        </w:rPr>
        <w:t>costs</w:t>
      </w:r>
      <w:r>
        <w:rPr>
          <w:rFonts w:asciiTheme="minorHAnsi" w:hAnsiTheme="minorHAnsi"/>
          <w:spacing w:val="8"/>
          <w:position w:val="16"/>
        </w:rPr>
        <w:t xml:space="preserve"> </w:t>
      </w:r>
      <w:r>
        <w:rPr>
          <w:rFonts w:asciiTheme="minorHAnsi" w:hAnsiTheme="minorHAnsi"/>
          <w:spacing w:val="-1"/>
          <w:position w:val="16"/>
        </w:rPr>
        <w:t>arising</w:t>
      </w:r>
      <w:r>
        <w:rPr>
          <w:rFonts w:asciiTheme="minorHAnsi" w:hAnsiTheme="minorHAnsi"/>
          <w:spacing w:val="14"/>
          <w:w w:val="101"/>
          <w:position w:val="16"/>
        </w:rPr>
        <w:t xml:space="preserve"> </w:t>
      </w:r>
      <w:r>
        <w:rPr>
          <w:rFonts w:asciiTheme="minorHAnsi" w:hAnsiTheme="minorHAnsi"/>
          <w:spacing w:val="-1"/>
          <w:position w:val="16"/>
        </w:rPr>
        <w:t>in</w:t>
      </w:r>
      <w:r>
        <w:rPr>
          <w:rFonts w:asciiTheme="minorHAnsi" w:hAnsiTheme="minorHAnsi"/>
          <w:spacing w:val="9"/>
          <w:position w:val="16"/>
        </w:rPr>
        <w:t xml:space="preserve"> </w:t>
      </w:r>
      <w:r>
        <w:rPr>
          <w:rFonts w:asciiTheme="minorHAnsi" w:hAnsiTheme="minorHAnsi"/>
          <w:spacing w:val="-1"/>
          <w:position w:val="16"/>
        </w:rPr>
        <w:t>conne</w:t>
      </w:r>
      <w:r>
        <w:rPr>
          <w:rFonts w:asciiTheme="minorHAnsi" w:hAnsiTheme="minorHAnsi"/>
          <w:spacing w:val="-2"/>
          <w:position w:val="16"/>
        </w:rPr>
        <w:t>ction</w:t>
      </w:r>
      <w:r>
        <w:rPr>
          <w:rFonts w:asciiTheme="minorHAnsi" w:hAnsiTheme="minorHAnsi"/>
          <w:spacing w:val="6"/>
          <w:position w:val="16"/>
        </w:rPr>
        <w:t xml:space="preserve"> </w:t>
      </w:r>
      <w:r>
        <w:rPr>
          <w:rFonts w:asciiTheme="minorHAnsi" w:hAnsiTheme="minorHAnsi"/>
          <w:spacing w:val="-2"/>
          <w:position w:val="16"/>
        </w:rPr>
        <w:t>with</w:t>
      </w:r>
      <w:r>
        <w:rPr>
          <w:rFonts w:asciiTheme="minorHAnsi" w:hAnsiTheme="minorHAnsi"/>
          <w:spacing w:val="3"/>
          <w:position w:val="16"/>
        </w:rPr>
        <w:t xml:space="preserve"> </w:t>
      </w:r>
      <w:r>
        <w:rPr>
          <w:rFonts w:asciiTheme="minorHAnsi" w:hAnsiTheme="minorHAnsi"/>
          <w:spacing w:val="-2"/>
          <w:position w:val="16"/>
        </w:rPr>
        <w:t>the</w:t>
      </w:r>
      <w:r>
        <w:rPr>
          <w:rFonts w:asciiTheme="minorHAnsi" w:hAnsiTheme="minorHAnsi"/>
          <w:spacing w:val="16"/>
          <w:position w:val="16"/>
        </w:rPr>
        <w:t xml:space="preserve"> </w:t>
      </w:r>
      <w:r>
        <w:rPr>
          <w:rFonts w:asciiTheme="minorHAnsi" w:hAnsiTheme="minorHAnsi"/>
          <w:spacing w:val="-2"/>
          <w:position w:val="16"/>
        </w:rPr>
        <w:t>provision</w:t>
      </w:r>
      <w:r>
        <w:rPr>
          <w:rFonts w:asciiTheme="minorHAnsi" w:hAnsiTheme="minorHAnsi"/>
          <w:spacing w:val="9"/>
          <w:position w:val="16"/>
        </w:rPr>
        <w:t xml:space="preserve"> </w:t>
      </w:r>
      <w:r>
        <w:rPr>
          <w:rFonts w:asciiTheme="minorHAnsi" w:hAnsiTheme="minorHAnsi"/>
          <w:spacing w:val="-2"/>
          <w:position w:val="16"/>
        </w:rPr>
        <w:t>of</w:t>
      </w:r>
      <w:r>
        <w:rPr>
          <w:rFonts w:asciiTheme="minorHAnsi" w:hAnsiTheme="minorHAnsi"/>
          <w:spacing w:val="6"/>
          <w:position w:val="16"/>
        </w:rPr>
        <w:t xml:space="preserve"> </w:t>
      </w:r>
      <w:r>
        <w:rPr>
          <w:rFonts w:asciiTheme="minorHAnsi" w:hAnsiTheme="minorHAnsi"/>
          <w:spacing w:val="-2"/>
          <w:position w:val="16"/>
        </w:rPr>
        <w:t>access</w:t>
      </w:r>
      <w:r>
        <w:rPr>
          <w:rFonts w:asciiTheme="minorHAnsi" w:hAnsiTheme="minorHAnsi"/>
          <w:spacing w:val="4"/>
          <w:position w:val="16"/>
        </w:rPr>
        <w:t xml:space="preserve"> </w:t>
      </w:r>
      <w:r>
        <w:rPr>
          <w:rFonts w:asciiTheme="minorHAnsi" w:hAnsiTheme="minorHAnsi"/>
          <w:spacing w:val="-2"/>
          <w:position w:val="16"/>
        </w:rPr>
        <w:t>to</w:t>
      </w:r>
      <w:r>
        <w:rPr>
          <w:rFonts w:asciiTheme="minorHAnsi" w:hAnsiTheme="minorHAnsi"/>
          <w:spacing w:val="6"/>
          <w:position w:val="16"/>
        </w:rPr>
        <w:t xml:space="preserve"> </w:t>
      </w:r>
      <w:r>
        <w:rPr>
          <w:rFonts w:asciiTheme="minorHAnsi" w:hAnsiTheme="minorHAnsi"/>
          <w:spacing w:val="-2"/>
          <w:position w:val="16"/>
        </w:rPr>
        <w:t>the</w:t>
      </w:r>
      <w:r>
        <w:rPr>
          <w:rFonts w:asciiTheme="minorHAnsi" w:hAnsiTheme="minorHAnsi"/>
          <w:spacing w:val="17"/>
          <w:position w:val="16"/>
        </w:rPr>
        <w:t xml:space="preserve"> </w:t>
      </w:r>
      <w:r>
        <w:rPr>
          <w:rFonts w:asciiTheme="minorHAnsi" w:hAnsiTheme="minorHAnsi"/>
          <w:spacing w:val="-2"/>
          <w:position w:val="16"/>
        </w:rPr>
        <w:t>Premises.</w:t>
      </w:r>
    </w:p>
    <w:p w14:paraId="0664888D" w14:textId="77777777" w:rsidR="000F72C1" w:rsidRDefault="0020793E">
      <w:pPr>
        <w:pStyle w:val="BodyText"/>
        <w:spacing w:line="187" w:lineRule="auto"/>
        <w:ind w:left="607"/>
        <w:rPr>
          <w:rFonts w:asciiTheme="minorHAnsi" w:hAnsiTheme="minorHAnsi"/>
        </w:rPr>
      </w:pPr>
      <w:r>
        <w:rPr>
          <w:rFonts w:asciiTheme="minorHAnsi" w:hAnsiTheme="minorHAnsi"/>
          <w:spacing w:val="-1"/>
        </w:rPr>
        <w:t>2.5     The</w:t>
      </w:r>
      <w:r>
        <w:rPr>
          <w:rFonts w:asciiTheme="minorHAnsi" w:hAnsiTheme="minorHAnsi"/>
          <w:spacing w:val="20"/>
        </w:rPr>
        <w:t xml:space="preserve"> </w:t>
      </w:r>
      <w:r>
        <w:rPr>
          <w:rFonts w:asciiTheme="minorHAnsi" w:hAnsiTheme="minorHAnsi"/>
          <w:spacing w:val="-1"/>
        </w:rPr>
        <w:t>Licensee</w:t>
      </w:r>
      <w:r>
        <w:rPr>
          <w:rFonts w:asciiTheme="minorHAnsi" w:hAnsiTheme="minorHAnsi"/>
          <w:spacing w:val="9"/>
        </w:rPr>
        <w:t xml:space="preserve"> </w:t>
      </w:r>
      <w:r>
        <w:rPr>
          <w:rFonts w:asciiTheme="minorHAnsi" w:hAnsiTheme="minorHAnsi"/>
          <w:spacing w:val="-1"/>
        </w:rPr>
        <w:t>shall</w:t>
      </w:r>
      <w:r>
        <w:rPr>
          <w:rFonts w:asciiTheme="minorHAnsi" w:hAnsiTheme="minorHAnsi"/>
          <w:spacing w:val="15"/>
          <w:w w:val="101"/>
        </w:rPr>
        <w:t xml:space="preserve"> </w:t>
      </w:r>
      <w:r>
        <w:rPr>
          <w:rFonts w:asciiTheme="minorHAnsi" w:hAnsiTheme="minorHAnsi"/>
          <w:spacing w:val="-1"/>
        </w:rPr>
        <w:t>meet</w:t>
      </w:r>
      <w:r>
        <w:rPr>
          <w:rFonts w:asciiTheme="minorHAnsi" w:hAnsiTheme="minorHAnsi"/>
          <w:spacing w:val="11"/>
        </w:rPr>
        <w:t xml:space="preserve"> </w:t>
      </w:r>
      <w:r>
        <w:rPr>
          <w:rFonts w:asciiTheme="minorHAnsi" w:hAnsiTheme="minorHAnsi"/>
          <w:spacing w:val="-1"/>
        </w:rPr>
        <w:t>all</w:t>
      </w:r>
      <w:r>
        <w:rPr>
          <w:rFonts w:asciiTheme="minorHAnsi" w:hAnsiTheme="minorHAnsi"/>
          <w:spacing w:val="5"/>
        </w:rPr>
        <w:t xml:space="preserve"> </w:t>
      </w:r>
      <w:r>
        <w:rPr>
          <w:rFonts w:asciiTheme="minorHAnsi" w:hAnsiTheme="minorHAnsi"/>
          <w:spacing w:val="-1"/>
        </w:rPr>
        <w:t>costs</w:t>
      </w:r>
      <w:r>
        <w:rPr>
          <w:rFonts w:asciiTheme="minorHAnsi" w:hAnsiTheme="minorHAnsi"/>
          <w:spacing w:val="8"/>
        </w:rPr>
        <w:t xml:space="preserve"> </w:t>
      </w:r>
      <w:r>
        <w:rPr>
          <w:rFonts w:asciiTheme="minorHAnsi" w:hAnsiTheme="minorHAnsi"/>
          <w:spacing w:val="-1"/>
        </w:rPr>
        <w:t>arising</w:t>
      </w:r>
      <w:r>
        <w:rPr>
          <w:rFonts w:asciiTheme="minorHAnsi" w:hAnsiTheme="minorHAnsi"/>
          <w:spacing w:val="14"/>
          <w:w w:val="101"/>
        </w:rPr>
        <w:t xml:space="preserve"> </w:t>
      </w:r>
      <w:r>
        <w:rPr>
          <w:rFonts w:asciiTheme="minorHAnsi" w:hAnsiTheme="minorHAnsi"/>
          <w:spacing w:val="-1"/>
        </w:rPr>
        <w:t>in</w:t>
      </w:r>
      <w:r>
        <w:rPr>
          <w:rFonts w:asciiTheme="minorHAnsi" w:hAnsiTheme="minorHAnsi"/>
          <w:spacing w:val="9"/>
        </w:rPr>
        <w:t xml:space="preserve"> </w:t>
      </w:r>
      <w:r>
        <w:rPr>
          <w:rFonts w:asciiTheme="minorHAnsi" w:hAnsiTheme="minorHAnsi"/>
          <w:spacing w:val="-1"/>
        </w:rPr>
        <w:t>connection with</w:t>
      </w:r>
      <w:r>
        <w:rPr>
          <w:rFonts w:asciiTheme="minorHAnsi" w:hAnsiTheme="minorHAnsi"/>
          <w:spacing w:val="4"/>
        </w:rPr>
        <w:t xml:space="preserve"> </w:t>
      </w: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preparation</w:t>
      </w:r>
      <w:r>
        <w:rPr>
          <w:rFonts w:asciiTheme="minorHAnsi" w:hAnsiTheme="minorHAnsi"/>
          <w:spacing w:val="7"/>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this</w:t>
      </w:r>
      <w:r>
        <w:rPr>
          <w:rFonts w:asciiTheme="minorHAnsi" w:hAnsiTheme="minorHAnsi"/>
          <w:spacing w:val="4"/>
        </w:rPr>
        <w:t xml:space="preserve"> </w:t>
      </w:r>
      <w:r>
        <w:rPr>
          <w:rFonts w:asciiTheme="minorHAnsi" w:hAnsiTheme="minorHAnsi"/>
          <w:spacing w:val="-1"/>
        </w:rPr>
        <w:t>Agr</w:t>
      </w:r>
      <w:r>
        <w:rPr>
          <w:rFonts w:asciiTheme="minorHAnsi" w:hAnsiTheme="minorHAnsi"/>
          <w:spacing w:val="-2"/>
        </w:rPr>
        <w:t>eement.</w:t>
      </w:r>
    </w:p>
    <w:p w14:paraId="0664888E" w14:textId="77777777" w:rsidR="000F72C1" w:rsidRDefault="0020793E">
      <w:pPr>
        <w:pStyle w:val="BodyText"/>
        <w:spacing w:before="189" w:line="179" w:lineRule="auto"/>
        <w:ind w:left="39"/>
        <w:rPr>
          <w:rFonts w:asciiTheme="minorHAnsi" w:hAnsiTheme="minorHAnsi"/>
        </w:rPr>
      </w:pPr>
      <w:r>
        <w:rPr>
          <w:rFonts w:asciiTheme="minorHAnsi" w:hAnsiTheme="minorHAnsi"/>
          <w:spacing w:val="-2"/>
        </w:rPr>
        <w:t>3.</w:t>
      </w:r>
      <w:r>
        <w:rPr>
          <w:rFonts w:asciiTheme="minorHAnsi" w:hAnsiTheme="minorHAnsi"/>
          <w:spacing w:val="1"/>
        </w:rPr>
        <w:t xml:space="preserve">        </w:t>
      </w:r>
      <w:r>
        <w:rPr>
          <w:rFonts w:asciiTheme="minorHAnsi" w:hAnsiTheme="minorHAnsi"/>
          <w:spacing w:val="-2"/>
        </w:rPr>
        <w:t>GENERAL</w:t>
      </w:r>
    </w:p>
    <w:p w14:paraId="0664888F" w14:textId="77777777" w:rsidR="000F72C1" w:rsidRDefault="0020793E">
      <w:pPr>
        <w:pStyle w:val="BodyText"/>
        <w:spacing w:before="178" w:line="223" w:lineRule="auto"/>
        <w:ind w:left="1163" w:right="771" w:hanging="558"/>
        <w:rPr>
          <w:rFonts w:asciiTheme="minorHAnsi" w:hAnsiTheme="minorHAnsi"/>
        </w:rPr>
      </w:pPr>
      <w:r>
        <w:rPr>
          <w:rFonts w:asciiTheme="minorHAnsi" w:hAnsiTheme="minorHAnsi"/>
          <w:spacing w:val="-1"/>
        </w:rPr>
        <w:t>3.1      In</w:t>
      </w:r>
      <w:r>
        <w:rPr>
          <w:rFonts w:asciiTheme="minorHAnsi" w:hAnsiTheme="minorHAnsi"/>
          <w:spacing w:val="18"/>
          <w:w w:val="101"/>
        </w:rPr>
        <w:t xml:space="preserve"> </w:t>
      </w:r>
      <w:r>
        <w:rPr>
          <w:rFonts w:asciiTheme="minorHAnsi" w:hAnsiTheme="minorHAnsi"/>
          <w:spacing w:val="-1"/>
        </w:rPr>
        <w:t>this</w:t>
      </w:r>
      <w:r>
        <w:rPr>
          <w:rFonts w:asciiTheme="minorHAnsi" w:hAnsiTheme="minorHAnsi"/>
          <w:spacing w:val="18"/>
          <w:w w:val="101"/>
        </w:rPr>
        <w:t xml:space="preserve"> </w:t>
      </w:r>
      <w:r>
        <w:rPr>
          <w:rFonts w:asciiTheme="minorHAnsi" w:hAnsiTheme="minorHAnsi"/>
          <w:spacing w:val="-1"/>
        </w:rPr>
        <w:t>Agreement</w:t>
      </w:r>
      <w:r>
        <w:rPr>
          <w:rFonts w:asciiTheme="minorHAnsi" w:hAnsiTheme="minorHAnsi"/>
          <w:spacing w:val="19"/>
        </w:rPr>
        <w:t xml:space="preserve"> </w:t>
      </w:r>
      <w:r>
        <w:rPr>
          <w:rFonts w:asciiTheme="minorHAnsi" w:hAnsiTheme="minorHAnsi"/>
          <w:spacing w:val="-1"/>
        </w:rPr>
        <w:t>words</w:t>
      </w:r>
      <w:r>
        <w:rPr>
          <w:rFonts w:asciiTheme="minorHAnsi" w:hAnsiTheme="minorHAnsi"/>
          <w:spacing w:val="29"/>
          <w:w w:val="101"/>
        </w:rPr>
        <w:t xml:space="preserve"> </w:t>
      </w:r>
      <w:r>
        <w:rPr>
          <w:rFonts w:asciiTheme="minorHAnsi" w:hAnsiTheme="minorHAnsi"/>
          <w:spacing w:val="-1"/>
        </w:rPr>
        <w:t>impo</w:t>
      </w:r>
      <w:r>
        <w:rPr>
          <w:rFonts w:asciiTheme="minorHAnsi" w:hAnsiTheme="minorHAnsi"/>
          <w:spacing w:val="-2"/>
        </w:rPr>
        <w:t>rting</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neuter</w:t>
      </w:r>
      <w:r>
        <w:rPr>
          <w:rFonts w:asciiTheme="minorHAnsi" w:hAnsiTheme="minorHAnsi"/>
          <w:spacing w:val="20"/>
          <w:w w:val="101"/>
        </w:rPr>
        <w:t xml:space="preserve"> </w:t>
      </w:r>
      <w:r>
        <w:rPr>
          <w:rFonts w:asciiTheme="minorHAnsi" w:hAnsiTheme="minorHAnsi"/>
          <w:spacing w:val="-2"/>
        </w:rPr>
        <w:t>gender</w:t>
      </w:r>
      <w:r>
        <w:rPr>
          <w:rFonts w:asciiTheme="minorHAnsi" w:hAnsiTheme="minorHAnsi"/>
          <w:spacing w:val="29"/>
        </w:rPr>
        <w:t xml:space="preserve"> </w:t>
      </w:r>
      <w:r>
        <w:rPr>
          <w:rFonts w:asciiTheme="minorHAnsi" w:hAnsiTheme="minorHAnsi"/>
          <w:spacing w:val="-2"/>
        </w:rPr>
        <w:t>include</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masculine</w:t>
      </w:r>
      <w:r>
        <w:rPr>
          <w:rFonts w:asciiTheme="minorHAnsi" w:hAnsiTheme="minorHAnsi"/>
          <w:spacing w:val="23"/>
        </w:rPr>
        <w:t xml:space="preserve"> </w:t>
      </w:r>
      <w:r>
        <w:rPr>
          <w:rFonts w:asciiTheme="minorHAnsi" w:hAnsiTheme="minorHAnsi"/>
          <w:spacing w:val="-2"/>
        </w:rPr>
        <w:t>or</w:t>
      </w:r>
      <w:r>
        <w:rPr>
          <w:rFonts w:asciiTheme="minorHAnsi" w:hAnsiTheme="minorHAnsi"/>
          <w:spacing w:val="18"/>
          <w:w w:val="101"/>
        </w:rPr>
        <w:t xml:space="preserve"> </w:t>
      </w:r>
      <w:r>
        <w:rPr>
          <w:rFonts w:asciiTheme="minorHAnsi" w:hAnsiTheme="minorHAnsi"/>
          <w:spacing w:val="-2"/>
        </w:rPr>
        <w:t>feminine</w:t>
      </w:r>
      <w:r>
        <w:rPr>
          <w:rFonts w:asciiTheme="minorHAnsi" w:hAnsiTheme="minorHAnsi"/>
          <w:spacing w:val="21"/>
        </w:rPr>
        <w:t xml:space="preserve"> </w:t>
      </w:r>
      <w:r>
        <w:rPr>
          <w:rFonts w:asciiTheme="minorHAnsi" w:hAnsiTheme="minorHAnsi"/>
          <w:spacing w:val="-2"/>
        </w:rPr>
        <w:t>gender</w:t>
      </w:r>
      <w:r>
        <w:rPr>
          <w:rFonts w:asciiTheme="minorHAnsi" w:hAnsiTheme="minorHAnsi"/>
          <w:spacing w:val="29"/>
          <w:w w:val="101"/>
        </w:rPr>
        <w:t xml:space="preserve"> </w:t>
      </w:r>
      <w:r>
        <w:rPr>
          <w:rFonts w:asciiTheme="minorHAnsi" w:hAnsiTheme="minorHAnsi"/>
          <w:spacing w:val="-2"/>
        </w:rPr>
        <w:t>(as</w:t>
      </w:r>
      <w:r>
        <w:rPr>
          <w:rFonts w:asciiTheme="minorHAnsi" w:hAnsiTheme="minorHAnsi"/>
        </w:rPr>
        <w:t xml:space="preserve"> </w:t>
      </w:r>
      <w:r>
        <w:rPr>
          <w:rFonts w:asciiTheme="minorHAnsi" w:hAnsiTheme="minorHAnsi"/>
          <w:spacing w:val="-1"/>
        </w:rPr>
        <w:t>the</w:t>
      </w:r>
      <w:r>
        <w:rPr>
          <w:rFonts w:asciiTheme="minorHAnsi" w:hAnsiTheme="minorHAnsi"/>
          <w:spacing w:val="30"/>
          <w:w w:val="101"/>
        </w:rPr>
        <w:t xml:space="preserve"> </w:t>
      </w:r>
      <w:r>
        <w:rPr>
          <w:rFonts w:asciiTheme="minorHAnsi" w:hAnsiTheme="minorHAnsi"/>
          <w:spacing w:val="-1"/>
        </w:rPr>
        <w:t>case</w:t>
      </w:r>
      <w:r>
        <w:rPr>
          <w:rFonts w:asciiTheme="minorHAnsi" w:hAnsiTheme="minorHAnsi"/>
          <w:spacing w:val="34"/>
          <w:w w:val="101"/>
        </w:rPr>
        <w:t xml:space="preserve"> </w:t>
      </w:r>
      <w:r>
        <w:rPr>
          <w:rFonts w:asciiTheme="minorHAnsi" w:hAnsiTheme="minorHAnsi"/>
          <w:spacing w:val="-1"/>
        </w:rPr>
        <w:t>may</w:t>
      </w:r>
      <w:r>
        <w:rPr>
          <w:rFonts w:asciiTheme="minorHAnsi" w:hAnsiTheme="minorHAnsi"/>
          <w:spacing w:val="37"/>
          <w:w w:val="101"/>
        </w:rPr>
        <w:t xml:space="preserve"> </w:t>
      </w:r>
      <w:r>
        <w:rPr>
          <w:rFonts w:asciiTheme="minorHAnsi" w:hAnsiTheme="minorHAnsi"/>
          <w:spacing w:val="-1"/>
        </w:rPr>
        <w:t>be)</w:t>
      </w:r>
      <w:r>
        <w:rPr>
          <w:rFonts w:asciiTheme="minorHAnsi" w:hAnsiTheme="minorHAnsi"/>
          <w:spacing w:val="30"/>
        </w:rPr>
        <w:t xml:space="preserve"> </w:t>
      </w:r>
      <w:r>
        <w:rPr>
          <w:rFonts w:asciiTheme="minorHAnsi" w:hAnsiTheme="minorHAnsi"/>
          <w:spacing w:val="-1"/>
        </w:rPr>
        <w:t>and</w:t>
      </w:r>
      <w:r>
        <w:rPr>
          <w:rFonts w:asciiTheme="minorHAnsi" w:hAnsiTheme="minorHAnsi"/>
          <w:spacing w:val="24"/>
          <w:w w:val="101"/>
        </w:rPr>
        <w:t xml:space="preserve"> </w:t>
      </w:r>
      <w:r>
        <w:rPr>
          <w:rFonts w:asciiTheme="minorHAnsi" w:hAnsiTheme="minorHAnsi"/>
          <w:spacing w:val="-1"/>
        </w:rPr>
        <w:t>wor</w:t>
      </w:r>
      <w:r>
        <w:rPr>
          <w:rFonts w:asciiTheme="minorHAnsi" w:hAnsiTheme="minorHAnsi"/>
          <w:spacing w:val="-2"/>
        </w:rPr>
        <w:t>ds</w:t>
      </w:r>
      <w:r>
        <w:rPr>
          <w:rFonts w:asciiTheme="minorHAnsi" w:hAnsiTheme="minorHAnsi"/>
          <w:spacing w:val="34"/>
          <w:w w:val="101"/>
        </w:rPr>
        <w:t xml:space="preserve"> </w:t>
      </w:r>
      <w:r>
        <w:rPr>
          <w:rFonts w:asciiTheme="minorHAnsi" w:hAnsiTheme="minorHAnsi"/>
          <w:spacing w:val="-2"/>
        </w:rPr>
        <w:t>importing</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masculine</w:t>
      </w:r>
      <w:r>
        <w:rPr>
          <w:rFonts w:asciiTheme="minorHAnsi" w:hAnsiTheme="minorHAnsi"/>
          <w:spacing w:val="26"/>
        </w:rPr>
        <w:t xml:space="preserve"> </w:t>
      </w:r>
      <w:r>
        <w:rPr>
          <w:rFonts w:asciiTheme="minorHAnsi" w:hAnsiTheme="minorHAnsi"/>
          <w:spacing w:val="-2"/>
        </w:rPr>
        <w:t>gender</w:t>
      </w:r>
      <w:r>
        <w:rPr>
          <w:rFonts w:asciiTheme="minorHAnsi" w:hAnsiTheme="minorHAnsi"/>
          <w:spacing w:val="34"/>
        </w:rPr>
        <w:t xml:space="preserve"> </w:t>
      </w:r>
      <w:r>
        <w:rPr>
          <w:rFonts w:asciiTheme="minorHAnsi" w:hAnsiTheme="minorHAnsi"/>
          <w:spacing w:val="-2"/>
        </w:rPr>
        <w:t>include</w:t>
      </w:r>
      <w:r>
        <w:rPr>
          <w:rFonts w:asciiTheme="minorHAnsi" w:hAnsiTheme="minorHAnsi"/>
          <w:spacing w:val="24"/>
        </w:rPr>
        <w:t xml:space="preserve"> </w:t>
      </w:r>
      <w:r>
        <w:rPr>
          <w:rFonts w:asciiTheme="minorHAnsi" w:hAnsiTheme="minorHAnsi"/>
          <w:spacing w:val="-2"/>
        </w:rPr>
        <w:t>the</w:t>
      </w:r>
      <w:r>
        <w:rPr>
          <w:rFonts w:asciiTheme="minorHAnsi" w:hAnsiTheme="minorHAnsi"/>
          <w:spacing w:val="24"/>
        </w:rPr>
        <w:t xml:space="preserve"> </w:t>
      </w:r>
      <w:r>
        <w:rPr>
          <w:rFonts w:asciiTheme="minorHAnsi" w:hAnsiTheme="minorHAnsi"/>
          <w:spacing w:val="-2"/>
        </w:rPr>
        <w:t>feminine</w:t>
      </w:r>
      <w:r>
        <w:rPr>
          <w:rFonts w:asciiTheme="minorHAnsi" w:hAnsiTheme="minorHAnsi"/>
          <w:spacing w:val="26"/>
        </w:rPr>
        <w:t xml:space="preserve"> </w:t>
      </w:r>
      <w:r>
        <w:rPr>
          <w:rFonts w:asciiTheme="minorHAnsi" w:hAnsiTheme="minorHAnsi"/>
          <w:spacing w:val="-2"/>
        </w:rPr>
        <w:t>gender</w:t>
      </w:r>
      <w:r>
        <w:rPr>
          <w:rFonts w:asciiTheme="minorHAnsi" w:hAnsiTheme="minorHAnsi"/>
          <w:spacing w:val="30"/>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vice</w:t>
      </w:r>
      <w:r>
        <w:rPr>
          <w:rFonts w:asciiTheme="minorHAnsi" w:hAnsiTheme="minorHAnsi"/>
        </w:rPr>
        <w:t xml:space="preserve"> </w:t>
      </w:r>
      <w:r>
        <w:rPr>
          <w:rFonts w:asciiTheme="minorHAnsi" w:hAnsiTheme="minorHAnsi"/>
          <w:spacing w:val="-1"/>
        </w:rPr>
        <w:t>versa; words</w:t>
      </w:r>
      <w:r>
        <w:rPr>
          <w:rFonts w:asciiTheme="minorHAnsi" w:hAnsiTheme="minorHAnsi"/>
          <w:spacing w:val="27"/>
        </w:rPr>
        <w:t xml:space="preserve"> </w:t>
      </w:r>
      <w:r>
        <w:rPr>
          <w:rFonts w:asciiTheme="minorHAnsi" w:hAnsiTheme="minorHAnsi"/>
          <w:spacing w:val="-1"/>
        </w:rPr>
        <w:t>in the singular shall</w:t>
      </w:r>
      <w:r>
        <w:rPr>
          <w:rFonts w:asciiTheme="minorHAnsi" w:hAnsiTheme="minorHAnsi"/>
          <w:spacing w:val="14"/>
          <w:w w:val="101"/>
        </w:rPr>
        <w:t xml:space="preserve"> </w:t>
      </w:r>
      <w:r>
        <w:rPr>
          <w:rFonts w:asciiTheme="minorHAnsi" w:hAnsiTheme="minorHAnsi"/>
          <w:spacing w:val="-1"/>
        </w:rPr>
        <w:t>include the</w:t>
      </w:r>
      <w:r>
        <w:rPr>
          <w:rFonts w:asciiTheme="minorHAnsi" w:hAnsiTheme="minorHAnsi"/>
          <w:spacing w:val="15"/>
          <w:w w:val="101"/>
        </w:rPr>
        <w:t xml:space="preserve"> </w:t>
      </w:r>
      <w:r>
        <w:rPr>
          <w:rFonts w:asciiTheme="minorHAnsi" w:hAnsiTheme="minorHAnsi"/>
          <w:spacing w:val="-1"/>
        </w:rPr>
        <w:t>plural and</w:t>
      </w:r>
      <w:r>
        <w:rPr>
          <w:rFonts w:asciiTheme="minorHAnsi" w:hAnsiTheme="minorHAnsi"/>
          <w:spacing w:val="3"/>
        </w:rPr>
        <w:t xml:space="preserve"> </w:t>
      </w:r>
      <w:r>
        <w:rPr>
          <w:rFonts w:asciiTheme="minorHAnsi" w:hAnsiTheme="minorHAnsi"/>
          <w:spacing w:val="-1"/>
        </w:rPr>
        <w:t>vice versa.</w:t>
      </w:r>
    </w:p>
    <w:p w14:paraId="06648890" w14:textId="77777777" w:rsidR="000F72C1" w:rsidRDefault="0020793E">
      <w:pPr>
        <w:pStyle w:val="BodyText"/>
        <w:spacing w:before="176" w:line="214" w:lineRule="auto"/>
        <w:ind w:left="1163" w:right="770" w:hanging="558"/>
        <w:rPr>
          <w:rFonts w:asciiTheme="minorHAnsi" w:hAnsiTheme="minorHAnsi"/>
        </w:rPr>
      </w:pPr>
      <w:r>
        <w:rPr>
          <w:rFonts w:asciiTheme="minorHAnsi" w:hAnsiTheme="minorHAnsi"/>
          <w:spacing w:val="-1"/>
        </w:rPr>
        <w:t>3.2      In the</w:t>
      </w:r>
      <w:r>
        <w:rPr>
          <w:rFonts w:asciiTheme="minorHAnsi" w:hAnsiTheme="minorHAnsi"/>
          <w:spacing w:val="18"/>
          <w:w w:val="101"/>
        </w:rPr>
        <w:t xml:space="preserve"> </w:t>
      </w:r>
      <w:r>
        <w:rPr>
          <w:rFonts w:asciiTheme="minorHAnsi" w:hAnsiTheme="minorHAnsi"/>
          <w:spacing w:val="-1"/>
        </w:rPr>
        <w:t>event</w:t>
      </w:r>
      <w:r>
        <w:rPr>
          <w:rFonts w:asciiTheme="minorHAnsi" w:hAnsiTheme="minorHAnsi"/>
          <w:spacing w:val="16"/>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any</w:t>
      </w:r>
      <w:r>
        <w:rPr>
          <w:rFonts w:asciiTheme="minorHAnsi" w:hAnsiTheme="minorHAnsi"/>
          <w:spacing w:val="18"/>
          <w:w w:val="101"/>
        </w:rPr>
        <w:t xml:space="preserve"> </w:t>
      </w:r>
      <w:r>
        <w:rPr>
          <w:rFonts w:asciiTheme="minorHAnsi" w:hAnsiTheme="minorHAnsi"/>
          <w:spacing w:val="-1"/>
        </w:rPr>
        <w:t>conflict</w:t>
      </w:r>
      <w:r>
        <w:rPr>
          <w:rFonts w:asciiTheme="minorHAnsi" w:hAnsiTheme="minorHAnsi"/>
          <w:spacing w:val="22"/>
          <w:w w:val="101"/>
        </w:rPr>
        <w:t xml:space="preserve"> </w:t>
      </w:r>
      <w:r>
        <w:rPr>
          <w:rFonts w:asciiTheme="minorHAnsi" w:hAnsiTheme="minorHAnsi"/>
          <w:spacing w:val="-1"/>
        </w:rPr>
        <w:t>between the Terms</w:t>
      </w:r>
      <w:r>
        <w:rPr>
          <w:rFonts w:asciiTheme="minorHAnsi" w:hAnsiTheme="minorHAnsi"/>
          <w:spacing w:val="18"/>
        </w:rPr>
        <w:t xml:space="preserve"> </w:t>
      </w:r>
      <w:r>
        <w:rPr>
          <w:rFonts w:asciiTheme="minorHAnsi" w:hAnsiTheme="minorHAnsi"/>
          <w:spacing w:val="-1"/>
        </w:rPr>
        <w:t>and</w:t>
      </w:r>
      <w:r>
        <w:rPr>
          <w:rFonts w:asciiTheme="minorHAnsi" w:hAnsiTheme="minorHAnsi"/>
          <w:spacing w:val="17"/>
          <w:w w:val="101"/>
        </w:rPr>
        <w:t xml:space="preserve"> </w:t>
      </w:r>
      <w:r>
        <w:rPr>
          <w:rFonts w:asciiTheme="minorHAnsi" w:hAnsiTheme="minorHAnsi"/>
          <w:spacing w:val="-1"/>
        </w:rPr>
        <w:t>Conditions</w:t>
      </w:r>
      <w:r>
        <w:rPr>
          <w:rFonts w:asciiTheme="minorHAnsi" w:hAnsiTheme="minorHAnsi"/>
          <w:spacing w:val="15"/>
          <w:w w:val="101"/>
        </w:rPr>
        <w:t xml:space="preserve"> </w:t>
      </w:r>
      <w:r>
        <w:rPr>
          <w:rFonts w:asciiTheme="minorHAnsi" w:hAnsiTheme="minorHAnsi"/>
          <w:spacing w:val="-1"/>
        </w:rPr>
        <w:t>of</w:t>
      </w:r>
      <w:r>
        <w:rPr>
          <w:rFonts w:asciiTheme="minorHAnsi" w:hAnsiTheme="minorHAnsi"/>
          <w:spacing w:val="9"/>
        </w:rPr>
        <w:t xml:space="preserve"> </w:t>
      </w:r>
      <w:r>
        <w:rPr>
          <w:rFonts w:asciiTheme="minorHAnsi" w:hAnsiTheme="minorHAnsi"/>
          <w:spacing w:val="-1"/>
        </w:rPr>
        <w:t>this</w:t>
      </w:r>
      <w:r>
        <w:rPr>
          <w:rFonts w:asciiTheme="minorHAnsi" w:hAnsiTheme="minorHAnsi"/>
          <w:spacing w:val="11"/>
        </w:rPr>
        <w:t xml:space="preserve"> </w:t>
      </w:r>
      <w:r>
        <w:rPr>
          <w:rFonts w:asciiTheme="minorHAnsi" w:hAnsiTheme="minorHAnsi"/>
          <w:spacing w:val="-1"/>
        </w:rPr>
        <w:t>Agreement</w:t>
      </w:r>
      <w:r>
        <w:rPr>
          <w:rFonts w:asciiTheme="minorHAnsi" w:hAnsiTheme="minorHAnsi"/>
          <w:spacing w:val="19"/>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its</w:t>
      </w:r>
      <w:r>
        <w:rPr>
          <w:rFonts w:asciiTheme="minorHAnsi" w:hAnsiTheme="minorHAnsi"/>
          <w:spacing w:val="15"/>
          <w:w w:val="101"/>
        </w:rPr>
        <w:t xml:space="preserve"> </w:t>
      </w:r>
      <w:r>
        <w:rPr>
          <w:rFonts w:asciiTheme="minorHAnsi" w:hAnsiTheme="minorHAnsi"/>
          <w:spacing w:val="-2"/>
        </w:rPr>
        <w:t>Schedules</w:t>
      </w:r>
      <w:r>
        <w:rPr>
          <w:rFonts w:asciiTheme="minorHAnsi" w:hAnsiTheme="minorHAnsi"/>
          <w:spacing w:val="12"/>
          <w:w w:val="101"/>
        </w:rPr>
        <w:t xml:space="preserve"> </w:t>
      </w:r>
      <w:r>
        <w:rPr>
          <w:rFonts w:asciiTheme="minorHAnsi" w:hAnsiTheme="minorHAnsi"/>
          <w:spacing w:val="-2"/>
        </w:rPr>
        <w:t>,</w:t>
      </w:r>
      <w:r>
        <w:rPr>
          <w:rFonts w:asciiTheme="minorHAnsi" w:hAnsiTheme="minorHAnsi"/>
        </w:rPr>
        <w:t xml:space="preserve"> the Terms and Conditio</w:t>
      </w:r>
      <w:r>
        <w:rPr>
          <w:rFonts w:asciiTheme="minorHAnsi" w:hAnsiTheme="minorHAnsi"/>
          <w:spacing w:val="-1"/>
        </w:rPr>
        <w:t>ns of Agreement</w:t>
      </w:r>
      <w:r>
        <w:rPr>
          <w:rFonts w:asciiTheme="minorHAnsi" w:hAnsiTheme="minorHAnsi"/>
          <w:spacing w:val="10"/>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prevail.</w:t>
      </w:r>
    </w:p>
    <w:p w14:paraId="06648891" w14:textId="77777777" w:rsidR="000F72C1" w:rsidRDefault="0020793E">
      <w:pPr>
        <w:pStyle w:val="BodyText"/>
        <w:spacing w:before="181" w:line="231" w:lineRule="auto"/>
        <w:ind w:left="1170" w:right="770" w:hanging="565"/>
        <w:rPr>
          <w:rFonts w:asciiTheme="minorHAnsi" w:hAnsiTheme="minorHAnsi"/>
        </w:rPr>
      </w:pPr>
      <w:r>
        <w:rPr>
          <w:rFonts w:asciiTheme="minorHAnsi" w:hAnsiTheme="minorHAnsi"/>
          <w:spacing w:val="-1"/>
        </w:rPr>
        <w:t>3.3     The  Licensee  shall  at  all</w:t>
      </w:r>
      <w:r>
        <w:rPr>
          <w:rFonts w:asciiTheme="minorHAnsi" w:hAnsiTheme="minorHAnsi"/>
          <w:spacing w:val="28"/>
          <w:w w:val="101"/>
        </w:rPr>
        <w:t xml:space="preserve"> </w:t>
      </w:r>
      <w:r>
        <w:rPr>
          <w:rFonts w:asciiTheme="minorHAnsi" w:hAnsiTheme="minorHAnsi"/>
          <w:spacing w:val="-1"/>
        </w:rPr>
        <w:t>t</w:t>
      </w:r>
      <w:r>
        <w:rPr>
          <w:rFonts w:asciiTheme="minorHAnsi" w:hAnsiTheme="minorHAnsi"/>
          <w:spacing w:val="-2"/>
        </w:rPr>
        <w:t>imes</w:t>
      </w:r>
      <w:r>
        <w:rPr>
          <w:rFonts w:asciiTheme="minorHAnsi" w:hAnsiTheme="minorHAnsi"/>
          <w:spacing w:val="30"/>
          <w:w w:val="101"/>
        </w:rPr>
        <w:t xml:space="preserve"> </w:t>
      </w:r>
      <w:r>
        <w:rPr>
          <w:rFonts w:asciiTheme="minorHAnsi" w:hAnsiTheme="minorHAnsi"/>
          <w:spacing w:val="-2"/>
        </w:rPr>
        <w:t>when</w:t>
      </w:r>
      <w:r>
        <w:rPr>
          <w:rFonts w:asciiTheme="minorHAnsi" w:hAnsiTheme="minorHAnsi"/>
          <w:spacing w:val="36"/>
        </w:rPr>
        <w:t xml:space="preserve"> </w:t>
      </w:r>
      <w:r>
        <w:rPr>
          <w:rFonts w:asciiTheme="minorHAnsi" w:hAnsiTheme="minorHAnsi"/>
          <w:spacing w:val="-2"/>
        </w:rPr>
        <w:t>carrying</w:t>
      </w:r>
      <w:r>
        <w:rPr>
          <w:rFonts w:asciiTheme="minorHAnsi" w:hAnsiTheme="minorHAnsi"/>
          <w:spacing w:val="34"/>
        </w:rPr>
        <w:t xml:space="preserve"> </w:t>
      </w:r>
      <w:r>
        <w:rPr>
          <w:rFonts w:asciiTheme="minorHAnsi" w:hAnsiTheme="minorHAnsi"/>
          <w:spacing w:val="-2"/>
        </w:rPr>
        <w:t>out</w:t>
      </w:r>
      <w:r>
        <w:rPr>
          <w:rFonts w:asciiTheme="minorHAnsi" w:hAnsiTheme="minorHAnsi"/>
          <w:spacing w:val="35"/>
        </w:rPr>
        <w:t xml:space="preserve"> </w:t>
      </w:r>
      <w:r>
        <w:rPr>
          <w:rFonts w:asciiTheme="minorHAnsi" w:hAnsiTheme="minorHAnsi"/>
          <w:spacing w:val="-2"/>
        </w:rPr>
        <w:t>activities</w:t>
      </w:r>
      <w:r>
        <w:rPr>
          <w:rFonts w:asciiTheme="minorHAnsi" w:hAnsiTheme="minorHAnsi"/>
          <w:spacing w:val="43"/>
          <w:w w:val="101"/>
        </w:rPr>
        <w:t xml:space="preserve"> </w:t>
      </w:r>
      <w:r>
        <w:rPr>
          <w:rFonts w:asciiTheme="minorHAnsi" w:hAnsiTheme="minorHAnsi"/>
          <w:spacing w:val="-2"/>
        </w:rPr>
        <w:t>permitted</w:t>
      </w:r>
      <w:r>
        <w:rPr>
          <w:rFonts w:asciiTheme="minorHAnsi" w:hAnsiTheme="minorHAnsi"/>
          <w:spacing w:val="40"/>
        </w:rPr>
        <w:t xml:space="preserve"> </w:t>
      </w:r>
      <w:r>
        <w:rPr>
          <w:rFonts w:asciiTheme="minorHAnsi" w:hAnsiTheme="minorHAnsi"/>
          <w:spacing w:val="-2"/>
        </w:rPr>
        <w:t>under</w:t>
      </w:r>
      <w:r>
        <w:rPr>
          <w:rFonts w:asciiTheme="minorHAnsi" w:hAnsiTheme="minorHAnsi"/>
          <w:spacing w:val="30"/>
          <w:w w:val="101"/>
        </w:rPr>
        <w:t xml:space="preserve"> </w:t>
      </w:r>
      <w:r>
        <w:rPr>
          <w:rFonts w:asciiTheme="minorHAnsi" w:hAnsiTheme="minorHAnsi"/>
          <w:spacing w:val="-2"/>
        </w:rPr>
        <w:t>this</w:t>
      </w:r>
      <w:r>
        <w:rPr>
          <w:rFonts w:asciiTheme="minorHAnsi" w:hAnsiTheme="minorHAnsi"/>
          <w:spacing w:val="31"/>
        </w:rPr>
        <w:t xml:space="preserve"> </w:t>
      </w:r>
      <w:r>
        <w:rPr>
          <w:rFonts w:asciiTheme="minorHAnsi" w:hAnsiTheme="minorHAnsi"/>
          <w:spacing w:val="-2"/>
        </w:rPr>
        <w:t>Agreement</w:t>
      </w:r>
      <w:r>
        <w:rPr>
          <w:rFonts w:asciiTheme="minorHAnsi" w:hAnsiTheme="minorHAnsi"/>
          <w:spacing w:val="37"/>
          <w:w w:val="101"/>
        </w:rPr>
        <w:t xml:space="preserve"> </w:t>
      </w:r>
      <w:r>
        <w:rPr>
          <w:rFonts w:asciiTheme="minorHAnsi" w:hAnsiTheme="minorHAnsi"/>
          <w:spacing w:val="-2"/>
        </w:rPr>
        <w:t>at</w:t>
      </w:r>
      <w:r>
        <w:rPr>
          <w:rFonts w:asciiTheme="minorHAnsi" w:hAnsiTheme="minorHAnsi"/>
          <w:spacing w:val="28"/>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Premises</w:t>
      </w:r>
      <w:r>
        <w:rPr>
          <w:rFonts w:asciiTheme="minorHAnsi" w:hAnsiTheme="minorHAnsi"/>
          <w:spacing w:val="39"/>
          <w:w w:val="101"/>
        </w:rPr>
        <w:t xml:space="preserve"> </w:t>
      </w:r>
      <w:r>
        <w:rPr>
          <w:rFonts w:asciiTheme="minorHAnsi" w:hAnsiTheme="minorHAnsi"/>
          <w:spacing w:val="-1"/>
        </w:rPr>
        <w:t>comply</w:t>
      </w:r>
      <w:r>
        <w:rPr>
          <w:rFonts w:asciiTheme="minorHAnsi" w:hAnsiTheme="minorHAnsi"/>
          <w:spacing w:val="36"/>
        </w:rPr>
        <w:t xml:space="preserve"> </w:t>
      </w:r>
      <w:r>
        <w:rPr>
          <w:rFonts w:asciiTheme="minorHAnsi" w:hAnsiTheme="minorHAnsi"/>
          <w:spacing w:val="-1"/>
        </w:rPr>
        <w:t>with</w:t>
      </w:r>
      <w:r>
        <w:rPr>
          <w:rFonts w:asciiTheme="minorHAnsi" w:hAnsiTheme="minorHAnsi"/>
          <w:spacing w:val="39"/>
        </w:rPr>
        <w:t xml:space="preserve"> </w:t>
      </w:r>
      <w:r>
        <w:rPr>
          <w:rFonts w:asciiTheme="minorHAnsi" w:hAnsiTheme="minorHAnsi"/>
          <w:spacing w:val="-1"/>
        </w:rPr>
        <w:t>all</w:t>
      </w:r>
      <w:r>
        <w:rPr>
          <w:rFonts w:asciiTheme="minorHAnsi" w:hAnsiTheme="minorHAnsi"/>
          <w:spacing w:val="45"/>
          <w:w w:val="101"/>
        </w:rPr>
        <w:t xml:space="preserve"> </w:t>
      </w:r>
      <w:r>
        <w:rPr>
          <w:rFonts w:asciiTheme="minorHAnsi" w:hAnsiTheme="minorHAnsi"/>
          <w:spacing w:val="-1"/>
        </w:rPr>
        <w:t>relevant  he</w:t>
      </w:r>
      <w:r>
        <w:rPr>
          <w:rFonts w:asciiTheme="minorHAnsi" w:hAnsiTheme="minorHAnsi"/>
          <w:spacing w:val="-2"/>
        </w:rPr>
        <w:t>alth,</w:t>
      </w:r>
      <w:r>
        <w:rPr>
          <w:rFonts w:asciiTheme="minorHAnsi" w:hAnsiTheme="minorHAnsi"/>
          <w:spacing w:val="41"/>
        </w:rPr>
        <w:t xml:space="preserve"> </w:t>
      </w:r>
      <w:r>
        <w:rPr>
          <w:rFonts w:asciiTheme="minorHAnsi" w:hAnsiTheme="minorHAnsi"/>
          <w:spacing w:val="-2"/>
        </w:rPr>
        <w:t>safety</w:t>
      </w:r>
      <w:r>
        <w:rPr>
          <w:rFonts w:asciiTheme="minorHAnsi" w:hAnsiTheme="minorHAnsi"/>
          <w:spacing w:val="42"/>
          <w:w w:val="101"/>
        </w:rPr>
        <w:t xml:space="preserve"> </w:t>
      </w:r>
      <w:r>
        <w:rPr>
          <w:rFonts w:asciiTheme="minorHAnsi" w:hAnsiTheme="minorHAnsi"/>
          <w:spacing w:val="-2"/>
        </w:rPr>
        <w:t>and</w:t>
      </w:r>
      <w:r>
        <w:rPr>
          <w:rFonts w:asciiTheme="minorHAnsi" w:hAnsiTheme="minorHAnsi"/>
          <w:spacing w:val="41"/>
          <w:w w:val="101"/>
        </w:rPr>
        <w:t xml:space="preserve"> </w:t>
      </w:r>
      <w:r>
        <w:rPr>
          <w:rFonts w:asciiTheme="minorHAnsi" w:hAnsiTheme="minorHAnsi"/>
          <w:spacing w:val="-2"/>
        </w:rPr>
        <w:t>environmental</w:t>
      </w:r>
      <w:r>
        <w:rPr>
          <w:rFonts w:asciiTheme="minorHAnsi" w:hAnsiTheme="minorHAnsi"/>
          <w:spacing w:val="46"/>
        </w:rPr>
        <w:t xml:space="preserve"> </w:t>
      </w:r>
      <w:r>
        <w:rPr>
          <w:rFonts w:asciiTheme="minorHAnsi" w:hAnsiTheme="minorHAnsi"/>
          <w:spacing w:val="-2"/>
        </w:rPr>
        <w:t>legislation</w:t>
      </w:r>
      <w:r>
        <w:rPr>
          <w:rFonts w:asciiTheme="minorHAnsi" w:hAnsiTheme="minorHAnsi"/>
          <w:spacing w:val="41"/>
        </w:rPr>
        <w:t xml:space="preserve"> </w:t>
      </w:r>
      <w:r>
        <w:rPr>
          <w:rFonts w:asciiTheme="minorHAnsi" w:hAnsiTheme="minorHAnsi"/>
          <w:spacing w:val="-2"/>
        </w:rPr>
        <w:t>and</w:t>
      </w:r>
      <w:r>
        <w:rPr>
          <w:rFonts w:asciiTheme="minorHAnsi" w:hAnsiTheme="minorHAnsi"/>
          <w:spacing w:val="37"/>
        </w:rPr>
        <w:t xml:space="preserve"> </w:t>
      </w:r>
      <w:r>
        <w:rPr>
          <w:rFonts w:asciiTheme="minorHAnsi" w:hAnsiTheme="minorHAnsi"/>
          <w:spacing w:val="-2"/>
        </w:rPr>
        <w:t>guidelines</w:t>
      </w:r>
      <w:r>
        <w:rPr>
          <w:rFonts w:asciiTheme="minorHAnsi" w:hAnsiTheme="minorHAnsi"/>
          <w:spacing w:val="39"/>
          <w:w w:val="101"/>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2"/>
        </w:rPr>
        <w:t>adopt</w:t>
      </w:r>
      <w:r>
        <w:rPr>
          <w:rFonts w:asciiTheme="minorHAnsi" w:hAnsiTheme="minorHAnsi"/>
          <w:spacing w:val="53"/>
        </w:rPr>
        <w:t xml:space="preserve"> </w:t>
      </w:r>
      <w:r>
        <w:rPr>
          <w:rFonts w:asciiTheme="minorHAnsi" w:hAnsiTheme="minorHAnsi"/>
          <w:spacing w:val="-2"/>
        </w:rPr>
        <w:t>proper</w:t>
      </w:r>
      <w:r>
        <w:rPr>
          <w:rFonts w:asciiTheme="minorHAnsi" w:hAnsiTheme="minorHAnsi"/>
          <w:spacing w:val="20"/>
          <w:w w:val="101"/>
        </w:rPr>
        <w:t xml:space="preserve"> </w:t>
      </w:r>
      <w:r>
        <w:rPr>
          <w:rFonts w:asciiTheme="minorHAnsi" w:hAnsiTheme="minorHAnsi"/>
          <w:spacing w:val="-2"/>
        </w:rPr>
        <w:t>working</w:t>
      </w:r>
      <w:r>
        <w:rPr>
          <w:rFonts w:asciiTheme="minorHAnsi" w:hAnsiTheme="minorHAnsi"/>
          <w:spacing w:val="33"/>
          <w:w w:val="101"/>
        </w:rPr>
        <w:t xml:space="preserve"> </w:t>
      </w:r>
      <w:r>
        <w:rPr>
          <w:rFonts w:asciiTheme="minorHAnsi" w:hAnsiTheme="minorHAnsi"/>
          <w:spacing w:val="-2"/>
        </w:rPr>
        <w:t>practices</w:t>
      </w:r>
      <w:r>
        <w:rPr>
          <w:rFonts w:asciiTheme="minorHAnsi" w:hAnsiTheme="minorHAnsi"/>
          <w:spacing w:val="31"/>
          <w:w w:val="101"/>
        </w:rPr>
        <w:t xml:space="preserve"> </w:t>
      </w:r>
      <w:r>
        <w:rPr>
          <w:rFonts w:asciiTheme="minorHAnsi" w:hAnsiTheme="minorHAnsi"/>
          <w:spacing w:val="-2"/>
        </w:rPr>
        <w:t>in</w:t>
      </w:r>
      <w:r>
        <w:rPr>
          <w:rFonts w:asciiTheme="minorHAnsi" w:hAnsiTheme="minorHAnsi"/>
          <w:spacing w:val="24"/>
          <w:w w:val="101"/>
        </w:rPr>
        <w:t xml:space="preserve"> </w:t>
      </w:r>
      <w:r>
        <w:rPr>
          <w:rFonts w:asciiTheme="minorHAnsi" w:hAnsiTheme="minorHAnsi"/>
          <w:spacing w:val="-2"/>
        </w:rPr>
        <w:t>accordance</w:t>
      </w:r>
      <w:r>
        <w:rPr>
          <w:rFonts w:asciiTheme="minorHAnsi" w:hAnsiTheme="minorHAnsi"/>
          <w:spacing w:val="21"/>
        </w:rPr>
        <w:t xml:space="preserve"> </w:t>
      </w:r>
      <w:r>
        <w:rPr>
          <w:rFonts w:asciiTheme="minorHAnsi" w:hAnsiTheme="minorHAnsi"/>
          <w:spacing w:val="-2"/>
        </w:rPr>
        <w:t>with</w:t>
      </w:r>
      <w:r>
        <w:rPr>
          <w:rFonts w:asciiTheme="minorHAnsi" w:hAnsiTheme="minorHAnsi"/>
          <w:spacing w:val="18"/>
        </w:rPr>
        <w:t xml:space="preserve"> </w:t>
      </w:r>
      <w:r>
        <w:rPr>
          <w:rFonts w:asciiTheme="minorHAnsi" w:hAnsiTheme="minorHAnsi"/>
          <w:spacing w:val="-2"/>
        </w:rPr>
        <w:t>the</w:t>
      </w:r>
      <w:r>
        <w:rPr>
          <w:rFonts w:asciiTheme="minorHAnsi" w:hAnsiTheme="minorHAnsi"/>
          <w:spacing w:val="36"/>
        </w:rPr>
        <w:t xml:space="preserve"> </w:t>
      </w:r>
      <w:r>
        <w:rPr>
          <w:rFonts w:asciiTheme="minorHAnsi" w:hAnsiTheme="minorHAnsi"/>
          <w:spacing w:val="-2"/>
        </w:rPr>
        <w:t>Licensor’s</w:t>
      </w:r>
      <w:r>
        <w:rPr>
          <w:rFonts w:asciiTheme="minorHAnsi" w:hAnsiTheme="minorHAnsi"/>
          <w:spacing w:val="36"/>
        </w:rPr>
        <w:t xml:space="preserve"> </w:t>
      </w:r>
      <w:r>
        <w:rPr>
          <w:rFonts w:asciiTheme="minorHAnsi" w:hAnsiTheme="minorHAnsi"/>
          <w:spacing w:val="-2"/>
        </w:rPr>
        <w:t>Health,</w:t>
      </w:r>
      <w:r>
        <w:rPr>
          <w:rFonts w:asciiTheme="minorHAnsi" w:hAnsiTheme="minorHAnsi"/>
          <w:spacing w:val="25"/>
          <w:w w:val="101"/>
        </w:rPr>
        <w:t xml:space="preserve"> </w:t>
      </w:r>
      <w:r>
        <w:rPr>
          <w:rFonts w:asciiTheme="minorHAnsi" w:hAnsiTheme="minorHAnsi"/>
          <w:spacing w:val="-2"/>
        </w:rPr>
        <w:t>Safety</w:t>
      </w:r>
      <w:r>
        <w:rPr>
          <w:rFonts w:asciiTheme="minorHAnsi" w:hAnsiTheme="minorHAnsi"/>
          <w:spacing w:val="25"/>
          <w:w w:val="101"/>
        </w:rPr>
        <w:t xml:space="preserve"> </w:t>
      </w:r>
      <w:r>
        <w:rPr>
          <w:rFonts w:asciiTheme="minorHAnsi" w:hAnsiTheme="minorHAnsi"/>
          <w:spacing w:val="-2"/>
        </w:rPr>
        <w:t>and</w:t>
      </w:r>
      <w:r>
        <w:rPr>
          <w:rFonts w:asciiTheme="minorHAnsi" w:hAnsiTheme="minorHAnsi"/>
          <w:spacing w:val="35"/>
        </w:rPr>
        <w:t xml:space="preserve"> </w:t>
      </w:r>
      <w:r>
        <w:rPr>
          <w:rFonts w:asciiTheme="minorHAnsi" w:hAnsiTheme="minorHAnsi"/>
          <w:spacing w:val="-2"/>
        </w:rPr>
        <w:t>Environmental</w:t>
      </w:r>
      <w:r>
        <w:rPr>
          <w:rFonts w:asciiTheme="minorHAnsi" w:hAnsiTheme="minorHAnsi"/>
        </w:rPr>
        <w:t xml:space="preserve"> </w:t>
      </w:r>
      <w:r>
        <w:rPr>
          <w:rFonts w:asciiTheme="minorHAnsi" w:hAnsiTheme="minorHAnsi"/>
          <w:spacing w:val="-2"/>
        </w:rPr>
        <w:t>Objectives</w:t>
      </w:r>
      <w:r>
        <w:rPr>
          <w:rFonts w:asciiTheme="minorHAnsi" w:hAnsiTheme="minorHAnsi"/>
          <w:spacing w:val="44"/>
          <w:w w:val="101"/>
        </w:rPr>
        <w:t xml:space="preserve"> </w:t>
      </w:r>
      <w:r>
        <w:rPr>
          <w:rFonts w:asciiTheme="minorHAnsi" w:hAnsiTheme="minorHAnsi"/>
          <w:spacing w:val="-2"/>
        </w:rPr>
        <w:t>Policy</w:t>
      </w:r>
      <w:r>
        <w:rPr>
          <w:rFonts w:asciiTheme="minorHAnsi" w:hAnsiTheme="minorHAnsi"/>
          <w:spacing w:val="23"/>
        </w:rPr>
        <w:t xml:space="preserve"> </w:t>
      </w:r>
      <w:r>
        <w:rPr>
          <w:rFonts w:asciiTheme="minorHAnsi" w:hAnsiTheme="minorHAnsi"/>
          <w:spacing w:val="-2"/>
        </w:rPr>
        <w:t>(summary</w:t>
      </w:r>
      <w:r>
        <w:rPr>
          <w:rFonts w:asciiTheme="minorHAnsi" w:hAnsiTheme="minorHAnsi"/>
          <w:spacing w:val="17"/>
        </w:rPr>
        <w:t xml:space="preserve"> </w:t>
      </w:r>
      <w:r>
        <w:rPr>
          <w:rFonts w:asciiTheme="minorHAnsi" w:hAnsiTheme="minorHAnsi"/>
          <w:spacing w:val="-2"/>
        </w:rPr>
        <w:t>given</w:t>
      </w:r>
      <w:r>
        <w:rPr>
          <w:rFonts w:asciiTheme="minorHAnsi" w:hAnsiTheme="minorHAnsi"/>
          <w:spacing w:val="24"/>
        </w:rPr>
        <w:t xml:space="preserve"> </w:t>
      </w:r>
      <w:r>
        <w:rPr>
          <w:rFonts w:asciiTheme="minorHAnsi" w:hAnsiTheme="minorHAnsi"/>
          <w:spacing w:val="-2"/>
        </w:rPr>
        <w:t>in</w:t>
      </w:r>
      <w:r>
        <w:rPr>
          <w:rFonts w:asciiTheme="minorHAnsi" w:hAnsiTheme="minorHAnsi"/>
          <w:spacing w:val="17"/>
        </w:rPr>
        <w:t xml:space="preserve"> </w:t>
      </w:r>
      <w:r>
        <w:rPr>
          <w:rFonts w:asciiTheme="minorHAnsi" w:hAnsiTheme="minorHAnsi"/>
          <w:spacing w:val="-2"/>
        </w:rPr>
        <w:t>Schedule</w:t>
      </w:r>
      <w:r>
        <w:rPr>
          <w:rFonts w:asciiTheme="minorHAnsi" w:hAnsiTheme="minorHAnsi"/>
          <w:spacing w:val="29"/>
          <w:w w:val="101"/>
        </w:rPr>
        <w:t xml:space="preserve"> </w:t>
      </w:r>
      <w:r>
        <w:rPr>
          <w:rFonts w:asciiTheme="minorHAnsi" w:hAnsiTheme="minorHAnsi"/>
          <w:spacing w:val="-2"/>
        </w:rPr>
        <w:t>III</w:t>
      </w:r>
      <w:r>
        <w:rPr>
          <w:rFonts w:asciiTheme="minorHAnsi" w:hAnsiTheme="minorHAnsi"/>
          <w:spacing w:val="13"/>
          <w:w w:val="101"/>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this</w:t>
      </w:r>
      <w:r>
        <w:rPr>
          <w:rFonts w:asciiTheme="minorHAnsi" w:hAnsiTheme="minorHAnsi"/>
          <w:spacing w:val="14"/>
        </w:rPr>
        <w:t xml:space="preserve"> </w:t>
      </w:r>
      <w:r>
        <w:rPr>
          <w:rFonts w:asciiTheme="minorHAnsi" w:hAnsiTheme="minorHAnsi"/>
          <w:spacing w:val="-2"/>
        </w:rPr>
        <w:t>Agreement)</w:t>
      </w:r>
      <w:r>
        <w:rPr>
          <w:rFonts w:asciiTheme="minorHAnsi" w:hAnsiTheme="minorHAnsi"/>
          <w:spacing w:val="20"/>
          <w:w w:val="101"/>
        </w:rPr>
        <w:t xml:space="preserve"> </w:t>
      </w:r>
      <w:r>
        <w:rPr>
          <w:rFonts w:asciiTheme="minorHAnsi" w:hAnsiTheme="minorHAnsi"/>
          <w:spacing w:val="-2"/>
        </w:rPr>
        <w:t>and</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respective</w:t>
      </w:r>
      <w:r>
        <w:rPr>
          <w:rFonts w:asciiTheme="minorHAnsi" w:hAnsiTheme="minorHAnsi"/>
          <w:spacing w:val="27"/>
          <w:w w:val="101"/>
        </w:rPr>
        <w:t xml:space="preserve"> </w:t>
      </w:r>
      <w:r>
        <w:rPr>
          <w:rFonts w:asciiTheme="minorHAnsi" w:hAnsiTheme="minorHAnsi"/>
          <w:spacing w:val="-2"/>
        </w:rPr>
        <w:t>rights,</w:t>
      </w:r>
      <w:r>
        <w:rPr>
          <w:rFonts w:asciiTheme="minorHAnsi" w:hAnsiTheme="minorHAnsi"/>
          <w:spacing w:val="20"/>
          <w:w w:val="101"/>
        </w:rPr>
        <w:t xml:space="preserve"> </w:t>
      </w:r>
      <w:r>
        <w:rPr>
          <w:rFonts w:asciiTheme="minorHAnsi" w:hAnsiTheme="minorHAnsi"/>
          <w:spacing w:val="-2"/>
        </w:rPr>
        <w:t>duties</w:t>
      </w:r>
      <w:r>
        <w:rPr>
          <w:rFonts w:asciiTheme="minorHAnsi" w:hAnsiTheme="minorHAnsi"/>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responsibilities of the</w:t>
      </w:r>
      <w:r>
        <w:rPr>
          <w:rFonts w:asciiTheme="minorHAnsi" w:hAnsiTheme="minorHAnsi"/>
          <w:spacing w:val="17"/>
        </w:rPr>
        <w:t xml:space="preserve"> </w:t>
      </w:r>
      <w:r>
        <w:rPr>
          <w:rFonts w:asciiTheme="minorHAnsi" w:hAnsiTheme="minorHAnsi"/>
          <w:spacing w:val="-1"/>
        </w:rPr>
        <w:t>Licenso</w:t>
      </w:r>
      <w:r>
        <w:rPr>
          <w:rFonts w:asciiTheme="minorHAnsi" w:hAnsiTheme="minorHAnsi"/>
          <w:spacing w:val="-2"/>
        </w:rPr>
        <w:t>r and</w:t>
      </w:r>
      <w:r>
        <w:rPr>
          <w:rFonts w:asciiTheme="minorHAnsi" w:hAnsiTheme="minorHAnsi"/>
          <w:spacing w:val="18"/>
          <w:w w:val="101"/>
        </w:rPr>
        <w:t xml:space="preserve"> </w:t>
      </w:r>
      <w:r>
        <w:rPr>
          <w:rFonts w:asciiTheme="minorHAnsi" w:hAnsiTheme="minorHAnsi"/>
          <w:spacing w:val="-2"/>
        </w:rPr>
        <w:t>Licensee</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respect of</w:t>
      </w:r>
      <w:r>
        <w:rPr>
          <w:rFonts w:asciiTheme="minorHAnsi" w:hAnsiTheme="minorHAnsi"/>
          <w:spacing w:val="14"/>
          <w:w w:val="101"/>
        </w:rPr>
        <w:t xml:space="preserve"> </w:t>
      </w:r>
      <w:r>
        <w:rPr>
          <w:rFonts w:asciiTheme="minorHAnsi" w:hAnsiTheme="minorHAnsi"/>
          <w:spacing w:val="-2"/>
        </w:rPr>
        <w:t>health and</w:t>
      </w:r>
      <w:r>
        <w:rPr>
          <w:rFonts w:asciiTheme="minorHAnsi" w:hAnsiTheme="minorHAnsi"/>
          <w:spacing w:val="9"/>
        </w:rPr>
        <w:t xml:space="preserve"> </w:t>
      </w:r>
      <w:r>
        <w:rPr>
          <w:rFonts w:asciiTheme="minorHAnsi" w:hAnsiTheme="minorHAnsi"/>
          <w:spacing w:val="-2"/>
        </w:rPr>
        <w:t>safety</w:t>
      </w:r>
      <w:r>
        <w:rPr>
          <w:rFonts w:asciiTheme="minorHAnsi" w:hAnsiTheme="minorHAnsi"/>
          <w:spacing w:val="9"/>
        </w:rPr>
        <w:t xml:space="preserve"> </w:t>
      </w:r>
      <w:r>
        <w:rPr>
          <w:rFonts w:asciiTheme="minorHAnsi" w:hAnsiTheme="minorHAnsi"/>
          <w:spacing w:val="-2"/>
        </w:rPr>
        <w:t>as</w:t>
      </w:r>
      <w:r>
        <w:rPr>
          <w:rFonts w:asciiTheme="minorHAnsi" w:hAnsiTheme="minorHAnsi"/>
          <w:spacing w:val="9"/>
        </w:rPr>
        <w:t xml:space="preserve"> </w:t>
      </w:r>
      <w:r>
        <w:rPr>
          <w:rFonts w:asciiTheme="minorHAnsi" w:hAnsiTheme="minorHAnsi"/>
          <w:spacing w:val="-2"/>
        </w:rPr>
        <w:t>set</w:t>
      </w:r>
      <w:r>
        <w:rPr>
          <w:rFonts w:asciiTheme="minorHAnsi" w:hAnsiTheme="minorHAnsi"/>
          <w:spacing w:val="11"/>
        </w:rPr>
        <w:t xml:space="preserve"> </w:t>
      </w:r>
      <w:r>
        <w:rPr>
          <w:rFonts w:asciiTheme="minorHAnsi" w:hAnsiTheme="minorHAnsi"/>
          <w:spacing w:val="-2"/>
        </w:rPr>
        <w:t>out</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7"/>
        </w:rPr>
        <w:t xml:space="preserve"> </w:t>
      </w:r>
      <w:r>
        <w:rPr>
          <w:rFonts w:asciiTheme="minorHAnsi" w:hAnsiTheme="minorHAnsi"/>
          <w:spacing w:val="-2"/>
        </w:rPr>
        <w:t>Schedule</w:t>
      </w:r>
      <w:r>
        <w:rPr>
          <w:rFonts w:asciiTheme="minorHAnsi" w:hAnsiTheme="minorHAnsi"/>
        </w:rPr>
        <w:t xml:space="preserve"> </w:t>
      </w:r>
      <w:r>
        <w:rPr>
          <w:rFonts w:asciiTheme="minorHAnsi" w:hAnsiTheme="minorHAnsi"/>
          <w:spacing w:val="-1"/>
        </w:rPr>
        <w:t>I to this Agreement.</w:t>
      </w:r>
    </w:p>
    <w:p w14:paraId="06648892" w14:textId="77777777" w:rsidR="000F72C1" w:rsidRDefault="0020793E">
      <w:pPr>
        <w:pStyle w:val="BodyText"/>
        <w:spacing w:before="179" w:line="188" w:lineRule="auto"/>
        <w:ind w:left="605"/>
        <w:rPr>
          <w:rFonts w:asciiTheme="minorHAnsi" w:hAnsiTheme="minorHAnsi"/>
        </w:rPr>
      </w:pPr>
      <w:r>
        <w:rPr>
          <w:rFonts w:asciiTheme="minorHAnsi" w:hAnsiTheme="minorHAnsi"/>
          <w:spacing w:val="-2"/>
        </w:rPr>
        <w:t>3.4     The</w:t>
      </w:r>
      <w:r>
        <w:rPr>
          <w:rFonts w:asciiTheme="minorHAnsi" w:hAnsiTheme="minorHAnsi"/>
          <w:spacing w:val="33"/>
        </w:rPr>
        <w:t xml:space="preserve"> </w:t>
      </w:r>
      <w:r>
        <w:rPr>
          <w:rFonts w:asciiTheme="minorHAnsi" w:hAnsiTheme="minorHAnsi"/>
          <w:spacing w:val="-2"/>
        </w:rPr>
        <w:t>Licensee</w:t>
      </w:r>
      <w:r>
        <w:rPr>
          <w:rFonts w:asciiTheme="minorHAnsi" w:hAnsiTheme="minorHAnsi"/>
          <w:spacing w:val="10"/>
        </w:rPr>
        <w:t xml:space="preserve"> </w:t>
      </w:r>
      <w:r>
        <w:rPr>
          <w:rFonts w:asciiTheme="minorHAnsi" w:hAnsiTheme="minorHAnsi"/>
          <w:spacing w:val="-2"/>
        </w:rPr>
        <w:t>shall</w:t>
      </w:r>
      <w:r>
        <w:rPr>
          <w:rFonts w:asciiTheme="minorHAnsi" w:hAnsiTheme="minorHAnsi"/>
          <w:spacing w:val="17"/>
        </w:rPr>
        <w:t xml:space="preserve"> </w:t>
      </w:r>
      <w:r>
        <w:rPr>
          <w:rFonts w:asciiTheme="minorHAnsi" w:hAnsiTheme="minorHAnsi"/>
          <w:spacing w:val="-2"/>
        </w:rPr>
        <w:t>not</w:t>
      </w:r>
      <w:r>
        <w:rPr>
          <w:rFonts w:asciiTheme="minorHAnsi" w:hAnsiTheme="minorHAnsi"/>
          <w:spacing w:val="11"/>
        </w:rPr>
        <w:t xml:space="preserve"> </w:t>
      </w:r>
      <w:r>
        <w:rPr>
          <w:rFonts w:asciiTheme="minorHAnsi" w:hAnsiTheme="minorHAnsi"/>
          <w:spacing w:val="-2"/>
        </w:rPr>
        <w:t>do</w:t>
      </w:r>
      <w:r>
        <w:rPr>
          <w:rFonts w:asciiTheme="minorHAnsi" w:hAnsiTheme="minorHAnsi"/>
          <w:spacing w:val="12"/>
        </w:rPr>
        <w:t xml:space="preserve"> </w:t>
      </w:r>
      <w:r>
        <w:rPr>
          <w:rFonts w:asciiTheme="minorHAnsi" w:hAnsiTheme="minorHAnsi"/>
          <w:spacing w:val="-2"/>
        </w:rPr>
        <w:t>any</w:t>
      </w:r>
      <w:r>
        <w:rPr>
          <w:rFonts w:asciiTheme="minorHAnsi" w:hAnsiTheme="minorHAnsi"/>
          <w:spacing w:val="11"/>
        </w:rPr>
        <w:t xml:space="preserve"> </w:t>
      </w:r>
      <w:r>
        <w:rPr>
          <w:rFonts w:asciiTheme="minorHAnsi" w:hAnsiTheme="minorHAnsi"/>
          <w:spacing w:val="-2"/>
        </w:rPr>
        <w:t>act</w:t>
      </w:r>
      <w:r>
        <w:rPr>
          <w:rFonts w:asciiTheme="minorHAnsi" w:hAnsiTheme="minorHAnsi"/>
          <w:spacing w:val="8"/>
        </w:rPr>
        <w:t xml:space="preserve"> </w:t>
      </w:r>
      <w:r>
        <w:rPr>
          <w:rFonts w:asciiTheme="minorHAnsi" w:hAnsiTheme="minorHAnsi"/>
          <w:spacing w:val="-2"/>
        </w:rPr>
        <w:t>or thing</w:t>
      </w:r>
      <w:r>
        <w:rPr>
          <w:rFonts w:asciiTheme="minorHAnsi" w:hAnsiTheme="minorHAnsi"/>
          <w:spacing w:val="6"/>
        </w:rPr>
        <w:t xml:space="preserve"> </w:t>
      </w:r>
      <w:r>
        <w:rPr>
          <w:rFonts w:asciiTheme="minorHAnsi" w:hAnsiTheme="minorHAnsi"/>
          <w:spacing w:val="-2"/>
        </w:rPr>
        <w:t>which</w:t>
      </w:r>
      <w:r>
        <w:rPr>
          <w:rFonts w:asciiTheme="minorHAnsi" w:hAnsiTheme="minorHAnsi"/>
          <w:spacing w:val="14"/>
          <w:w w:val="101"/>
        </w:rPr>
        <w:t xml:space="preserve"> </w:t>
      </w:r>
      <w:r>
        <w:rPr>
          <w:rFonts w:asciiTheme="minorHAnsi" w:hAnsiTheme="minorHAnsi"/>
          <w:spacing w:val="-2"/>
        </w:rPr>
        <w:t>may</w:t>
      </w:r>
      <w:r>
        <w:rPr>
          <w:rFonts w:asciiTheme="minorHAnsi" w:hAnsiTheme="minorHAnsi"/>
          <w:spacing w:val="15"/>
          <w:w w:val="101"/>
        </w:rPr>
        <w:t xml:space="preserve"> </w:t>
      </w:r>
      <w:r>
        <w:rPr>
          <w:rFonts w:asciiTheme="minorHAnsi" w:hAnsiTheme="minorHAnsi"/>
          <w:spacing w:val="-2"/>
        </w:rPr>
        <w:t>hinder</w:t>
      </w:r>
      <w:r>
        <w:rPr>
          <w:rFonts w:asciiTheme="minorHAnsi" w:hAnsiTheme="minorHAnsi"/>
          <w:spacing w:val="10"/>
        </w:rPr>
        <w:t xml:space="preserve"> </w:t>
      </w:r>
      <w:r>
        <w:rPr>
          <w:rFonts w:asciiTheme="minorHAnsi" w:hAnsiTheme="minorHAnsi"/>
          <w:spacing w:val="-2"/>
        </w:rPr>
        <w:t>or</w:t>
      </w:r>
      <w:r>
        <w:rPr>
          <w:rFonts w:asciiTheme="minorHAnsi" w:hAnsiTheme="minorHAnsi"/>
          <w:spacing w:val="17"/>
        </w:rPr>
        <w:t xml:space="preserve"> </w:t>
      </w:r>
      <w:r>
        <w:rPr>
          <w:rFonts w:asciiTheme="minorHAnsi" w:hAnsiTheme="minorHAnsi"/>
          <w:spacing w:val="-2"/>
        </w:rPr>
        <w:t>prevent</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Licensor</w:t>
      </w:r>
      <w:r>
        <w:rPr>
          <w:rFonts w:asciiTheme="minorHAnsi" w:hAnsiTheme="minorHAnsi"/>
          <w:spacing w:val="4"/>
        </w:rPr>
        <w:t xml:space="preserve"> </w:t>
      </w:r>
      <w:r>
        <w:rPr>
          <w:rFonts w:asciiTheme="minorHAnsi" w:hAnsiTheme="minorHAnsi"/>
          <w:spacing w:val="-2"/>
        </w:rPr>
        <w:t>from</w:t>
      </w:r>
      <w:r>
        <w:rPr>
          <w:rFonts w:asciiTheme="minorHAnsi" w:hAnsiTheme="minorHAnsi"/>
          <w:spacing w:val="12"/>
        </w:rPr>
        <w:t xml:space="preserve"> </w:t>
      </w:r>
      <w:r>
        <w:rPr>
          <w:rFonts w:asciiTheme="minorHAnsi" w:hAnsiTheme="minorHAnsi"/>
          <w:spacing w:val="-2"/>
        </w:rPr>
        <w:t>carrying</w:t>
      </w:r>
      <w:r>
        <w:rPr>
          <w:rFonts w:asciiTheme="minorHAnsi" w:hAnsiTheme="minorHAnsi"/>
          <w:spacing w:val="9"/>
        </w:rPr>
        <w:t xml:space="preserve"> </w:t>
      </w:r>
      <w:r>
        <w:rPr>
          <w:rFonts w:asciiTheme="minorHAnsi" w:hAnsiTheme="minorHAnsi"/>
          <w:spacing w:val="-2"/>
        </w:rPr>
        <w:t>out</w:t>
      </w:r>
    </w:p>
    <w:p w14:paraId="06648893" w14:textId="77777777" w:rsidR="000F72C1" w:rsidRDefault="0020793E">
      <w:pPr>
        <w:pStyle w:val="BodyText"/>
        <w:spacing w:before="59" w:line="388" w:lineRule="exact"/>
        <w:ind w:left="1174"/>
        <w:rPr>
          <w:rFonts w:asciiTheme="minorHAnsi" w:hAnsiTheme="minorHAnsi"/>
        </w:rPr>
      </w:pPr>
      <w:r>
        <w:rPr>
          <w:rFonts w:asciiTheme="minorHAnsi" w:hAnsiTheme="minorHAnsi"/>
          <w:spacing w:val="-1"/>
          <w:position w:val="16"/>
        </w:rPr>
        <w:t>its duties as a</w:t>
      </w:r>
      <w:r>
        <w:rPr>
          <w:rFonts w:asciiTheme="minorHAnsi" w:hAnsiTheme="minorHAnsi"/>
          <w:spacing w:val="10"/>
          <w:position w:val="16"/>
        </w:rPr>
        <w:t xml:space="preserve"> </w:t>
      </w:r>
      <w:r>
        <w:rPr>
          <w:rFonts w:asciiTheme="minorHAnsi" w:hAnsiTheme="minorHAnsi"/>
          <w:spacing w:val="-1"/>
          <w:position w:val="16"/>
        </w:rPr>
        <w:t>General</w:t>
      </w:r>
      <w:r>
        <w:rPr>
          <w:rFonts w:asciiTheme="minorHAnsi" w:hAnsiTheme="minorHAnsi"/>
          <w:spacing w:val="17"/>
          <w:position w:val="16"/>
        </w:rPr>
        <w:t xml:space="preserve"> </w:t>
      </w:r>
      <w:r>
        <w:rPr>
          <w:rFonts w:asciiTheme="minorHAnsi" w:hAnsiTheme="minorHAnsi"/>
          <w:spacing w:val="-1"/>
          <w:position w:val="16"/>
        </w:rPr>
        <w:t>Lighthouse Aut</w:t>
      </w:r>
      <w:r>
        <w:rPr>
          <w:rFonts w:asciiTheme="minorHAnsi" w:hAnsiTheme="minorHAnsi"/>
          <w:spacing w:val="-2"/>
          <w:position w:val="16"/>
        </w:rPr>
        <w:t>hority</w:t>
      </w:r>
      <w:r>
        <w:rPr>
          <w:rFonts w:asciiTheme="minorHAnsi" w:hAnsiTheme="minorHAnsi"/>
          <w:spacing w:val="16"/>
          <w:position w:val="16"/>
        </w:rPr>
        <w:t xml:space="preserve"> </w:t>
      </w:r>
      <w:r>
        <w:rPr>
          <w:rFonts w:asciiTheme="minorHAnsi" w:hAnsiTheme="minorHAnsi"/>
          <w:spacing w:val="-2"/>
          <w:position w:val="16"/>
        </w:rPr>
        <w:t>in</w:t>
      </w:r>
      <w:r>
        <w:rPr>
          <w:rFonts w:asciiTheme="minorHAnsi" w:hAnsiTheme="minorHAnsi"/>
          <w:spacing w:val="16"/>
          <w:w w:val="101"/>
          <w:position w:val="16"/>
        </w:rPr>
        <w:t xml:space="preserve"> </w:t>
      </w:r>
      <w:r>
        <w:rPr>
          <w:rFonts w:asciiTheme="minorHAnsi" w:hAnsiTheme="minorHAnsi"/>
          <w:spacing w:val="-2"/>
          <w:position w:val="16"/>
        </w:rPr>
        <w:t>particular:</w:t>
      </w:r>
    </w:p>
    <w:p w14:paraId="06648894" w14:textId="77777777" w:rsidR="000F72C1" w:rsidRDefault="0020793E">
      <w:pPr>
        <w:pStyle w:val="BodyText"/>
        <w:spacing w:before="1" w:line="187" w:lineRule="auto"/>
        <w:ind w:left="1171"/>
        <w:rPr>
          <w:rFonts w:asciiTheme="minorHAnsi" w:hAnsiTheme="minorHAnsi"/>
        </w:rPr>
      </w:pPr>
      <w:r>
        <w:rPr>
          <w:rFonts w:asciiTheme="minorHAnsi" w:hAnsiTheme="minorHAnsi"/>
          <w:spacing w:val="-1"/>
        </w:rPr>
        <w:t>3.4.1        not obscure</w:t>
      </w:r>
      <w:r>
        <w:rPr>
          <w:rFonts w:asciiTheme="minorHAnsi" w:hAnsiTheme="minorHAnsi"/>
          <w:spacing w:val="2"/>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light</w:t>
      </w:r>
      <w:r>
        <w:rPr>
          <w:rFonts w:asciiTheme="minorHAnsi" w:hAnsiTheme="minorHAnsi"/>
          <w:spacing w:val="5"/>
        </w:rPr>
        <w:t xml:space="preserve"> </w:t>
      </w:r>
      <w:r>
        <w:rPr>
          <w:rFonts w:asciiTheme="minorHAnsi" w:hAnsiTheme="minorHAnsi"/>
          <w:spacing w:val="-1"/>
        </w:rPr>
        <w:t>from</w:t>
      </w:r>
      <w:r>
        <w:rPr>
          <w:rFonts w:asciiTheme="minorHAnsi" w:hAnsiTheme="minorHAnsi"/>
          <w:spacing w:val="9"/>
        </w:rPr>
        <w:t xml:space="preserve"> </w:t>
      </w:r>
      <w:r>
        <w:rPr>
          <w:rFonts w:asciiTheme="minorHAnsi" w:hAnsiTheme="minorHAnsi"/>
          <w:spacing w:val="-1"/>
        </w:rPr>
        <w:t>any</w:t>
      </w:r>
      <w:r>
        <w:rPr>
          <w:rFonts w:asciiTheme="minorHAnsi" w:hAnsiTheme="minorHAnsi"/>
          <w:spacing w:val="11"/>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its</w:t>
      </w:r>
      <w:r>
        <w:rPr>
          <w:rFonts w:asciiTheme="minorHAnsi" w:hAnsiTheme="minorHAnsi"/>
          <w:spacing w:val="17"/>
          <w:w w:val="101"/>
        </w:rPr>
        <w:t xml:space="preserve"> </w:t>
      </w:r>
      <w:r>
        <w:rPr>
          <w:rFonts w:asciiTheme="minorHAnsi" w:hAnsiTheme="minorHAnsi"/>
          <w:spacing w:val="-2"/>
        </w:rPr>
        <w:t>lighthouses.</w:t>
      </w:r>
    </w:p>
    <w:p w14:paraId="06648895" w14:textId="77777777" w:rsidR="000F72C1" w:rsidRDefault="0020793E">
      <w:pPr>
        <w:pStyle w:val="BodyText"/>
        <w:spacing w:before="176" w:line="188" w:lineRule="auto"/>
        <w:ind w:left="1171"/>
        <w:rPr>
          <w:rFonts w:asciiTheme="minorHAnsi" w:hAnsiTheme="minorHAnsi"/>
        </w:rPr>
      </w:pPr>
      <w:r>
        <w:rPr>
          <w:rFonts w:asciiTheme="minorHAnsi" w:hAnsiTheme="minorHAnsi"/>
          <w:spacing w:val="-1"/>
        </w:rPr>
        <w:t>3.4.2        not</w:t>
      </w:r>
      <w:r>
        <w:rPr>
          <w:rFonts w:asciiTheme="minorHAnsi" w:hAnsiTheme="minorHAnsi"/>
          <w:spacing w:val="20"/>
          <w:w w:val="101"/>
        </w:rPr>
        <w:t xml:space="preserve"> </w:t>
      </w:r>
      <w:r>
        <w:rPr>
          <w:rFonts w:asciiTheme="minorHAnsi" w:hAnsiTheme="minorHAnsi"/>
          <w:spacing w:val="-1"/>
        </w:rPr>
        <w:t>interfere</w:t>
      </w:r>
      <w:r>
        <w:rPr>
          <w:rFonts w:asciiTheme="minorHAnsi" w:hAnsiTheme="minorHAnsi"/>
          <w:spacing w:val="20"/>
          <w:w w:val="101"/>
        </w:rPr>
        <w:t xml:space="preserve"> </w:t>
      </w:r>
      <w:r>
        <w:rPr>
          <w:rFonts w:asciiTheme="minorHAnsi" w:hAnsiTheme="minorHAnsi"/>
          <w:spacing w:val="-1"/>
        </w:rPr>
        <w:t>in</w:t>
      </w:r>
      <w:r>
        <w:rPr>
          <w:rFonts w:asciiTheme="minorHAnsi" w:hAnsiTheme="minorHAnsi"/>
          <w:spacing w:val="14"/>
          <w:w w:val="101"/>
        </w:rPr>
        <w:t xml:space="preserve"> </w:t>
      </w:r>
      <w:r>
        <w:rPr>
          <w:rFonts w:asciiTheme="minorHAnsi" w:hAnsiTheme="minorHAnsi"/>
          <w:spacing w:val="-1"/>
        </w:rPr>
        <w:t>any way</w:t>
      </w:r>
      <w:r>
        <w:rPr>
          <w:rFonts w:asciiTheme="minorHAnsi" w:hAnsiTheme="minorHAnsi"/>
          <w:spacing w:val="12"/>
        </w:rPr>
        <w:t xml:space="preserve"> </w:t>
      </w:r>
      <w:r>
        <w:rPr>
          <w:rFonts w:asciiTheme="minorHAnsi" w:hAnsiTheme="minorHAnsi"/>
          <w:spacing w:val="-1"/>
        </w:rPr>
        <w:t>whatsoever</w:t>
      </w:r>
      <w:r>
        <w:rPr>
          <w:rFonts w:asciiTheme="minorHAnsi" w:hAnsiTheme="minorHAnsi"/>
          <w:spacing w:val="8"/>
        </w:rPr>
        <w:t xml:space="preserve"> </w:t>
      </w:r>
      <w:r>
        <w:rPr>
          <w:rFonts w:asciiTheme="minorHAnsi" w:hAnsiTheme="minorHAnsi"/>
          <w:spacing w:val="-1"/>
        </w:rPr>
        <w:t>with</w:t>
      </w:r>
      <w:r>
        <w:rPr>
          <w:rFonts w:asciiTheme="minorHAnsi" w:hAnsiTheme="minorHAnsi"/>
          <w:spacing w:val="15"/>
          <w:w w:val="101"/>
        </w:rPr>
        <w:t xml:space="preserve"> </w:t>
      </w:r>
      <w:r>
        <w:rPr>
          <w:rFonts w:asciiTheme="minorHAnsi" w:hAnsiTheme="minorHAnsi"/>
          <w:spacing w:val="-1"/>
        </w:rPr>
        <w:t>any</w:t>
      </w:r>
      <w:r>
        <w:rPr>
          <w:rFonts w:asciiTheme="minorHAnsi" w:hAnsiTheme="minorHAnsi"/>
          <w:spacing w:val="12"/>
          <w:w w:val="101"/>
        </w:rPr>
        <w:t xml:space="preserve"> </w:t>
      </w:r>
      <w:r>
        <w:rPr>
          <w:rFonts w:asciiTheme="minorHAnsi" w:hAnsiTheme="minorHAnsi"/>
          <w:spacing w:val="-1"/>
        </w:rPr>
        <w:t>signals</w:t>
      </w:r>
      <w:r>
        <w:rPr>
          <w:rFonts w:asciiTheme="minorHAnsi" w:hAnsiTheme="minorHAnsi"/>
          <w:spacing w:val="15"/>
          <w:w w:val="101"/>
        </w:rPr>
        <w:t xml:space="preserve"> </w:t>
      </w:r>
      <w:r>
        <w:rPr>
          <w:rFonts w:asciiTheme="minorHAnsi" w:hAnsiTheme="minorHAnsi"/>
          <w:spacing w:val="-1"/>
        </w:rPr>
        <w:t>emitted</w:t>
      </w:r>
      <w:r>
        <w:rPr>
          <w:rFonts w:asciiTheme="minorHAnsi" w:hAnsiTheme="minorHAnsi"/>
          <w:spacing w:val="8"/>
        </w:rPr>
        <w:t xml:space="preserve"> </w:t>
      </w:r>
      <w:r>
        <w:rPr>
          <w:rFonts w:asciiTheme="minorHAnsi" w:hAnsiTheme="minorHAnsi"/>
          <w:spacing w:val="-1"/>
        </w:rPr>
        <w:t>from</w:t>
      </w:r>
      <w:r>
        <w:rPr>
          <w:rFonts w:asciiTheme="minorHAnsi" w:hAnsiTheme="minorHAnsi"/>
          <w:spacing w:val="14"/>
          <w:w w:val="101"/>
        </w:rPr>
        <w:t xml:space="preserve"> </w:t>
      </w:r>
      <w:r>
        <w:rPr>
          <w:rFonts w:asciiTheme="minorHAnsi" w:hAnsiTheme="minorHAnsi"/>
          <w:spacing w:val="-1"/>
        </w:rPr>
        <w:t>or</w:t>
      </w:r>
      <w:r>
        <w:rPr>
          <w:rFonts w:asciiTheme="minorHAnsi" w:hAnsiTheme="minorHAnsi"/>
          <w:spacing w:val="9"/>
        </w:rPr>
        <w:t xml:space="preserve"> </w:t>
      </w:r>
      <w:r>
        <w:rPr>
          <w:rFonts w:asciiTheme="minorHAnsi" w:hAnsiTheme="minorHAnsi"/>
          <w:spacing w:val="-2"/>
        </w:rPr>
        <w:t>transmitted</w:t>
      </w:r>
      <w:r>
        <w:rPr>
          <w:rFonts w:asciiTheme="minorHAnsi" w:hAnsiTheme="minorHAnsi"/>
          <w:spacing w:val="8"/>
        </w:rPr>
        <w:t xml:space="preserve"> </w:t>
      </w:r>
      <w:r>
        <w:rPr>
          <w:rFonts w:asciiTheme="minorHAnsi" w:hAnsiTheme="minorHAnsi"/>
          <w:spacing w:val="-2"/>
        </w:rPr>
        <w:t>to</w:t>
      </w:r>
      <w:r>
        <w:rPr>
          <w:rFonts w:asciiTheme="minorHAnsi" w:hAnsiTheme="minorHAnsi"/>
          <w:spacing w:val="17"/>
        </w:rPr>
        <w:t xml:space="preserve"> </w:t>
      </w:r>
      <w:r>
        <w:rPr>
          <w:rFonts w:asciiTheme="minorHAnsi" w:hAnsiTheme="minorHAnsi"/>
          <w:spacing w:val="-2"/>
        </w:rPr>
        <w:t>any</w:t>
      </w:r>
      <w:r>
        <w:rPr>
          <w:rFonts w:asciiTheme="minorHAnsi" w:hAnsiTheme="minorHAnsi"/>
          <w:spacing w:val="13"/>
          <w:w w:val="101"/>
        </w:rPr>
        <w:t xml:space="preserve"> </w:t>
      </w:r>
      <w:r>
        <w:rPr>
          <w:rFonts w:asciiTheme="minorHAnsi" w:hAnsiTheme="minorHAnsi"/>
          <w:spacing w:val="-2"/>
        </w:rPr>
        <w:t>of</w:t>
      </w:r>
    </w:p>
    <w:p w14:paraId="06648896" w14:textId="77777777" w:rsidR="000F72C1" w:rsidRDefault="0020793E">
      <w:pPr>
        <w:pStyle w:val="BodyText"/>
        <w:spacing w:before="59" w:line="214" w:lineRule="auto"/>
        <w:ind w:left="2029" w:right="770" w:hanging="13"/>
        <w:rPr>
          <w:rFonts w:asciiTheme="minorHAnsi" w:hAnsiTheme="minorHAnsi"/>
        </w:rPr>
      </w:pP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Licensor's</w:t>
      </w:r>
      <w:r>
        <w:rPr>
          <w:rFonts w:asciiTheme="minorHAnsi" w:hAnsiTheme="minorHAnsi"/>
          <w:spacing w:val="29"/>
          <w:w w:val="101"/>
        </w:rPr>
        <w:t xml:space="preserve"> </w:t>
      </w:r>
      <w:r>
        <w:rPr>
          <w:rFonts w:asciiTheme="minorHAnsi" w:hAnsiTheme="minorHAnsi"/>
          <w:spacing w:val="-2"/>
        </w:rPr>
        <w:t>premises,</w:t>
      </w:r>
      <w:r>
        <w:rPr>
          <w:rFonts w:asciiTheme="minorHAnsi" w:hAnsiTheme="minorHAnsi"/>
          <w:spacing w:val="14"/>
        </w:rPr>
        <w:t xml:space="preserve"> </w:t>
      </w: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Licensor</w:t>
      </w:r>
      <w:r>
        <w:rPr>
          <w:rFonts w:asciiTheme="minorHAnsi" w:hAnsiTheme="minorHAnsi"/>
          <w:spacing w:val="27"/>
        </w:rPr>
        <w:t xml:space="preserve"> </w:t>
      </w:r>
      <w:r>
        <w:rPr>
          <w:rFonts w:asciiTheme="minorHAnsi" w:hAnsiTheme="minorHAnsi"/>
          <w:spacing w:val="-2"/>
        </w:rPr>
        <w:t>having</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absolute</w:t>
      </w:r>
      <w:r>
        <w:rPr>
          <w:rFonts w:asciiTheme="minorHAnsi" w:hAnsiTheme="minorHAnsi"/>
          <w:spacing w:val="29"/>
          <w:w w:val="101"/>
        </w:rPr>
        <w:t xml:space="preserve"> </w:t>
      </w:r>
      <w:r>
        <w:rPr>
          <w:rFonts w:asciiTheme="minorHAnsi" w:hAnsiTheme="minorHAnsi"/>
          <w:spacing w:val="-2"/>
        </w:rPr>
        <w:t>power</w:t>
      </w:r>
      <w:r>
        <w:rPr>
          <w:rFonts w:asciiTheme="minorHAnsi" w:hAnsiTheme="minorHAnsi"/>
          <w:spacing w:val="13"/>
          <w:w w:val="101"/>
        </w:rPr>
        <w:t xml:space="preserve"> </w:t>
      </w:r>
      <w:r>
        <w:rPr>
          <w:rFonts w:asciiTheme="minorHAnsi" w:hAnsiTheme="minorHAnsi"/>
          <w:spacing w:val="-2"/>
        </w:rPr>
        <w:t>to</w:t>
      </w:r>
      <w:r>
        <w:rPr>
          <w:rFonts w:asciiTheme="minorHAnsi" w:hAnsiTheme="minorHAnsi"/>
          <w:spacing w:val="22"/>
        </w:rPr>
        <w:t xml:space="preserve"> </w:t>
      </w:r>
      <w:r>
        <w:rPr>
          <w:rFonts w:asciiTheme="minorHAnsi" w:hAnsiTheme="minorHAnsi"/>
          <w:spacing w:val="-2"/>
        </w:rPr>
        <w:t>determi</w:t>
      </w:r>
      <w:r>
        <w:rPr>
          <w:rFonts w:asciiTheme="minorHAnsi" w:hAnsiTheme="minorHAnsi"/>
          <w:spacing w:val="-3"/>
        </w:rPr>
        <w:t>ne</w:t>
      </w:r>
      <w:r>
        <w:rPr>
          <w:rFonts w:asciiTheme="minorHAnsi" w:hAnsiTheme="minorHAnsi"/>
          <w:spacing w:val="19"/>
        </w:rPr>
        <w:t xml:space="preserve"> </w:t>
      </w:r>
      <w:r>
        <w:rPr>
          <w:rFonts w:asciiTheme="minorHAnsi" w:hAnsiTheme="minorHAnsi"/>
          <w:spacing w:val="-3"/>
        </w:rPr>
        <w:t>what</w:t>
      </w:r>
      <w:r>
        <w:rPr>
          <w:rFonts w:asciiTheme="minorHAnsi" w:hAnsiTheme="minorHAnsi"/>
          <w:spacing w:val="27"/>
          <w:w w:val="101"/>
        </w:rPr>
        <w:t xml:space="preserve"> </w:t>
      </w:r>
      <w:r>
        <w:rPr>
          <w:rFonts w:asciiTheme="minorHAnsi" w:hAnsiTheme="minorHAnsi"/>
          <w:spacing w:val="-3"/>
        </w:rPr>
        <w:t>is</w:t>
      </w:r>
      <w:r>
        <w:rPr>
          <w:rFonts w:asciiTheme="minorHAnsi" w:hAnsiTheme="minorHAnsi"/>
          <w:spacing w:val="20"/>
        </w:rPr>
        <w:t xml:space="preserve"> </w:t>
      </w:r>
      <w:r>
        <w:rPr>
          <w:rFonts w:asciiTheme="minorHAnsi" w:hAnsiTheme="minorHAnsi"/>
          <w:spacing w:val="-3"/>
        </w:rPr>
        <w:t>or</w:t>
      </w:r>
      <w:r>
        <w:rPr>
          <w:rFonts w:asciiTheme="minorHAnsi" w:hAnsiTheme="minorHAnsi"/>
          <w:spacing w:val="27"/>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1"/>
        </w:rPr>
        <w:t>likely to</w:t>
      </w:r>
      <w:r>
        <w:rPr>
          <w:rFonts w:asciiTheme="minorHAnsi" w:hAnsiTheme="minorHAnsi"/>
          <w:spacing w:val="16"/>
        </w:rPr>
        <w:t xml:space="preserve"> </w:t>
      </w:r>
      <w:r>
        <w:rPr>
          <w:rFonts w:asciiTheme="minorHAnsi" w:hAnsiTheme="minorHAnsi"/>
          <w:spacing w:val="-1"/>
        </w:rPr>
        <w:t>be the cause o</w:t>
      </w:r>
      <w:r>
        <w:rPr>
          <w:rFonts w:asciiTheme="minorHAnsi" w:hAnsiTheme="minorHAnsi"/>
          <w:spacing w:val="-2"/>
        </w:rPr>
        <w:t>f</w:t>
      </w:r>
      <w:r>
        <w:rPr>
          <w:rFonts w:asciiTheme="minorHAnsi" w:hAnsiTheme="minorHAnsi"/>
          <w:spacing w:val="8"/>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interference.</w:t>
      </w:r>
    </w:p>
    <w:p w14:paraId="06648897" w14:textId="77777777" w:rsidR="000F72C1" w:rsidRDefault="0020793E">
      <w:pPr>
        <w:pStyle w:val="BodyText"/>
        <w:spacing w:before="177" w:line="223" w:lineRule="auto"/>
        <w:ind w:left="1164" w:right="769" w:hanging="559"/>
        <w:rPr>
          <w:rFonts w:asciiTheme="minorHAnsi" w:hAnsiTheme="minorHAnsi"/>
        </w:rPr>
      </w:pPr>
      <w:r>
        <w:rPr>
          <w:rFonts w:asciiTheme="minorHAnsi" w:hAnsiTheme="minorHAnsi"/>
          <w:spacing w:val="-1"/>
        </w:rPr>
        <w:t>3.5      If in the opinion of the</w:t>
      </w:r>
      <w:r>
        <w:rPr>
          <w:rFonts w:asciiTheme="minorHAnsi" w:hAnsiTheme="minorHAnsi"/>
          <w:spacing w:val="15"/>
        </w:rPr>
        <w:t xml:space="preserve"> </w:t>
      </w:r>
      <w:r>
        <w:rPr>
          <w:rFonts w:asciiTheme="minorHAnsi" w:hAnsiTheme="minorHAnsi"/>
          <w:spacing w:val="-1"/>
        </w:rPr>
        <w:t>Licensor the</w:t>
      </w:r>
      <w:r>
        <w:rPr>
          <w:rFonts w:asciiTheme="minorHAnsi" w:hAnsiTheme="minorHAnsi"/>
          <w:spacing w:val="14"/>
          <w:w w:val="101"/>
        </w:rPr>
        <w:t xml:space="preserve"> </w:t>
      </w:r>
      <w:r>
        <w:rPr>
          <w:rFonts w:asciiTheme="minorHAnsi" w:hAnsiTheme="minorHAnsi"/>
          <w:spacing w:val="-1"/>
        </w:rPr>
        <w:t>Equipme</w:t>
      </w:r>
      <w:r>
        <w:rPr>
          <w:rFonts w:asciiTheme="minorHAnsi" w:hAnsiTheme="minorHAnsi"/>
          <w:spacing w:val="-2"/>
        </w:rPr>
        <w:t>nt causes or</w:t>
      </w:r>
      <w:r>
        <w:rPr>
          <w:rFonts w:asciiTheme="minorHAnsi" w:hAnsiTheme="minorHAnsi"/>
          <w:spacing w:val="10"/>
        </w:rPr>
        <w:t xml:space="preserve"> </w:t>
      </w:r>
      <w:r>
        <w:rPr>
          <w:rFonts w:asciiTheme="minorHAnsi" w:hAnsiTheme="minorHAnsi"/>
          <w:spacing w:val="-2"/>
        </w:rPr>
        <w:t>is suspected</w:t>
      </w:r>
      <w:r>
        <w:rPr>
          <w:rFonts w:asciiTheme="minorHAnsi" w:hAnsiTheme="minorHAnsi"/>
          <w:spacing w:val="5"/>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2"/>
        </w:rPr>
        <w:t>causing</w:t>
      </w:r>
      <w:r>
        <w:rPr>
          <w:rFonts w:asciiTheme="minorHAnsi" w:hAnsiTheme="minorHAnsi"/>
          <w:spacing w:val="10"/>
        </w:rPr>
        <w:t xml:space="preserve"> </w:t>
      </w:r>
      <w:r>
        <w:rPr>
          <w:rFonts w:asciiTheme="minorHAnsi" w:hAnsiTheme="minorHAnsi"/>
          <w:spacing w:val="-2"/>
        </w:rPr>
        <w:t>interference</w:t>
      </w:r>
      <w:r>
        <w:rPr>
          <w:rFonts w:asciiTheme="minorHAnsi" w:hAnsiTheme="minorHAnsi"/>
        </w:rPr>
        <w:t xml:space="preserve"> </w:t>
      </w:r>
      <w:r>
        <w:rPr>
          <w:rFonts w:asciiTheme="minorHAnsi" w:hAnsiTheme="minorHAnsi"/>
          <w:spacing w:val="-2"/>
        </w:rPr>
        <w:t>to</w:t>
      </w:r>
      <w:r>
        <w:rPr>
          <w:rFonts w:asciiTheme="minorHAnsi" w:hAnsiTheme="minorHAnsi"/>
          <w:spacing w:val="7"/>
        </w:rPr>
        <w:t xml:space="preserve"> </w:t>
      </w:r>
      <w:r>
        <w:rPr>
          <w:rFonts w:asciiTheme="minorHAnsi" w:hAnsiTheme="minorHAnsi"/>
          <w:spacing w:val="-2"/>
        </w:rPr>
        <w:t>any</w:t>
      </w:r>
      <w:r>
        <w:rPr>
          <w:rFonts w:asciiTheme="minorHAnsi" w:hAnsiTheme="minorHAnsi"/>
          <w:spacing w:val="4"/>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the  Licensor's  ai</w:t>
      </w:r>
      <w:r>
        <w:rPr>
          <w:rFonts w:asciiTheme="minorHAnsi" w:hAnsiTheme="minorHAnsi"/>
          <w:spacing w:val="-2"/>
        </w:rPr>
        <w:t>ds</w:t>
      </w:r>
      <w:r>
        <w:rPr>
          <w:rFonts w:asciiTheme="minorHAnsi" w:hAnsiTheme="minorHAnsi"/>
          <w:spacing w:val="38"/>
          <w:w w:val="101"/>
        </w:rPr>
        <w:t xml:space="preserve"> </w:t>
      </w:r>
      <w:r>
        <w:rPr>
          <w:rFonts w:asciiTheme="minorHAnsi" w:hAnsiTheme="minorHAnsi"/>
          <w:spacing w:val="-2"/>
        </w:rPr>
        <w:t>to  navigation  or</w:t>
      </w:r>
      <w:r>
        <w:rPr>
          <w:rFonts w:asciiTheme="minorHAnsi" w:hAnsiTheme="minorHAnsi"/>
          <w:spacing w:val="43"/>
          <w:w w:val="101"/>
        </w:rPr>
        <w:t xml:space="preserve"> </w:t>
      </w:r>
      <w:r>
        <w:rPr>
          <w:rFonts w:asciiTheme="minorHAnsi" w:hAnsiTheme="minorHAnsi"/>
          <w:spacing w:val="-2"/>
        </w:rPr>
        <w:t>any</w:t>
      </w:r>
      <w:r>
        <w:rPr>
          <w:rFonts w:asciiTheme="minorHAnsi" w:hAnsiTheme="minorHAnsi"/>
          <w:spacing w:val="42"/>
          <w:w w:val="101"/>
        </w:rPr>
        <w:t xml:space="preserve"> </w:t>
      </w:r>
      <w:r>
        <w:rPr>
          <w:rFonts w:asciiTheme="minorHAnsi" w:hAnsiTheme="minorHAnsi"/>
          <w:spacing w:val="-2"/>
        </w:rPr>
        <w:t>other</w:t>
      </w:r>
      <w:r>
        <w:rPr>
          <w:rFonts w:asciiTheme="minorHAnsi" w:hAnsiTheme="minorHAnsi"/>
          <w:spacing w:val="44"/>
        </w:rPr>
        <w:t xml:space="preserve"> </w:t>
      </w:r>
      <w:r>
        <w:rPr>
          <w:rFonts w:asciiTheme="minorHAnsi" w:hAnsiTheme="minorHAnsi"/>
          <w:spacing w:val="-2"/>
        </w:rPr>
        <w:t>equipment</w:t>
      </w:r>
      <w:r>
        <w:rPr>
          <w:rFonts w:asciiTheme="minorHAnsi" w:hAnsiTheme="minorHAnsi"/>
          <w:spacing w:val="38"/>
        </w:rPr>
        <w:t xml:space="preserve"> </w:t>
      </w:r>
      <w:r>
        <w:rPr>
          <w:rFonts w:asciiTheme="minorHAnsi" w:hAnsiTheme="minorHAnsi"/>
          <w:spacing w:val="-2"/>
        </w:rPr>
        <w:t>the  Licensee  shall  be  required  to</w:t>
      </w:r>
      <w:r>
        <w:rPr>
          <w:rFonts w:asciiTheme="minorHAnsi" w:hAnsiTheme="minorHAnsi"/>
          <w:spacing w:val="45"/>
        </w:rPr>
        <w:t xml:space="preserve"> </w:t>
      </w:r>
      <w:r>
        <w:rPr>
          <w:rFonts w:asciiTheme="minorHAnsi" w:hAnsiTheme="minorHAnsi"/>
          <w:spacing w:val="-2"/>
        </w:rPr>
        <w:t>cease</w:t>
      </w:r>
      <w:r>
        <w:rPr>
          <w:rFonts w:asciiTheme="minorHAnsi" w:hAnsiTheme="minorHAnsi"/>
        </w:rPr>
        <w:t xml:space="preserve"> </w:t>
      </w:r>
      <w:r>
        <w:rPr>
          <w:rFonts w:asciiTheme="minorHAnsi" w:hAnsiTheme="minorHAnsi"/>
          <w:spacing w:val="-1"/>
        </w:rPr>
        <w:t>operation of the</w:t>
      </w:r>
      <w:r>
        <w:rPr>
          <w:rFonts w:asciiTheme="minorHAnsi" w:hAnsiTheme="minorHAnsi"/>
          <w:spacing w:val="21"/>
          <w:w w:val="101"/>
        </w:rPr>
        <w:t xml:space="preserve"> </w:t>
      </w:r>
      <w:r>
        <w:rPr>
          <w:rFonts w:asciiTheme="minorHAnsi" w:hAnsiTheme="minorHAnsi"/>
          <w:spacing w:val="-1"/>
        </w:rPr>
        <w:t>Equipment</w:t>
      </w:r>
      <w:r>
        <w:rPr>
          <w:rFonts w:asciiTheme="minorHAnsi" w:hAnsiTheme="minorHAnsi"/>
          <w:spacing w:val="15"/>
          <w:w w:val="101"/>
        </w:rPr>
        <w:t xml:space="preserve"> </w:t>
      </w:r>
      <w:r>
        <w:rPr>
          <w:rFonts w:asciiTheme="minorHAnsi" w:hAnsiTheme="minorHAnsi"/>
          <w:spacing w:val="-1"/>
        </w:rPr>
        <w:t>immediately.</w:t>
      </w:r>
    </w:p>
    <w:p w14:paraId="06648898" w14:textId="77777777" w:rsidR="000F72C1" w:rsidRDefault="0020793E">
      <w:pPr>
        <w:pStyle w:val="BodyText"/>
        <w:spacing w:before="179" w:line="214" w:lineRule="auto"/>
        <w:ind w:left="1170" w:right="771" w:hanging="565"/>
        <w:rPr>
          <w:rFonts w:asciiTheme="minorHAnsi" w:hAnsiTheme="minorHAnsi"/>
        </w:rPr>
      </w:pPr>
      <w:r>
        <w:rPr>
          <w:rFonts w:asciiTheme="minorHAnsi" w:hAnsiTheme="minorHAnsi"/>
          <w:spacing w:val="-1"/>
        </w:rPr>
        <w:t>3.6     The</w:t>
      </w:r>
      <w:r>
        <w:rPr>
          <w:rFonts w:asciiTheme="minorHAnsi" w:hAnsiTheme="minorHAnsi"/>
          <w:spacing w:val="20"/>
        </w:rPr>
        <w:t xml:space="preserve"> </w:t>
      </w:r>
      <w:r>
        <w:rPr>
          <w:rFonts w:asciiTheme="minorHAnsi" w:hAnsiTheme="minorHAnsi"/>
          <w:spacing w:val="-1"/>
        </w:rPr>
        <w:t>Licensee</w:t>
      </w:r>
      <w:r>
        <w:rPr>
          <w:rFonts w:asciiTheme="minorHAnsi" w:hAnsiTheme="minorHAnsi"/>
          <w:spacing w:val="10"/>
        </w:rPr>
        <w:t xml:space="preserve"> </w:t>
      </w:r>
      <w:r>
        <w:rPr>
          <w:rFonts w:asciiTheme="minorHAnsi" w:hAnsiTheme="minorHAnsi"/>
          <w:spacing w:val="-1"/>
        </w:rPr>
        <w:t>sha</w:t>
      </w:r>
      <w:r>
        <w:rPr>
          <w:rFonts w:asciiTheme="minorHAnsi" w:hAnsiTheme="minorHAnsi"/>
          <w:spacing w:val="-2"/>
        </w:rPr>
        <w:t>ll</w:t>
      </w:r>
      <w:r>
        <w:rPr>
          <w:rFonts w:asciiTheme="minorHAnsi" w:hAnsiTheme="minorHAnsi"/>
          <w:spacing w:val="17"/>
        </w:rPr>
        <w:t xml:space="preserve"> </w:t>
      </w:r>
      <w:r>
        <w:rPr>
          <w:rFonts w:asciiTheme="minorHAnsi" w:hAnsiTheme="minorHAnsi"/>
          <w:spacing w:val="-2"/>
        </w:rPr>
        <w:t>keep</w:t>
      </w:r>
      <w:r>
        <w:rPr>
          <w:rFonts w:asciiTheme="minorHAnsi" w:hAnsiTheme="minorHAnsi"/>
          <w:spacing w:val="3"/>
        </w:rPr>
        <w:t xml:space="preserve">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areas</w:t>
      </w:r>
      <w:r>
        <w:rPr>
          <w:rFonts w:asciiTheme="minorHAnsi" w:hAnsiTheme="minorHAnsi"/>
          <w:spacing w:val="8"/>
        </w:rPr>
        <w:t xml:space="preserve"> </w:t>
      </w:r>
      <w:r>
        <w:rPr>
          <w:rFonts w:asciiTheme="minorHAnsi" w:hAnsiTheme="minorHAnsi"/>
          <w:spacing w:val="-2"/>
        </w:rPr>
        <w:t>occupied</w:t>
      </w:r>
      <w:r>
        <w:rPr>
          <w:rFonts w:asciiTheme="minorHAnsi" w:hAnsiTheme="minorHAnsi"/>
          <w:spacing w:val="17"/>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Equipment</w:t>
      </w:r>
      <w:r>
        <w:rPr>
          <w:rFonts w:asciiTheme="minorHAnsi" w:hAnsiTheme="minorHAnsi"/>
          <w:spacing w:val="11"/>
        </w:rPr>
        <w:t xml:space="preserve"> </w:t>
      </w:r>
      <w:r>
        <w:rPr>
          <w:rFonts w:asciiTheme="minorHAnsi" w:hAnsiTheme="minorHAnsi"/>
          <w:spacing w:val="-2"/>
        </w:rPr>
        <w:t>clean</w:t>
      </w:r>
      <w:r>
        <w:rPr>
          <w:rFonts w:asciiTheme="minorHAnsi" w:hAnsiTheme="minorHAnsi"/>
          <w:spacing w:val="12"/>
        </w:rPr>
        <w:t xml:space="preserve"> </w:t>
      </w:r>
      <w:r>
        <w:rPr>
          <w:rFonts w:asciiTheme="minorHAnsi" w:hAnsiTheme="minorHAnsi"/>
          <w:spacing w:val="-2"/>
        </w:rPr>
        <w:t>and</w:t>
      </w:r>
      <w:r>
        <w:rPr>
          <w:rFonts w:asciiTheme="minorHAnsi" w:hAnsiTheme="minorHAnsi"/>
          <w:spacing w:val="3"/>
        </w:rPr>
        <w:t xml:space="preserve"> </w:t>
      </w:r>
      <w:r>
        <w:rPr>
          <w:rFonts w:asciiTheme="minorHAnsi" w:hAnsiTheme="minorHAnsi"/>
          <w:spacing w:val="-2"/>
        </w:rPr>
        <w:t>tidy</w:t>
      </w:r>
      <w:r>
        <w:rPr>
          <w:rFonts w:asciiTheme="minorHAnsi" w:hAnsiTheme="minorHAnsi"/>
          <w:spacing w:val="12"/>
        </w:rPr>
        <w:t xml:space="preserve"> </w:t>
      </w:r>
      <w:r>
        <w:rPr>
          <w:rFonts w:asciiTheme="minorHAnsi" w:hAnsiTheme="minorHAnsi"/>
          <w:spacing w:val="-2"/>
        </w:rPr>
        <w:t>and</w:t>
      </w:r>
      <w:r>
        <w:rPr>
          <w:rFonts w:asciiTheme="minorHAnsi" w:hAnsiTheme="minorHAnsi"/>
          <w:spacing w:val="19"/>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let</w:t>
      </w:r>
      <w:r>
        <w:rPr>
          <w:rFonts w:asciiTheme="minorHAnsi" w:hAnsiTheme="minorHAnsi"/>
          <w:spacing w:val="11"/>
        </w:rPr>
        <w:t xml:space="preserve"> </w:t>
      </w:r>
      <w:r>
        <w:rPr>
          <w:rFonts w:asciiTheme="minorHAnsi" w:hAnsiTheme="minorHAnsi"/>
          <w:spacing w:val="-2"/>
        </w:rPr>
        <w:t>any</w:t>
      </w:r>
      <w:r>
        <w:rPr>
          <w:rFonts w:asciiTheme="minorHAnsi" w:hAnsiTheme="minorHAnsi"/>
          <w:spacing w:val="15"/>
          <w:w w:val="101"/>
        </w:rPr>
        <w:t xml:space="preserve"> </w:t>
      </w:r>
      <w:r>
        <w:rPr>
          <w:rFonts w:asciiTheme="minorHAnsi" w:hAnsiTheme="minorHAnsi"/>
          <w:spacing w:val="-2"/>
        </w:rPr>
        <w:t>materials</w:t>
      </w:r>
      <w:r>
        <w:rPr>
          <w:rFonts w:asciiTheme="minorHAnsi" w:hAnsiTheme="minorHAnsi"/>
        </w:rPr>
        <w:t xml:space="preserve"> </w:t>
      </w:r>
      <w:r>
        <w:rPr>
          <w:rFonts w:asciiTheme="minorHAnsi" w:hAnsiTheme="minorHAnsi"/>
          <w:spacing w:val="-1"/>
        </w:rPr>
        <w:t>accumulate which could</w:t>
      </w:r>
      <w:r>
        <w:rPr>
          <w:rFonts w:asciiTheme="minorHAnsi" w:hAnsiTheme="minorHAnsi"/>
          <w:spacing w:val="16"/>
        </w:rPr>
        <w:t xml:space="preserve"> </w:t>
      </w:r>
      <w:r>
        <w:rPr>
          <w:rFonts w:asciiTheme="minorHAnsi" w:hAnsiTheme="minorHAnsi"/>
          <w:spacing w:val="-1"/>
        </w:rPr>
        <w:t>present a fire safety</w:t>
      </w:r>
      <w:r>
        <w:rPr>
          <w:rFonts w:asciiTheme="minorHAnsi" w:hAnsiTheme="minorHAnsi"/>
          <w:spacing w:val="9"/>
        </w:rPr>
        <w:t xml:space="preserve"> </w:t>
      </w:r>
      <w:r>
        <w:rPr>
          <w:rFonts w:asciiTheme="minorHAnsi" w:hAnsiTheme="minorHAnsi"/>
          <w:spacing w:val="-1"/>
        </w:rPr>
        <w:t>or</w:t>
      </w:r>
      <w:r>
        <w:rPr>
          <w:rFonts w:asciiTheme="minorHAnsi" w:hAnsiTheme="minorHAnsi"/>
          <w:spacing w:val="17"/>
        </w:rPr>
        <w:t xml:space="preserve"> </w:t>
      </w:r>
      <w:r>
        <w:rPr>
          <w:rFonts w:asciiTheme="minorHAnsi" w:hAnsiTheme="minorHAnsi"/>
          <w:spacing w:val="-1"/>
        </w:rPr>
        <w:t>h</w:t>
      </w:r>
      <w:r>
        <w:rPr>
          <w:rFonts w:asciiTheme="minorHAnsi" w:hAnsiTheme="minorHAnsi"/>
          <w:spacing w:val="-2"/>
        </w:rPr>
        <w:t>ealth</w:t>
      </w:r>
      <w:r>
        <w:rPr>
          <w:rFonts w:asciiTheme="minorHAnsi" w:hAnsiTheme="minorHAnsi"/>
          <w:spacing w:val="16"/>
          <w:w w:val="101"/>
        </w:rPr>
        <w:t xml:space="preserve"> </w:t>
      </w:r>
      <w:r>
        <w:rPr>
          <w:rFonts w:asciiTheme="minorHAnsi" w:hAnsiTheme="minorHAnsi"/>
          <w:spacing w:val="-2"/>
        </w:rPr>
        <w:t>hazard.</w:t>
      </w:r>
    </w:p>
    <w:p w14:paraId="06648899" w14:textId="77777777" w:rsidR="000F72C1" w:rsidRDefault="000F72C1">
      <w:pPr>
        <w:spacing w:line="214" w:lineRule="auto"/>
        <w:rPr>
          <w:del w:id="1913" w:author="Jiang" w:date="2024-07-10T20:45:00Z"/>
          <w:rFonts w:asciiTheme="minorHAnsi" w:hAnsiTheme="minorHAnsi"/>
        </w:rPr>
        <w:sectPr w:rsidR="000F72C1">
          <w:footerReference w:type="default" r:id="rId135"/>
          <w:pgSz w:w="11907" w:h="16839"/>
          <w:pgMar w:top="1139" w:right="21" w:bottom="1495" w:left="878" w:header="6" w:footer="850" w:gutter="0"/>
          <w:cols w:space="720"/>
        </w:sectPr>
      </w:pPr>
    </w:p>
    <w:p w14:paraId="0664889A" w14:textId="77777777" w:rsidR="000F72C1" w:rsidRDefault="0020793E">
      <w:pPr>
        <w:pStyle w:val="BodyText"/>
        <w:spacing w:before="7" w:line="188" w:lineRule="auto"/>
        <w:ind w:left="606"/>
        <w:rPr>
          <w:rFonts w:asciiTheme="minorHAnsi" w:hAnsiTheme="minorHAnsi"/>
        </w:rPr>
      </w:pPr>
      <w:bookmarkStart w:id="1918" w:name="bookmark105"/>
      <w:bookmarkEnd w:id="1918"/>
      <w:r>
        <w:rPr>
          <w:rFonts w:asciiTheme="minorHAnsi" w:hAnsiTheme="minorHAnsi"/>
          <w:spacing w:val="-1"/>
        </w:rPr>
        <w:t>3.7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0"/>
        </w:rPr>
        <w:t xml:space="preserve"> </w:t>
      </w:r>
      <w:r>
        <w:rPr>
          <w:rFonts w:asciiTheme="minorHAnsi" w:hAnsiTheme="minorHAnsi"/>
          <w:spacing w:val="-1"/>
        </w:rPr>
        <w:t>and</w:t>
      </w:r>
      <w:r>
        <w:rPr>
          <w:rFonts w:asciiTheme="minorHAnsi" w:hAnsiTheme="minorHAnsi"/>
          <w:spacing w:val="4"/>
        </w:rPr>
        <w:t xml:space="preserve"> </w:t>
      </w:r>
      <w:r>
        <w:rPr>
          <w:rFonts w:asciiTheme="minorHAnsi" w:hAnsiTheme="minorHAnsi"/>
          <w:spacing w:val="-1"/>
        </w:rPr>
        <w:t>the</w:t>
      </w:r>
      <w:r>
        <w:rPr>
          <w:rFonts w:asciiTheme="minorHAnsi" w:hAnsiTheme="minorHAnsi"/>
          <w:spacing w:val="17"/>
        </w:rPr>
        <w:t xml:space="preserve"> </w:t>
      </w:r>
      <w:r>
        <w:rPr>
          <w:rFonts w:asciiTheme="minorHAnsi" w:hAnsiTheme="minorHAnsi"/>
          <w:spacing w:val="-1"/>
        </w:rPr>
        <w:t>Licensee</w:t>
      </w:r>
      <w:r>
        <w:rPr>
          <w:rFonts w:asciiTheme="minorHAnsi" w:hAnsiTheme="minorHAnsi"/>
          <w:spacing w:val="18"/>
        </w:rPr>
        <w:t xml:space="preserve"> </w:t>
      </w:r>
      <w:r>
        <w:rPr>
          <w:rFonts w:asciiTheme="minorHAnsi" w:hAnsiTheme="minorHAnsi"/>
          <w:spacing w:val="-1"/>
        </w:rPr>
        <w:t>hereby</w:t>
      </w:r>
      <w:r>
        <w:rPr>
          <w:rFonts w:asciiTheme="minorHAnsi" w:hAnsiTheme="minorHAnsi"/>
          <w:spacing w:val="11"/>
        </w:rPr>
        <w:t xml:space="preserve"> </w:t>
      </w:r>
      <w:r>
        <w:rPr>
          <w:rFonts w:asciiTheme="minorHAnsi" w:hAnsiTheme="minorHAnsi"/>
          <w:spacing w:val="-2"/>
        </w:rPr>
        <w:t>agree</w:t>
      </w:r>
      <w:r>
        <w:rPr>
          <w:rFonts w:asciiTheme="minorHAnsi" w:hAnsiTheme="minorHAnsi"/>
          <w:spacing w:val="11"/>
        </w:rPr>
        <w:t xml:space="preserve"> </w:t>
      </w:r>
      <w:r>
        <w:rPr>
          <w:rFonts w:asciiTheme="minorHAnsi" w:hAnsiTheme="minorHAnsi"/>
          <w:spacing w:val="-2"/>
        </w:rPr>
        <w:t>and</w:t>
      </w:r>
      <w:r>
        <w:rPr>
          <w:rFonts w:asciiTheme="minorHAnsi" w:hAnsiTheme="minorHAnsi"/>
          <w:spacing w:val="10"/>
        </w:rPr>
        <w:t xml:space="preserve"> </w:t>
      </w:r>
      <w:r>
        <w:rPr>
          <w:rFonts w:asciiTheme="minorHAnsi" w:hAnsiTheme="minorHAnsi"/>
          <w:spacing w:val="-2"/>
        </w:rPr>
        <w:t>declare</w:t>
      </w:r>
      <w:r>
        <w:rPr>
          <w:rFonts w:asciiTheme="minorHAnsi" w:hAnsiTheme="minorHAnsi"/>
          <w:spacing w:val="11"/>
        </w:rPr>
        <w:t xml:space="preserve"> </w:t>
      </w:r>
      <w:r>
        <w:rPr>
          <w:rFonts w:asciiTheme="minorHAnsi" w:hAnsiTheme="minorHAnsi"/>
          <w:spacing w:val="-2"/>
        </w:rPr>
        <w:t>as</w:t>
      </w:r>
      <w:r>
        <w:rPr>
          <w:rFonts w:asciiTheme="minorHAnsi" w:hAnsiTheme="minorHAnsi"/>
          <w:spacing w:val="5"/>
        </w:rPr>
        <w:t xml:space="preserve"> </w:t>
      </w:r>
      <w:r>
        <w:rPr>
          <w:rFonts w:asciiTheme="minorHAnsi" w:hAnsiTheme="minorHAnsi"/>
          <w:spacing w:val="-2"/>
        </w:rPr>
        <w:t>follows:</w:t>
      </w:r>
    </w:p>
    <w:p w14:paraId="0664889B" w14:textId="77777777" w:rsidR="000F72C1" w:rsidRDefault="0020793E">
      <w:pPr>
        <w:pStyle w:val="BodyText"/>
        <w:spacing w:before="178" w:line="188" w:lineRule="auto"/>
        <w:ind w:left="1172"/>
        <w:rPr>
          <w:rFonts w:asciiTheme="minorHAnsi" w:hAnsiTheme="minorHAnsi"/>
        </w:rPr>
      </w:pPr>
      <w:r>
        <w:rPr>
          <w:rFonts w:asciiTheme="minorHAnsi" w:hAnsiTheme="minorHAnsi"/>
          <w:spacing w:val="-1"/>
        </w:rPr>
        <w:t>3.7.1        that</w:t>
      </w:r>
      <w:r>
        <w:rPr>
          <w:rFonts w:asciiTheme="minorHAnsi" w:hAnsiTheme="minorHAnsi"/>
          <w:spacing w:val="20"/>
          <w:w w:val="101"/>
        </w:rPr>
        <w:t xml:space="preserve"> </w:t>
      </w:r>
      <w:r>
        <w:rPr>
          <w:rFonts w:asciiTheme="minorHAnsi" w:hAnsiTheme="minorHAnsi"/>
          <w:spacing w:val="-1"/>
        </w:rPr>
        <w:t>it</w:t>
      </w:r>
      <w:r>
        <w:rPr>
          <w:rFonts w:asciiTheme="minorHAnsi" w:hAnsiTheme="minorHAnsi"/>
          <w:spacing w:val="20"/>
        </w:rPr>
        <w:t xml:space="preserve"> </w:t>
      </w:r>
      <w:r>
        <w:rPr>
          <w:rFonts w:asciiTheme="minorHAnsi" w:hAnsiTheme="minorHAnsi"/>
          <w:spacing w:val="-1"/>
        </w:rPr>
        <w:t>is</w:t>
      </w:r>
      <w:r>
        <w:rPr>
          <w:rFonts w:asciiTheme="minorHAnsi" w:hAnsiTheme="minorHAnsi"/>
          <w:spacing w:val="22"/>
        </w:rPr>
        <w:t xml:space="preserve"> </w:t>
      </w:r>
      <w:r>
        <w:rPr>
          <w:rFonts w:asciiTheme="minorHAnsi" w:hAnsiTheme="minorHAnsi"/>
          <w:spacing w:val="-1"/>
        </w:rPr>
        <w:t>not the</w:t>
      </w:r>
      <w:r>
        <w:rPr>
          <w:rFonts w:asciiTheme="minorHAnsi" w:hAnsiTheme="minorHAnsi"/>
          <w:spacing w:val="20"/>
          <w:w w:val="101"/>
        </w:rPr>
        <w:t xml:space="preserve"> </w:t>
      </w:r>
      <w:r>
        <w:rPr>
          <w:rFonts w:asciiTheme="minorHAnsi" w:hAnsiTheme="minorHAnsi"/>
          <w:spacing w:val="-1"/>
        </w:rPr>
        <w:t>intention</w:t>
      </w:r>
      <w:r>
        <w:rPr>
          <w:rFonts w:asciiTheme="minorHAnsi" w:hAnsiTheme="minorHAnsi"/>
          <w:spacing w:val="14"/>
          <w:w w:val="101"/>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either</w:t>
      </w:r>
      <w:r>
        <w:rPr>
          <w:rFonts w:asciiTheme="minorHAnsi" w:hAnsiTheme="minorHAnsi"/>
          <w:spacing w:val="12"/>
          <w:w w:val="101"/>
        </w:rPr>
        <w:t xml:space="preserve"> </w:t>
      </w:r>
      <w:r>
        <w:rPr>
          <w:rFonts w:asciiTheme="minorHAnsi" w:hAnsiTheme="minorHAnsi"/>
          <w:spacing w:val="-1"/>
        </w:rPr>
        <w:t>of them to</w:t>
      </w:r>
      <w:r>
        <w:rPr>
          <w:rFonts w:asciiTheme="minorHAnsi" w:hAnsiTheme="minorHAnsi"/>
          <w:spacing w:val="16"/>
          <w:w w:val="101"/>
        </w:rPr>
        <w:t xml:space="preserve"> </w:t>
      </w:r>
      <w:r>
        <w:rPr>
          <w:rFonts w:asciiTheme="minorHAnsi" w:hAnsiTheme="minorHAnsi"/>
          <w:spacing w:val="-1"/>
        </w:rPr>
        <w:t>creat</w:t>
      </w:r>
      <w:r>
        <w:rPr>
          <w:rFonts w:asciiTheme="minorHAnsi" w:hAnsiTheme="minorHAnsi"/>
          <w:spacing w:val="-2"/>
        </w:rPr>
        <w:t>e</w:t>
      </w:r>
      <w:r>
        <w:rPr>
          <w:rFonts w:asciiTheme="minorHAnsi" w:hAnsiTheme="minorHAnsi"/>
          <w:spacing w:val="20"/>
        </w:rPr>
        <w:t xml:space="preserve"> </w:t>
      </w:r>
      <w:r>
        <w:rPr>
          <w:rFonts w:asciiTheme="minorHAnsi" w:hAnsiTheme="minorHAnsi"/>
          <w:spacing w:val="-2"/>
        </w:rPr>
        <w:t>by</w:t>
      </w:r>
      <w:r>
        <w:rPr>
          <w:rFonts w:asciiTheme="minorHAnsi" w:hAnsiTheme="minorHAnsi"/>
          <w:spacing w:val="9"/>
        </w:rPr>
        <w:t xml:space="preserve"> </w:t>
      </w:r>
      <w:r>
        <w:rPr>
          <w:rFonts w:asciiTheme="minorHAnsi" w:hAnsiTheme="minorHAnsi"/>
          <w:spacing w:val="-2"/>
        </w:rPr>
        <w:t>this</w:t>
      </w:r>
      <w:r>
        <w:rPr>
          <w:rFonts w:asciiTheme="minorHAnsi" w:hAnsiTheme="minorHAnsi"/>
          <w:spacing w:val="10"/>
        </w:rPr>
        <w:t xml:space="preserve"> </w:t>
      </w:r>
      <w:r>
        <w:rPr>
          <w:rFonts w:asciiTheme="minorHAnsi" w:hAnsiTheme="minorHAnsi"/>
          <w:spacing w:val="-2"/>
        </w:rPr>
        <w:t>Agreement</w:t>
      </w:r>
      <w:r>
        <w:rPr>
          <w:rFonts w:asciiTheme="minorHAnsi" w:hAnsiTheme="minorHAnsi"/>
          <w:spacing w:val="9"/>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relationship</w:t>
      </w:r>
      <w:r>
        <w:rPr>
          <w:rFonts w:asciiTheme="minorHAnsi" w:hAnsiTheme="minorHAnsi"/>
          <w:spacing w:val="14"/>
          <w:w w:val="101"/>
        </w:rPr>
        <w:t xml:space="preserve"> </w:t>
      </w:r>
      <w:r>
        <w:rPr>
          <w:rFonts w:asciiTheme="minorHAnsi" w:hAnsiTheme="minorHAnsi"/>
          <w:spacing w:val="-2"/>
        </w:rPr>
        <w:t>of</w:t>
      </w:r>
    </w:p>
    <w:p w14:paraId="0664889C" w14:textId="77777777" w:rsidR="000F72C1" w:rsidRDefault="0020793E">
      <w:pPr>
        <w:pStyle w:val="BodyText"/>
        <w:spacing w:before="59" w:line="187" w:lineRule="auto"/>
        <w:ind w:left="2030"/>
        <w:rPr>
          <w:rFonts w:asciiTheme="minorHAnsi" w:hAnsiTheme="minorHAnsi"/>
        </w:rPr>
      </w:pPr>
      <w:r>
        <w:rPr>
          <w:rFonts w:asciiTheme="minorHAnsi" w:hAnsiTheme="minorHAnsi"/>
          <w:spacing w:val="-1"/>
        </w:rPr>
        <w:t>landlord and tenant.</w:t>
      </w:r>
    </w:p>
    <w:p w14:paraId="0664889D" w14:textId="77777777" w:rsidR="000F72C1" w:rsidRDefault="0020793E">
      <w:pPr>
        <w:pStyle w:val="BodyText"/>
        <w:spacing w:before="178" w:line="188" w:lineRule="auto"/>
        <w:ind w:left="1172"/>
        <w:rPr>
          <w:rFonts w:asciiTheme="minorHAnsi" w:hAnsiTheme="minorHAnsi"/>
        </w:rPr>
      </w:pPr>
      <w:r>
        <w:rPr>
          <w:rFonts w:asciiTheme="minorHAnsi" w:hAnsiTheme="minorHAnsi"/>
          <w:spacing w:val="-1"/>
        </w:rPr>
        <w:t>3.7.2        that  lega</w:t>
      </w:r>
      <w:r>
        <w:rPr>
          <w:rFonts w:asciiTheme="minorHAnsi" w:hAnsiTheme="minorHAnsi"/>
          <w:spacing w:val="-2"/>
        </w:rPr>
        <w:t>l  possession  and  control</w:t>
      </w:r>
      <w:r>
        <w:rPr>
          <w:rFonts w:asciiTheme="minorHAnsi" w:hAnsiTheme="minorHAnsi"/>
          <w:spacing w:val="39"/>
          <w:w w:val="101"/>
        </w:rPr>
        <w:t xml:space="preserve"> </w:t>
      </w:r>
      <w:r>
        <w:rPr>
          <w:rFonts w:asciiTheme="minorHAnsi" w:hAnsiTheme="minorHAnsi"/>
          <w:spacing w:val="-2"/>
        </w:rPr>
        <w:t>of</w:t>
      </w:r>
      <w:r>
        <w:rPr>
          <w:rFonts w:asciiTheme="minorHAnsi" w:hAnsiTheme="minorHAnsi"/>
          <w:spacing w:val="33"/>
        </w:rPr>
        <w:t xml:space="preserve"> </w:t>
      </w:r>
      <w:r>
        <w:rPr>
          <w:rFonts w:asciiTheme="minorHAnsi" w:hAnsiTheme="minorHAnsi"/>
          <w:spacing w:val="-2"/>
        </w:rPr>
        <w:t>the  Premises</w:t>
      </w:r>
      <w:r>
        <w:rPr>
          <w:rFonts w:asciiTheme="minorHAnsi" w:hAnsiTheme="minorHAnsi"/>
          <w:spacing w:val="41"/>
        </w:rPr>
        <w:t xml:space="preserve"> </w:t>
      </w:r>
      <w:r>
        <w:rPr>
          <w:rFonts w:asciiTheme="minorHAnsi" w:hAnsiTheme="minorHAnsi"/>
          <w:spacing w:val="-2"/>
        </w:rPr>
        <w:t>shall</w:t>
      </w:r>
      <w:r>
        <w:rPr>
          <w:rFonts w:asciiTheme="minorHAnsi" w:hAnsiTheme="minorHAnsi"/>
          <w:spacing w:val="41"/>
          <w:w w:val="101"/>
        </w:rPr>
        <w:t xml:space="preserve"> </w:t>
      </w:r>
      <w:r>
        <w:rPr>
          <w:rFonts w:asciiTheme="minorHAnsi" w:hAnsiTheme="minorHAnsi"/>
          <w:spacing w:val="-2"/>
        </w:rPr>
        <w:t>at</w:t>
      </w:r>
      <w:r>
        <w:rPr>
          <w:rFonts w:asciiTheme="minorHAnsi" w:hAnsiTheme="minorHAnsi"/>
          <w:spacing w:val="42"/>
          <w:w w:val="101"/>
        </w:rPr>
        <w:t xml:space="preserve"> </w:t>
      </w:r>
      <w:r>
        <w:rPr>
          <w:rFonts w:asciiTheme="minorHAnsi" w:hAnsiTheme="minorHAnsi"/>
          <w:spacing w:val="-2"/>
        </w:rPr>
        <w:t>all</w:t>
      </w:r>
      <w:r>
        <w:rPr>
          <w:rFonts w:asciiTheme="minorHAnsi" w:hAnsiTheme="minorHAnsi"/>
          <w:spacing w:val="35"/>
        </w:rPr>
        <w:t xml:space="preserve"> </w:t>
      </w:r>
      <w:r>
        <w:rPr>
          <w:rFonts w:asciiTheme="minorHAnsi" w:hAnsiTheme="minorHAnsi"/>
          <w:spacing w:val="-2"/>
        </w:rPr>
        <w:t>times  remain</w:t>
      </w:r>
      <w:r>
        <w:rPr>
          <w:rFonts w:asciiTheme="minorHAnsi" w:hAnsiTheme="minorHAnsi"/>
          <w:spacing w:val="35"/>
        </w:rPr>
        <w:t xml:space="preserve"> </w:t>
      </w:r>
      <w:r>
        <w:rPr>
          <w:rFonts w:asciiTheme="minorHAnsi" w:hAnsiTheme="minorHAnsi"/>
          <w:spacing w:val="-2"/>
        </w:rPr>
        <w:t>vested  in</w:t>
      </w:r>
      <w:r>
        <w:rPr>
          <w:rFonts w:asciiTheme="minorHAnsi" w:hAnsiTheme="minorHAnsi"/>
          <w:spacing w:val="35"/>
        </w:rPr>
        <w:t xml:space="preserve"> </w:t>
      </w:r>
      <w:r>
        <w:rPr>
          <w:rFonts w:asciiTheme="minorHAnsi" w:hAnsiTheme="minorHAnsi"/>
          <w:spacing w:val="-2"/>
        </w:rPr>
        <w:t>the</w:t>
      </w:r>
    </w:p>
    <w:p w14:paraId="0664889E" w14:textId="77777777" w:rsidR="000F72C1" w:rsidRDefault="0020793E">
      <w:pPr>
        <w:pStyle w:val="BodyText"/>
        <w:spacing w:before="59" w:line="187" w:lineRule="auto"/>
        <w:ind w:left="2032"/>
        <w:rPr>
          <w:rFonts w:asciiTheme="minorHAnsi" w:hAnsiTheme="minorHAnsi"/>
        </w:rPr>
      </w:pPr>
      <w:r>
        <w:rPr>
          <w:rFonts w:asciiTheme="minorHAnsi" w:hAnsiTheme="minorHAnsi"/>
          <w:spacing w:val="-1"/>
        </w:rPr>
        <w:t>Licensor and the</w:t>
      </w:r>
      <w:r>
        <w:rPr>
          <w:rFonts w:asciiTheme="minorHAnsi" w:hAnsiTheme="minorHAnsi"/>
          <w:spacing w:val="20"/>
        </w:rPr>
        <w:t xml:space="preserve"> </w:t>
      </w:r>
      <w:r>
        <w:rPr>
          <w:rFonts w:asciiTheme="minorHAnsi" w:hAnsiTheme="minorHAnsi"/>
          <w:spacing w:val="-1"/>
        </w:rPr>
        <w:t>Licensee shall</w:t>
      </w:r>
      <w:r>
        <w:rPr>
          <w:rFonts w:asciiTheme="minorHAnsi" w:hAnsiTheme="minorHAnsi"/>
          <w:spacing w:val="17"/>
        </w:rPr>
        <w:t xml:space="preserve"> </w:t>
      </w:r>
      <w:r>
        <w:rPr>
          <w:rFonts w:asciiTheme="minorHAnsi" w:hAnsiTheme="minorHAnsi"/>
          <w:spacing w:val="-1"/>
        </w:rPr>
        <w:t>not</w:t>
      </w:r>
      <w:r>
        <w:rPr>
          <w:rFonts w:asciiTheme="minorHAnsi" w:hAnsiTheme="minorHAnsi"/>
          <w:spacing w:val="18"/>
        </w:rPr>
        <w:t xml:space="preserve"> </w:t>
      </w:r>
      <w:r>
        <w:rPr>
          <w:rFonts w:asciiTheme="minorHAnsi" w:hAnsiTheme="minorHAnsi"/>
          <w:spacing w:val="-1"/>
        </w:rPr>
        <w:t xml:space="preserve">hereby </w:t>
      </w:r>
      <w:r>
        <w:rPr>
          <w:rFonts w:asciiTheme="minorHAnsi" w:hAnsiTheme="minorHAnsi"/>
          <w:spacing w:val="-2"/>
        </w:rPr>
        <w:t>acquire</w:t>
      </w:r>
      <w:r>
        <w:rPr>
          <w:rFonts w:asciiTheme="minorHAnsi" w:hAnsiTheme="minorHAnsi"/>
          <w:spacing w:val="11"/>
        </w:rPr>
        <w:t xml:space="preserve"> </w:t>
      </w:r>
      <w:r>
        <w:rPr>
          <w:rFonts w:asciiTheme="minorHAnsi" w:hAnsiTheme="minorHAnsi"/>
          <w:spacing w:val="-2"/>
        </w:rPr>
        <w:t>any estate</w:t>
      </w:r>
      <w:r>
        <w:rPr>
          <w:rFonts w:asciiTheme="minorHAnsi" w:hAnsiTheme="minorHAnsi"/>
          <w:spacing w:val="8"/>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interest</w:t>
      </w:r>
      <w:r>
        <w:rPr>
          <w:rFonts w:asciiTheme="minorHAnsi" w:hAnsiTheme="minorHAnsi"/>
          <w:spacing w:val="2"/>
        </w:rPr>
        <w:t xml:space="preserve"> </w:t>
      </w:r>
      <w:r>
        <w:rPr>
          <w:rFonts w:asciiTheme="minorHAnsi" w:hAnsiTheme="minorHAnsi"/>
          <w:spacing w:val="-2"/>
        </w:rPr>
        <w:t>therein.</w:t>
      </w:r>
    </w:p>
    <w:p w14:paraId="0664889F" w14:textId="77777777" w:rsidR="000F72C1" w:rsidRDefault="0020793E">
      <w:pPr>
        <w:pStyle w:val="BodyText"/>
        <w:spacing w:before="179" w:line="188" w:lineRule="auto"/>
        <w:ind w:left="1172"/>
        <w:rPr>
          <w:rFonts w:asciiTheme="minorHAnsi" w:hAnsiTheme="minorHAnsi"/>
        </w:rPr>
      </w:pPr>
      <w:r>
        <w:rPr>
          <w:rFonts w:asciiTheme="minorHAnsi" w:hAnsiTheme="minorHAnsi"/>
          <w:spacing w:val="-1"/>
        </w:rPr>
        <w:t>3.7.3        that the extent of the Premis</w:t>
      </w:r>
      <w:r>
        <w:rPr>
          <w:rFonts w:asciiTheme="minorHAnsi" w:hAnsiTheme="minorHAnsi"/>
          <w:spacing w:val="-2"/>
        </w:rPr>
        <w:t>es to be occupied</w:t>
      </w:r>
      <w:r>
        <w:rPr>
          <w:rFonts w:asciiTheme="minorHAnsi" w:hAnsiTheme="minorHAnsi"/>
          <w:spacing w:val="9"/>
        </w:rPr>
        <w:t xml:space="preserve"> </w:t>
      </w:r>
      <w:r>
        <w:rPr>
          <w:rFonts w:asciiTheme="minorHAnsi" w:hAnsiTheme="minorHAnsi"/>
          <w:spacing w:val="-2"/>
        </w:rPr>
        <w:t>by the</w:t>
      </w:r>
      <w:r>
        <w:rPr>
          <w:rFonts w:asciiTheme="minorHAnsi" w:hAnsiTheme="minorHAnsi"/>
          <w:spacing w:val="13"/>
        </w:rPr>
        <w:t xml:space="preserve"> </w:t>
      </w:r>
      <w:r>
        <w:rPr>
          <w:rFonts w:asciiTheme="minorHAnsi" w:hAnsiTheme="minorHAnsi"/>
          <w:spacing w:val="-2"/>
        </w:rPr>
        <w:t>Equipment</w:t>
      </w:r>
      <w:r>
        <w:rPr>
          <w:rFonts w:asciiTheme="minorHAnsi" w:hAnsiTheme="minorHAnsi"/>
          <w:spacing w:val="2"/>
        </w:rPr>
        <w:t xml:space="preserve"> </w:t>
      </w:r>
      <w:r>
        <w:rPr>
          <w:rFonts w:asciiTheme="minorHAnsi" w:hAnsiTheme="minorHAnsi"/>
          <w:spacing w:val="-2"/>
        </w:rPr>
        <w:t>shall</w:t>
      </w:r>
      <w:r>
        <w:rPr>
          <w:rFonts w:asciiTheme="minorHAnsi" w:hAnsiTheme="minorHAnsi"/>
          <w:spacing w:val="10"/>
        </w:rPr>
        <w:t xml:space="preserve"> </w:t>
      </w:r>
      <w:r>
        <w:rPr>
          <w:rFonts w:asciiTheme="minorHAnsi" w:hAnsiTheme="minorHAnsi"/>
          <w:spacing w:val="-2"/>
        </w:rPr>
        <w:t>be that</w:t>
      </w:r>
      <w:r>
        <w:rPr>
          <w:rFonts w:asciiTheme="minorHAnsi" w:hAnsiTheme="minorHAnsi"/>
          <w:spacing w:val="4"/>
        </w:rPr>
        <w:t xml:space="preserve"> </w:t>
      </w:r>
      <w:r>
        <w:rPr>
          <w:rFonts w:asciiTheme="minorHAnsi" w:hAnsiTheme="minorHAnsi"/>
          <w:spacing w:val="-2"/>
        </w:rPr>
        <w:t>as the</w:t>
      </w:r>
      <w:r>
        <w:rPr>
          <w:rFonts w:asciiTheme="minorHAnsi" w:hAnsiTheme="minorHAnsi"/>
          <w:spacing w:val="13"/>
        </w:rPr>
        <w:t xml:space="preserve"> </w:t>
      </w:r>
      <w:r>
        <w:rPr>
          <w:rFonts w:asciiTheme="minorHAnsi" w:hAnsiTheme="minorHAnsi"/>
          <w:spacing w:val="-2"/>
        </w:rPr>
        <w:t>Licensor</w:t>
      </w:r>
    </w:p>
    <w:p w14:paraId="066488A0" w14:textId="77777777" w:rsidR="000F72C1" w:rsidRDefault="0020793E">
      <w:pPr>
        <w:pStyle w:val="BodyText"/>
        <w:spacing w:before="59" w:line="395" w:lineRule="exact"/>
        <w:ind w:left="2030"/>
        <w:rPr>
          <w:rFonts w:asciiTheme="minorHAnsi" w:hAnsiTheme="minorHAnsi"/>
        </w:rPr>
      </w:pPr>
      <w:r>
        <w:rPr>
          <w:rFonts w:asciiTheme="minorHAnsi" w:hAnsiTheme="minorHAnsi"/>
          <w:spacing w:val="-1"/>
          <w:position w:val="17"/>
        </w:rPr>
        <w:t>may determine from time to</w:t>
      </w:r>
      <w:r>
        <w:rPr>
          <w:rFonts w:asciiTheme="minorHAnsi" w:hAnsiTheme="minorHAnsi"/>
          <w:spacing w:val="14"/>
          <w:position w:val="17"/>
        </w:rPr>
        <w:t xml:space="preserve"> </w:t>
      </w:r>
      <w:r>
        <w:rPr>
          <w:rFonts w:asciiTheme="minorHAnsi" w:hAnsiTheme="minorHAnsi"/>
          <w:spacing w:val="-1"/>
          <w:position w:val="17"/>
        </w:rPr>
        <w:t>time</w:t>
      </w:r>
    </w:p>
    <w:p w14:paraId="066488A1" w14:textId="77777777" w:rsidR="000F72C1" w:rsidRDefault="0020793E">
      <w:pPr>
        <w:pStyle w:val="BodyText"/>
        <w:spacing w:line="179" w:lineRule="auto"/>
        <w:ind w:left="34"/>
        <w:rPr>
          <w:rFonts w:asciiTheme="minorHAnsi" w:hAnsiTheme="minorHAnsi"/>
        </w:rPr>
      </w:pPr>
      <w:r>
        <w:rPr>
          <w:rFonts w:asciiTheme="minorHAnsi" w:hAnsiTheme="minorHAnsi"/>
          <w:spacing w:val="-1"/>
        </w:rPr>
        <w:t>4.        INSTALLATION AND</w:t>
      </w:r>
      <w:r>
        <w:rPr>
          <w:rFonts w:asciiTheme="minorHAnsi" w:hAnsiTheme="minorHAnsi"/>
          <w:spacing w:val="29"/>
          <w:w w:val="101"/>
        </w:rPr>
        <w:t xml:space="preserve"> </w:t>
      </w:r>
      <w:r>
        <w:rPr>
          <w:rFonts w:asciiTheme="minorHAnsi" w:hAnsiTheme="minorHAnsi"/>
          <w:spacing w:val="-1"/>
        </w:rPr>
        <w:t>REMOVAL</w:t>
      </w:r>
    </w:p>
    <w:p w14:paraId="066488A2" w14:textId="77777777" w:rsidR="000F72C1" w:rsidRDefault="0020793E">
      <w:pPr>
        <w:pStyle w:val="BodyText"/>
        <w:spacing w:before="178" w:line="223" w:lineRule="auto"/>
        <w:ind w:left="1177" w:right="770" w:hanging="577"/>
        <w:rPr>
          <w:rFonts w:asciiTheme="minorHAnsi" w:hAnsiTheme="minorHAnsi"/>
        </w:rPr>
      </w:pPr>
      <w:r>
        <w:rPr>
          <w:rFonts w:asciiTheme="minorHAnsi" w:hAnsiTheme="minorHAnsi"/>
          <w:spacing w:val="-1"/>
        </w:rPr>
        <w:t>4.1     The</w:t>
      </w:r>
      <w:r>
        <w:rPr>
          <w:rFonts w:asciiTheme="minorHAnsi" w:hAnsiTheme="minorHAnsi"/>
          <w:spacing w:val="27"/>
          <w:w w:val="101"/>
        </w:rPr>
        <w:t xml:space="preserve"> </w:t>
      </w:r>
      <w:r>
        <w:rPr>
          <w:rFonts w:asciiTheme="minorHAnsi" w:hAnsiTheme="minorHAnsi"/>
          <w:spacing w:val="-1"/>
        </w:rPr>
        <w:t>Licensee</w:t>
      </w:r>
      <w:r>
        <w:rPr>
          <w:rFonts w:asciiTheme="minorHAnsi" w:hAnsiTheme="minorHAnsi"/>
          <w:spacing w:val="17"/>
        </w:rPr>
        <w:t xml:space="preserve"> </w:t>
      </w:r>
      <w:r>
        <w:rPr>
          <w:rFonts w:asciiTheme="minorHAnsi" w:hAnsiTheme="minorHAnsi"/>
          <w:spacing w:val="-1"/>
        </w:rPr>
        <w:t>shall</w:t>
      </w:r>
      <w:r>
        <w:rPr>
          <w:rFonts w:asciiTheme="minorHAnsi" w:hAnsiTheme="minorHAnsi"/>
          <w:spacing w:val="16"/>
          <w:w w:val="101"/>
        </w:rPr>
        <w:t xml:space="preserve"> </w:t>
      </w:r>
      <w:r>
        <w:rPr>
          <w:rFonts w:asciiTheme="minorHAnsi" w:hAnsiTheme="minorHAnsi"/>
          <w:spacing w:val="-1"/>
        </w:rPr>
        <w:t>submit</w:t>
      </w:r>
      <w:r>
        <w:rPr>
          <w:rFonts w:asciiTheme="minorHAnsi" w:hAnsiTheme="minorHAnsi"/>
          <w:spacing w:val="22"/>
          <w:w w:val="101"/>
        </w:rPr>
        <w:t xml:space="preserve"> </w:t>
      </w:r>
      <w:r>
        <w:rPr>
          <w:rFonts w:asciiTheme="minorHAnsi" w:hAnsiTheme="minorHAnsi"/>
          <w:spacing w:val="-1"/>
        </w:rPr>
        <w:t>in</w:t>
      </w:r>
      <w:r>
        <w:rPr>
          <w:rFonts w:asciiTheme="minorHAnsi" w:hAnsiTheme="minorHAnsi"/>
          <w:spacing w:val="13"/>
        </w:rPr>
        <w:t xml:space="preserve"> </w:t>
      </w:r>
      <w:r>
        <w:rPr>
          <w:rFonts w:asciiTheme="minorHAnsi" w:hAnsiTheme="minorHAnsi"/>
          <w:spacing w:val="-1"/>
        </w:rPr>
        <w:t>writing</w:t>
      </w:r>
      <w:r>
        <w:rPr>
          <w:rFonts w:asciiTheme="minorHAnsi" w:hAnsiTheme="minorHAnsi"/>
          <w:spacing w:val="17"/>
        </w:rPr>
        <w:t xml:space="preserve"> </w:t>
      </w:r>
      <w:r>
        <w:rPr>
          <w:rFonts w:asciiTheme="minorHAnsi" w:hAnsiTheme="minorHAnsi"/>
          <w:spacing w:val="-1"/>
        </w:rPr>
        <w:t>a</w:t>
      </w:r>
      <w:r>
        <w:rPr>
          <w:rFonts w:asciiTheme="minorHAnsi" w:hAnsiTheme="minorHAnsi"/>
          <w:spacing w:val="16"/>
          <w:w w:val="101"/>
        </w:rPr>
        <w:t xml:space="preserve"> </w:t>
      </w:r>
      <w:r>
        <w:rPr>
          <w:rFonts w:asciiTheme="minorHAnsi" w:hAnsiTheme="minorHAnsi"/>
          <w:spacing w:val="-1"/>
        </w:rPr>
        <w:t>specification</w:t>
      </w:r>
      <w:r>
        <w:rPr>
          <w:rFonts w:asciiTheme="minorHAnsi" w:hAnsiTheme="minorHAnsi"/>
          <w:spacing w:val="11"/>
        </w:rPr>
        <w:t xml:space="preserve"> </w:t>
      </w:r>
      <w:r>
        <w:rPr>
          <w:rFonts w:asciiTheme="minorHAnsi" w:hAnsiTheme="minorHAnsi"/>
          <w:spacing w:val="-1"/>
        </w:rPr>
        <w:t>for</w:t>
      </w:r>
      <w:r>
        <w:rPr>
          <w:rFonts w:asciiTheme="minorHAnsi" w:hAnsiTheme="minorHAnsi"/>
          <w:spacing w:val="11"/>
        </w:rPr>
        <w:t xml:space="preserve"> </w:t>
      </w:r>
      <w:r>
        <w:rPr>
          <w:rFonts w:asciiTheme="minorHAnsi" w:hAnsiTheme="minorHAnsi"/>
          <w:spacing w:val="-1"/>
        </w:rPr>
        <w:t>the</w:t>
      </w:r>
      <w:r>
        <w:rPr>
          <w:rFonts w:asciiTheme="minorHAnsi" w:hAnsiTheme="minorHAnsi"/>
          <w:spacing w:val="27"/>
          <w:w w:val="101"/>
        </w:rPr>
        <w:t xml:space="preserve"> </w:t>
      </w:r>
      <w:r>
        <w:rPr>
          <w:rFonts w:asciiTheme="minorHAnsi" w:hAnsiTheme="minorHAnsi"/>
          <w:spacing w:val="-1"/>
        </w:rPr>
        <w:t>Equipment</w:t>
      </w:r>
      <w:r>
        <w:rPr>
          <w:rFonts w:asciiTheme="minorHAnsi" w:hAnsiTheme="minorHAnsi"/>
          <w:spacing w:val="18"/>
        </w:rPr>
        <w:t xml:space="preserve"> </w:t>
      </w:r>
      <w:r>
        <w:rPr>
          <w:rFonts w:asciiTheme="minorHAnsi" w:hAnsiTheme="minorHAnsi"/>
          <w:spacing w:val="-1"/>
        </w:rPr>
        <w:t>and</w:t>
      </w:r>
      <w:r>
        <w:rPr>
          <w:rFonts w:asciiTheme="minorHAnsi" w:hAnsiTheme="minorHAnsi"/>
          <w:spacing w:val="11"/>
        </w:rPr>
        <w:t xml:space="preserve"> </w:t>
      </w:r>
      <w:r>
        <w:rPr>
          <w:rFonts w:asciiTheme="minorHAnsi" w:hAnsiTheme="minorHAnsi"/>
          <w:spacing w:val="-1"/>
        </w:rPr>
        <w:t>the</w:t>
      </w:r>
      <w:r>
        <w:rPr>
          <w:rFonts w:asciiTheme="minorHAnsi" w:hAnsiTheme="minorHAnsi"/>
          <w:spacing w:val="24"/>
          <w:w w:val="101"/>
        </w:rPr>
        <w:t xml:space="preserve"> </w:t>
      </w:r>
      <w:r>
        <w:rPr>
          <w:rFonts w:asciiTheme="minorHAnsi" w:hAnsiTheme="minorHAnsi"/>
          <w:spacing w:val="-1"/>
        </w:rPr>
        <w:t>met</w:t>
      </w:r>
      <w:r>
        <w:rPr>
          <w:rFonts w:asciiTheme="minorHAnsi" w:hAnsiTheme="minorHAnsi"/>
          <w:spacing w:val="-2"/>
        </w:rPr>
        <w:t>hod</w:t>
      </w:r>
      <w:r>
        <w:rPr>
          <w:rFonts w:asciiTheme="minorHAnsi" w:hAnsiTheme="minorHAnsi"/>
          <w:spacing w:val="14"/>
          <w:w w:val="101"/>
        </w:rPr>
        <w:t xml:space="preserve"> </w:t>
      </w:r>
      <w:r>
        <w:rPr>
          <w:rFonts w:asciiTheme="minorHAnsi" w:hAnsiTheme="minorHAnsi"/>
          <w:spacing w:val="-2"/>
        </w:rPr>
        <w:t>of</w:t>
      </w:r>
      <w:r>
        <w:rPr>
          <w:rFonts w:asciiTheme="minorHAnsi" w:hAnsiTheme="minorHAnsi"/>
          <w:spacing w:val="20"/>
        </w:rPr>
        <w:t xml:space="preserve"> </w:t>
      </w:r>
      <w:r>
        <w:rPr>
          <w:rFonts w:asciiTheme="minorHAnsi" w:hAnsiTheme="minorHAnsi"/>
          <w:spacing w:val="-2"/>
        </w:rPr>
        <w:t>installation</w:t>
      </w:r>
      <w:r>
        <w:rPr>
          <w:rFonts w:asciiTheme="minorHAnsi" w:hAnsiTheme="minorHAnsi"/>
        </w:rPr>
        <w:t xml:space="preserve"> </w:t>
      </w:r>
      <w:r>
        <w:rPr>
          <w:rFonts w:asciiTheme="minorHAnsi" w:hAnsiTheme="minorHAnsi"/>
          <w:spacing w:val="-1"/>
        </w:rPr>
        <w:t>known collectively as ‘the Works’ to the</w:t>
      </w:r>
      <w:r>
        <w:rPr>
          <w:rFonts w:asciiTheme="minorHAnsi" w:hAnsiTheme="minorHAnsi"/>
          <w:spacing w:val="12"/>
          <w:w w:val="101"/>
        </w:rPr>
        <w:t xml:space="preserve"> </w:t>
      </w:r>
      <w:r>
        <w:rPr>
          <w:rFonts w:asciiTheme="minorHAnsi" w:hAnsiTheme="minorHAnsi"/>
          <w:spacing w:val="-1"/>
        </w:rPr>
        <w:t>Licensor's Asset</w:t>
      </w:r>
      <w:r>
        <w:rPr>
          <w:rFonts w:asciiTheme="minorHAnsi" w:hAnsiTheme="minorHAnsi"/>
          <w:spacing w:val="14"/>
          <w:w w:val="101"/>
        </w:rPr>
        <w:t xml:space="preserve"> </w:t>
      </w:r>
      <w:r>
        <w:rPr>
          <w:rFonts w:asciiTheme="minorHAnsi" w:hAnsiTheme="minorHAnsi"/>
          <w:spacing w:val="-1"/>
        </w:rPr>
        <w:t>Mana</w:t>
      </w:r>
      <w:r>
        <w:rPr>
          <w:rFonts w:asciiTheme="minorHAnsi" w:hAnsiTheme="minorHAnsi"/>
          <w:spacing w:val="-2"/>
        </w:rPr>
        <w:t>ger at Trinity</w:t>
      </w:r>
      <w:r>
        <w:rPr>
          <w:rFonts w:asciiTheme="minorHAnsi" w:hAnsiTheme="minorHAnsi"/>
          <w:spacing w:val="15"/>
          <w:w w:val="101"/>
        </w:rPr>
        <w:t xml:space="preserve"> </w:t>
      </w:r>
      <w:r>
        <w:rPr>
          <w:rFonts w:asciiTheme="minorHAnsi" w:hAnsiTheme="minorHAnsi"/>
          <w:spacing w:val="-2"/>
        </w:rPr>
        <w:t>House, The Quay</w:t>
      </w:r>
      <w:r>
        <w:rPr>
          <w:rFonts w:asciiTheme="minorHAnsi" w:hAnsiTheme="minorHAnsi"/>
          <w:spacing w:val="15"/>
        </w:rPr>
        <w:t xml:space="preserve"> </w:t>
      </w:r>
      <w:r>
        <w:rPr>
          <w:rFonts w:asciiTheme="minorHAnsi" w:hAnsiTheme="minorHAnsi"/>
          <w:spacing w:val="-2"/>
        </w:rPr>
        <w:t>Harwich,</w:t>
      </w:r>
      <w:r>
        <w:rPr>
          <w:rFonts w:asciiTheme="minorHAnsi" w:hAnsiTheme="minorHAnsi"/>
        </w:rPr>
        <w:t xml:space="preserve"> </w:t>
      </w:r>
      <w:r>
        <w:rPr>
          <w:rFonts w:asciiTheme="minorHAnsi" w:hAnsiTheme="minorHAnsi"/>
          <w:spacing w:val="-1"/>
        </w:rPr>
        <w:t>Essex, CO12 3JW for approval</w:t>
      </w:r>
      <w:r>
        <w:rPr>
          <w:rFonts w:asciiTheme="minorHAnsi" w:hAnsiTheme="minorHAnsi"/>
          <w:spacing w:val="17"/>
          <w:w w:val="101"/>
        </w:rPr>
        <w:t xml:space="preserve"> </w:t>
      </w:r>
      <w:r>
        <w:rPr>
          <w:rFonts w:asciiTheme="minorHAnsi" w:hAnsiTheme="minorHAnsi"/>
          <w:spacing w:val="-1"/>
        </w:rPr>
        <w:t>prior</w:t>
      </w:r>
      <w:r>
        <w:rPr>
          <w:rFonts w:asciiTheme="minorHAnsi" w:hAnsiTheme="minorHAnsi"/>
          <w:spacing w:val="1"/>
        </w:rPr>
        <w:t xml:space="preserve"> </w:t>
      </w:r>
      <w:r>
        <w:rPr>
          <w:rFonts w:asciiTheme="minorHAnsi" w:hAnsiTheme="minorHAnsi"/>
          <w:spacing w:val="-1"/>
        </w:rPr>
        <w:t>to</w:t>
      </w:r>
      <w:r>
        <w:rPr>
          <w:rFonts w:asciiTheme="minorHAnsi" w:hAnsiTheme="minorHAnsi"/>
          <w:spacing w:val="16"/>
          <w:w w:val="101"/>
        </w:rPr>
        <w:t xml:space="preserve"> </w:t>
      </w:r>
      <w:r>
        <w:rPr>
          <w:rFonts w:asciiTheme="minorHAnsi" w:hAnsiTheme="minorHAnsi"/>
          <w:spacing w:val="-1"/>
        </w:rPr>
        <w:t>installatio</w:t>
      </w:r>
      <w:r>
        <w:rPr>
          <w:rFonts w:asciiTheme="minorHAnsi" w:hAnsiTheme="minorHAnsi"/>
          <w:spacing w:val="-2"/>
        </w:rPr>
        <w:t>n.</w:t>
      </w:r>
    </w:p>
    <w:p w14:paraId="066488A3" w14:textId="77777777" w:rsidR="000F72C1" w:rsidRDefault="0020793E">
      <w:pPr>
        <w:pStyle w:val="BodyText"/>
        <w:spacing w:before="180" w:line="187" w:lineRule="auto"/>
        <w:ind w:left="600"/>
        <w:rPr>
          <w:rFonts w:asciiTheme="minorHAnsi" w:hAnsiTheme="minorHAnsi"/>
        </w:rPr>
      </w:pPr>
      <w:r>
        <w:rPr>
          <w:rFonts w:asciiTheme="minorHAnsi" w:hAnsiTheme="minorHAnsi"/>
          <w:spacing w:val="-1"/>
        </w:rPr>
        <w:t>4.2     The  Works</w:t>
      </w:r>
      <w:r>
        <w:rPr>
          <w:rFonts w:asciiTheme="minorHAnsi" w:hAnsiTheme="minorHAnsi"/>
          <w:spacing w:val="12"/>
        </w:rPr>
        <w:t xml:space="preserve">  </w:t>
      </w:r>
      <w:r>
        <w:rPr>
          <w:rFonts w:asciiTheme="minorHAnsi" w:hAnsiTheme="minorHAnsi"/>
          <w:spacing w:val="-1"/>
        </w:rPr>
        <w:t>must</w:t>
      </w:r>
      <w:r>
        <w:rPr>
          <w:rFonts w:asciiTheme="minorHAnsi" w:hAnsiTheme="minorHAnsi"/>
          <w:spacing w:val="3"/>
        </w:rPr>
        <w:t xml:space="preserve">  </w:t>
      </w:r>
      <w:r>
        <w:rPr>
          <w:rFonts w:asciiTheme="minorHAnsi" w:hAnsiTheme="minorHAnsi"/>
          <w:spacing w:val="-1"/>
        </w:rPr>
        <w:t>comply</w:t>
      </w:r>
      <w:r>
        <w:rPr>
          <w:rFonts w:asciiTheme="minorHAnsi" w:hAnsiTheme="minorHAnsi"/>
          <w:spacing w:val="1"/>
        </w:rPr>
        <w:t xml:space="preserve">  </w:t>
      </w:r>
      <w:r>
        <w:rPr>
          <w:rFonts w:asciiTheme="minorHAnsi" w:hAnsiTheme="minorHAnsi"/>
          <w:spacing w:val="-1"/>
        </w:rPr>
        <w:t>with  the  Third</w:t>
      </w:r>
      <w:r>
        <w:rPr>
          <w:rFonts w:asciiTheme="minorHAnsi" w:hAnsiTheme="minorHAnsi"/>
          <w:spacing w:val="6"/>
        </w:rPr>
        <w:t xml:space="preserve">  </w:t>
      </w:r>
      <w:r>
        <w:rPr>
          <w:rFonts w:asciiTheme="minorHAnsi" w:hAnsiTheme="minorHAnsi"/>
          <w:spacing w:val="-1"/>
        </w:rPr>
        <w:t>Party  Temporary</w:t>
      </w:r>
      <w:r>
        <w:rPr>
          <w:rFonts w:asciiTheme="minorHAnsi" w:hAnsiTheme="minorHAnsi"/>
          <w:spacing w:val="7"/>
        </w:rPr>
        <w:t xml:space="preserve">  </w:t>
      </w:r>
      <w:r>
        <w:rPr>
          <w:rFonts w:asciiTheme="minorHAnsi" w:hAnsiTheme="minorHAnsi"/>
          <w:spacing w:val="-1"/>
        </w:rPr>
        <w:t>Installation</w:t>
      </w:r>
      <w:r>
        <w:rPr>
          <w:rFonts w:asciiTheme="minorHAnsi" w:hAnsiTheme="minorHAnsi"/>
          <w:spacing w:val="8"/>
        </w:rPr>
        <w:t xml:space="preserve">  </w:t>
      </w:r>
      <w:r>
        <w:rPr>
          <w:rFonts w:asciiTheme="minorHAnsi" w:hAnsiTheme="minorHAnsi"/>
          <w:spacing w:val="-1"/>
        </w:rPr>
        <w:t>Requirements</w:t>
      </w:r>
      <w:r>
        <w:rPr>
          <w:rFonts w:asciiTheme="minorHAnsi" w:hAnsiTheme="minorHAnsi"/>
          <w:spacing w:val="3"/>
        </w:rPr>
        <w:t xml:space="preserve">  </w:t>
      </w:r>
      <w:r>
        <w:rPr>
          <w:rFonts w:asciiTheme="minorHAnsi" w:hAnsiTheme="minorHAnsi"/>
          <w:spacing w:val="-1"/>
        </w:rPr>
        <w:t>described</w:t>
      </w:r>
      <w:r>
        <w:rPr>
          <w:rFonts w:asciiTheme="minorHAnsi" w:hAnsiTheme="minorHAnsi"/>
          <w:spacing w:val="3"/>
        </w:rPr>
        <w:t xml:space="preserve">  </w:t>
      </w:r>
      <w:r>
        <w:rPr>
          <w:rFonts w:asciiTheme="minorHAnsi" w:hAnsiTheme="minorHAnsi"/>
          <w:spacing w:val="-1"/>
        </w:rPr>
        <w:t>at</w:t>
      </w:r>
    </w:p>
    <w:p w14:paraId="066488A4" w14:textId="77777777" w:rsidR="000F72C1" w:rsidRDefault="0020793E">
      <w:pPr>
        <w:pStyle w:val="BodyText"/>
        <w:spacing w:before="59" w:line="389" w:lineRule="exact"/>
        <w:ind w:left="1169"/>
        <w:rPr>
          <w:rFonts w:asciiTheme="minorHAnsi" w:hAnsiTheme="minorHAnsi"/>
        </w:rPr>
      </w:pPr>
      <w:r>
        <w:rPr>
          <w:rFonts w:asciiTheme="minorHAnsi" w:hAnsiTheme="minorHAnsi"/>
          <w:spacing w:val="-1"/>
          <w:position w:val="16"/>
        </w:rPr>
        <w:t>Schedule</w:t>
      </w:r>
      <w:r>
        <w:rPr>
          <w:rFonts w:asciiTheme="minorHAnsi" w:hAnsiTheme="minorHAnsi"/>
          <w:spacing w:val="21"/>
          <w:position w:val="16"/>
        </w:rPr>
        <w:t xml:space="preserve"> </w:t>
      </w:r>
      <w:r>
        <w:rPr>
          <w:rFonts w:asciiTheme="minorHAnsi" w:hAnsiTheme="minorHAnsi"/>
          <w:spacing w:val="-1"/>
          <w:position w:val="16"/>
        </w:rPr>
        <w:t>II to this Agreement.</w:t>
      </w:r>
    </w:p>
    <w:p w14:paraId="066488A5" w14:textId="77777777" w:rsidR="000F72C1" w:rsidRDefault="0020793E">
      <w:pPr>
        <w:pStyle w:val="BodyText"/>
        <w:spacing w:before="1" w:line="186" w:lineRule="auto"/>
        <w:ind w:left="600"/>
        <w:rPr>
          <w:rFonts w:asciiTheme="minorHAnsi" w:hAnsiTheme="minorHAnsi"/>
        </w:rPr>
      </w:pPr>
      <w:r>
        <w:rPr>
          <w:rFonts w:asciiTheme="minorHAnsi" w:hAnsiTheme="minorHAnsi"/>
          <w:spacing w:val="-2"/>
        </w:rPr>
        <w:t>4.3</w:t>
      </w:r>
      <w:r>
        <w:rPr>
          <w:rFonts w:asciiTheme="minorHAnsi" w:hAnsiTheme="minorHAnsi"/>
          <w:spacing w:val="7"/>
        </w:rPr>
        <w:t xml:space="preserve">     </w:t>
      </w:r>
      <w:r>
        <w:rPr>
          <w:rFonts w:asciiTheme="minorHAnsi" w:hAnsiTheme="minorHAnsi"/>
          <w:spacing w:val="-2"/>
        </w:rPr>
        <w:t>The Works</w:t>
      </w:r>
      <w:r>
        <w:rPr>
          <w:rFonts w:asciiTheme="minorHAnsi" w:hAnsiTheme="minorHAnsi"/>
          <w:spacing w:val="19"/>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pro</w:t>
      </w:r>
      <w:r>
        <w:rPr>
          <w:rFonts w:asciiTheme="minorHAnsi" w:hAnsiTheme="minorHAnsi"/>
          <w:spacing w:val="-3"/>
        </w:rPr>
        <w:t>ceed:</w:t>
      </w:r>
    </w:p>
    <w:p w14:paraId="066488A6" w14:textId="77777777" w:rsidR="000F72C1" w:rsidRDefault="0020793E">
      <w:pPr>
        <w:pStyle w:val="BodyText"/>
        <w:spacing w:before="180" w:line="187" w:lineRule="auto"/>
        <w:ind w:left="1167"/>
        <w:rPr>
          <w:rFonts w:asciiTheme="minorHAnsi" w:hAnsiTheme="minorHAnsi"/>
        </w:rPr>
      </w:pPr>
      <w:r>
        <w:rPr>
          <w:rFonts w:asciiTheme="minorHAnsi" w:hAnsiTheme="minorHAnsi"/>
          <w:spacing w:val="-1"/>
        </w:rPr>
        <w:t>4.3.1        until approval</w:t>
      </w:r>
      <w:r>
        <w:rPr>
          <w:rFonts w:asciiTheme="minorHAnsi" w:hAnsiTheme="minorHAnsi"/>
          <w:spacing w:val="12"/>
        </w:rPr>
        <w:t xml:space="preserve"> </w:t>
      </w:r>
      <w:r>
        <w:rPr>
          <w:rFonts w:asciiTheme="minorHAnsi" w:hAnsiTheme="minorHAnsi"/>
          <w:spacing w:val="-1"/>
        </w:rPr>
        <w:t>is</w:t>
      </w:r>
      <w:r>
        <w:rPr>
          <w:rFonts w:asciiTheme="minorHAnsi" w:hAnsiTheme="minorHAnsi"/>
          <w:spacing w:val="6"/>
        </w:rPr>
        <w:t xml:space="preserve"> </w:t>
      </w:r>
      <w:r>
        <w:rPr>
          <w:rFonts w:asciiTheme="minorHAnsi" w:hAnsiTheme="minorHAnsi"/>
          <w:spacing w:val="-1"/>
        </w:rPr>
        <w:t>given</w:t>
      </w:r>
      <w:r>
        <w:rPr>
          <w:rFonts w:asciiTheme="minorHAnsi" w:hAnsiTheme="minorHAnsi"/>
          <w:spacing w:val="15"/>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writing</w:t>
      </w:r>
      <w:r>
        <w:rPr>
          <w:rFonts w:asciiTheme="minorHAnsi" w:hAnsiTheme="minorHAnsi"/>
          <w:spacing w:val="17"/>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Licensor.</w:t>
      </w:r>
    </w:p>
    <w:p w14:paraId="066488A7" w14:textId="77777777" w:rsidR="000F72C1" w:rsidRDefault="0020793E">
      <w:pPr>
        <w:pStyle w:val="BodyText"/>
        <w:spacing w:before="178" w:line="188" w:lineRule="auto"/>
        <w:ind w:left="1167"/>
        <w:rPr>
          <w:rFonts w:asciiTheme="minorHAnsi" w:hAnsiTheme="minorHAnsi"/>
        </w:rPr>
      </w:pPr>
      <w:r>
        <w:rPr>
          <w:rFonts w:asciiTheme="minorHAnsi" w:hAnsiTheme="minorHAnsi"/>
          <w:spacing w:val="-1"/>
        </w:rPr>
        <w:t>4.3.2        unless an</w:t>
      </w:r>
      <w:r>
        <w:rPr>
          <w:rFonts w:asciiTheme="minorHAnsi" w:hAnsiTheme="minorHAnsi"/>
          <w:spacing w:val="10"/>
        </w:rPr>
        <w:t xml:space="preserve"> </w:t>
      </w:r>
      <w:r>
        <w:rPr>
          <w:rFonts w:asciiTheme="minorHAnsi" w:hAnsiTheme="minorHAnsi"/>
          <w:spacing w:val="-1"/>
        </w:rPr>
        <w:t>authorised</w:t>
      </w:r>
      <w:r>
        <w:rPr>
          <w:rFonts w:asciiTheme="minorHAnsi" w:hAnsiTheme="minorHAnsi"/>
          <w:spacing w:val="17"/>
        </w:rPr>
        <w:t xml:space="preserve"> </w:t>
      </w:r>
      <w:r>
        <w:rPr>
          <w:rFonts w:asciiTheme="minorHAnsi" w:hAnsiTheme="minorHAnsi"/>
          <w:spacing w:val="-1"/>
        </w:rPr>
        <w:t>representative</w:t>
      </w:r>
      <w:r>
        <w:rPr>
          <w:rFonts w:asciiTheme="minorHAnsi" w:hAnsiTheme="minorHAnsi"/>
          <w:spacing w:val="8"/>
        </w:rPr>
        <w:t xml:space="preserve"> </w:t>
      </w:r>
      <w:r>
        <w:rPr>
          <w:rFonts w:asciiTheme="minorHAnsi" w:hAnsiTheme="minorHAnsi"/>
          <w:spacing w:val="-1"/>
        </w:rPr>
        <w:t>of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4"/>
          <w:w w:val="101"/>
        </w:rPr>
        <w:t xml:space="preserve"> </w:t>
      </w:r>
      <w:r>
        <w:rPr>
          <w:rFonts w:asciiTheme="minorHAnsi" w:hAnsiTheme="minorHAnsi"/>
          <w:spacing w:val="-1"/>
        </w:rPr>
        <w:t>i</w:t>
      </w:r>
      <w:r>
        <w:rPr>
          <w:rFonts w:asciiTheme="minorHAnsi" w:hAnsiTheme="minorHAnsi"/>
          <w:spacing w:val="-2"/>
        </w:rPr>
        <w:t>s</w:t>
      </w:r>
      <w:r>
        <w:rPr>
          <w:rFonts w:asciiTheme="minorHAnsi" w:hAnsiTheme="minorHAnsi"/>
          <w:spacing w:val="15"/>
        </w:rPr>
        <w:t xml:space="preserve"> </w:t>
      </w:r>
      <w:r>
        <w:rPr>
          <w:rFonts w:asciiTheme="minorHAnsi" w:hAnsiTheme="minorHAnsi"/>
          <w:spacing w:val="-2"/>
        </w:rPr>
        <w:t>present</w:t>
      </w:r>
      <w:r>
        <w:rPr>
          <w:rFonts w:asciiTheme="minorHAnsi" w:hAnsiTheme="minorHAnsi"/>
          <w:spacing w:val="11"/>
        </w:rPr>
        <w:t xml:space="preserve"> </w:t>
      </w:r>
      <w:r>
        <w:rPr>
          <w:rFonts w:asciiTheme="minorHAnsi" w:hAnsiTheme="minorHAnsi"/>
          <w:spacing w:val="-2"/>
        </w:rPr>
        <w:t>at the</w:t>
      </w:r>
      <w:r>
        <w:rPr>
          <w:rFonts w:asciiTheme="minorHAnsi" w:hAnsiTheme="minorHAnsi"/>
          <w:spacing w:val="17"/>
        </w:rPr>
        <w:t xml:space="preserve"> </w:t>
      </w:r>
      <w:r>
        <w:rPr>
          <w:rFonts w:asciiTheme="minorHAnsi" w:hAnsiTheme="minorHAnsi"/>
          <w:spacing w:val="-2"/>
        </w:rPr>
        <w:t>Premises.</w:t>
      </w:r>
    </w:p>
    <w:p w14:paraId="066488A8" w14:textId="77777777" w:rsidR="000F72C1" w:rsidRDefault="0020793E">
      <w:pPr>
        <w:pStyle w:val="BodyText"/>
        <w:spacing w:before="176" w:line="214" w:lineRule="auto"/>
        <w:ind w:left="1177" w:right="773" w:hanging="577"/>
        <w:rPr>
          <w:rFonts w:asciiTheme="minorHAnsi" w:hAnsiTheme="minorHAnsi"/>
        </w:rPr>
      </w:pPr>
      <w:r>
        <w:rPr>
          <w:rFonts w:asciiTheme="minorHAnsi" w:hAnsiTheme="minorHAnsi"/>
          <w:spacing w:val="-1"/>
        </w:rPr>
        <w:t>4.4     Any</w:t>
      </w:r>
      <w:r>
        <w:rPr>
          <w:rFonts w:asciiTheme="minorHAnsi" w:hAnsiTheme="minorHAnsi"/>
          <w:spacing w:val="3"/>
        </w:rPr>
        <w:t xml:space="preserve"> </w:t>
      </w:r>
      <w:r>
        <w:rPr>
          <w:rFonts w:asciiTheme="minorHAnsi" w:hAnsiTheme="minorHAnsi"/>
          <w:spacing w:val="-1"/>
        </w:rPr>
        <w:t>variation to</w:t>
      </w:r>
      <w:r>
        <w:rPr>
          <w:rFonts w:asciiTheme="minorHAnsi" w:hAnsiTheme="minorHAnsi"/>
          <w:spacing w:val="1"/>
        </w:rPr>
        <w:t xml:space="preserve"> </w:t>
      </w:r>
      <w:r>
        <w:rPr>
          <w:rFonts w:asciiTheme="minorHAnsi" w:hAnsiTheme="minorHAnsi"/>
          <w:spacing w:val="-1"/>
        </w:rPr>
        <w:t>the</w:t>
      </w:r>
      <w:r>
        <w:rPr>
          <w:rFonts w:asciiTheme="minorHAnsi" w:hAnsiTheme="minorHAnsi"/>
          <w:spacing w:val="3"/>
        </w:rPr>
        <w:t xml:space="preserve"> </w:t>
      </w:r>
      <w:r>
        <w:rPr>
          <w:rFonts w:asciiTheme="minorHAnsi" w:hAnsiTheme="minorHAnsi"/>
          <w:spacing w:val="-1"/>
        </w:rPr>
        <w:t>Works</w:t>
      </w:r>
      <w:r>
        <w:rPr>
          <w:rFonts w:asciiTheme="minorHAnsi" w:hAnsiTheme="minorHAnsi"/>
          <w:spacing w:val="10"/>
        </w:rPr>
        <w:t xml:space="preserve"> </w:t>
      </w:r>
      <w:r>
        <w:rPr>
          <w:rFonts w:asciiTheme="minorHAnsi" w:hAnsiTheme="minorHAnsi"/>
          <w:spacing w:val="-1"/>
        </w:rPr>
        <w:t>may</w:t>
      </w:r>
      <w:r>
        <w:rPr>
          <w:rFonts w:asciiTheme="minorHAnsi" w:hAnsiTheme="minorHAnsi"/>
          <w:spacing w:val="4"/>
        </w:rPr>
        <w:t xml:space="preserve"> </w:t>
      </w:r>
      <w:r>
        <w:rPr>
          <w:rFonts w:asciiTheme="minorHAnsi" w:hAnsiTheme="minorHAnsi"/>
          <w:spacing w:val="-1"/>
        </w:rPr>
        <w:t>only</w:t>
      </w:r>
      <w:r>
        <w:rPr>
          <w:rFonts w:asciiTheme="minorHAnsi" w:hAnsiTheme="minorHAnsi"/>
          <w:spacing w:val="16"/>
        </w:rPr>
        <w:t xml:space="preserve"> </w:t>
      </w:r>
      <w:r>
        <w:rPr>
          <w:rFonts w:asciiTheme="minorHAnsi" w:hAnsiTheme="minorHAnsi"/>
          <w:spacing w:val="-1"/>
        </w:rPr>
        <w:t>be</w:t>
      </w:r>
      <w:r>
        <w:rPr>
          <w:rFonts w:asciiTheme="minorHAnsi" w:hAnsiTheme="minorHAnsi"/>
          <w:spacing w:val="12"/>
          <w:w w:val="101"/>
        </w:rPr>
        <w:t xml:space="preserve"> </w:t>
      </w:r>
      <w:r>
        <w:rPr>
          <w:rFonts w:asciiTheme="minorHAnsi" w:hAnsiTheme="minorHAnsi"/>
          <w:spacing w:val="-1"/>
        </w:rPr>
        <w:t>made</w:t>
      </w:r>
      <w:r>
        <w:rPr>
          <w:rFonts w:asciiTheme="minorHAnsi" w:hAnsiTheme="minorHAnsi"/>
          <w:spacing w:val="2"/>
        </w:rPr>
        <w:t xml:space="preserve"> </w:t>
      </w:r>
      <w:r>
        <w:rPr>
          <w:rFonts w:asciiTheme="minorHAnsi" w:hAnsiTheme="minorHAnsi"/>
          <w:spacing w:val="-1"/>
        </w:rPr>
        <w:t>with</w:t>
      </w:r>
      <w:r>
        <w:rPr>
          <w:rFonts w:asciiTheme="minorHAnsi" w:hAnsiTheme="minorHAnsi"/>
          <w:spacing w:val="1"/>
        </w:rPr>
        <w:t xml:space="preserve"> </w:t>
      </w:r>
      <w:r>
        <w:rPr>
          <w:rFonts w:asciiTheme="minorHAnsi" w:hAnsiTheme="minorHAnsi"/>
          <w:spacing w:val="-1"/>
        </w:rPr>
        <w:t>the</w:t>
      </w:r>
      <w:r>
        <w:rPr>
          <w:rFonts w:asciiTheme="minorHAnsi" w:hAnsiTheme="minorHAnsi"/>
          <w:spacing w:val="13"/>
        </w:rPr>
        <w:t xml:space="preserve"> </w:t>
      </w:r>
      <w:r>
        <w:rPr>
          <w:rFonts w:asciiTheme="minorHAnsi" w:hAnsiTheme="minorHAnsi"/>
          <w:spacing w:val="-1"/>
        </w:rPr>
        <w:t>prior</w:t>
      </w:r>
      <w:r>
        <w:rPr>
          <w:rFonts w:asciiTheme="minorHAnsi" w:hAnsiTheme="minorHAnsi"/>
          <w:spacing w:val="1"/>
        </w:rPr>
        <w:t xml:space="preserve"> </w:t>
      </w:r>
      <w:r>
        <w:rPr>
          <w:rFonts w:asciiTheme="minorHAnsi" w:hAnsiTheme="minorHAnsi"/>
          <w:spacing w:val="-1"/>
        </w:rPr>
        <w:t>writ</w:t>
      </w:r>
      <w:r>
        <w:rPr>
          <w:rFonts w:asciiTheme="minorHAnsi" w:hAnsiTheme="minorHAnsi"/>
          <w:spacing w:val="-2"/>
        </w:rPr>
        <w:t>ten</w:t>
      </w:r>
      <w:r>
        <w:rPr>
          <w:rFonts w:asciiTheme="minorHAnsi" w:hAnsiTheme="minorHAnsi"/>
          <w:spacing w:val="5"/>
        </w:rPr>
        <w:t xml:space="preserve"> </w:t>
      </w:r>
      <w:r>
        <w:rPr>
          <w:rFonts w:asciiTheme="minorHAnsi" w:hAnsiTheme="minorHAnsi"/>
          <w:spacing w:val="-2"/>
        </w:rPr>
        <w:t>approval</w:t>
      </w:r>
      <w:r>
        <w:rPr>
          <w:rFonts w:asciiTheme="minorHAnsi" w:hAnsiTheme="minorHAnsi"/>
          <w:spacing w:val="5"/>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Licensor</w:t>
      </w:r>
      <w:r>
        <w:rPr>
          <w:rFonts w:asciiTheme="minorHAnsi" w:hAnsiTheme="minorHAnsi"/>
          <w:spacing w:val="5"/>
        </w:rPr>
        <w:t xml:space="preserve"> </w:t>
      </w:r>
      <w:r>
        <w:rPr>
          <w:rFonts w:asciiTheme="minorHAnsi" w:hAnsiTheme="minorHAnsi"/>
          <w:spacing w:val="-2"/>
        </w:rPr>
        <w:t>and</w:t>
      </w:r>
      <w:r>
        <w:rPr>
          <w:rFonts w:asciiTheme="minorHAnsi" w:hAnsiTheme="minorHAnsi"/>
          <w:spacing w:val="4"/>
        </w:rPr>
        <w:t xml:space="preserve"> </w:t>
      </w:r>
      <w:r>
        <w:rPr>
          <w:rFonts w:asciiTheme="minorHAnsi" w:hAnsiTheme="minorHAnsi"/>
          <w:spacing w:val="-2"/>
        </w:rPr>
        <w:t>shall</w:t>
      </w:r>
      <w:r>
        <w:rPr>
          <w:rFonts w:asciiTheme="minorHAnsi" w:hAnsiTheme="minorHAnsi"/>
        </w:rPr>
        <w:t xml:space="preserve"> </w:t>
      </w:r>
      <w:r>
        <w:rPr>
          <w:rFonts w:asciiTheme="minorHAnsi" w:hAnsiTheme="minorHAnsi"/>
          <w:spacing w:val="-1"/>
        </w:rPr>
        <w:t>be subject to the</w:t>
      </w:r>
      <w:r>
        <w:rPr>
          <w:rFonts w:asciiTheme="minorHAnsi" w:hAnsiTheme="minorHAnsi"/>
          <w:spacing w:val="30"/>
          <w:w w:val="101"/>
        </w:rPr>
        <w:t xml:space="preserve"> </w:t>
      </w:r>
      <w:r>
        <w:rPr>
          <w:rFonts w:asciiTheme="minorHAnsi" w:hAnsiTheme="minorHAnsi"/>
          <w:spacing w:val="-1"/>
        </w:rPr>
        <w:t>provisions of this Agreement.</w:t>
      </w:r>
    </w:p>
    <w:p w14:paraId="066488A9" w14:textId="77777777" w:rsidR="000F72C1" w:rsidRDefault="0020793E">
      <w:pPr>
        <w:pStyle w:val="BodyText"/>
        <w:spacing w:before="179" w:line="214" w:lineRule="auto"/>
        <w:ind w:left="600" w:right="773"/>
        <w:jc w:val="right"/>
        <w:rPr>
          <w:rFonts w:asciiTheme="minorHAnsi" w:hAnsiTheme="minorHAnsi"/>
        </w:rPr>
      </w:pPr>
      <w:r>
        <w:rPr>
          <w:rFonts w:asciiTheme="minorHAnsi" w:hAnsiTheme="minorHAnsi"/>
          <w:spacing w:val="-1"/>
        </w:rPr>
        <w:t>4.5     The</w:t>
      </w:r>
      <w:r>
        <w:rPr>
          <w:rFonts w:asciiTheme="minorHAnsi" w:hAnsiTheme="minorHAnsi"/>
          <w:spacing w:val="8"/>
        </w:rPr>
        <w:t xml:space="preserve"> </w:t>
      </w:r>
      <w:r>
        <w:rPr>
          <w:rFonts w:asciiTheme="minorHAnsi" w:hAnsiTheme="minorHAnsi"/>
          <w:spacing w:val="-1"/>
        </w:rPr>
        <w:t>Works</w:t>
      </w:r>
      <w:r>
        <w:rPr>
          <w:rFonts w:asciiTheme="minorHAnsi" w:hAnsiTheme="minorHAnsi"/>
          <w:spacing w:val="4"/>
        </w:rPr>
        <w:t xml:space="preserve"> </w:t>
      </w:r>
      <w:r>
        <w:rPr>
          <w:rFonts w:asciiTheme="minorHAnsi" w:hAnsiTheme="minorHAnsi"/>
          <w:spacing w:val="-1"/>
        </w:rPr>
        <w:t>will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carried</w:t>
      </w:r>
      <w:r>
        <w:rPr>
          <w:rFonts w:asciiTheme="minorHAnsi" w:hAnsiTheme="minorHAnsi"/>
          <w:spacing w:val="7"/>
        </w:rPr>
        <w:t xml:space="preserve"> </w:t>
      </w:r>
      <w:r>
        <w:rPr>
          <w:rFonts w:asciiTheme="minorHAnsi" w:hAnsiTheme="minorHAnsi"/>
          <w:spacing w:val="-1"/>
        </w:rPr>
        <w:t>out</w:t>
      </w:r>
      <w:r>
        <w:rPr>
          <w:rFonts w:asciiTheme="minorHAnsi" w:hAnsiTheme="minorHAnsi"/>
          <w:spacing w:val="18"/>
        </w:rPr>
        <w:t xml:space="preserve"> </w:t>
      </w:r>
      <w:r>
        <w:rPr>
          <w:rFonts w:asciiTheme="minorHAnsi" w:hAnsiTheme="minorHAnsi"/>
          <w:spacing w:val="-1"/>
        </w:rPr>
        <w:t>by</w:t>
      </w:r>
      <w:r>
        <w:rPr>
          <w:rFonts w:asciiTheme="minorHAnsi" w:hAnsiTheme="minorHAnsi"/>
          <w:spacing w:val="5"/>
        </w:rPr>
        <w:t xml:space="preserve"> </w:t>
      </w:r>
      <w:r>
        <w:rPr>
          <w:rFonts w:asciiTheme="minorHAnsi" w:hAnsiTheme="minorHAnsi"/>
          <w:spacing w:val="-1"/>
        </w:rPr>
        <w:t>the</w:t>
      </w:r>
      <w:r>
        <w:rPr>
          <w:rFonts w:asciiTheme="minorHAnsi" w:hAnsiTheme="minorHAnsi"/>
          <w:spacing w:val="17"/>
        </w:rPr>
        <w:t xml:space="preserve"> </w:t>
      </w:r>
      <w:r>
        <w:rPr>
          <w:rFonts w:asciiTheme="minorHAnsi" w:hAnsiTheme="minorHAnsi"/>
          <w:spacing w:val="-1"/>
        </w:rPr>
        <w:t>License</w:t>
      </w:r>
      <w:r>
        <w:rPr>
          <w:rFonts w:asciiTheme="minorHAnsi" w:hAnsiTheme="minorHAnsi"/>
          <w:spacing w:val="-2"/>
        </w:rPr>
        <w:t>e</w:t>
      </w:r>
      <w:r>
        <w:rPr>
          <w:rFonts w:asciiTheme="minorHAnsi" w:hAnsiTheme="minorHAnsi"/>
          <w:spacing w:val="8"/>
        </w:rPr>
        <w:t xml:space="preserve"> </w:t>
      </w:r>
      <w:r>
        <w:rPr>
          <w:rFonts w:asciiTheme="minorHAnsi" w:hAnsiTheme="minorHAnsi"/>
          <w:spacing w:val="-2"/>
        </w:rPr>
        <w:t>at the</w:t>
      </w:r>
      <w:r>
        <w:rPr>
          <w:rFonts w:asciiTheme="minorHAnsi" w:hAnsiTheme="minorHAnsi"/>
          <w:spacing w:val="11"/>
        </w:rPr>
        <w:t xml:space="preserve"> </w:t>
      </w:r>
      <w:r>
        <w:rPr>
          <w:rFonts w:asciiTheme="minorHAnsi" w:hAnsiTheme="minorHAnsi"/>
          <w:spacing w:val="-2"/>
        </w:rPr>
        <w:t>expense</w:t>
      </w:r>
      <w:r>
        <w:rPr>
          <w:rFonts w:asciiTheme="minorHAnsi" w:hAnsiTheme="minorHAnsi"/>
          <w:spacing w:val="11"/>
        </w:rPr>
        <w:t xml:space="preserve"> </w:t>
      </w:r>
      <w:r>
        <w:rPr>
          <w:rFonts w:asciiTheme="minorHAnsi" w:hAnsiTheme="minorHAnsi"/>
          <w:spacing w:val="-2"/>
        </w:rPr>
        <w:t>of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4"/>
        </w:rPr>
        <w:t xml:space="preserve"> </w:t>
      </w:r>
      <w:r>
        <w:rPr>
          <w:rFonts w:asciiTheme="minorHAnsi" w:hAnsiTheme="minorHAnsi"/>
          <w:spacing w:val="-2"/>
        </w:rPr>
        <w:t>who</w:t>
      </w:r>
      <w:r>
        <w:rPr>
          <w:rFonts w:asciiTheme="minorHAnsi" w:hAnsiTheme="minorHAnsi"/>
          <w:spacing w:val="6"/>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responsible</w:t>
      </w:r>
      <w:r>
        <w:rPr>
          <w:rFonts w:asciiTheme="minorHAnsi" w:hAnsiTheme="minorHAnsi"/>
        </w:rPr>
        <w:t xml:space="preserve"> </w:t>
      </w:r>
      <w:r>
        <w:rPr>
          <w:rFonts w:asciiTheme="minorHAnsi" w:hAnsiTheme="minorHAnsi"/>
          <w:spacing w:val="-1"/>
        </w:rPr>
        <w:t>for and</w:t>
      </w:r>
      <w:r>
        <w:rPr>
          <w:rFonts w:asciiTheme="minorHAnsi" w:hAnsiTheme="minorHAnsi"/>
          <w:spacing w:val="14"/>
        </w:rPr>
        <w:t xml:space="preserve"> </w:t>
      </w:r>
      <w:r>
        <w:rPr>
          <w:rFonts w:asciiTheme="minorHAnsi" w:hAnsiTheme="minorHAnsi"/>
          <w:spacing w:val="-1"/>
        </w:rPr>
        <w:t>meet the cost of</w:t>
      </w:r>
      <w:r>
        <w:rPr>
          <w:rFonts w:asciiTheme="minorHAnsi" w:hAnsiTheme="minorHAnsi"/>
          <w:spacing w:val="12"/>
          <w:w w:val="101"/>
        </w:rPr>
        <w:t xml:space="preserve"> </w:t>
      </w:r>
      <w:r>
        <w:rPr>
          <w:rFonts w:asciiTheme="minorHAnsi" w:hAnsiTheme="minorHAnsi"/>
          <w:spacing w:val="-1"/>
        </w:rPr>
        <w:t>making good</w:t>
      </w:r>
      <w:r>
        <w:rPr>
          <w:rFonts w:asciiTheme="minorHAnsi" w:hAnsiTheme="minorHAnsi"/>
          <w:spacing w:val="7"/>
        </w:rPr>
        <w:t xml:space="preserve"> </w:t>
      </w:r>
      <w:r>
        <w:rPr>
          <w:rFonts w:asciiTheme="minorHAnsi" w:hAnsiTheme="minorHAnsi"/>
          <w:spacing w:val="-1"/>
        </w:rPr>
        <w:t>any</w:t>
      </w:r>
      <w:r>
        <w:rPr>
          <w:rFonts w:asciiTheme="minorHAnsi" w:hAnsiTheme="minorHAnsi"/>
          <w:spacing w:val="12"/>
          <w:w w:val="101"/>
        </w:rPr>
        <w:t xml:space="preserve"> </w:t>
      </w:r>
      <w:r>
        <w:rPr>
          <w:rFonts w:asciiTheme="minorHAnsi" w:hAnsiTheme="minorHAnsi"/>
          <w:spacing w:val="-1"/>
        </w:rPr>
        <w:t>damage</w:t>
      </w:r>
      <w:r>
        <w:rPr>
          <w:rFonts w:asciiTheme="minorHAnsi" w:hAnsiTheme="minorHAnsi"/>
          <w:spacing w:val="15"/>
          <w:w w:val="101"/>
        </w:rPr>
        <w:t xml:space="preserve"> </w:t>
      </w:r>
      <w:r>
        <w:rPr>
          <w:rFonts w:asciiTheme="minorHAnsi" w:hAnsiTheme="minorHAnsi"/>
          <w:spacing w:val="-1"/>
        </w:rPr>
        <w:t>howsoe</w:t>
      </w:r>
      <w:r>
        <w:rPr>
          <w:rFonts w:asciiTheme="minorHAnsi" w:hAnsiTheme="minorHAnsi"/>
          <w:spacing w:val="-2"/>
        </w:rPr>
        <w:t>ver</w:t>
      </w:r>
      <w:r>
        <w:rPr>
          <w:rFonts w:asciiTheme="minorHAnsi" w:hAnsiTheme="minorHAnsi"/>
          <w:spacing w:val="10"/>
        </w:rPr>
        <w:t xml:space="preserve"> </w:t>
      </w:r>
      <w:r>
        <w:rPr>
          <w:rFonts w:asciiTheme="minorHAnsi" w:hAnsiTheme="minorHAnsi"/>
          <w:spacing w:val="-2"/>
        </w:rPr>
        <w:t>caused</w:t>
      </w:r>
      <w:r>
        <w:rPr>
          <w:rFonts w:asciiTheme="minorHAnsi" w:hAnsiTheme="minorHAnsi"/>
          <w:spacing w:val="3"/>
        </w:rPr>
        <w:t xml:space="preserve"> </w:t>
      </w:r>
      <w:r>
        <w:rPr>
          <w:rFonts w:asciiTheme="minorHAnsi" w:hAnsiTheme="minorHAnsi"/>
          <w:spacing w:val="-2"/>
        </w:rPr>
        <w:t>to</w:t>
      </w:r>
      <w:r>
        <w:rPr>
          <w:rFonts w:asciiTheme="minorHAnsi" w:hAnsiTheme="minorHAnsi"/>
          <w:spacing w:val="6"/>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property</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Licensor.</w:t>
      </w:r>
    </w:p>
    <w:p w14:paraId="066488AA" w14:textId="77777777" w:rsidR="000F72C1" w:rsidRDefault="0020793E">
      <w:pPr>
        <w:pStyle w:val="BodyText"/>
        <w:spacing w:before="178" w:line="223" w:lineRule="auto"/>
        <w:ind w:left="1171" w:right="769" w:hanging="571"/>
        <w:rPr>
          <w:rFonts w:asciiTheme="minorHAnsi" w:hAnsiTheme="minorHAnsi"/>
        </w:rPr>
      </w:pPr>
      <w:r>
        <w:rPr>
          <w:rFonts w:asciiTheme="minorHAnsi" w:hAnsiTheme="minorHAnsi"/>
          <w:spacing w:val="-1"/>
        </w:rPr>
        <w:t>4.6     The  Equipment  shall  r</w:t>
      </w:r>
      <w:r>
        <w:rPr>
          <w:rFonts w:asciiTheme="minorHAnsi" w:hAnsiTheme="minorHAnsi"/>
          <w:spacing w:val="-2"/>
        </w:rPr>
        <w:t>emain</w:t>
      </w:r>
      <w:r>
        <w:rPr>
          <w:rFonts w:asciiTheme="minorHAnsi" w:hAnsiTheme="minorHAnsi"/>
          <w:spacing w:val="30"/>
        </w:rPr>
        <w:t xml:space="preserve"> </w:t>
      </w:r>
      <w:r>
        <w:rPr>
          <w:rFonts w:asciiTheme="minorHAnsi" w:hAnsiTheme="minorHAnsi"/>
          <w:spacing w:val="-2"/>
        </w:rPr>
        <w:t>the  property  and  responsibility</w:t>
      </w:r>
      <w:r>
        <w:rPr>
          <w:rFonts w:asciiTheme="minorHAnsi" w:hAnsiTheme="minorHAnsi"/>
          <w:spacing w:val="37"/>
          <w:w w:val="101"/>
        </w:rPr>
        <w:t xml:space="preserve"> </w:t>
      </w:r>
      <w:r>
        <w:rPr>
          <w:rFonts w:asciiTheme="minorHAnsi" w:hAnsiTheme="minorHAnsi"/>
          <w:spacing w:val="-2"/>
        </w:rPr>
        <w:t>of</w:t>
      </w:r>
      <w:r>
        <w:rPr>
          <w:rFonts w:asciiTheme="minorHAnsi" w:hAnsiTheme="minorHAnsi"/>
          <w:spacing w:val="26"/>
        </w:rPr>
        <w:t xml:space="preserve"> </w:t>
      </w:r>
      <w:r>
        <w:rPr>
          <w:rFonts w:asciiTheme="minorHAnsi" w:hAnsiTheme="minorHAnsi"/>
          <w:spacing w:val="-2"/>
        </w:rPr>
        <w:t>the  Licensee</w:t>
      </w:r>
      <w:r>
        <w:rPr>
          <w:rFonts w:asciiTheme="minorHAnsi" w:hAnsiTheme="minorHAnsi"/>
          <w:spacing w:val="33"/>
          <w:w w:val="101"/>
        </w:rPr>
        <w:t xml:space="preserve"> </w:t>
      </w:r>
      <w:r>
        <w:rPr>
          <w:rFonts w:asciiTheme="minorHAnsi" w:hAnsiTheme="minorHAnsi"/>
          <w:spacing w:val="-2"/>
        </w:rPr>
        <w:t>who</w:t>
      </w:r>
      <w:r>
        <w:rPr>
          <w:rFonts w:asciiTheme="minorHAnsi" w:hAnsiTheme="minorHAnsi"/>
          <w:spacing w:val="37"/>
        </w:rPr>
        <w:t xml:space="preserve"> </w:t>
      </w:r>
      <w:r>
        <w:rPr>
          <w:rFonts w:asciiTheme="minorHAnsi" w:hAnsiTheme="minorHAnsi"/>
          <w:spacing w:val="-2"/>
        </w:rPr>
        <w:t>shall  remove</w:t>
      </w:r>
      <w:r>
        <w:rPr>
          <w:rFonts w:asciiTheme="minorHAnsi" w:hAnsiTheme="minorHAnsi"/>
          <w:spacing w:val="28"/>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Equipment</w:t>
      </w:r>
      <w:r>
        <w:rPr>
          <w:rFonts w:asciiTheme="minorHAnsi" w:hAnsiTheme="minorHAnsi"/>
          <w:spacing w:val="13"/>
        </w:rPr>
        <w:t xml:space="preserve"> </w:t>
      </w:r>
      <w:r>
        <w:rPr>
          <w:rFonts w:asciiTheme="minorHAnsi" w:hAnsiTheme="minorHAnsi"/>
          <w:spacing w:val="-1"/>
        </w:rPr>
        <w:t>on the</w:t>
      </w:r>
      <w:r>
        <w:rPr>
          <w:rFonts w:asciiTheme="minorHAnsi" w:hAnsiTheme="minorHAnsi"/>
          <w:spacing w:val="13"/>
          <w:w w:val="101"/>
        </w:rPr>
        <w:t xml:space="preserve"> </w:t>
      </w:r>
      <w:r>
        <w:rPr>
          <w:rFonts w:asciiTheme="minorHAnsi" w:hAnsiTheme="minorHAnsi"/>
          <w:spacing w:val="-1"/>
        </w:rPr>
        <w:t>expiration</w:t>
      </w:r>
      <w:r>
        <w:rPr>
          <w:rFonts w:asciiTheme="minorHAnsi" w:hAnsiTheme="minorHAnsi"/>
          <w:spacing w:val="12"/>
        </w:rPr>
        <w:t xml:space="preserve"> </w:t>
      </w:r>
      <w:r>
        <w:rPr>
          <w:rFonts w:asciiTheme="minorHAnsi" w:hAnsiTheme="minorHAnsi"/>
          <w:spacing w:val="-1"/>
        </w:rPr>
        <w:t>of this Agreement</w:t>
      </w:r>
      <w:r>
        <w:rPr>
          <w:rFonts w:asciiTheme="minorHAnsi" w:hAnsiTheme="minorHAnsi"/>
          <w:spacing w:val="22"/>
          <w:w w:val="101"/>
        </w:rPr>
        <w:t xml:space="preserve"> </w:t>
      </w:r>
      <w:r>
        <w:rPr>
          <w:rFonts w:asciiTheme="minorHAnsi" w:hAnsiTheme="minorHAnsi"/>
          <w:spacing w:val="-1"/>
        </w:rPr>
        <w:t>howsoever</w:t>
      </w:r>
      <w:r>
        <w:rPr>
          <w:rFonts w:asciiTheme="minorHAnsi" w:hAnsiTheme="minorHAnsi"/>
          <w:spacing w:val="13"/>
        </w:rPr>
        <w:t xml:space="preserve"> </w:t>
      </w:r>
      <w:r>
        <w:rPr>
          <w:rFonts w:asciiTheme="minorHAnsi" w:hAnsiTheme="minorHAnsi"/>
          <w:spacing w:val="-1"/>
        </w:rPr>
        <w:t>arising</w:t>
      </w:r>
      <w:r>
        <w:rPr>
          <w:rFonts w:asciiTheme="minorHAnsi" w:hAnsiTheme="minorHAnsi"/>
          <w:spacing w:val="14"/>
          <w:w w:val="101"/>
        </w:rPr>
        <w:t xml:space="preserve"> </w:t>
      </w:r>
      <w:r>
        <w:rPr>
          <w:rFonts w:asciiTheme="minorHAnsi" w:hAnsiTheme="minorHAnsi"/>
          <w:spacing w:val="-1"/>
        </w:rPr>
        <w:t>and</w:t>
      </w:r>
      <w:r>
        <w:rPr>
          <w:rFonts w:asciiTheme="minorHAnsi" w:hAnsiTheme="minorHAnsi"/>
          <w:spacing w:val="19"/>
        </w:rPr>
        <w:t xml:space="preserve"> </w:t>
      </w:r>
      <w:r>
        <w:rPr>
          <w:rFonts w:asciiTheme="minorHAnsi" w:hAnsiTheme="minorHAnsi"/>
          <w:spacing w:val="-1"/>
        </w:rPr>
        <w:t>meet the</w:t>
      </w:r>
      <w:r>
        <w:rPr>
          <w:rFonts w:asciiTheme="minorHAnsi" w:hAnsiTheme="minorHAnsi"/>
          <w:spacing w:val="13"/>
        </w:rPr>
        <w:t xml:space="preserve"> </w:t>
      </w:r>
      <w:r>
        <w:rPr>
          <w:rFonts w:asciiTheme="minorHAnsi" w:hAnsiTheme="minorHAnsi"/>
          <w:spacing w:val="-1"/>
        </w:rPr>
        <w:t>cost</w:t>
      </w:r>
      <w:r>
        <w:rPr>
          <w:rFonts w:asciiTheme="minorHAnsi" w:hAnsiTheme="minorHAnsi"/>
          <w:spacing w:val="13"/>
        </w:rPr>
        <w:t xml:space="preserve"> </w:t>
      </w:r>
      <w:r>
        <w:rPr>
          <w:rFonts w:asciiTheme="minorHAnsi" w:hAnsiTheme="minorHAnsi"/>
          <w:spacing w:val="-1"/>
        </w:rPr>
        <w:t>of</w:t>
      </w:r>
      <w:r>
        <w:rPr>
          <w:rFonts w:asciiTheme="minorHAnsi" w:hAnsiTheme="minorHAnsi"/>
          <w:spacing w:val="17"/>
          <w:w w:val="101"/>
        </w:rPr>
        <w:t xml:space="preserve"> </w:t>
      </w:r>
      <w:r>
        <w:rPr>
          <w:rFonts w:asciiTheme="minorHAnsi" w:hAnsiTheme="minorHAnsi"/>
          <w:spacing w:val="-1"/>
        </w:rPr>
        <w:t>maki</w:t>
      </w:r>
      <w:r>
        <w:rPr>
          <w:rFonts w:asciiTheme="minorHAnsi" w:hAnsiTheme="minorHAnsi"/>
          <w:spacing w:val="-2"/>
        </w:rPr>
        <w:t>ng good</w:t>
      </w:r>
      <w:r>
        <w:rPr>
          <w:rFonts w:asciiTheme="minorHAnsi" w:hAnsiTheme="minorHAnsi"/>
        </w:rPr>
        <w:t xml:space="preserve"> </w:t>
      </w:r>
      <w:r>
        <w:rPr>
          <w:rFonts w:asciiTheme="minorHAnsi" w:hAnsiTheme="minorHAnsi"/>
          <w:spacing w:val="-1"/>
        </w:rPr>
        <w:t>at</w:t>
      </w:r>
      <w:r>
        <w:rPr>
          <w:rFonts w:asciiTheme="minorHAnsi" w:hAnsiTheme="minorHAnsi"/>
          <w:spacing w:val="15"/>
          <w:w w:val="101"/>
        </w:rPr>
        <w:t xml:space="preserve"> </w:t>
      </w:r>
      <w:r>
        <w:rPr>
          <w:rFonts w:asciiTheme="minorHAnsi" w:hAnsiTheme="minorHAnsi"/>
          <w:spacing w:val="-1"/>
        </w:rPr>
        <w:t>its expense any damage</w:t>
      </w:r>
      <w:r>
        <w:rPr>
          <w:rFonts w:asciiTheme="minorHAnsi" w:hAnsiTheme="minorHAnsi"/>
          <w:spacing w:val="15"/>
        </w:rPr>
        <w:t xml:space="preserve"> </w:t>
      </w:r>
      <w:r>
        <w:rPr>
          <w:rFonts w:asciiTheme="minorHAnsi" w:hAnsiTheme="minorHAnsi"/>
          <w:spacing w:val="-1"/>
        </w:rPr>
        <w:t>howsoever caused to the</w:t>
      </w:r>
      <w:r>
        <w:rPr>
          <w:rFonts w:asciiTheme="minorHAnsi" w:hAnsiTheme="minorHAnsi"/>
          <w:spacing w:val="18"/>
        </w:rPr>
        <w:t xml:space="preserve"> </w:t>
      </w:r>
      <w:r>
        <w:rPr>
          <w:rFonts w:asciiTheme="minorHAnsi" w:hAnsiTheme="minorHAnsi"/>
          <w:spacing w:val="-1"/>
        </w:rPr>
        <w:t>prope</w:t>
      </w:r>
      <w:r>
        <w:rPr>
          <w:rFonts w:asciiTheme="minorHAnsi" w:hAnsiTheme="minorHAnsi"/>
          <w:spacing w:val="-2"/>
        </w:rPr>
        <w:t>rty</w:t>
      </w:r>
      <w:r>
        <w:rPr>
          <w:rFonts w:asciiTheme="minorHAnsi" w:hAnsiTheme="minorHAnsi"/>
          <w:spacing w:val="8"/>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20"/>
        </w:rPr>
        <w:t xml:space="preserve"> </w:t>
      </w:r>
      <w:r>
        <w:rPr>
          <w:rFonts w:asciiTheme="minorHAnsi" w:hAnsiTheme="minorHAnsi"/>
          <w:spacing w:val="-2"/>
        </w:rPr>
        <w:t>Licensor.</w:t>
      </w:r>
    </w:p>
    <w:p w14:paraId="066488AB" w14:textId="77777777" w:rsidR="000F72C1" w:rsidRDefault="0020793E">
      <w:pPr>
        <w:pStyle w:val="BodyText"/>
        <w:spacing w:before="188" w:line="179" w:lineRule="auto"/>
        <w:ind w:left="39"/>
        <w:rPr>
          <w:rFonts w:asciiTheme="minorHAnsi" w:hAnsiTheme="minorHAnsi"/>
        </w:rPr>
      </w:pPr>
      <w:r>
        <w:rPr>
          <w:rFonts w:asciiTheme="minorHAnsi" w:hAnsiTheme="minorHAnsi"/>
          <w:spacing w:val="-1"/>
        </w:rPr>
        <w:t>5.        ACCESS</w:t>
      </w:r>
    </w:p>
    <w:p w14:paraId="066488AC" w14:textId="77777777" w:rsidR="000F72C1" w:rsidRDefault="0020793E">
      <w:pPr>
        <w:pStyle w:val="BodyText"/>
        <w:spacing w:before="103" w:line="248" w:lineRule="auto"/>
        <w:ind w:left="1180" w:right="775" w:hanging="574"/>
        <w:rPr>
          <w:rFonts w:asciiTheme="minorHAnsi" w:hAnsiTheme="minorHAnsi"/>
        </w:rPr>
      </w:pPr>
      <w:r>
        <w:rPr>
          <w:rFonts w:asciiTheme="minorHAnsi" w:hAnsiTheme="minorHAnsi"/>
          <w:spacing w:val="-1"/>
        </w:rPr>
        <w:t>5.1     The</w:t>
      </w:r>
      <w:r>
        <w:rPr>
          <w:rFonts w:asciiTheme="minorHAnsi" w:hAnsiTheme="minorHAnsi"/>
          <w:spacing w:val="17"/>
        </w:rPr>
        <w:t xml:space="preserve"> </w:t>
      </w:r>
      <w:r>
        <w:rPr>
          <w:rFonts w:asciiTheme="minorHAnsi" w:hAnsiTheme="minorHAnsi"/>
          <w:spacing w:val="-1"/>
        </w:rPr>
        <w:t>Licensee</w:t>
      </w:r>
      <w:r>
        <w:rPr>
          <w:rFonts w:asciiTheme="minorHAnsi" w:hAnsiTheme="minorHAnsi"/>
          <w:spacing w:val="6"/>
        </w:rPr>
        <w:t xml:space="preserve"> </w:t>
      </w:r>
      <w:r>
        <w:rPr>
          <w:rFonts w:asciiTheme="minorHAnsi" w:hAnsiTheme="minorHAnsi"/>
          <w:spacing w:val="-1"/>
        </w:rPr>
        <w:t>and/or</w:t>
      </w:r>
      <w:r>
        <w:rPr>
          <w:rFonts w:asciiTheme="minorHAnsi" w:hAnsiTheme="minorHAnsi"/>
          <w:spacing w:val="12"/>
          <w:w w:val="101"/>
        </w:rPr>
        <w:t xml:space="preserve"> </w:t>
      </w:r>
      <w:r>
        <w:rPr>
          <w:rFonts w:asciiTheme="minorHAnsi" w:hAnsiTheme="minorHAnsi"/>
          <w:spacing w:val="-1"/>
        </w:rPr>
        <w:t>its</w:t>
      </w:r>
      <w:r>
        <w:rPr>
          <w:rFonts w:asciiTheme="minorHAnsi" w:hAnsiTheme="minorHAnsi"/>
          <w:spacing w:val="7"/>
        </w:rPr>
        <w:t xml:space="preserve"> </w:t>
      </w:r>
      <w:r>
        <w:rPr>
          <w:rFonts w:asciiTheme="minorHAnsi" w:hAnsiTheme="minorHAnsi"/>
          <w:spacing w:val="-1"/>
        </w:rPr>
        <w:t>servants</w:t>
      </w:r>
      <w:r>
        <w:rPr>
          <w:rFonts w:asciiTheme="minorHAnsi" w:hAnsiTheme="minorHAnsi"/>
          <w:spacing w:val="8"/>
        </w:rPr>
        <w:t xml:space="preserve"> </w:t>
      </w:r>
      <w:r>
        <w:rPr>
          <w:rFonts w:asciiTheme="minorHAnsi" w:hAnsiTheme="minorHAnsi"/>
          <w:spacing w:val="-1"/>
        </w:rPr>
        <w:t>and</w:t>
      </w:r>
      <w:r>
        <w:rPr>
          <w:rFonts w:asciiTheme="minorHAnsi" w:hAnsiTheme="minorHAnsi"/>
          <w:spacing w:val="7"/>
        </w:rPr>
        <w:t xml:space="preserve"> </w:t>
      </w:r>
      <w:r>
        <w:rPr>
          <w:rFonts w:asciiTheme="minorHAnsi" w:hAnsiTheme="minorHAnsi"/>
          <w:spacing w:val="-1"/>
        </w:rPr>
        <w:t>agents</w:t>
      </w:r>
      <w:r>
        <w:rPr>
          <w:rFonts w:asciiTheme="minorHAnsi" w:hAnsiTheme="minorHAnsi"/>
          <w:spacing w:val="8"/>
        </w:rPr>
        <w:t xml:space="preserve"> </w:t>
      </w:r>
      <w:r>
        <w:rPr>
          <w:rFonts w:asciiTheme="minorHAnsi" w:hAnsiTheme="minorHAnsi"/>
          <w:spacing w:val="-1"/>
        </w:rPr>
        <w:t>shall</w:t>
      </w:r>
      <w:r>
        <w:rPr>
          <w:rFonts w:asciiTheme="minorHAnsi" w:hAnsiTheme="minorHAnsi"/>
          <w:spacing w:val="7"/>
        </w:rPr>
        <w:t xml:space="preserve"> </w:t>
      </w:r>
      <w:r>
        <w:rPr>
          <w:rFonts w:asciiTheme="minorHAnsi" w:hAnsiTheme="minorHAnsi"/>
          <w:spacing w:val="-1"/>
        </w:rPr>
        <w:t>only visit the</w:t>
      </w:r>
      <w:r>
        <w:rPr>
          <w:rFonts w:asciiTheme="minorHAnsi" w:hAnsiTheme="minorHAnsi"/>
          <w:spacing w:val="17"/>
          <w:w w:val="101"/>
        </w:rPr>
        <w:t xml:space="preserve"> </w:t>
      </w:r>
      <w:r>
        <w:rPr>
          <w:rFonts w:asciiTheme="minorHAnsi" w:hAnsiTheme="minorHAnsi"/>
          <w:spacing w:val="-1"/>
        </w:rPr>
        <w:t>Prem</w:t>
      </w:r>
      <w:r>
        <w:rPr>
          <w:rFonts w:asciiTheme="minorHAnsi" w:hAnsiTheme="minorHAnsi"/>
          <w:spacing w:val="-2"/>
        </w:rPr>
        <w:t>ises</w:t>
      </w:r>
      <w:r>
        <w:rPr>
          <w:rFonts w:asciiTheme="minorHAnsi" w:hAnsiTheme="minorHAnsi"/>
          <w:spacing w:val="2"/>
        </w:rPr>
        <w:t xml:space="preserve"> </w:t>
      </w:r>
      <w:r>
        <w:rPr>
          <w:rFonts w:asciiTheme="minorHAnsi" w:hAnsiTheme="minorHAnsi"/>
          <w:spacing w:val="-2"/>
        </w:rPr>
        <w:t>with</w:t>
      </w:r>
      <w:r>
        <w:rPr>
          <w:rFonts w:asciiTheme="minorHAnsi" w:hAnsiTheme="minorHAnsi"/>
          <w:spacing w:val="1"/>
        </w:rPr>
        <w:t xml:space="preserve"> </w:t>
      </w:r>
      <w:r>
        <w:rPr>
          <w:rFonts w:asciiTheme="minorHAnsi" w:hAnsiTheme="minorHAnsi"/>
          <w:spacing w:val="-2"/>
        </w:rPr>
        <w:t>the</w:t>
      </w:r>
      <w:r>
        <w:rPr>
          <w:rFonts w:asciiTheme="minorHAnsi" w:hAnsiTheme="minorHAnsi"/>
          <w:spacing w:val="10"/>
        </w:rPr>
        <w:t xml:space="preserve"> </w:t>
      </w:r>
      <w:r>
        <w:rPr>
          <w:rFonts w:asciiTheme="minorHAnsi" w:hAnsiTheme="minorHAnsi"/>
          <w:spacing w:val="-2"/>
        </w:rPr>
        <w:t>prior</w:t>
      </w:r>
      <w:r>
        <w:rPr>
          <w:rFonts w:asciiTheme="minorHAnsi" w:hAnsiTheme="minorHAnsi"/>
          <w:spacing w:val="8"/>
        </w:rPr>
        <w:t xml:space="preserve"> </w:t>
      </w:r>
      <w:r>
        <w:rPr>
          <w:rFonts w:asciiTheme="minorHAnsi" w:hAnsiTheme="minorHAnsi"/>
          <w:spacing w:val="-2"/>
        </w:rPr>
        <w:t>approval</w:t>
      </w:r>
      <w:r>
        <w:rPr>
          <w:rFonts w:asciiTheme="minorHAnsi" w:hAnsiTheme="minorHAnsi"/>
          <w:spacing w:val="8"/>
        </w:rPr>
        <w:t xml:space="preserve"> </w:t>
      </w:r>
      <w:r>
        <w:rPr>
          <w:rFonts w:asciiTheme="minorHAnsi" w:hAnsiTheme="minorHAnsi"/>
          <w:spacing w:val="-2"/>
        </w:rPr>
        <w:t>of</w:t>
      </w:r>
      <w:r>
        <w:rPr>
          <w:rFonts w:asciiTheme="minorHAnsi" w:hAnsiTheme="minorHAnsi"/>
          <w:spacing w:val="-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Licensor.</w:t>
      </w:r>
    </w:p>
    <w:p w14:paraId="066488AD" w14:textId="77777777" w:rsidR="000F72C1" w:rsidRDefault="0020793E">
      <w:pPr>
        <w:pStyle w:val="BodyText"/>
        <w:spacing w:before="176" w:line="214" w:lineRule="auto"/>
        <w:ind w:left="1178" w:right="771" w:hanging="572"/>
        <w:rPr>
          <w:rFonts w:asciiTheme="minorHAnsi" w:hAnsiTheme="minorHAnsi"/>
        </w:rPr>
      </w:pPr>
      <w:r>
        <w:rPr>
          <w:rFonts w:asciiTheme="minorHAnsi" w:hAnsiTheme="minorHAnsi"/>
          <w:spacing w:val="-1"/>
        </w:rPr>
        <w:t>5.2      Routine visits to the</w:t>
      </w:r>
      <w:r>
        <w:rPr>
          <w:rFonts w:asciiTheme="minorHAnsi" w:hAnsiTheme="minorHAnsi"/>
          <w:spacing w:val="17"/>
          <w:w w:val="101"/>
        </w:rPr>
        <w:t xml:space="preserve"> </w:t>
      </w:r>
      <w:r>
        <w:rPr>
          <w:rFonts w:asciiTheme="minorHAnsi" w:hAnsiTheme="minorHAnsi"/>
          <w:spacing w:val="-1"/>
        </w:rPr>
        <w:t>Premises for the taking</w:t>
      </w:r>
      <w:r>
        <w:rPr>
          <w:rFonts w:asciiTheme="minorHAnsi" w:hAnsiTheme="minorHAnsi"/>
          <w:spacing w:val="9"/>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readings</w:t>
      </w:r>
      <w:r>
        <w:rPr>
          <w:rFonts w:asciiTheme="minorHAnsi" w:hAnsiTheme="minorHAnsi"/>
          <w:spacing w:val="10"/>
        </w:rPr>
        <w:t xml:space="preserve"> </w:t>
      </w:r>
      <w:r>
        <w:rPr>
          <w:rFonts w:asciiTheme="minorHAnsi" w:hAnsiTheme="minorHAnsi"/>
          <w:spacing w:val="-1"/>
        </w:rPr>
        <w:t>and</w:t>
      </w:r>
      <w:r>
        <w:rPr>
          <w:rFonts w:asciiTheme="minorHAnsi" w:hAnsiTheme="minorHAnsi"/>
          <w:spacing w:val="17"/>
        </w:rPr>
        <w:t xml:space="preserve"> </w:t>
      </w:r>
      <w:r>
        <w:rPr>
          <w:rFonts w:asciiTheme="minorHAnsi" w:hAnsiTheme="minorHAnsi"/>
          <w:spacing w:val="-1"/>
        </w:rPr>
        <w:t>maintenance of</w:t>
      </w:r>
      <w:r>
        <w:rPr>
          <w:rFonts w:asciiTheme="minorHAnsi" w:hAnsiTheme="minorHAnsi"/>
          <w:spacing w:val="2"/>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Equipment</w:t>
      </w:r>
      <w:r>
        <w:rPr>
          <w:rFonts w:asciiTheme="minorHAnsi" w:hAnsiTheme="minorHAnsi"/>
          <w:spacing w:val="10"/>
        </w:rPr>
        <w:t xml:space="preserve"> </w:t>
      </w:r>
      <w:r>
        <w:rPr>
          <w:rFonts w:asciiTheme="minorHAnsi" w:hAnsiTheme="minorHAnsi"/>
          <w:spacing w:val="-1"/>
        </w:rPr>
        <w:t>sh</w:t>
      </w:r>
      <w:r>
        <w:rPr>
          <w:rFonts w:asciiTheme="minorHAnsi" w:hAnsiTheme="minorHAnsi"/>
          <w:spacing w:val="-2"/>
        </w:rPr>
        <w:t>all</w:t>
      </w:r>
      <w:r>
        <w:rPr>
          <w:rFonts w:asciiTheme="minorHAnsi" w:hAnsiTheme="minorHAnsi"/>
          <w:spacing w:val="4"/>
        </w:rPr>
        <w:t xml:space="preserve"> </w:t>
      </w:r>
      <w:r>
        <w:rPr>
          <w:rFonts w:asciiTheme="minorHAnsi" w:hAnsiTheme="minorHAnsi"/>
          <w:spacing w:val="-2"/>
        </w:rPr>
        <w:t>take</w:t>
      </w:r>
      <w:r>
        <w:rPr>
          <w:rFonts w:asciiTheme="minorHAnsi" w:hAnsiTheme="minorHAnsi"/>
        </w:rPr>
        <w:t xml:space="preserve"> </w:t>
      </w:r>
      <w:r>
        <w:rPr>
          <w:rFonts w:asciiTheme="minorHAnsi" w:hAnsiTheme="minorHAnsi"/>
          <w:spacing w:val="-2"/>
        </w:rPr>
        <w:t>place</w:t>
      </w:r>
      <w:r>
        <w:rPr>
          <w:rFonts w:asciiTheme="minorHAnsi" w:hAnsiTheme="minorHAnsi"/>
          <w:spacing w:val="18"/>
          <w:w w:val="101"/>
        </w:rPr>
        <w:t xml:space="preserve"> </w:t>
      </w:r>
      <w:r>
        <w:rPr>
          <w:rFonts w:asciiTheme="minorHAnsi" w:hAnsiTheme="minorHAnsi"/>
          <w:spacing w:val="-2"/>
        </w:rPr>
        <w:t>at such</w:t>
      </w:r>
      <w:r>
        <w:rPr>
          <w:rFonts w:asciiTheme="minorHAnsi" w:hAnsiTheme="minorHAnsi"/>
          <w:spacing w:val="14"/>
          <w:w w:val="101"/>
        </w:rPr>
        <w:t xml:space="preserve"> </w:t>
      </w:r>
      <w:r>
        <w:rPr>
          <w:rFonts w:asciiTheme="minorHAnsi" w:hAnsiTheme="minorHAnsi"/>
          <w:spacing w:val="-2"/>
        </w:rPr>
        <w:t>intervals as</w:t>
      </w:r>
      <w:r>
        <w:rPr>
          <w:rFonts w:asciiTheme="minorHAnsi" w:hAnsiTheme="minorHAnsi"/>
          <w:spacing w:val="15"/>
        </w:rPr>
        <w:t xml:space="preserve"> </w:t>
      </w:r>
      <w:r>
        <w:rPr>
          <w:rFonts w:asciiTheme="minorHAnsi" w:hAnsiTheme="minorHAnsi"/>
          <w:spacing w:val="-2"/>
        </w:rPr>
        <w:t>may</w:t>
      </w:r>
      <w:r>
        <w:rPr>
          <w:rFonts w:asciiTheme="minorHAnsi" w:hAnsiTheme="minorHAnsi"/>
          <w:spacing w:val="17"/>
          <w:w w:val="101"/>
        </w:rPr>
        <w:t xml:space="preserve"> </w:t>
      </w:r>
      <w:r>
        <w:rPr>
          <w:rFonts w:asciiTheme="minorHAnsi" w:hAnsiTheme="minorHAnsi"/>
          <w:spacing w:val="-2"/>
        </w:rPr>
        <w:t>be agreed</w:t>
      </w:r>
      <w:r>
        <w:rPr>
          <w:rFonts w:asciiTheme="minorHAnsi" w:hAnsiTheme="minorHAnsi"/>
          <w:spacing w:val="16"/>
          <w:w w:val="101"/>
        </w:rPr>
        <w:t xml:space="preserve"> </w:t>
      </w:r>
      <w:r>
        <w:rPr>
          <w:rFonts w:asciiTheme="minorHAnsi" w:hAnsiTheme="minorHAnsi"/>
          <w:spacing w:val="-2"/>
        </w:rPr>
        <w:t>between the</w:t>
      </w:r>
      <w:r>
        <w:rPr>
          <w:rFonts w:asciiTheme="minorHAnsi" w:hAnsiTheme="minorHAnsi"/>
          <w:spacing w:val="15"/>
          <w:w w:val="101"/>
        </w:rPr>
        <w:t xml:space="preserve"> </w:t>
      </w:r>
      <w:r>
        <w:rPr>
          <w:rFonts w:asciiTheme="minorHAnsi" w:hAnsiTheme="minorHAnsi"/>
          <w:spacing w:val="-2"/>
        </w:rPr>
        <w:t>parties</w:t>
      </w:r>
      <w:r>
        <w:rPr>
          <w:rFonts w:asciiTheme="minorHAnsi" w:hAnsiTheme="minorHAnsi"/>
          <w:spacing w:val="15"/>
        </w:rPr>
        <w:t xml:space="preserve"> </w:t>
      </w:r>
      <w:r>
        <w:rPr>
          <w:rFonts w:asciiTheme="minorHAnsi" w:hAnsiTheme="minorHAnsi"/>
          <w:spacing w:val="-2"/>
        </w:rPr>
        <w:t>in writing.</w:t>
      </w:r>
    </w:p>
    <w:p w14:paraId="066488AE" w14:textId="77777777" w:rsidR="000F72C1" w:rsidRDefault="0020793E">
      <w:pPr>
        <w:pStyle w:val="BodyText"/>
        <w:spacing w:before="178" w:line="223" w:lineRule="auto"/>
        <w:ind w:left="1165" w:right="770" w:hanging="559"/>
        <w:rPr>
          <w:rFonts w:asciiTheme="minorHAnsi" w:hAnsiTheme="minorHAnsi"/>
        </w:rPr>
      </w:pPr>
      <w:r>
        <w:rPr>
          <w:rFonts w:asciiTheme="minorHAnsi" w:hAnsiTheme="minorHAnsi"/>
          <w:spacing w:val="-1"/>
        </w:rPr>
        <w:t>5.3      In the</w:t>
      </w:r>
      <w:r>
        <w:rPr>
          <w:rFonts w:asciiTheme="minorHAnsi" w:hAnsiTheme="minorHAnsi"/>
          <w:spacing w:val="18"/>
          <w:w w:val="101"/>
        </w:rPr>
        <w:t xml:space="preserve"> </w:t>
      </w:r>
      <w:r>
        <w:rPr>
          <w:rFonts w:asciiTheme="minorHAnsi" w:hAnsiTheme="minorHAnsi"/>
          <w:spacing w:val="-1"/>
        </w:rPr>
        <w:t>event</w:t>
      </w:r>
      <w:r>
        <w:rPr>
          <w:rFonts w:asciiTheme="minorHAnsi" w:hAnsiTheme="minorHAnsi"/>
          <w:spacing w:val="18"/>
        </w:rPr>
        <w:t xml:space="preserve"> </w:t>
      </w:r>
      <w:r>
        <w:rPr>
          <w:rFonts w:asciiTheme="minorHAnsi" w:hAnsiTheme="minorHAnsi"/>
          <w:spacing w:val="-1"/>
        </w:rPr>
        <w:t>of</w:t>
      </w:r>
      <w:r>
        <w:rPr>
          <w:rFonts w:asciiTheme="minorHAnsi" w:hAnsiTheme="minorHAnsi"/>
          <w:spacing w:val="15"/>
          <w:w w:val="101"/>
        </w:rPr>
        <w:t xml:space="preserve"> </w:t>
      </w:r>
      <w:r>
        <w:rPr>
          <w:rFonts w:asciiTheme="minorHAnsi" w:hAnsiTheme="minorHAnsi"/>
          <w:spacing w:val="-1"/>
        </w:rPr>
        <w:t>an</w:t>
      </w:r>
      <w:r>
        <w:rPr>
          <w:rFonts w:asciiTheme="minorHAnsi" w:hAnsiTheme="minorHAnsi"/>
          <w:spacing w:val="14"/>
          <w:w w:val="101"/>
        </w:rPr>
        <w:t xml:space="preserve"> </w:t>
      </w:r>
      <w:r>
        <w:rPr>
          <w:rFonts w:asciiTheme="minorHAnsi" w:hAnsiTheme="minorHAnsi"/>
          <w:spacing w:val="-1"/>
        </w:rPr>
        <w:t>emergency</w:t>
      </w:r>
      <w:r>
        <w:rPr>
          <w:rFonts w:asciiTheme="minorHAnsi" w:hAnsiTheme="minorHAnsi"/>
          <w:spacing w:val="12"/>
          <w:w w:val="101"/>
        </w:rPr>
        <w:t xml:space="preserve"> </w:t>
      </w:r>
      <w:r>
        <w:rPr>
          <w:rFonts w:asciiTheme="minorHAnsi" w:hAnsiTheme="minorHAnsi"/>
          <w:spacing w:val="-1"/>
        </w:rPr>
        <w:t>visit to the</w:t>
      </w:r>
      <w:r>
        <w:rPr>
          <w:rFonts w:asciiTheme="minorHAnsi" w:hAnsiTheme="minorHAnsi"/>
          <w:spacing w:val="27"/>
        </w:rPr>
        <w:t xml:space="preserve"> </w:t>
      </w:r>
      <w:r>
        <w:rPr>
          <w:rFonts w:asciiTheme="minorHAnsi" w:hAnsiTheme="minorHAnsi"/>
          <w:spacing w:val="-1"/>
        </w:rPr>
        <w:t>Premises</w:t>
      </w:r>
      <w:r>
        <w:rPr>
          <w:rFonts w:asciiTheme="minorHAnsi" w:hAnsiTheme="minorHAnsi"/>
          <w:spacing w:val="24"/>
          <w:w w:val="101"/>
        </w:rPr>
        <w:t xml:space="preserve"> </w:t>
      </w:r>
      <w:r>
        <w:rPr>
          <w:rFonts w:asciiTheme="minorHAnsi" w:hAnsiTheme="minorHAnsi"/>
          <w:spacing w:val="-1"/>
        </w:rPr>
        <w:t>being</w:t>
      </w:r>
      <w:r>
        <w:rPr>
          <w:rFonts w:asciiTheme="minorHAnsi" w:hAnsiTheme="minorHAnsi"/>
          <w:spacing w:val="23"/>
          <w:w w:val="101"/>
        </w:rPr>
        <w:t xml:space="preserve"> </w:t>
      </w:r>
      <w:r>
        <w:rPr>
          <w:rFonts w:asciiTheme="minorHAnsi" w:hAnsiTheme="minorHAnsi"/>
          <w:spacing w:val="-1"/>
        </w:rPr>
        <w:t>requ</w:t>
      </w:r>
      <w:r>
        <w:rPr>
          <w:rFonts w:asciiTheme="minorHAnsi" w:hAnsiTheme="minorHAnsi"/>
          <w:spacing w:val="-2"/>
        </w:rPr>
        <w:t>ired</w:t>
      </w:r>
      <w:r>
        <w:rPr>
          <w:rFonts w:asciiTheme="minorHAnsi" w:hAnsiTheme="minorHAnsi"/>
          <w:spacing w:val="10"/>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Licensee</w:t>
      </w:r>
      <w:r>
        <w:rPr>
          <w:rFonts w:asciiTheme="minorHAnsi" w:hAnsiTheme="minorHAnsi"/>
          <w:spacing w:val="15"/>
        </w:rPr>
        <w:t xml:space="preserve"> </w:t>
      </w:r>
      <w:r>
        <w:rPr>
          <w:rFonts w:asciiTheme="minorHAnsi" w:hAnsiTheme="minorHAnsi"/>
          <w:spacing w:val="-2"/>
        </w:rPr>
        <w:t>shall</w:t>
      </w:r>
      <w:r>
        <w:rPr>
          <w:rFonts w:asciiTheme="minorHAnsi" w:hAnsiTheme="minorHAnsi"/>
          <w:spacing w:val="11"/>
        </w:rPr>
        <w:t xml:space="preserve"> </w:t>
      </w:r>
      <w:r>
        <w:rPr>
          <w:rFonts w:asciiTheme="minorHAnsi" w:hAnsiTheme="minorHAnsi"/>
          <w:spacing w:val="-2"/>
        </w:rPr>
        <w:t>first</w:t>
      </w:r>
      <w:r>
        <w:rPr>
          <w:rFonts w:asciiTheme="minorHAnsi" w:hAnsiTheme="minorHAnsi"/>
          <w:spacing w:val="18"/>
          <w:w w:val="101"/>
        </w:rPr>
        <w:t xml:space="preserve"> </w:t>
      </w:r>
      <w:r>
        <w:rPr>
          <w:rFonts w:asciiTheme="minorHAnsi" w:hAnsiTheme="minorHAnsi"/>
          <w:spacing w:val="-2"/>
        </w:rPr>
        <w:t>contact</w:t>
      </w:r>
      <w:r>
        <w:rPr>
          <w:rFonts w:asciiTheme="minorHAnsi" w:hAnsiTheme="minorHAnsi"/>
          <w:spacing w:val="12"/>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Licensor's Operations and Planning Centre at Trinity</w:t>
      </w:r>
      <w:r>
        <w:rPr>
          <w:rFonts w:asciiTheme="minorHAnsi" w:hAnsiTheme="minorHAnsi"/>
          <w:spacing w:val="12"/>
          <w:w w:val="101"/>
        </w:rPr>
        <w:t xml:space="preserve"> </w:t>
      </w:r>
      <w:r>
        <w:rPr>
          <w:rFonts w:asciiTheme="minorHAnsi" w:hAnsiTheme="minorHAnsi"/>
          <w:spacing w:val="-1"/>
        </w:rPr>
        <w:t>House</w:t>
      </w:r>
      <w:r>
        <w:rPr>
          <w:rFonts w:asciiTheme="minorHAnsi" w:hAnsiTheme="minorHAnsi"/>
          <w:spacing w:val="12"/>
          <w:w w:val="101"/>
        </w:rPr>
        <w:t xml:space="preserve"> </w:t>
      </w:r>
      <w:r>
        <w:rPr>
          <w:rFonts w:asciiTheme="minorHAnsi" w:hAnsiTheme="minorHAnsi"/>
          <w:spacing w:val="-1"/>
        </w:rPr>
        <w:t>Depot,</w:t>
      </w:r>
      <w:r>
        <w:rPr>
          <w:rFonts w:asciiTheme="minorHAnsi" w:hAnsiTheme="minorHAnsi"/>
          <w:spacing w:val="12"/>
          <w:w w:val="101"/>
        </w:rPr>
        <w:t xml:space="preserve"> </w:t>
      </w:r>
      <w:r>
        <w:rPr>
          <w:rFonts w:asciiTheme="minorHAnsi" w:hAnsiTheme="minorHAnsi"/>
          <w:spacing w:val="-1"/>
        </w:rPr>
        <w:t>Harw</w:t>
      </w:r>
      <w:r>
        <w:rPr>
          <w:rFonts w:asciiTheme="minorHAnsi" w:hAnsiTheme="minorHAnsi"/>
          <w:spacing w:val="-2"/>
        </w:rPr>
        <w:t>ich (telephone 01255 245 012)</w:t>
      </w:r>
      <w:r>
        <w:rPr>
          <w:rFonts w:asciiTheme="minorHAnsi" w:hAnsiTheme="minorHAnsi"/>
        </w:rPr>
        <w:t xml:space="preserve"> to</w:t>
      </w:r>
      <w:r>
        <w:rPr>
          <w:rFonts w:asciiTheme="minorHAnsi" w:hAnsiTheme="minorHAnsi"/>
          <w:spacing w:val="12"/>
          <w:w w:val="101"/>
        </w:rPr>
        <w:t xml:space="preserve"> </w:t>
      </w:r>
      <w:r>
        <w:rPr>
          <w:rFonts w:asciiTheme="minorHAnsi" w:hAnsiTheme="minorHAnsi"/>
        </w:rPr>
        <w:t>agree a suitable t</w:t>
      </w:r>
      <w:r>
        <w:rPr>
          <w:rFonts w:asciiTheme="minorHAnsi" w:hAnsiTheme="minorHAnsi"/>
          <w:spacing w:val="-1"/>
        </w:rPr>
        <w:t>ime for the</w:t>
      </w:r>
      <w:r>
        <w:rPr>
          <w:rFonts w:asciiTheme="minorHAnsi" w:hAnsiTheme="minorHAnsi"/>
          <w:spacing w:val="11"/>
        </w:rPr>
        <w:t xml:space="preserve"> </w:t>
      </w:r>
      <w:r>
        <w:rPr>
          <w:rFonts w:asciiTheme="minorHAnsi" w:hAnsiTheme="minorHAnsi"/>
          <w:spacing w:val="-1"/>
        </w:rPr>
        <w:t>emergency visit.</w:t>
      </w:r>
    </w:p>
    <w:p w14:paraId="066488AF" w14:textId="77777777" w:rsidR="000F72C1" w:rsidRDefault="0020793E">
      <w:pPr>
        <w:pStyle w:val="BodyText"/>
        <w:spacing w:before="178" w:line="188" w:lineRule="auto"/>
        <w:ind w:left="605"/>
        <w:rPr>
          <w:rFonts w:asciiTheme="minorHAnsi" w:hAnsiTheme="minorHAnsi"/>
        </w:rPr>
      </w:pPr>
      <w:r>
        <w:rPr>
          <w:rFonts w:asciiTheme="minorHAnsi" w:hAnsiTheme="minorHAnsi"/>
          <w:spacing w:val="-1"/>
        </w:rPr>
        <w:t>5.4     The  Licensee  shall  no</w:t>
      </w:r>
      <w:r>
        <w:rPr>
          <w:rFonts w:asciiTheme="minorHAnsi" w:hAnsiTheme="minorHAnsi"/>
          <w:spacing w:val="-2"/>
        </w:rPr>
        <w:t>t</w:t>
      </w:r>
      <w:r>
        <w:rPr>
          <w:rFonts w:asciiTheme="minorHAnsi" w:hAnsiTheme="minorHAnsi"/>
          <w:spacing w:val="29"/>
          <w:w w:val="101"/>
        </w:rPr>
        <w:t xml:space="preserve"> </w:t>
      </w:r>
      <w:r>
        <w:rPr>
          <w:rFonts w:asciiTheme="minorHAnsi" w:hAnsiTheme="minorHAnsi"/>
          <w:spacing w:val="-2"/>
        </w:rPr>
        <w:t>visit</w:t>
      </w:r>
      <w:r>
        <w:rPr>
          <w:rFonts w:asciiTheme="minorHAnsi" w:hAnsiTheme="minorHAnsi"/>
          <w:spacing w:val="31"/>
        </w:rPr>
        <w:t xml:space="preserve"> </w:t>
      </w:r>
      <w:r>
        <w:rPr>
          <w:rFonts w:asciiTheme="minorHAnsi" w:hAnsiTheme="minorHAnsi"/>
          <w:spacing w:val="-2"/>
        </w:rPr>
        <w:t>the  Premises  unless  supervised</w:t>
      </w:r>
      <w:r>
        <w:rPr>
          <w:rFonts w:asciiTheme="minorHAnsi" w:hAnsiTheme="minorHAnsi"/>
          <w:spacing w:val="43"/>
        </w:rPr>
        <w:t xml:space="preserve"> </w:t>
      </w:r>
      <w:r>
        <w:rPr>
          <w:rFonts w:asciiTheme="minorHAnsi" w:hAnsiTheme="minorHAnsi"/>
          <w:spacing w:val="-2"/>
        </w:rPr>
        <w:t>by</w:t>
      </w:r>
      <w:r>
        <w:rPr>
          <w:rFonts w:asciiTheme="minorHAnsi" w:hAnsiTheme="minorHAnsi"/>
          <w:spacing w:val="38"/>
        </w:rPr>
        <w:t xml:space="preserve"> </w:t>
      </w:r>
      <w:r>
        <w:rPr>
          <w:rFonts w:asciiTheme="minorHAnsi" w:hAnsiTheme="minorHAnsi"/>
          <w:spacing w:val="-2"/>
        </w:rPr>
        <w:t>an</w:t>
      </w:r>
      <w:r>
        <w:rPr>
          <w:rFonts w:asciiTheme="minorHAnsi" w:hAnsiTheme="minorHAnsi"/>
          <w:spacing w:val="36"/>
          <w:w w:val="101"/>
        </w:rPr>
        <w:t xml:space="preserve"> </w:t>
      </w:r>
      <w:r>
        <w:rPr>
          <w:rFonts w:asciiTheme="minorHAnsi" w:hAnsiTheme="minorHAnsi"/>
          <w:spacing w:val="-2"/>
        </w:rPr>
        <w:t>authorised</w:t>
      </w:r>
      <w:r>
        <w:rPr>
          <w:rFonts w:asciiTheme="minorHAnsi" w:hAnsiTheme="minorHAnsi"/>
          <w:spacing w:val="42"/>
          <w:w w:val="101"/>
        </w:rPr>
        <w:t xml:space="preserve"> </w:t>
      </w:r>
      <w:r>
        <w:rPr>
          <w:rFonts w:asciiTheme="minorHAnsi" w:hAnsiTheme="minorHAnsi"/>
          <w:spacing w:val="-2"/>
        </w:rPr>
        <w:t>representative</w:t>
      </w:r>
      <w:r>
        <w:rPr>
          <w:rFonts w:asciiTheme="minorHAnsi" w:hAnsiTheme="minorHAnsi"/>
          <w:spacing w:val="37"/>
          <w:w w:val="101"/>
        </w:rPr>
        <w:t xml:space="preserve"> </w:t>
      </w:r>
      <w:r>
        <w:rPr>
          <w:rFonts w:asciiTheme="minorHAnsi" w:hAnsiTheme="minorHAnsi"/>
          <w:spacing w:val="-2"/>
        </w:rPr>
        <w:t>of</w:t>
      </w:r>
      <w:r>
        <w:rPr>
          <w:rFonts w:asciiTheme="minorHAnsi" w:hAnsiTheme="minorHAnsi"/>
          <w:spacing w:val="26"/>
        </w:rPr>
        <w:t xml:space="preserve"> </w:t>
      </w:r>
      <w:r>
        <w:rPr>
          <w:rFonts w:asciiTheme="minorHAnsi" w:hAnsiTheme="minorHAnsi"/>
          <w:spacing w:val="-2"/>
        </w:rPr>
        <w:t>the</w:t>
      </w:r>
    </w:p>
    <w:p w14:paraId="066488B0" w14:textId="77777777" w:rsidR="000F72C1" w:rsidRDefault="0020793E">
      <w:pPr>
        <w:pStyle w:val="BodyText"/>
        <w:spacing w:before="67" w:line="390" w:lineRule="exact"/>
        <w:ind w:left="1179"/>
        <w:rPr>
          <w:rFonts w:asciiTheme="minorHAnsi" w:hAnsiTheme="minorHAnsi"/>
        </w:rPr>
      </w:pPr>
      <w:r>
        <w:rPr>
          <w:rFonts w:asciiTheme="minorHAnsi" w:hAnsiTheme="minorHAnsi"/>
          <w:spacing w:val="-2"/>
          <w:position w:val="17"/>
        </w:rPr>
        <w:t>Licensor.</w:t>
      </w:r>
    </w:p>
    <w:p w14:paraId="066488B1" w14:textId="77777777" w:rsidR="000F72C1" w:rsidRDefault="0020793E">
      <w:pPr>
        <w:pStyle w:val="BodyText"/>
        <w:spacing w:line="179" w:lineRule="auto"/>
        <w:ind w:left="40"/>
        <w:rPr>
          <w:rFonts w:asciiTheme="minorHAnsi" w:hAnsiTheme="minorHAnsi"/>
        </w:rPr>
      </w:pPr>
      <w:r>
        <w:rPr>
          <w:rFonts w:asciiTheme="minorHAnsi" w:hAnsiTheme="minorHAnsi"/>
          <w:spacing w:val="-2"/>
        </w:rPr>
        <w:t>6.</w:t>
      </w:r>
      <w:r>
        <w:rPr>
          <w:rFonts w:asciiTheme="minorHAnsi" w:hAnsiTheme="minorHAnsi"/>
          <w:spacing w:val="2"/>
        </w:rPr>
        <w:t xml:space="preserve">        </w:t>
      </w:r>
      <w:r>
        <w:rPr>
          <w:rFonts w:asciiTheme="minorHAnsi" w:hAnsiTheme="minorHAnsi"/>
          <w:spacing w:val="-2"/>
        </w:rPr>
        <w:t>POWER SUPPLY</w:t>
      </w:r>
    </w:p>
    <w:p w14:paraId="066488B2" w14:textId="77777777" w:rsidR="000F72C1" w:rsidRDefault="0020793E">
      <w:pPr>
        <w:pStyle w:val="BodyText"/>
        <w:spacing w:before="179" w:line="214" w:lineRule="auto"/>
        <w:ind w:left="1169" w:right="773" w:hanging="563"/>
        <w:rPr>
          <w:rFonts w:asciiTheme="minorHAnsi" w:hAnsiTheme="minorHAnsi"/>
        </w:rPr>
      </w:pPr>
      <w:r>
        <w:rPr>
          <w:rFonts w:asciiTheme="minorHAnsi" w:hAnsiTheme="minorHAnsi"/>
          <w:spacing w:val="-1"/>
        </w:rPr>
        <w:t>6.1     The  power  supply</w:t>
      </w:r>
      <w:r>
        <w:rPr>
          <w:rFonts w:asciiTheme="minorHAnsi" w:hAnsiTheme="minorHAnsi"/>
          <w:spacing w:val="30"/>
        </w:rPr>
        <w:t xml:space="preserve"> </w:t>
      </w:r>
      <w:r>
        <w:rPr>
          <w:rFonts w:asciiTheme="minorHAnsi" w:hAnsiTheme="minorHAnsi"/>
          <w:spacing w:val="-1"/>
        </w:rPr>
        <w:t>for</w:t>
      </w:r>
      <w:r>
        <w:rPr>
          <w:rFonts w:asciiTheme="minorHAnsi" w:hAnsiTheme="minorHAnsi"/>
          <w:spacing w:val="28"/>
        </w:rPr>
        <w:t xml:space="preserve"> </w:t>
      </w:r>
      <w:r>
        <w:rPr>
          <w:rFonts w:asciiTheme="minorHAnsi" w:hAnsiTheme="minorHAnsi"/>
          <w:spacing w:val="-1"/>
        </w:rPr>
        <w:t>the  Equipment  sh</w:t>
      </w:r>
      <w:r>
        <w:rPr>
          <w:rFonts w:asciiTheme="minorHAnsi" w:hAnsiTheme="minorHAnsi"/>
          <w:spacing w:val="-2"/>
        </w:rPr>
        <w:t>all</w:t>
      </w:r>
      <w:r>
        <w:rPr>
          <w:rFonts w:asciiTheme="minorHAnsi" w:hAnsiTheme="minorHAnsi"/>
          <w:spacing w:val="43"/>
          <w:w w:val="101"/>
        </w:rPr>
        <w:t xml:space="preserve"> </w:t>
      </w:r>
      <w:r>
        <w:rPr>
          <w:rFonts w:asciiTheme="minorHAnsi" w:hAnsiTheme="minorHAnsi"/>
          <w:spacing w:val="-2"/>
        </w:rPr>
        <w:t>be</w:t>
      </w:r>
      <w:r>
        <w:rPr>
          <w:rFonts w:asciiTheme="minorHAnsi" w:hAnsiTheme="minorHAnsi"/>
          <w:spacing w:val="28"/>
          <w:w w:val="101"/>
        </w:rPr>
        <w:t xml:space="preserve"> </w:t>
      </w:r>
      <w:r>
        <w:rPr>
          <w:rFonts w:asciiTheme="minorHAnsi" w:hAnsiTheme="minorHAnsi"/>
          <w:spacing w:val="-2"/>
        </w:rPr>
        <w:t>taken</w:t>
      </w:r>
      <w:r>
        <w:rPr>
          <w:rFonts w:asciiTheme="minorHAnsi" w:hAnsiTheme="minorHAnsi"/>
          <w:spacing w:val="28"/>
        </w:rPr>
        <w:t xml:space="preserve"> </w:t>
      </w:r>
      <w:r>
        <w:rPr>
          <w:rFonts w:asciiTheme="minorHAnsi" w:hAnsiTheme="minorHAnsi"/>
          <w:spacing w:val="-2"/>
        </w:rPr>
        <w:t>from</w:t>
      </w:r>
      <w:r>
        <w:rPr>
          <w:rFonts w:asciiTheme="minorHAnsi" w:hAnsiTheme="minorHAnsi"/>
          <w:spacing w:val="29"/>
          <w:w w:val="101"/>
        </w:rPr>
        <w:t xml:space="preserve"> </w:t>
      </w:r>
      <w:r>
        <w:rPr>
          <w:rFonts w:asciiTheme="minorHAnsi" w:hAnsiTheme="minorHAnsi"/>
          <w:spacing w:val="-2"/>
        </w:rPr>
        <w:t>the</w:t>
      </w:r>
      <w:r>
        <w:rPr>
          <w:rFonts w:asciiTheme="minorHAnsi" w:hAnsiTheme="minorHAnsi"/>
          <w:spacing w:val="44"/>
        </w:rPr>
        <w:t xml:space="preserve"> </w:t>
      </w:r>
      <w:r>
        <w:rPr>
          <w:rFonts w:asciiTheme="minorHAnsi" w:hAnsiTheme="minorHAnsi"/>
          <w:spacing w:val="-2"/>
        </w:rPr>
        <w:t>non-essential</w:t>
      </w:r>
      <w:r>
        <w:rPr>
          <w:rFonts w:asciiTheme="minorHAnsi" w:hAnsiTheme="minorHAnsi"/>
          <w:spacing w:val="35"/>
          <w:w w:val="101"/>
        </w:rPr>
        <w:t xml:space="preserve"> </w:t>
      </w:r>
      <w:r>
        <w:rPr>
          <w:rFonts w:asciiTheme="minorHAnsi" w:hAnsiTheme="minorHAnsi"/>
          <w:spacing w:val="-2"/>
        </w:rPr>
        <w:t>services</w:t>
      </w:r>
      <w:r>
        <w:rPr>
          <w:rFonts w:asciiTheme="minorHAnsi" w:hAnsiTheme="minorHAnsi"/>
          <w:spacing w:val="34"/>
        </w:rPr>
        <w:t xml:space="preserve"> </w:t>
      </w:r>
      <w:r>
        <w:rPr>
          <w:rFonts w:asciiTheme="minorHAnsi" w:hAnsiTheme="minorHAnsi"/>
          <w:spacing w:val="-2"/>
        </w:rPr>
        <w:t>section</w:t>
      </w:r>
      <w:r>
        <w:rPr>
          <w:rFonts w:asciiTheme="minorHAnsi" w:hAnsiTheme="minorHAnsi"/>
          <w:spacing w:val="33"/>
          <w:w w:val="101"/>
        </w:rPr>
        <w:t xml:space="preserve"> </w:t>
      </w:r>
      <w:r>
        <w:rPr>
          <w:rFonts w:asciiTheme="minorHAnsi" w:hAnsiTheme="minorHAnsi"/>
          <w:spacing w:val="-2"/>
        </w:rPr>
        <w:t>of</w:t>
      </w:r>
      <w:r>
        <w:rPr>
          <w:rFonts w:asciiTheme="minorHAnsi" w:hAnsiTheme="minorHAnsi"/>
          <w:spacing w:val="28"/>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supply system. The</w:t>
      </w:r>
      <w:r>
        <w:rPr>
          <w:rFonts w:asciiTheme="minorHAnsi" w:hAnsiTheme="minorHAnsi"/>
          <w:spacing w:val="17"/>
          <w:w w:val="101"/>
        </w:rPr>
        <w:t xml:space="preserve"> </w:t>
      </w:r>
      <w:r>
        <w:rPr>
          <w:rFonts w:asciiTheme="minorHAnsi" w:hAnsiTheme="minorHAnsi"/>
          <w:spacing w:val="-1"/>
        </w:rPr>
        <w:t>Licensor shall</w:t>
      </w:r>
      <w:r>
        <w:rPr>
          <w:rFonts w:asciiTheme="minorHAnsi" w:hAnsiTheme="minorHAnsi"/>
          <w:spacing w:val="17"/>
        </w:rPr>
        <w:t xml:space="preserve"> </w:t>
      </w:r>
      <w:r>
        <w:rPr>
          <w:rFonts w:asciiTheme="minorHAnsi" w:hAnsiTheme="minorHAnsi"/>
          <w:spacing w:val="-1"/>
        </w:rPr>
        <w:t>not</w:t>
      </w:r>
      <w:r>
        <w:rPr>
          <w:rFonts w:asciiTheme="minorHAnsi" w:hAnsiTheme="minorHAnsi"/>
          <w:spacing w:val="1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held</w:t>
      </w:r>
      <w:r>
        <w:rPr>
          <w:rFonts w:asciiTheme="minorHAnsi" w:hAnsiTheme="minorHAnsi"/>
          <w:spacing w:val="16"/>
          <w:w w:val="101"/>
        </w:rPr>
        <w:t xml:space="preserve"> </w:t>
      </w:r>
      <w:r>
        <w:rPr>
          <w:rFonts w:asciiTheme="minorHAnsi" w:hAnsiTheme="minorHAnsi"/>
          <w:spacing w:val="-2"/>
        </w:rPr>
        <w:t>liable</w:t>
      </w:r>
      <w:r>
        <w:rPr>
          <w:rFonts w:asciiTheme="minorHAnsi" w:hAnsiTheme="minorHAnsi"/>
          <w:spacing w:val="15"/>
          <w:w w:val="101"/>
        </w:rPr>
        <w:t xml:space="preserve"> </w:t>
      </w:r>
      <w:r>
        <w:rPr>
          <w:rFonts w:asciiTheme="minorHAnsi" w:hAnsiTheme="minorHAnsi"/>
          <w:spacing w:val="-2"/>
        </w:rPr>
        <w:t>in the event of</w:t>
      </w:r>
      <w:r>
        <w:rPr>
          <w:rFonts w:asciiTheme="minorHAnsi" w:hAnsiTheme="minorHAnsi"/>
          <w:spacing w:val="6"/>
        </w:rPr>
        <w:t xml:space="preserve"> </w:t>
      </w:r>
      <w:r>
        <w:rPr>
          <w:rFonts w:asciiTheme="minorHAnsi" w:hAnsiTheme="minorHAnsi"/>
          <w:spacing w:val="-2"/>
        </w:rPr>
        <w:t>any</w:t>
      </w:r>
      <w:r>
        <w:rPr>
          <w:rFonts w:asciiTheme="minorHAnsi" w:hAnsiTheme="minorHAnsi"/>
          <w:spacing w:val="15"/>
          <w:w w:val="101"/>
        </w:rPr>
        <w:t xml:space="preserve"> </w:t>
      </w:r>
      <w:r>
        <w:rPr>
          <w:rFonts w:asciiTheme="minorHAnsi" w:hAnsiTheme="minorHAnsi"/>
          <w:spacing w:val="-2"/>
        </w:rPr>
        <w:t>interruption</w:t>
      </w:r>
      <w:r>
        <w:rPr>
          <w:rFonts w:asciiTheme="minorHAnsi" w:hAnsiTheme="minorHAnsi"/>
          <w:spacing w:val="3"/>
        </w:rPr>
        <w:t xml:space="preserve"> </w:t>
      </w:r>
      <w:r>
        <w:rPr>
          <w:rFonts w:asciiTheme="minorHAnsi" w:hAnsiTheme="minorHAnsi"/>
          <w:spacing w:val="-2"/>
        </w:rPr>
        <w:t>to</w:t>
      </w:r>
      <w:r>
        <w:rPr>
          <w:rFonts w:asciiTheme="minorHAnsi" w:hAnsiTheme="minorHAnsi"/>
          <w:spacing w:val="6"/>
        </w:rPr>
        <w:t xml:space="preserve"> </w:t>
      </w:r>
      <w:r>
        <w:rPr>
          <w:rFonts w:asciiTheme="minorHAnsi" w:hAnsiTheme="minorHAnsi"/>
          <w:spacing w:val="-2"/>
        </w:rPr>
        <w:t>that</w:t>
      </w:r>
      <w:r>
        <w:rPr>
          <w:rFonts w:asciiTheme="minorHAnsi" w:hAnsiTheme="minorHAnsi"/>
          <w:spacing w:val="7"/>
        </w:rPr>
        <w:t xml:space="preserve"> </w:t>
      </w:r>
      <w:r>
        <w:rPr>
          <w:rFonts w:asciiTheme="minorHAnsi" w:hAnsiTheme="minorHAnsi"/>
          <w:spacing w:val="-2"/>
        </w:rPr>
        <w:t>supply.</w:t>
      </w:r>
    </w:p>
    <w:p w14:paraId="066488B3" w14:textId="77777777" w:rsidR="000F72C1" w:rsidRDefault="0020793E">
      <w:pPr>
        <w:pStyle w:val="BodyText"/>
        <w:spacing w:before="176" w:line="214" w:lineRule="auto"/>
        <w:ind w:left="1166" w:right="770" w:hanging="560"/>
        <w:rPr>
          <w:rFonts w:asciiTheme="minorHAnsi" w:hAnsiTheme="minorHAnsi"/>
        </w:rPr>
      </w:pPr>
      <w:r>
        <w:rPr>
          <w:rFonts w:asciiTheme="minorHAnsi" w:hAnsiTheme="minorHAnsi"/>
          <w:spacing w:val="-1"/>
        </w:rPr>
        <w:t>6.3     The</w:t>
      </w:r>
      <w:r>
        <w:rPr>
          <w:rFonts w:asciiTheme="minorHAnsi" w:hAnsiTheme="minorHAnsi"/>
          <w:spacing w:val="25"/>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shall</w:t>
      </w:r>
      <w:r>
        <w:rPr>
          <w:rFonts w:asciiTheme="minorHAnsi" w:hAnsiTheme="minorHAnsi"/>
          <w:spacing w:val="21"/>
          <w:w w:val="101"/>
        </w:rPr>
        <w:t xml:space="preserve"> </w:t>
      </w:r>
      <w:r>
        <w:rPr>
          <w:rFonts w:asciiTheme="minorHAnsi" w:hAnsiTheme="minorHAnsi"/>
          <w:spacing w:val="-1"/>
        </w:rPr>
        <w:t>prov</w:t>
      </w:r>
      <w:r>
        <w:rPr>
          <w:rFonts w:asciiTheme="minorHAnsi" w:hAnsiTheme="minorHAnsi"/>
          <w:spacing w:val="-2"/>
        </w:rPr>
        <w:t>ide</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meet</w:t>
      </w:r>
      <w:r>
        <w:rPr>
          <w:rFonts w:asciiTheme="minorHAnsi" w:hAnsiTheme="minorHAnsi"/>
          <w:spacing w:val="9"/>
        </w:rPr>
        <w:t xml:space="preserve"> </w:t>
      </w:r>
      <w:r>
        <w:rPr>
          <w:rFonts w:asciiTheme="minorHAnsi" w:hAnsiTheme="minorHAnsi"/>
          <w:spacing w:val="-2"/>
        </w:rPr>
        <w:t>the</w:t>
      </w:r>
      <w:r>
        <w:rPr>
          <w:rFonts w:asciiTheme="minorHAnsi" w:hAnsiTheme="minorHAnsi"/>
          <w:spacing w:val="16"/>
        </w:rPr>
        <w:t xml:space="preserve"> </w:t>
      </w:r>
      <w:r>
        <w:rPr>
          <w:rFonts w:asciiTheme="minorHAnsi" w:hAnsiTheme="minorHAnsi"/>
          <w:spacing w:val="-2"/>
        </w:rPr>
        <w:t>cost</w:t>
      </w:r>
      <w:r>
        <w:rPr>
          <w:rFonts w:asciiTheme="minorHAnsi" w:hAnsiTheme="minorHAnsi"/>
          <w:spacing w:val="13"/>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emergency</w:t>
      </w:r>
      <w:r>
        <w:rPr>
          <w:rFonts w:asciiTheme="minorHAnsi" w:hAnsiTheme="minorHAnsi"/>
          <w:spacing w:val="23"/>
        </w:rPr>
        <w:t xml:space="preserve"> </w:t>
      </w:r>
      <w:r>
        <w:rPr>
          <w:rFonts w:asciiTheme="minorHAnsi" w:hAnsiTheme="minorHAnsi"/>
          <w:spacing w:val="-2"/>
        </w:rPr>
        <w:t>power</w:t>
      </w:r>
      <w:r>
        <w:rPr>
          <w:rFonts w:asciiTheme="minorHAnsi" w:hAnsiTheme="minorHAnsi"/>
          <w:spacing w:val="14"/>
        </w:rPr>
        <w:t xml:space="preserve"> </w:t>
      </w:r>
      <w:r>
        <w:rPr>
          <w:rFonts w:asciiTheme="minorHAnsi" w:hAnsiTheme="minorHAnsi"/>
          <w:spacing w:val="-2"/>
        </w:rPr>
        <w:t>supply</w:t>
      </w:r>
      <w:r>
        <w:rPr>
          <w:rFonts w:asciiTheme="minorHAnsi" w:hAnsiTheme="minorHAnsi"/>
          <w:spacing w:val="22"/>
          <w:w w:val="101"/>
        </w:rPr>
        <w:t xml:space="preserve"> </w:t>
      </w:r>
      <w:r>
        <w:rPr>
          <w:rFonts w:asciiTheme="minorHAnsi" w:hAnsiTheme="minorHAnsi"/>
          <w:spacing w:val="-2"/>
        </w:rPr>
        <w:t>required</w:t>
      </w:r>
      <w:r>
        <w:rPr>
          <w:rFonts w:asciiTheme="minorHAnsi" w:hAnsiTheme="minorHAnsi"/>
          <w:spacing w:val="19"/>
        </w:rPr>
        <w:t xml:space="preserve"> </w:t>
      </w:r>
      <w:r>
        <w:rPr>
          <w:rFonts w:asciiTheme="minorHAnsi" w:hAnsiTheme="minorHAnsi"/>
          <w:spacing w:val="-2"/>
        </w:rPr>
        <w:t>in</w:t>
      </w:r>
      <w:r>
        <w:rPr>
          <w:rFonts w:asciiTheme="minorHAnsi" w:hAnsiTheme="minorHAnsi"/>
          <w:spacing w:val="14"/>
          <w:w w:val="101"/>
        </w:rPr>
        <w:t xml:space="preserve"> </w:t>
      </w:r>
      <w:r>
        <w:rPr>
          <w:rFonts w:asciiTheme="minorHAnsi" w:hAnsiTheme="minorHAnsi"/>
          <w:spacing w:val="-2"/>
        </w:rPr>
        <w:t>connection</w:t>
      </w:r>
      <w:r>
        <w:rPr>
          <w:rFonts w:asciiTheme="minorHAnsi" w:hAnsiTheme="minorHAnsi"/>
        </w:rPr>
        <w:t xml:space="preserve"> </w:t>
      </w:r>
      <w:r>
        <w:rPr>
          <w:rFonts w:asciiTheme="minorHAnsi" w:hAnsiTheme="minorHAnsi"/>
          <w:spacing w:val="-2"/>
        </w:rPr>
        <w:t>with the</w:t>
      </w:r>
      <w:r>
        <w:rPr>
          <w:rFonts w:asciiTheme="minorHAnsi" w:hAnsiTheme="minorHAnsi"/>
          <w:spacing w:val="30"/>
          <w:w w:val="101"/>
        </w:rPr>
        <w:t xml:space="preserve"> </w:t>
      </w:r>
      <w:r>
        <w:rPr>
          <w:rFonts w:asciiTheme="minorHAnsi" w:hAnsiTheme="minorHAnsi"/>
          <w:spacing w:val="-2"/>
        </w:rPr>
        <w:t>Equipment.</w:t>
      </w:r>
    </w:p>
    <w:p w14:paraId="066488B4" w14:textId="77777777" w:rsidR="000F72C1" w:rsidRDefault="000F72C1">
      <w:pPr>
        <w:spacing w:line="214" w:lineRule="auto"/>
        <w:rPr>
          <w:del w:id="1919" w:author="Jiang" w:date="2024-07-10T20:45:00Z"/>
          <w:rFonts w:asciiTheme="minorHAnsi" w:hAnsiTheme="minorHAnsi"/>
        </w:rPr>
        <w:sectPr w:rsidR="000F72C1">
          <w:footerReference w:type="default" r:id="rId136"/>
          <w:pgSz w:w="11907" w:h="16839"/>
          <w:pgMar w:top="1139" w:right="21" w:bottom="1495" w:left="878" w:header="6" w:footer="850" w:gutter="0"/>
          <w:cols w:space="720"/>
        </w:sectPr>
      </w:pPr>
    </w:p>
    <w:p w14:paraId="066488B5" w14:textId="77777777" w:rsidR="000F72C1" w:rsidRDefault="0020793E">
      <w:pPr>
        <w:pStyle w:val="BodyText"/>
        <w:spacing w:before="17" w:line="179" w:lineRule="auto"/>
        <w:ind w:left="39"/>
        <w:rPr>
          <w:rFonts w:asciiTheme="minorHAnsi" w:hAnsiTheme="minorHAnsi"/>
        </w:rPr>
      </w:pPr>
      <w:bookmarkStart w:id="1924" w:name="bookmark106"/>
      <w:bookmarkEnd w:id="1924"/>
      <w:r>
        <w:rPr>
          <w:rFonts w:asciiTheme="minorHAnsi" w:hAnsiTheme="minorHAnsi"/>
          <w:spacing w:val="-2"/>
        </w:rPr>
        <w:t>7.</w:t>
      </w:r>
      <w:r>
        <w:rPr>
          <w:rFonts w:asciiTheme="minorHAnsi" w:hAnsiTheme="minorHAnsi"/>
          <w:spacing w:val="2"/>
        </w:rPr>
        <w:t xml:space="preserve">        </w:t>
      </w:r>
      <w:r>
        <w:rPr>
          <w:rFonts w:asciiTheme="minorHAnsi" w:hAnsiTheme="minorHAnsi"/>
          <w:spacing w:val="-2"/>
        </w:rPr>
        <w:t>LIABILITIES</w:t>
      </w:r>
    </w:p>
    <w:p w14:paraId="066488B6" w14:textId="77777777" w:rsidR="000F72C1" w:rsidRDefault="0020793E">
      <w:pPr>
        <w:pStyle w:val="BodyText"/>
        <w:spacing w:before="179" w:line="227" w:lineRule="auto"/>
        <w:ind w:left="1164" w:right="771" w:hanging="559"/>
        <w:rPr>
          <w:rFonts w:asciiTheme="minorHAnsi" w:hAnsiTheme="minorHAnsi"/>
        </w:rPr>
      </w:pPr>
      <w:r>
        <w:rPr>
          <w:rFonts w:asciiTheme="minorHAnsi" w:hAnsiTheme="minorHAnsi"/>
          <w:spacing w:val="-1"/>
        </w:rPr>
        <w:t>7.1     The</w:t>
      </w:r>
      <w:r>
        <w:rPr>
          <w:rFonts w:asciiTheme="minorHAnsi" w:hAnsiTheme="minorHAnsi"/>
          <w:spacing w:val="22"/>
          <w:w w:val="101"/>
        </w:rPr>
        <w:t xml:space="preserve"> </w:t>
      </w:r>
      <w:r>
        <w:rPr>
          <w:rFonts w:asciiTheme="minorHAnsi" w:hAnsiTheme="minorHAnsi"/>
          <w:spacing w:val="-1"/>
        </w:rPr>
        <w:t>Licensee</w:t>
      </w:r>
      <w:r>
        <w:rPr>
          <w:rFonts w:asciiTheme="minorHAnsi" w:hAnsiTheme="minorHAnsi"/>
          <w:spacing w:val="12"/>
          <w:w w:val="101"/>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indemnify</w:t>
      </w:r>
      <w:r>
        <w:rPr>
          <w:rFonts w:asciiTheme="minorHAnsi" w:hAnsiTheme="minorHAnsi"/>
          <w:spacing w:val="14"/>
        </w:rPr>
        <w:t xml:space="preserve"> </w:t>
      </w:r>
      <w:r>
        <w:rPr>
          <w:rFonts w:asciiTheme="minorHAnsi" w:hAnsiTheme="minorHAnsi"/>
          <w:spacing w:val="-2"/>
        </w:rPr>
        <w:t>and</w:t>
      </w:r>
      <w:r>
        <w:rPr>
          <w:rFonts w:asciiTheme="minorHAnsi" w:hAnsiTheme="minorHAnsi"/>
          <w:spacing w:val="18"/>
          <w:w w:val="101"/>
        </w:rPr>
        <w:t xml:space="preserve"> </w:t>
      </w:r>
      <w:r>
        <w:rPr>
          <w:rFonts w:asciiTheme="minorHAnsi" w:hAnsiTheme="minorHAnsi"/>
          <w:spacing w:val="-2"/>
        </w:rPr>
        <w:t>hold</w:t>
      </w:r>
      <w:r>
        <w:rPr>
          <w:rFonts w:asciiTheme="minorHAnsi" w:hAnsiTheme="minorHAnsi"/>
          <w:spacing w:val="19"/>
        </w:rPr>
        <w:t xml:space="preserve"> </w:t>
      </w:r>
      <w:r>
        <w:rPr>
          <w:rFonts w:asciiTheme="minorHAnsi" w:hAnsiTheme="minorHAnsi"/>
          <w:spacing w:val="-2"/>
        </w:rPr>
        <w:t>harmless</w:t>
      </w:r>
      <w:r>
        <w:rPr>
          <w:rFonts w:asciiTheme="minorHAnsi" w:hAnsiTheme="minorHAnsi"/>
          <w:spacing w:val="6"/>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Licensor</w:t>
      </w:r>
      <w:r>
        <w:rPr>
          <w:rFonts w:asciiTheme="minorHAnsi" w:hAnsiTheme="minorHAnsi"/>
          <w:spacing w:val="14"/>
          <w:w w:val="101"/>
        </w:rPr>
        <w:t xml:space="preserve"> </w:t>
      </w:r>
      <w:r>
        <w:rPr>
          <w:rFonts w:asciiTheme="minorHAnsi" w:hAnsiTheme="minorHAnsi"/>
          <w:spacing w:val="-2"/>
        </w:rPr>
        <w:t>its</w:t>
      </w:r>
      <w:r>
        <w:rPr>
          <w:rFonts w:asciiTheme="minorHAnsi" w:hAnsiTheme="minorHAnsi"/>
          <w:spacing w:val="12"/>
        </w:rPr>
        <w:t xml:space="preserve"> </w:t>
      </w:r>
      <w:r>
        <w:rPr>
          <w:rFonts w:asciiTheme="minorHAnsi" w:hAnsiTheme="minorHAnsi"/>
          <w:spacing w:val="-2"/>
        </w:rPr>
        <w:t>servants</w:t>
      </w:r>
      <w:r>
        <w:rPr>
          <w:rFonts w:asciiTheme="minorHAnsi" w:hAnsiTheme="minorHAnsi"/>
          <w:spacing w:val="13"/>
        </w:rPr>
        <w:t xml:space="preserve"> </w:t>
      </w:r>
      <w:r>
        <w:rPr>
          <w:rFonts w:asciiTheme="minorHAnsi" w:hAnsiTheme="minorHAnsi"/>
          <w:spacing w:val="-2"/>
        </w:rPr>
        <w:t>and</w:t>
      </w:r>
      <w:r>
        <w:rPr>
          <w:rFonts w:asciiTheme="minorHAnsi" w:hAnsiTheme="minorHAnsi"/>
          <w:spacing w:val="12"/>
        </w:rPr>
        <w:t xml:space="preserve"> </w:t>
      </w:r>
      <w:r>
        <w:rPr>
          <w:rFonts w:asciiTheme="minorHAnsi" w:hAnsiTheme="minorHAnsi"/>
          <w:spacing w:val="-2"/>
        </w:rPr>
        <w:t>agents</w:t>
      </w:r>
      <w:r>
        <w:rPr>
          <w:rFonts w:asciiTheme="minorHAnsi" w:hAnsiTheme="minorHAnsi"/>
          <w:spacing w:val="7"/>
        </w:rPr>
        <w:t xml:space="preserve"> </w:t>
      </w:r>
      <w:r>
        <w:rPr>
          <w:rFonts w:asciiTheme="minorHAnsi" w:hAnsiTheme="minorHAnsi"/>
          <w:spacing w:val="-2"/>
        </w:rPr>
        <w:t>from</w:t>
      </w:r>
      <w:r>
        <w:rPr>
          <w:rFonts w:asciiTheme="minorHAnsi" w:hAnsiTheme="minorHAnsi"/>
          <w:spacing w:val="14"/>
          <w:w w:val="101"/>
        </w:rPr>
        <w:t xml:space="preserve"> </w:t>
      </w:r>
      <w:r>
        <w:rPr>
          <w:rFonts w:asciiTheme="minorHAnsi" w:hAnsiTheme="minorHAnsi"/>
          <w:spacing w:val="-2"/>
        </w:rPr>
        <w:t>and</w:t>
      </w:r>
      <w:r>
        <w:rPr>
          <w:rFonts w:asciiTheme="minorHAnsi" w:hAnsiTheme="minorHAnsi"/>
          <w:spacing w:val="12"/>
        </w:rPr>
        <w:t xml:space="preserve"> </w:t>
      </w:r>
      <w:r>
        <w:rPr>
          <w:rFonts w:asciiTheme="minorHAnsi" w:hAnsiTheme="minorHAnsi"/>
          <w:spacing w:val="-2"/>
        </w:rPr>
        <w:t>against</w:t>
      </w:r>
      <w:r>
        <w:rPr>
          <w:rFonts w:asciiTheme="minorHAnsi" w:hAnsiTheme="minorHAnsi"/>
        </w:rPr>
        <w:t xml:space="preserve"> </w:t>
      </w:r>
      <w:r>
        <w:rPr>
          <w:rFonts w:asciiTheme="minorHAnsi" w:hAnsiTheme="minorHAnsi"/>
          <w:spacing w:val="-1"/>
        </w:rPr>
        <w:t>any  losses</w:t>
      </w:r>
      <w:r>
        <w:rPr>
          <w:rFonts w:asciiTheme="minorHAnsi" w:hAnsiTheme="minorHAnsi"/>
          <w:spacing w:val="43"/>
        </w:rPr>
        <w:t xml:space="preserve"> </w:t>
      </w:r>
      <w:r>
        <w:rPr>
          <w:rFonts w:asciiTheme="minorHAnsi" w:hAnsiTheme="minorHAnsi"/>
          <w:spacing w:val="-1"/>
        </w:rPr>
        <w:t>damages  liabilities</w:t>
      </w:r>
      <w:r>
        <w:rPr>
          <w:rFonts w:asciiTheme="minorHAnsi" w:hAnsiTheme="minorHAnsi"/>
          <w:spacing w:val="44"/>
        </w:rPr>
        <w:t xml:space="preserve"> </w:t>
      </w:r>
      <w:r>
        <w:rPr>
          <w:rFonts w:asciiTheme="minorHAnsi" w:hAnsiTheme="minorHAnsi"/>
          <w:spacing w:val="-1"/>
        </w:rPr>
        <w:t>actions</w:t>
      </w:r>
      <w:r>
        <w:rPr>
          <w:rFonts w:asciiTheme="minorHAnsi" w:hAnsiTheme="minorHAnsi"/>
          <w:spacing w:val="41"/>
          <w:w w:val="101"/>
        </w:rPr>
        <w:t xml:space="preserve"> </w:t>
      </w:r>
      <w:r>
        <w:rPr>
          <w:rFonts w:asciiTheme="minorHAnsi" w:hAnsiTheme="minorHAnsi"/>
          <w:spacing w:val="-1"/>
        </w:rPr>
        <w:t>cl</w:t>
      </w:r>
      <w:r>
        <w:rPr>
          <w:rFonts w:asciiTheme="minorHAnsi" w:hAnsiTheme="minorHAnsi"/>
          <w:spacing w:val="-2"/>
        </w:rPr>
        <w:t>aims</w:t>
      </w:r>
      <w:r>
        <w:rPr>
          <w:rFonts w:asciiTheme="minorHAnsi" w:hAnsiTheme="minorHAnsi"/>
          <w:spacing w:val="41"/>
          <w:w w:val="101"/>
        </w:rPr>
        <w:t xml:space="preserve"> </w:t>
      </w:r>
      <w:r>
        <w:rPr>
          <w:rFonts w:asciiTheme="minorHAnsi" w:hAnsiTheme="minorHAnsi"/>
          <w:spacing w:val="-2"/>
        </w:rPr>
        <w:t>costs</w:t>
      </w:r>
      <w:r>
        <w:rPr>
          <w:rFonts w:asciiTheme="minorHAnsi" w:hAnsiTheme="minorHAnsi"/>
          <w:spacing w:val="42"/>
        </w:rPr>
        <w:t xml:space="preserve"> </w:t>
      </w:r>
      <w:r>
        <w:rPr>
          <w:rFonts w:asciiTheme="minorHAnsi" w:hAnsiTheme="minorHAnsi"/>
          <w:spacing w:val="-2"/>
        </w:rPr>
        <w:t>and</w:t>
      </w:r>
      <w:r>
        <w:rPr>
          <w:rFonts w:asciiTheme="minorHAnsi" w:hAnsiTheme="minorHAnsi"/>
          <w:spacing w:val="44"/>
        </w:rPr>
        <w:t xml:space="preserve"> </w:t>
      </w:r>
      <w:r>
        <w:rPr>
          <w:rFonts w:asciiTheme="minorHAnsi" w:hAnsiTheme="minorHAnsi"/>
          <w:spacing w:val="-2"/>
        </w:rPr>
        <w:t>demands</w:t>
      </w:r>
      <w:r>
        <w:rPr>
          <w:rFonts w:asciiTheme="minorHAnsi" w:hAnsiTheme="minorHAnsi"/>
          <w:spacing w:val="39"/>
        </w:rPr>
        <w:t xml:space="preserve"> </w:t>
      </w:r>
      <w:r>
        <w:rPr>
          <w:rFonts w:asciiTheme="minorHAnsi" w:hAnsiTheme="minorHAnsi"/>
          <w:spacing w:val="-2"/>
        </w:rPr>
        <w:t>of</w:t>
      </w:r>
      <w:r>
        <w:rPr>
          <w:rFonts w:asciiTheme="minorHAnsi" w:hAnsiTheme="minorHAnsi"/>
          <w:spacing w:val="37"/>
        </w:rPr>
        <w:t xml:space="preserve"> </w:t>
      </w:r>
      <w:r>
        <w:rPr>
          <w:rFonts w:asciiTheme="minorHAnsi" w:hAnsiTheme="minorHAnsi"/>
          <w:spacing w:val="-2"/>
        </w:rPr>
        <w:t>whatsoever  nature  howsoever</w:t>
      </w:r>
      <w:r>
        <w:rPr>
          <w:rFonts w:asciiTheme="minorHAnsi" w:hAnsiTheme="minorHAnsi"/>
        </w:rPr>
        <w:t xml:space="preserve"> </w:t>
      </w:r>
      <w:r>
        <w:rPr>
          <w:rFonts w:asciiTheme="minorHAnsi" w:hAnsiTheme="minorHAnsi"/>
          <w:spacing w:val="-1"/>
        </w:rPr>
        <w:t>arising</w:t>
      </w:r>
      <w:r>
        <w:rPr>
          <w:rFonts w:asciiTheme="minorHAnsi" w:hAnsiTheme="minorHAnsi"/>
          <w:spacing w:val="26"/>
        </w:rPr>
        <w:t xml:space="preserve"> </w:t>
      </w:r>
      <w:r>
        <w:rPr>
          <w:rFonts w:asciiTheme="minorHAnsi" w:hAnsiTheme="minorHAnsi"/>
          <w:spacing w:val="-1"/>
        </w:rPr>
        <w:t>resulting</w:t>
      </w:r>
      <w:r>
        <w:rPr>
          <w:rFonts w:asciiTheme="minorHAnsi" w:hAnsiTheme="minorHAnsi"/>
          <w:spacing w:val="13"/>
          <w:w w:val="101"/>
        </w:rPr>
        <w:t xml:space="preserve"> </w:t>
      </w:r>
      <w:r>
        <w:rPr>
          <w:rFonts w:asciiTheme="minorHAnsi" w:hAnsiTheme="minorHAnsi"/>
          <w:spacing w:val="-1"/>
        </w:rPr>
        <w:t>from</w:t>
      </w:r>
      <w:r>
        <w:rPr>
          <w:rFonts w:asciiTheme="minorHAnsi" w:hAnsiTheme="minorHAnsi"/>
          <w:spacing w:val="15"/>
        </w:rPr>
        <w:t xml:space="preserve"> </w:t>
      </w:r>
      <w:r>
        <w:rPr>
          <w:rFonts w:asciiTheme="minorHAnsi" w:hAnsiTheme="minorHAnsi"/>
          <w:spacing w:val="-1"/>
        </w:rPr>
        <w:t>the</w:t>
      </w:r>
      <w:r>
        <w:rPr>
          <w:rFonts w:asciiTheme="minorHAnsi" w:hAnsiTheme="minorHAnsi"/>
          <w:spacing w:val="25"/>
          <w:w w:val="101"/>
        </w:rPr>
        <w:t xml:space="preserve"> </w:t>
      </w:r>
      <w:r>
        <w:rPr>
          <w:rFonts w:asciiTheme="minorHAnsi" w:hAnsiTheme="minorHAnsi"/>
          <w:spacing w:val="-1"/>
        </w:rPr>
        <w:t>installation</w:t>
      </w:r>
      <w:r>
        <w:rPr>
          <w:rFonts w:asciiTheme="minorHAnsi" w:hAnsiTheme="minorHAnsi"/>
          <w:spacing w:val="17"/>
        </w:rPr>
        <w:t xml:space="preserve"> </w:t>
      </w:r>
      <w:r>
        <w:rPr>
          <w:rFonts w:asciiTheme="minorHAnsi" w:hAnsiTheme="minorHAnsi"/>
          <w:spacing w:val="-1"/>
        </w:rPr>
        <w:t>and</w:t>
      </w:r>
      <w:r>
        <w:rPr>
          <w:rFonts w:asciiTheme="minorHAnsi" w:hAnsiTheme="minorHAnsi"/>
          <w:spacing w:val="19"/>
          <w:w w:val="101"/>
        </w:rPr>
        <w:t xml:space="preserve"> </w:t>
      </w:r>
      <w:r>
        <w:rPr>
          <w:rFonts w:asciiTheme="minorHAnsi" w:hAnsiTheme="minorHAnsi"/>
          <w:spacing w:val="-1"/>
        </w:rPr>
        <w:t>operation</w:t>
      </w:r>
      <w:r>
        <w:rPr>
          <w:rFonts w:asciiTheme="minorHAnsi" w:hAnsiTheme="minorHAnsi"/>
          <w:spacing w:val="16"/>
          <w:w w:val="101"/>
        </w:rPr>
        <w:t xml:space="preserve"> </w:t>
      </w:r>
      <w:r>
        <w:rPr>
          <w:rFonts w:asciiTheme="minorHAnsi" w:hAnsiTheme="minorHAnsi"/>
          <w:spacing w:val="-1"/>
        </w:rPr>
        <w:t>of the</w:t>
      </w:r>
      <w:r>
        <w:rPr>
          <w:rFonts w:asciiTheme="minorHAnsi" w:hAnsiTheme="minorHAnsi"/>
          <w:spacing w:val="27"/>
        </w:rPr>
        <w:t xml:space="preserve"> </w:t>
      </w:r>
      <w:r>
        <w:rPr>
          <w:rFonts w:asciiTheme="minorHAnsi" w:hAnsiTheme="minorHAnsi"/>
          <w:spacing w:val="-1"/>
        </w:rPr>
        <w:t>Equip</w:t>
      </w:r>
      <w:r>
        <w:rPr>
          <w:rFonts w:asciiTheme="minorHAnsi" w:hAnsiTheme="minorHAnsi"/>
          <w:spacing w:val="-2"/>
        </w:rPr>
        <w:t>ment</w:t>
      </w:r>
      <w:r>
        <w:rPr>
          <w:rFonts w:asciiTheme="minorHAnsi" w:hAnsiTheme="minorHAnsi"/>
          <w:spacing w:val="14"/>
        </w:rPr>
        <w:t xml:space="preserve"> </w:t>
      </w:r>
      <w:r>
        <w:rPr>
          <w:rFonts w:asciiTheme="minorHAnsi" w:hAnsiTheme="minorHAnsi"/>
          <w:spacing w:val="-2"/>
        </w:rPr>
        <w:t>whether</w:t>
      </w:r>
      <w:r>
        <w:rPr>
          <w:rFonts w:asciiTheme="minorHAnsi" w:hAnsiTheme="minorHAnsi"/>
          <w:spacing w:val="17"/>
          <w:w w:val="101"/>
        </w:rPr>
        <w:t xml:space="preserve"> </w:t>
      </w:r>
      <w:r>
        <w:rPr>
          <w:rFonts w:asciiTheme="minorHAnsi" w:hAnsiTheme="minorHAnsi"/>
          <w:spacing w:val="-2"/>
        </w:rPr>
        <w:t>or</w:t>
      </w:r>
      <w:r>
        <w:rPr>
          <w:rFonts w:asciiTheme="minorHAnsi" w:hAnsiTheme="minorHAnsi"/>
          <w:spacing w:val="26"/>
          <w:w w:val="101"/>
        </w:rPr>
        <w:t xml:space="preserve"> </w:t>
      </w:r>
      <w:r>
        <w:rPr>
          <w:rFonts w:asciiTheme="minorHAnsi" w:hAnsiTheme="minorHAnsi"/>
          <w:spacing w:val="-2"/>
        </w:rPr>
        <w:t>not</w:t>
      </w:r>
      <w:r>
        <w:rPr>
          <w:rFonts w:asciiTheme="minorHAnsi" w:hAnsiTheme="minorHAnsi"/>
          <w:spacing w:val="25"/>
        </w:rPr>
        <w:t xml:space="preserve"> </w:t>
      </w:r>
      <w:r>
        <w:rPr>
          <w:rFonts w:asciiTheme="minorHAnsi" w:hAnsiTheme="minorHAnsi"/>
          <w:spacing w:val="-2"/>
        </w:rPr>
        <w:t>resulting from</w:t>
      </w:r>
      <w:r>
        <w:rPr>
          <w:rFonts w:asciiTheme="minorHAnsi" w:hAnsiTheme="minorHAnsi"/>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negligence of 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its servants or agents.</w:t>
      </w:r>
    </w:p>
    <w:p w14:paraId="066488B7" w14:textId="77777777" w:rsidR="000F72C1" w:rsidRDefault="0020793E">
      <w:pPr>
        <w:pStyle w:val="BodyText"/>
        <w:spacing w:before="178" w:line="214" w:lineRule="auto"/>
        <w:ind w:left="1170" w:right="771" w:hanging="565"/>
        <w:rPr>
          <w:rFonts w:asciiTheme="minorHAnsi" w:hAnsiTheme="minorHAnsi"/>
        </w:rPr>
      </w:pPr>
      <w:r>
        <w:rPr>
          <w:rFonts w:asciiTheme="minorHAnsi" w:hAnsiTheme="minorHAnsi"/>
          <w:spacing w:val="-2"/>
        </w:rPr>
        <w:t>7.2     The  Licensee</w:t>
      </w:r>
      <w:r>
        <w:rPr>
          <w:rFonts w:asciiTheme="minorHAnsi" w:hAnsiTheme="minorHAnsi"/>
          <w:spacing w:val="34"/>
        </w:rPr>
        <w:t xml:space="preserve"> </w:t>
      </w:r>
      <w:r>
        <w:rPr>
          <w:rFonts w:asciiTheme="minorHAnsi" w:hAnsiTheme="minorHAnsi"/>
          <w:spacing w:val="-2"/>
        </w:rPr>
        <w:t>shall  maintain  liability  insurance</w:t>
      </w:r>
      <w:r>
        <w:rPr>
          <w:rFonts w:asciiTheme="minorHAnsi" w:hAnsiTheme="minorHAnsi"/>
          <w:spacing w:val="32"/>
          <w:w w:val="101"/>
        </w:rPr>
        <w:t xml:space="preserve"> </w:t>
      </w:r>
      <w:r>
        <w:rPr>
          <w:rFonts w:asciiTheme="minorHAnsi" w:hAnsiTheme="minorHAnsi"/>
          <w:spacing w:val="-2"/>
        </w:rPr>
        <w:t>cover</w:t>
      </w:r>
      <w:r>
        <w:rPr>
          <w:rFonts w:asciiTheme="minorHAnsi" w:hAnsiTheme="minorHAnsi"/>
          <w:spacing w:val="29"/>
          <w:w w:val="101"/>
        </w:rPr>
        <w:t xml:space="preserve"> </w:t>
      </w:r>
      <w:r>
        <w:rPr>
          <w:rFonts w:asciiTheme="minorHAnsi" w:hAnsiTheme="minorHAnsi"/>
          <w:spacing w:val="-2"/>
        </w:rPr>
        <w:t>of</w:t>
      </w:r>
      <w:r>
        <w:rPr>
          <w:rFonts w:asciiTheme="minorHAnsi" w:hAnsiTheme="minorHAnsi"/>
          <w:spacing w:val="36"/>
        </w:rPr>
        <w:t xml:space="preserve"> </w:t>
      </w:r>
      <w:r>
        <w:rPr>
          <w:rFonts w:asciiTheme="minorHAnsi" w:hAnsiTheme="minorHAnsi"/>
          <w:spacing w:val="-2"/>
        </w:rPr>
        <w:t>not  less</w:t>
      </w:r>
      <w:r>
        <w:rPr>
          <w:rFonts w:asciiTheme="minorHAnsi" w:hAnsiTheme="minorHAnsi"/>
          <w:spacing w:val="23"/>
          <w:w w:val="101"/>
        </w:rPr>
        <w:t xml:space="preserve"> </w:t>
      </w:r>
      <w:r>
        <w:rPr>
          <w:rFonts w:asciiTheme="minorHAnsi" w:hAnsiTheme="minorHAnsi"/>
          <w:spacing w:val="-2"/>
        </w:rPr>
        <w:t>than</w:t>
      </w:r>
      <w:r>
        <w:rPr>
          <w:rFonts w:asciiTheme="minorHAnsi" w:hAnsiTheme="minorHAnsi"/>
          <w:spacing w:val="30"/>
          <w:w w:val="101"/>
        </w:rPr>
        <w:t xml:space="preserve"> </w:t>
      </w:r>
      <w:r>
        <w:rPr>
          <w:rFonts w:asciiTheme="minorHAnsi" w:hAnsiTheme="minorHAnsi"/>
          <w:spacing w:val="-2"/>
        </w:rPr>
        <w:t>£2,000,000</w:t>
      </w:r>
      <w:r>
        <w:rPr>
          <w:rFonts w:asciiTheme="minorHAnsi" w:hAnsiTheme="minorHAnsi"/>
          <w:spacing w:val="27"/>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meet</w:t>
      </w:r>
      <w:r>
        <w:rPr>
          <w:rFonts w:asciiTheme="minorHAnsi" w:hAnsiTheme="minorHAnsi"/>
          <w:spacing w:val="30"/>
        </w:rPr>
        <w:t xml:space="preserve"> </w:t>
      </w:r>
      <w:r>
        <w:rPr>
          <w:rFonts w:asciiTheme="minorHAnsi" w:hAnsiTheme="minorHAnsi"/>
          <w:spacing w:val="-2"/>
        </w:rPr>
        <w:t>any</w:t>
      </w:r>
      <w:r>
        <w:rPr>
          <w:rFonts w:asciiTheme="minorHAnsi" w:hAnsiTheme="minorHAnsi"/>
          <w:spacing w:val="33"/>
        </w:rPr>
        <w:t xml:space="preserve"> </w:t>
      </w:r>
      <w:r>
        <w:rPr>
          <w:rFonts w:asciiTheme="minorHAnsi" w:hAnsiTheme="minorHAnsi"/>
          <w:spacing w:val="-2"/>
        </w:rPr>
        <w:t>claim</w:t>
      </w:r>
      <w:r>
        <w:rPr>
          <w:rFonts w:asciiTheme="minorHAnsi" w:hAnsiTheme="minorHAnsi"/>
        </w:rPr>
        <w:t xml:space="preserve"> </w:t>
      </w:r>
      <w:r>
        <w:rPr>
          <w:rFonts w:asciiTheme="minorHAnsi" w:hAnsiTheme="minorHAnsi"/>
          <w:spacing w:val="-1"/>
        </w:rPr>
        <w:t>arising</w:t>
      </w:r>
      <w:r>
        <w:rPr>
          <w:rFonts w:asciiTheme="minorHAnsi" w:hAnsiTheme="minorHAnsi"/>
          <w:spacing w:val="16"/>
          <w:w w:val="101"/>
        </w:rPr>
        <w:t xml:space="preserve"> </w:t>
      </w:r>
      <w:r>
        <w:rPr>
          <w:rFonts w:asciiTheme="minorHAnsi" w:hAnsiTheme="minorHAnsi"/>
          <w:spacing w:val="-1"/>
        </w:rPr>
        <w:t>under this Agreement.</w:t>
      </w:r>
    </w:p>
    <w:p w14:paraId="066488B8" w14:textId="77777777" w:rsidR="000F72C1" w:rsidRDefault="0020793E">
      <w:pPr>
        <w:pStyle w:val="BodyText"/>
        <w:spacing w:before="176" w:line="214" w:lineRule="auto"/>
        <w:ind w:left="1164" w:right="774" w:hanging="559"/>
        <w:rPr>
          <w:rFonts w:asciiTheme="minorHAnsi" w:hAnsiTheme="minorHAnsi"/>
        </w:rPr>
      </w:pPr>
      <w:r>
        <w:rPr>
          <w:rFonts w:asciiTheme="minorHAnsi" w:hAnsiTheme="minorHAnsi"/>
          <w:spacing w:val="-1"/>
        </w:rPr>
        <w:t>7.3     This</w:t>
      </w:r>
      <w:r>
        <w:rPr>
          <w:rFonts w:asciiTheme="minorHAnsi" w:hAnsiTheme="minorHAnsi"/>
          <w:spacing w:val="7"/>
        </w:rPr>
        <w:t xml:space="preserve"> </w:t>
      </w:r>
      <w:r>
        <w:rPr>
          <w:rFonts w:asciiTheme="minorHAnsi" w:hAnsiTheme="minorHAnsi"/>
          <w:spacing w:val="-1"/>
        </w:rPr>
        <w:t>Agreement</w:t>
      </w:r>
      <w:r>
        <w:rPr>
          <w:rFonts w:asciiTheme="minorHAnsi" w:hAnsiTheme="minorHAnsi"/>
          <w:spacing w:val="11"/>
        </w:rPr>
        <w:t xml:space="preserve"> </w:t>
      </w:r>
      <w:r>
        <w:rPr>
          <w:rFonts w:asciiTheme="minorHAnsi" w:hAnsiTheme="minorHAnsi"/>
          <w:spacing w:val="-1"/>
        </w:rPr>
        <w:t>do</w:t>
      </w:r>
      <w:r>
        <w:rPr>
          <w:rFonts w:asciiTheme="minorHAnsi" w:hAnsiTheme="minorHAnsi"/>
          <w:spacing w:val="-2"/>
        </w:rPr>
        <w:t>es</w:t>
      </w:r>
      <w:r>
        <w:rPr>
          <w:rFonts w:asciiTheme="minorHAnsi" w:hAnsiTheme="minorHAnsi"/>
          <w:spacing w:val="20"/>
          <w:w w:val="101"/>
        </w:rPr>
        <w:t xml:space="preserve"> </w:t>
      </w:r>
      <w:r>
        <w:rPr>
          <w:rFonts w:asciiTheme="minorHAnsi" w:hAnsiTheme="minorHAnsi"/>
          <w:spacing w:val="-2"/>
        </w:rPr>
        <w:t>not</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any</w:t>
      </w:r>
      <w:r>
        <w:rPr>
          <w:rFonts w:asciiTheme="minorHAnsi" w:hAnsiTheme="minorHAnsi"/>
          <w:spacing w:val="7"/>
        </w:rPr>
        <w:t xml:space="preserve"> </w:t>
      </w:r>
      <w:r>
        <w:rPr>
          <w:rFonts w:asciiTheme="minorHAnsi" w:hAnsiTheme="minorHAnsi"/>
          <w:spacing w:val="-2"/>
        </w:rPr>
        <w:t>way</w:t>
      </w:r>
      <w:r>
        <w:rPr>
          <w:rFonts w:asciiTheme="minorHAnsi" w:hAnsiTheme="minorHAnsi"/>
          <w:spacing w:val="18"/>
          <w:w w:val="101"/>
        </w:rPr>
        <w:t xml:space="preserve"> </w:t>
      </w:r>
      <w:r>
        <w:rPr>
          <w:rFonts w:asciiTheme="minorHAnsi" w:hAnsiTheme="minorHAnsi"/>
          <w:spacing w:val="-2"/>
        </w:rPr>
        <w:t>imply</w:t>
      </w:r>
      <w:r>
        <w:rPr>
          <w:rFonts w:asciiTheme="minorHAnsi" w:hAnsiTheme="minorHAnsi"/>
          <w:spacing w:val="11"/>
        </w:rPr>
        <w:t xml:space="preserve"> </w:t>
      </w:r>
      <w:r>
        <w:rPr>
          <w:rFonts w:asciiTheme="minorHAnsi" w:hAnsiTheme="minorHAnsi"/>
          <w:spacing w:val="-2"/>
        </w:rPr>
        <w:t>a</w:t>
      </w:r>
      <w:r>
        <w:rPr>
          <w:rFonts w:asciiTheme="minorHAnsi" w:hAnsiTheme="minorHAnsi"/>
          <w:spacing w:val="17"/>
          <w:w w:val="101"/>
        </w:rPr>
        <w:t xml:space="preserve"> </w:t>
      </w:r>
      <w:r>
        <w:rPr>
          <w:rFonts w:asciiTheme="minorHAnsi" w:hAnsiTheme="minorHAnsi"/>
          <w:spacing w:val="-2"/>
        </w:rPr>
        <w:t>responsibility</w:t>
      </w:r>
      <w:r>
        <w:rPr>
          <w:rFonts w:asciiTheme="minorHAnsi" w:hAnsiTheme="minorHAnsi"/>
          <w:spacing w:val="11"/>
        </w:rPr>
        <w:t xml:space="preserve"> </w:t>
      </w:r>
      <w:r>
        <w:rPr>
          <w:rFonts w:asciiTheme="minorHAnsi" w:hAnsiTheme="minorHAnsi"/>
          <w:spacing w:val="-2"/>
        </w:rPr>
        <w:t>on</w:t>
      </w:r>
      <w:r>
        <w:rPr>
          <w:rFonts w:asciiTheme="minorHAnsi" w:hAnsiTheme="minorHAnsi"/>
          <w:spacing w:val="3"/>
        </w:rPr>
        <w:t xml:space="preserve"> </w:t>
      </w:r>
      <w:r>
        <w:rPr>
          <w:rFonts w:asciiTheme="minorHAnsi" w:hAnsiTheme="minorHAnsi"/>
          <w:spacing w:val="-2"/>
        </w:rPr>
        <w:t>the</w:t>
      </w:r>
      <w:r>
        <w:rPr>
          <w:rFonts w:asciiTheme="minorHAnsi" w:hAnsiTheme="minorHAnsi"/>
          <w:spacing w:val="20"/>
        </w:rPr>
        <w:t xml:space="preserve"> </w:t>
      </w:r>
      <w:r>
        <w:rPr>
          <w:rFonts w:asciiTheme="minorHAnsi" w:hAnsiTheme="minorHAnsi"/>
          <w:spacing w:val="-2"/>
        </w:rPr>
        <w:t>Licensor</w:t>
      </w:r>
      <w:r>
        <w:rPr>
          <w:rFonts w:asciiTheme="minorHAnsi" w:hAnsiTheme="minorHAnsi"/>
          <w:spacing w:val="4"/>
        </w:rPr>
        <w:t xml:space="preserve"> </w:t>
      </w:r>
      <w:r>
        <w:rPr>
          <w:rFonts w:asciiTheme="minorHAnsi" w:hAnsiTheme="minorHAnsi"/>
          <w:spacing w:val="-2"/>
        </w:rPr>
        <w:t>for</w:t>
      </w:r>
      <w:r>
        <w:rPr>
          <w:rFonts w:asciiTheme="minorHAnsi" w:hAnsiTheme="minorHAnsi"/>
          <w:spacing w:val="4"/>
        </w:rPr>
        <w:t xml:space="preserve"> </w:t>
      </w:r>
      <w:r>
        <w:rPr>
          <w:rFonts w:asciiTheme="minorHAnsi" w:hAnsiTheme="minorHAnsi"/>
          <w:spacing w:val="-2"/>
        </w:rPr>
        <w:t>the</w:t>
      </w:r>
      <w:r>
        <w:rPr>
          <w:rFonts w:asciiTheme="minorHAnsi" w:hAnsiTheme="minorHAnsi"/>
          <w:spacing w:val="12"/>
          <w:w w:val="101"/>
        </w:rPr>
        <w:t xml:space="preserve"> </w:t>
      </w:r>
      <w:r>
        <w:rPr>
          <w:rFonts w:asciiTheme="minorHAnsi" w:hAnsiTheme="minorHAnsi"/>
          <w:spacing w:val="-2"/>
        </w:rPr>
        <w:t>service</w:t>
      </w:r>
      <w:r>
        <w:rPr>
          <w:rFonts w:asciiTheme="minorHAnsi" w:hAnsiTheme="minorHAnsi"/>
          <w:spacing w:val="17"/>
          <w:w w:val="101"/>
        </w:rPr>
        <w:t xml:space="preserve"> </w:t>
      </w:r>
      <w:r>
        <w:rPr>
          <w:rFonts w:asciiTheme="minorHAnsi" w:hAnsiTheme="minorHAnsi"/>
          <w:spacing w:val="-2"/>
        </w:rPr>
        <w:t>provided</w:t>
      </w:r>
      <w:r>
        <w:rPr>
          <w:rFonts w:asciiTheme="minorHAnsi" w:hAnsiTheme="minorHAnsi"/>
          <w:spacing w:val="19"/>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Equipment.</w:t>
      </w:r>
    </w:p>
    <w:p w14:paraId="066488B9" w14:textId="77777777" w:rsidR="000F72C1" w:rsidRDefault="0020793E">
      <w:pPr>
        <w:pStyle w:val="BodyText"/>
        <w:spacing w:before="188" w:line="179" w:lineRule="auto"/>
        <w:ind w:left="37"/>
        <w:rPr>
          <w:rFonts w:asciiTheme="minorHAnsi" w:hAnsiTheme="minorHAnsi"/>
        </w:rPr>
      </w:pPr>
      <w:r>
        <w:rPr>
          <w:rFonts w:asciiTheme="minorHAnsi" w:hAnsiTheme="minorHAnsi"/>
          <w:spacing w:val="-2"/>
        </w:rPr>
        <w:t>8.</w:t>
      </w:r>
      <w:r>
        <w:rPr>
          <w:rFonts w:asciiTheme="minorHAnsi" w:hAnsiTheme="minorHAnsi"/>
          <w:spacing w:val="3"/>
        </w:rPr>
        <w:t xml:space="preserve">        </w:t>
      </w:r>
      <w:r>
        <w:rPr>
          <w:rFonts w:asciiTheme="minorHAnsi" w:hAnsiTheme="minorHAnsi"/>
          <w:spacing w:val="-2"/>
        </w:rPr>
        <w:t>BREACH OF</w:t>
      </w:r>
      <w:r>
        <w:rPr>
          <w:rFonts w:asciiTheme="minorHAnsi" w:hAnsiTheme="minorHAnsi"/>
          <w:spacing w:val="11"/>
        </w:rPr>
        <w:t xml:space="preserve"> </w:t>
      </w:r>
      <w:r>
        <w:rPr>
          <w:rFonts w:asciiTheme="minorHAnsi" w:hAnsiTheme="minorHAnsi"/>
          <w:spacing w:val="-2"/>
        </w:rPr>
        <w:t>CONDITIONS</w:t>
      </w:r>
    </w:p>
    <w:p w14:paraId="066488BA" w14:textId="77777777" w:rsidR="000F72C1" w:rsidRDefault="0020793E">
      <w:pPr>
        <w:pStyle w:val="BodyText"/>
        <w:spacing w:before="178" w:line="188" w:lineRule="auto"/>
        <w:ind w:left="603"/>
        <w:rPr>
          <w:rFonts w:asciiTheme="minorHAnsi" w:hAnsiTheme="minorHAnsi"/>
        </w:rPr>
      </w:pPr>
      <w:r>
        <w:rPr>
          <w:rFonts w:asciiTheme="minorHAnsi" w:hAnsiTheme="minorHAnsi"/>
          <w:spacing w:val="-1"/>
        </w:rPr>
        <w:t>8.1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4"/>
          <w:w w:val="101"/>
        </w:rPr>
        <w:t xml:space="preserve"> </w:t>
      </w:r>
      <w:r>
        <w:rPr>
          <w:rFonts w:asciiTheme="minorHAnsi" w:hAnsiTheme="minorHAnsi"/>
          <w:spacing w:val="-1"/>
        </w:rPr>
        <w:t>may terminate</w:t>
      </w:r>
      <w:r>
        <w:rPr>
          <w:rFonts w:asciiTheme="minorHAnsi" w:hAnsiTheme="minorHAnsi"/>
          <w:spacing w:val="4"/>
        </w:rPr>
        <w:t xml:space="preserve"> </w:t>
      </w:r>
      <w:r>
        <w:rPr>
          <w:rFonts w:asciiTheme="minorHAnsi" w:hAnsiTheme="minorHAnsi"/>
          <w:spacing w:val="-1"/>
        </w:rPr>
        <w:t>this</w:t>
      </w:r>
      <w:r>
        <w:rPr>
          <w:rFonts w:asciiTheme="minorHAnsi" w:hAnsiTheme="minorHAnsi"/>
          <w:spacing w:val="5"/>
        </w:rPr>
        <w:t xml:space="preserve"> </w:t>
      </w:r>
      <w:r>
        <w:rPr>
          <w:rFonts w:asciiTheme="minorHAnsi" w:hAnsiTheme="minorHAnsi"/>
          <w:spacing w:val="-1"/>
        </w:rPr>
        <w:t>Agreement</w:t>
      </w:r>
      <w:r>
        <w:rPr>
          <w:rFonts w:asciiTheme="minorHAnsi" w:hAnsiTheme="minorHAnsi"/>
          <w:spacing w:val="4"/>
        </w:rPr>
        <w:t xml:space="preserve"> </w:t>
      </w:r>
      <w:r>
        <w:rPr>
          <w:rFonts w:asciiTheme="minorHAnsi" w:hAnsiTheme="minorHAnsi"/>
          <w:spacing w:val="-1"/>
        </w:rPr>
        <w:t>without</w:t>
      </w:r>
      <w:r>
        <w:rPr>
          <w:rFonts w:asciiTheme="minorHAnsi" w:hAnsiTheme="minorHAnsi"/>
          <w:spacing w:val="18"/>
        </w:rPr>
        <w:t xml:space="preserve"> </w:t>
      </w:r>
      <w:r>
        <w:rPr>
          <w:rFonts w:asciiTheme="minorHAnsi" w:hAnsiTheme="minorHAnsi"/>
          <w:spacing w:val="-1"/>
        </w:rPr>
        <w:t>previous</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3"/>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writing</w:t>
      </w:r>
      <w:r>
        <w:rPr>
          <w:rFonts w:asciiTheme="minorHAnsi" w:hAnsiTheme="minorHAnsi"/>
          <w:spacing w:val="10"/>
        </w:rPr>
        <w:t xml:space="preserve"> </w:t>
      </w:r>
      <w:r>
        <w:rPr>
          <w:rFonts w:asciiTheme="minorHAnsi" w:hAnsiTheme="minorHAnsi"/>
          <w:spacing w:val="-2"/>
        </w:rPr>
        <w:t>at</w:t>
      </w:r>
      <w:r>
        <w:rPr>
          <w:rFonts w:asciiTheme="minorHAnsi" w:hAnsiTheme="minorHAnsi"/>
          <w:spacing w:val="9"/>
        </w:rPr>
        <w:t xml:space="preserve"> </w:t>
      </w:r>
      <w:r>
        <w:rPr>
          <w:rFonts w:asciiTheme="minorHAnsi" w:hAnsiTheme="minorHAnsi"/>
          <w:spacing w:val="-2"/>
        </w:rPr>
        <w:t>any</w:t>
      </w:r>
      <w:r>
        <w:rPr>
          <w:rFonts w:asciiTheme="minorHAnsi" w:hAnsiTheme="minorHAnsi"/>
          <w:spacing w:val="5"/>
        </w:rPr>
        <w:t xml:space="preserve"> </w:t>
      </w:r>
      <w:r>
        <w:rPr>
          <w:rFonts w:asciiTheme="minorHAnsi" w:hAnsiTheme="minorHAnsi"/>
          <w:spacing w:val="-2"/>
        </w:rPr>
        <w:t>time</w:t>
      </w:r>
      <w:r>
        <w:rPr>
          <w:rFonts w:asciiTheme="minorHAnsi" w:hAnsiTheme="minorHAnsi"/>
          <w:spacing w:val="15"/>
          <w:w w:val="101"/>
        </w:rPr>
        <w:t xml:space="preserve"> </w:t>
      </w:r>
      <w:r>
        <w:rPr>
          <w:rFonts w:asciiTheme="minorHAnsi" w:hAnsiTheme="minorHAnsi"/>
          <w:spacing w:val="-2"/>
        </w:rPr>
        <w:t>if:-</w:t>
      </w:r>
    </w:p>
    <w:p w14:paraId="066488BB" w14:textId="77777777" w:rsidR="000F72C1" w:rsidRDefault="0020793E">
      <w:pPr>
        <w:pStyle w:val="BodyText"/>
        <w:spacing w:before="179" w:line="188" w:lineRule="auto"/>
        <w:ind w:left="1170"/>
        <w:rPr>
          <w:rFonts w:asciiTheme="minorHAnsi" w:hAnsiTheme="minorHAnsi"/>
        </w:rPr>
      </w:pPr>
      <w:r>
        <w:rPr>
          <w:rFonts w:asciiTheme="minorHAnsi" w:hAnsiTheme="minorHAnsi"/>
          <w:spacing w:val="-2"/>
        </w:rPr>
        <w:t>8.1.1        any</w:t>
      </w:r>
      <w:r>
        <w:rPr>
          <w:rFonts w:asciiTheme="minorHAnsi" w:hAnsiTheme="minorHAnsi"/>
          <w:spacing w:val="33"/>
        </w:rPr>
        <w:t xml:space="preserve"> </w:t>
      </w:r>
      <w:r>
        <w:rPr>
          <w:rFonts w:asciiTheme="minorHAnsi" w:hAnsiTheme="minorHAnsi"/>
          <w:spacing w:val="-2"/>
        </w:rPr>
        <w:t>sum  payable</w:t>
      </w:r>
      <w:r>
        <w:rPr>
          <w:rFonts w:asciiTheme="minorHAnsi" w:hAnsiTheme="minorHAnsi"/>
          <w:spacing w:val="34"/>
          <w:w w:val="101"/>
        </w:rPr>
        <w:t xml:space="preserve"> </w:t>
      </w:r>
      <w:r>
        <w:rPr>
          <w:rFonts w:asciiTheme="minorHAnsi" w:hAnsiTheme="minorHAnsi"/>
          <w:spacing w:val="-2"/>
        </w:rPr>
        <w:t>by</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32"/>
        </w:rPr>
        <w:t xml:space="preserve"> </w:t>
      </w:r>
      <w:r>
        <w:rPr>
          <w:rFonts w:asciiTheme="minorHAnsi" w:hAnsiTheme="minorHAnsi"/>
          <w:spacing w:val="-2"/>
        </w:rPr>
        <w:t>remains</w:t>
      </w:r>
      <w:r>
        <w:rPr>
          <w:rFonts w:asciiTheme="minorHAnsi" w:hAnsiTheme="minorHAnsi"/>
          <w:spacing w:val="33"/>
          <w:w w:val="101"/>
        </w:rPr>
        <w:t xml:space="preserve"> </w:t>
      </w:r>
      <w:r>
        <w:rPr>
          <w:rFonts w:asciiTheme="minorHAnsi" w:hAnsiTheme="minorHAnsi"/>
          <w:spacing w:val="-2"/>
        </w:rPr>
        <w:t>unpaid</w:t>
      </w:r>
      <w:r>
        <w:rPr>
          <w:rFonts w:asciiTheme="minorHAnsi" w:hAnsiTheme="minorHAnsi"/>
          <w:spacing w:val="20"/>
          <w:w w:val="101"/>
        </w:rPr>
        <w:t xml:space="preserve"> </w:t>
      </w:r>
      <w:r>
        <w:rPr>
          <w:rFonts w:asciiTheme="minorHAnsi" w:hAnsiTheme="minorHAnsi"/>
          <w:spacing w:val="-2"/>
        </w:rPr>
        <w:t>for</w:t>
      </w:r>
      <w:r>
        <w:rPr>
          <w:rFonts w:asciiTheme="minorHAnsi" w:hAnsiTheme="minorHAnsi"/>
          <w:spacing w:val="31"/>
          <w:w w:val="101"/>
        </w:rPr>
        <w:t xml:space="preserve"> </w:t>
      </w:r>
      <w:r>
        <w:rPr>
          <w:rFonts w:asciiTheme="minorHAnsi" w:hAnsiTheme="minorHAnsi"/>
          <w:spacing w:val="-2"/>
        </w:rPr>
        <w:t>more</w:t>
      </w:r>
      <w:r>
        <w:rPr>
          <w:rFonts w:asciiTheme="minorHAnsi" w:hAnsiTheme="minorHAnsi"/>
          <w:spacing w:val="19"/>
        </w:rPr>
        <w:t xml:space="preserve"> </w:t>
      </w:r>
      <w:r>
        <w:rPr>
          <w:rFonts w:asciiTheme="minorHAnsi" w:hAnsiTheme="minorHAnsi"/>
          <w:spacing w:val="-2"/>
        </w:rPr>
        <w:t>than</w:t>
      </w:r>
      <w:r>
        <w:rPr>
          <w:rFonts w:asciiTheme="minorHAnsi" w:hAnsiTheme="minorHAnsi"/>
          <w:spacing w:val="26"/>
          <w:w w:val="101"/>
        </w:rPr>
        <w:t xml:space="preserve"> </w:t>
      </w:r>
      <w:r>
        <w:rPr>
          <w:rFonts w:asciiTheme="minorHAnsi" w:hAnsiTheme="minorHAnsi"/>
          <w:spacing w:val="-2"/>
        </w:rPr>
        <w:t>28</w:t>
      </w:r>
      <w:r>
        <w:rPr>
          <w:rFonts w:asciiTheme="minorHAnsi" w:hAnsiTheme="minorHAnsi"/>
          <w:spacing w:val="26"/>
          <w:w w:val="101"/>
        </w:rPr>
        <w:t xml:space="preserve"> </w:t>
      </w:r>
      <w:r>
        <w:rPr>
          <w:rFonts w:asciiTheme="minorHAnsi" w:hAnsiTheme="minorHAnsi"/>
          <w:spacing w:val="-2"/>
        </w:rPr>
        <w:t>days</w:t>
      </w:r>
      <w:r>
        <w:rPr>
          <w:rFonts w:asciiTheme="minorHAnsi" w:hAnsiTheme="minorHAnsi"/>
          <w:spacing w:val="20"/>
          <w:w w:val="101"/>
        </w:rPr>
        <w:t xml:space="preserve"> </w:t>
      </w:r>
      <w:r>
        <w:rPr>
          <w:rFonts w:asciiTheme="minorHAnsi" w:hAnsiTheme="minorHAnsi"/>
          <w:spacing w:val="-2"/>
        </w:rPr>
        <w:t>whether</w:t>
      </w:r>
      <w:r>
        <w:rPr>
          <w:rFonts w:asciiTheme="minorHAnsi" w:hAnsiTheme="minorHAnsi"/>
          <w:spacing w:val="21"/>
        </w:rPr>
        <w:t xml:space="preserve"> </w:t>
      </w:r>
      <w:r>
        <w:rPr>
          <w:rFonts w:asciiTheme="minorHAnsi" w:hAnsiTheme="minorHAnsi"/>
          <w:spacing w:val="-2"/>
        </w:rPr>
        <w:t>formally</w:t>
      </w:r>
    </w:p>
    <w:p w14:paraId="066488BC" w14:textId="77777777" w:rsidR="000F72C1" w:rsidRDefault="0020793E">
      <w:pPr>
        <w:pStyle w:val="BodyText"/>
        <w:spacing w:before="60" w:line="186" w:lineRule="auto"/>
        <w:ind w:left="2023"/>
        <w:rPr>
          <w:rFonts w:asciiTheme="minorHAnsi" w:hAnsiTheme="minorHAnsi"/>
        </w:rPr>
      </w:pPr>
      <w:r>
        <w:rPr>
          <w:rFonts w:asciiTheme="minorHAnsi" w:hAnsiTheme="minorHAnsi"/>
          <w:spacing w:val="-2"/>
        </w:rPr>
        <w:t>demanded or</w:t>
      </w:r>
      <w:r>
        <w:rPr>
          <w:rFonts w:asciiTheme="minorHAnsi" w:hAnsiTheme="minorHAnsi"/>
          <w:spacing w:val="21"/>
        </w:rPr>
        <w:t xml:space="preserve"> </w:t>
      </w:r>
      <w:r>
        <w:rPr>
          <w:rFonts w:asciiTheme="minorHAnsi" w:hAnsiTheme="minorHAnsi"/>
          <w:spacing w:val="-2"/>
        </w:rPr>
        <w:t>not.</w:t>
      </w:r>
    </w:p>
    <w:p w14:paraId="066488BD" w14:textId="77777777" w:rsidR="000F72C1" w:rsidRDefault="0020793E">
      <w:pPr>
        <w:pStyle w:val="BodyText"/>
        <w:spacing w:before="179" w:line="188" w:lineRule="auto"/>
        <w:ind w:left="1170"/>
        <w:rPr>
          <w:rFonts w:asciiTheme="minorHAnsi" w:hAnsiTheme="minorHAnsi"/>
        </w:rPr>
      </w:pPr>
      <w:r>
        <w:rPr>
          <w:rFonts w:asciiTheme="minorHAnsi" w:hAnsiTheme="minorHAnsi"/>
          <w:spacing w:val="-1"/>
        </w:rPr>
        <w:t>8.1.2        the</w:t>
      </w:r>
      <w:r>
        <w:rPr>
          <w:rFonts w:asciiTheme="minorHAnsi" w:hAnsiTheme="minorHAnsi"/>
          <w:spacing w:val="14"/>
          <w:w w:val="101"/>
        </w:rPr>
        <w:t xml:space="preserve"> </w:t>
      </w:r>
      <w:r>
        <w:rPr>
          <w:rFonts w:asciiTheme="minorHAnsi" w:hAnsiTheme="minorHAnsi"/>
          <w:spacing w:val="-1"/>
        </w:rPr>
        <w:t>Licensee fails to</w:t>
      </w:r>
      <w:r>
        <w:rPr>
          <w:rFonts w:asciiTheme="minorHAnsi" w:hAnsiTheme="minorHAnsi"/>
          <w:spacing w:val="16"/>
        </w:rPr>
        <w:t xml:space="preserve"> </w:t>
      </w:r>
      <w:r>
        <w:rPr>
          <w:rFonts w:asciiTheme="minorHAnsi" w:hAnsiTheme="minorHAnsi"/>
          <w:spacing w:val="-1"/>
        </w:rPr>
        <w:t>remedy any</w:t>
      </w:r>
      <w:r>
        <w:rPr>
          <w:rFonts w:asciiTheme="minorHAnsi" w:hAnsiTheme="minorHAnsi"/>
          <w:spacing w:val="15"/>
          <w:w w:val="101"/>
        </w:rPr>
        <w:t xml:space="preserve"> </w:t>
      </w:r>
      <w:r>
        <w:rPr>
          <w:rFonts w:asciiTheme="minorHAnsi" w:hAnsiTheme="minorHAnsi"/>
          <w:spacing w:val="-1"/>
        </w:rPr>
        <w:t>breach of obligation under</w:t>
      </w:r>
      <w:r>
        <w:rPr>
          <w:rFonts w:asciiTheme="minorHAnsi" w:hAnsiTheme="minorHAnsi"/>
          <w:spacing w:val="1"/>
        </w:rPr>
        <w:t xml:space="preserve"> </w:t>
      </w:r>
      <w:r>
        <w:rPr>
          <w:rFonts w:asciiTheme="minorHAnsi" w:hAnsiTheme="minorHAnsi"/>
          <w:spacing w:val="-1"/>
        </w:rPr>
        <w:t>the</w:t>
      </w:r>
      <w:r>
        <w:rPr>
          <w:rFonts w:asciiTheme="minorHAnsi" w:hAnsiTheme="minorHAnsi"/>
          <w:spacing w:val="13"/>
          <w:w w:val="101"/>
        </w:rPr>
        <w:t xml:space="preserve"> </w:t>
      </w:r>
      <w:r>
        <w:rPr>
          <w:rFonts w:asciiTheme="minorHAnsi" w:hAnsiTheme="minorHAnsi"/>
          <w:spacing w:val="-1"/>
        </w:rPr>
        <w:t>provisions</w:t>
      </w:r>
      <w:r>
        <w:rPr>
          <w:rFonts w:asciiTheme="minorHAnsi" w:hAnsiTheme="minorHAnsi"/>
          <w:spacing w:val="5"/>
        </w:rPr>
        <w:t xml:space="preserve"> </w:t>
      </w:r>
      <w:r>
        <w:rPr>
          <w:rFonts w:asciiTheme="minorHAnsi" w:hAnsiTheme="minorHAnsi"/>
          <w:spacing w:val="-1"/>
        </w:rPr>
        <w:t>of</w:t>
      </w:r>
      <w:r>
        <w:rPr>
          <w:rFonts w:asciiTheme="minorHAnsi" w:hAnsiTheme="minorHAnsi"/>
          <w:spacing w:val="-2"/>
        </w:rPr>
        <w:t xml:space="preserve"> this Agreement</w:t>
      </w:r>
    </w:p>
    <w:p w14:paraId="066488BE" w14:textId="77777777" w:rsidR="000F72C1" w:rsidRDefault="0020793E">
      <w:pPr>
        <w:pStyle w:val="BodyText"/>
        <w:spacing w:before="58" w:line="214" w:lineRule="auto"/>
        <w:ind w:left="2027" w:right="772" w:hanging="8"/>
        <w:rPr>
          <w:rFonts w:asciiTheme="minorHAnsi" w:hAnsiTheme="minorHAnsi"/>
        </w:rPr>
      </w:pPr>
      <w:r>
        <w:rPr>
          <w:rFonts w:asciiTheme="minorHAnsi" w:hAnsiTheme="minorHAnsi"/>
          <w:spacing w:val="-1"/>
        </w:rPr>
        <w:t>within</w:t>
      </w:r>
      <w:r>
        <w:rPr>
          <w:rFonts w:asciiTheme="minorHAnsi" w:hAnsiTheme="minorHAnsi"/>
          <w:spacing w:val="13"/>
        </w:rPr>
        <w:t xml:space="preserve"> </w:t>
      </w:r>
      <w:r>
        <w:rPr>
          <w:rFonts w:asciiTheme="minorHAnsi" w:hAnsiTheme="minorHAnsi"/>
          <w:spacing w:val="-1"/>
        </w:rPr>
        <w:t>a</w:t>
      </w:r>
      <w:r>
        <w:rPr>
          <w:rFonts w:asciiTheme="minorHAnsi" w:hAnsiTheme="minorHAnsi"/>
          <w:spacing w:val="17"/>
        </w:rPr>
        <w:t xml:space="preserve"> </w:t>
      </w:r>
      <w:r>
        <w:rPr>
          <w:rFonts w:asciiTheme="minorHAnsi" w:hAnsiTheme="minorHAnsi"/>
          <w:spacing w:val="-1"/>
        </w:rPr>
        <w:t>reasonable time of</w:t>
      </w:r>
      <w:r>
        <w:rPr>
          <w:rFonts w:asciiTheme="minorHAnsi" w:hAnsiTheme="minorHAnsi"/>
          <w:spacing w:val="17"/>
        </w:rPr>
        <w:t xml:space="preserve"> </w:t>
      </w:r>
      <w:r>
        <w:rPr>
          <w:rFonts w:asciiTheme="minorHAnsi" w:hAnsiTheme="minorHAnsi"/>
          <w:spacing w:val="-1"/>
        </w:rPr>
        <w:t>being</w:t>
      </w:r>
      <w:r>
        <w:rPr>
          <w:rFonts w:asciiTheme="minorHAnsi" w:hAnsiTheme="minorHAnsi"/>
          <w:spacing w:val="19"/>
        </w:rPr>
        <w:t xml:space="preserve"> </w:t>
      </w:r>
      <w:r>
        <w:rPr>
          <w:rFonts w:asciiTheme="minorHAnsi" w:hAnsiTheme="minorHAnsi"/>
          <w:spacing w:val="-2"/>
        </w:rPr>
        <w:t>requested to</w:t>
      </w:r>
      <w:r>
        <w:rPr>
          <w:rFonts w:asciiTheme="minorHAnsi" w:hAnsiTheme="minorHAnsi"/>
          <w:spacing w:val="14"/>
          <w:w w:val="101"/>
        </w:rPr>
        <w:t xml:space="preserve"> </w:t>
      </w:r>
      <w:r>
        <w:rPr>
          <w:rFonts w:asciiTheme="minorHAnsi" w:hAnsiTheme="minorHAnsi"/>
          <w:spacing w:val="-2"/>
        </w:rPr>
        <w:t>do</w:t>
      </w:r>
      <w:r>
        <w:rPr>
          <w:rFonts w:asciiTheme="minorHAnsi" w:hAnsiTheme="minorHAnsi"/>
          <w:spacing w:val="13"/>
        </w:rPr>
        <w:t xml:space="preserve"> </w:t>
      </w:r>
      <w:r>
        <w:rPr>
          <w:rFonts w:asciiTheme="minorHAnsi" w:hAnsiTheme="minorHAnsi"/>
          <w:spacing w:val="-2"/>
        </w:rPr>
        <w:t>so</w:t>
      </w:r>
      <w:r>
        <w:rPr>
          <w:rFonts w:asciiTheme="minorHAnsi" w:hAnsiTheme="minorHAnsi"/>
          <w:spacing w:val="16"/>
          <w:w w:val="101"/>
        </w:rPr>
        <w:t xml:space="preserve"> </w:t>
      </w:r>
      <w:r>
        <w:rPr>
          <w:rFonts w:asciiTheme="minorHAnsi" w:hAnsiTheme="minorHAnsi"/>
          <w:spacing w:val="-2"/>
        </w:rPr>
        <w:t>including failure</w:t>
      </w:r>
      <w:r>
        <w:rPr>
          <w:rFonts w:asciiTheme="minorHAnsi" w:hAnsiTheme="minorHAnsi"/>
          <w:spacing w:val="13"/>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inability to</w:t>
      </w:r>
      <w:r>
        <w:rPr>
          <w:rFonts w:asciiTheme="minorHAnsi" w:hAnsiTheme="minorHAnsi"/>
          <w:spacing w:val="18"/>
        </w:rPr>
        <w:t xml:space="preserve"> </w:t>
      </w:r>
      <w:r>
        <w:rPr>
          <w:rFonts w:asciiTheme="minorHAnsi" w:hAnsiTheme="minorHAnsi"/>
          <w:spacing w:val="-2"/>
        </w:rPr>
        <w:t>remedy</w:t>
      </w:r>
      <w:r>
        <w:rPr>
          <w:rFonts w:asciiTheme="minorHAnsi" w:hAnsiTheme="minorHAnsi"/>
        </w:rPr>
        <w:t xml:space="preserve"> </w:t>
      </w:r>
      <w:r>
        <w:rPr>
          <w:rFonts w:asciiTheme="minorHAnsi" w:hAnsiTheme="minorHAnsi"/>
          <w:spacing w:val="-2"/>
        </w:rPr>
        <w:t>its obligations</w:t>
      </w:r>
      <w:r>
        <w:rPr>
          <w:rFonts w:asciiTheme="minorHAnsi" w:hAnsiTheme="minorHAnsi"/>
          <w:spacing w:val="29"/>
        </w:rPr>
        <w:t xml:space="preserve"> </w:t>
      </w:r>
      <w:r>
        <w:rPr>
          <w:rFonts w:asciiTheme="minorHAnsi" w:hAnsiTheme="minorHAnsi"/>
          <w:spacing w:val="-2"/>
        </w:rPr>
        <w:t>in clauses</w:t>
      </w:r>
      <w:r>
        <w:rPr>
          <w:rFonts w:asciiTheme="minorHAnsi" w:hAnsiTheme="minorHAnsi"/>
          <w:spacing w:val="9"/>
        </w:rPr>
        <w:t xml:space="preserve"> </w:t>
      </w:r>
      <w:r>
        <w:rPr>
          <w:rFonts w:asciiTheme="minorHAnsi" w:hAnsiTheme="minorHAnsi"/>
          <w:spacing w:val="-2"/>
        </w:rPr>
        <w:t>3.4</w:t>
      </w:r>
      <w:r>
        <w:rPr>
          <w:rFonts w:asciiTheme="minorHAnsi" w:hAnsiTheme="minorHAnsi"/>
          <w:spacing w:val="5"/>
        </w:rPr>
        <w:t xml:space="preserve"> </w:t>
      </w:r>
      <w:r>
        <w:rPr>
          <w:rFonts w:asciiTheme="minorHAnsi" w:hAnsiTheme="minorHAnsi"/>
          <w:spacing w:val="-2"/>
        </w:rPr>
        <w:t>to</w:t>
      </w:r>
      <w:r>
        <w:rPr>
          <w:rFonts w:asciiTheme="minorHAnsi" w:hAnsiTheme="minorHAnsi"/>
          <w:spacing w:val="11"/>
        </w:rPr>
        <w:t xml:space="preserve"> </w:t>
      </w:r>
      <w:r>
        <w:rPr>
          <w:rFonts w:asciiTheme="minorHAnsi" w:hAnsiTheme="minorHAnsi"/>
          <w:spacing w:val="-2"/>
        </w:rPr>
        <w:t>3.6.</w:t>
      </w:r>
    </w:p>
    <w:p w14:paraId="066488BF" w14:textId="77777777" w:rsidR="000F72C1" w:rsidRDefault="0020793E">
      <w:pPr>
        <w:pStyle w:val="BodyText"/>
        <w:spacing w:before="189" w:line="179" w:lineRule="auto"/>
        <w:ind w:left="37"/>
        <w:rPr>
          <w:rFonts w:asciiTheme="minorHAnsi" w:hAnsiTheme="minorHAnsi"/>
        </w:rPr>
      </w:pPr>
      <w:r>
        <w:rPr>
          <w:rFonts w:asciiTheme="minorHAnsi" w:hAnsiTheme="minorHAnsi"/>
        </w:rPr>
        <w:t>9.        ASSIGNMENT AND SUB-CONTR</w:t>
      </w:r>
      <w:r>
        <w:rPr>
          <w:rFonts w:asciiTheme="minorHAnsi" w:hAnsiTheme="minorHAnsi"/>
          <w:spacing w:val="-1"/>
        </w:rPr>
        <w:t>ACTING</w:t>
      </w:r>
    </w:p>
    <w:p w14:paraId="066488C0" w14:textId="77777777" w:rsidR="000F72C1" w:rsidRDefault="0020793E">
      <w:pPr>
        <w:pStyle w:val="BodyText"/>
        <w:spacing w:before="175" w:line="223" w:lineRule="auto"/>
        <w:ind w:left="1177" w:right="772" w:hanging="574"/>
        <w:rPr>
          <w:rFonts w:asciiTheme="minorHAnsi" w:hAnsiTheme="minorHAnsi"/>
        </w:rPr>
      </w:pPr>
      <w:r>
        <w:rPr>
          <w:rFonts w:asciiTheme="minorHAnsi" w:hAnsiTheme="minorHAnsi"/>
          <w:spacing w:val="-1"/>
        </w:rPr>
        <w:t>9.1     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7"/>
        </w:rPr>
        <w:t xml:space="preserve"> </w:t>
      </w:r>
      <w:r>
        <w:rPr>
          <w:rFonts w:asciiTheme="minorHAnsi" w:hAnsiTheme="minorHAnsi"/>
          <w:spacing w:val="-1"/>
        </w:rPr>
        <w:t>shall</w:t>
      </w:r>
      <w:r>
        <w:rPr>
          <w:rFonts w:asciiTheme="minorHAnsi" w:hAnsiTheme="minorHAnsi"/>
          <w:spacing w:val="17"/>
          <w:w w:val="101"/>
        </w:rPr>
        <w:t xml:space="preserve"> </w:t>
      </w:r>
      <w:r>
        <w:rPr>
          <w:rFonts w:asciiTheme="minorHAnsi" w:hAnsiTheme="minorHAnsi"/>
          <w:spacing w:val="-1"/>
        </w:rPr>
        <w:t>not</w:t>
      </w:r>
      <w:r>
        <w:rPr>
          <w:rFonts w:asciiTheme="minorHAnsi" w:hAnsiTheme="minorHAnsi"/>
          <w:spacing w:val="15"/>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entitled to</w:t>
      </w:r>
      <w:r>
        <w:rPr>
          <w:rFonts w:asciiTheme="minorHAnsi" w:hAnsiTheme="minorHAnsi"/>
          <w:spacing w:val="10"/>
        </w:rPr>
        <w:t xml:space="preserve"> </w:t>
      </w:r>
      <w:r>
        <w:rPr>
          <w:rFonts w:asciiTheme="minorHAnsi" w:hAnsiTheme="minorHAnsi"/>
          <w:spacing w:val="-1"/>
        </w:rPr>
        <w:t>assign</w:t>
      </w:r>
      <w:r>
        <w:rPr>
          <w:rFonts w:asciiTheme="minorHAnsi" w:hAnsiTheme="minorHAnsi"/>
          <w:spacing w:val="7"/>
        </w:rPr>
        <w:t xml:space="preserve"> </w:t>
      </w:r>
      <w:r>
        <w:rPr>
          <w:rFonts w:asciiTheme="minorHAnsi" w:hAnsiTheme="minorHAnsi"/>
          <w:spacing w:val="-1"/>
        </w:rPr>
        <w:t>or</w:t>
      </w:r>
      <w:r>
        <w:rPr>
          <w:rFonts w:asciiTheme="minorHAnsi" w:hAnsiTheme="minorHAnsi"/>
          <w:spacing w:val="7"/>
        </w:rPr>
        <w:t xml:space="preserve"> </w:t>
      </w:r>
      <w:r>
        <w:rPr>
          <w:rFonts w:asciiTheme="minorHAnsi" w:hAnsiTheme="minorHAnsi"/>
          <w:spacing w:val="-1"/>
        </w:rPr>
        <w:t>sub-contract</w:t>
      </w:r>
      <w:r>
        <w:rPr>
          <w:rFonts w:asciiTheme="minorHAnsi" w:hAnsiTheme="minorHAnsi"/>
          <w:spacing w:val="8"/>
        </w:rPr>
        <w:t xml:space="preserve"> </w:t>
      </w:r>
      <w:r>
        <w:rPr>
          <w:rFonts w:asciiTheme="minorHAnsi" w:hAnsiTheme="minorHAnsi"/>
          <w:spacing w:val="-1"/>
        </w:rPr>
        <w:t>any</w:t>
      </w:r>
      <w:r>
        <w:rPr>
          <w:rFonts w:asciiTheme="minorHAnsi" w:hAnsiTheme="minorHAnsi"/>
          <w:spacing w:val="16"/>
        </w:rPr>
        <w:t xml:space="preserve"> </w:t>
      </w:r>
      <w:r>
        <w:rPr>
          <w:rFonts w:asciiTheme="minorHAnsi" w:hAnsiTheme="minorHAnsi"/>
          <w:spacing w:val="-1"/>
        </w:rPr>
        <w:t>portion</w:t>
      </w:r>
      <w:r>
        <w:rPr>
          <w:rFonts w:asciiTheme="minorHAnsi" w:hAnsiTheme="minorHAnsi"/>
          <w:spacing w:val="7"/>
        </w:rPr>
        <w:t xml:space="preserve"> </w:t>
      </w:r>
      <w:r>
        <w:rPr>
          <w:rFonts w:asciiTheme="minorHAnsi" w:hAnsiTheme="minorHAnsi"/>
          <w:spacing w:val="-1"/>
        </w:rPr>
        <w:t>of this Agre</w:t>
      </w:r>
      <w:r>
        <w:rPr>
          <w:rFonts w:asciiTheme="minorHAnsi" w:hAnsiTheme="minorHAnsi"/>
          <w:spacing w:val="-2"/>
        </w:rPr>
        <w:t>ement</w:t>
      </w:r>
      <w:r>
        <w:rPr>
          <w:rFonts w:asciiTheme="minorHAnsi" w:hAnsiTheme="minorHAnsi"/>
          <w:spacing w:val="4"/>
        </w:rPr>
        <w:t xml:space="preserve"> </w:t>
      </w:r>
      <w:r>
        <w:rPr>
          <w:rFonts w:asciiTheme="minorHAnsi" w:hAnsiTheme="minorHAnsi"/>
          <w:spacing w:val="-2"/>
        </w:rPr>
        <w:t>without</w:t>
      </w:r>
      <w:r>
        <w:rPr>
          <w:rFonts w:asciiTheme="minorHAnsi" w:hAnsiTheme="minorHAnsi"/>
          <w:spacing w:val="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prior written consent of the</w:t>
      </w:r>
      <w:r>
        <w:rPr>
          <w:rFonts w:asciiTheme="minorHAnsi" w:hAnsiTheme="minorHAnsi"/>
          <w:spacing w:val="22"/>
        </w:rPr>
        <w:t xml:space="preserve"> </w:t>
      </w:r>
      <w:r>
        <w:rPr>
          <w:rFonts w:asciiTheme="minorHAnsi" w:hAnsiTheme="minorHAnsi"/>
          <w:spacing w:val="-1"/>
        </w:rPr>
        <w:t>Licensor. Sub-contracting</w:t>
      </w:r>
      <w:r>
        <w:rPr>
          <w:rFonts w:asciiTheme="minorHAnsi" w:hAnsiTheme="minorHAnsi"/>
          <w:spacing w:val="12"/>
        </w:rPr>
        <w:t xml:space="preserve"> </w:t>
      </w:r>
      <w:r>
        <w:rPr>
          <w:rFonts w:asciiTheme="minorHAnsi" w:hAnsiTheme="minorHAnsi"/>
          <w:spacing w:val="-1"/>
        </w:rPr>
        <w:t>any</w:t>
      </w:r>
      <w:r>
        <w:rPr>
          <w:rFonts w:asciiTheme="minorHAnsi" w:hAnsiTheme="minorHAnsi"/>
          <w:spacing w:val="20"/>
          <w:w w:val="101"/>
        </w:rPr>
        <w:t xml:space="preserve"> </w:t>
      </w:r>
      <w:r>
        <w:rPr>
          <w:rFonts w:asciiTheme="minorHAnsi" w:hAnsiTheme="minorHAnsi"/>
          <w:spacing w:val="-1"/>
        </w:rPr>
        <w:t>part</w:t>
      </w:r>
      <w:r>
        <w:rPr>
          <w:rFonts w:asciiTheme="minorHAnsi" w:hAnsiTheme="minorHAnsi"/>
          <w:spacing w:val="11"/>
        </w:rPr>
        <w:t xml:space="preserve"> </w:t>
      </w:r>
      <w:r>
        <w:rPr>
          <w:rFonts w:asciiTheme="minorHAnsi" w:hAnsiTheme="minorHAnsi"/>
          <w:spacing w:val="-1"/>
        </w:rPr>
        <w:t>of</w:t>
      </w:r>
      <w:r>
        <w:rPr>
          <w:rFonts w:asciiTheme="minorHAnsi" w:hAnsiTheme="minorHAnsi"/>
          <w:spacing w:val="1"/>
        </w:rPr>
        <w:t xml:space="preserve"> </w:t>
      </w:r>
      <w:r>
        <w:rPr>
          <w:rFonts w:asciiTheme="minorHAnsi" w:hAnsiTheme="minorHAnsi"/>
          <w:spacing w:val="-1"/>
        </w:rPr>
        <w:t>the</w:t>
      </w:r>
      <w:r>
        <w:rPr>
          <w:rFonts w:asciiTheme="minorHAnsi" w:hAnsiTheme="minorHAnsi"/>
          <w:spacing w:val="8"/>
        </w:rPr>
        <w:t xml:space="preserve"> </w:t>
      </w:r>
      <w:r>
        <w:rPr>
          <w:rFonts w:asciiTheme="minorHAnsi" w:hAnsiTheme="minorHAnsi"/>
          <w:spacing w:val="-1"/>
        </w:rPr>
        <w:t>Agreement</w:t>
      </w:r>
      <w:r>
        <w:rPr>
          <w:rFonts w:asciiTheme="minorHAnsi" w:hAnsiTheme="minorHAnsi"/>
          <w:spacing w:val="9"/>
        </w:rPr>
        <w:t xml:space="preserve"> </w:t>
      </w:r>
      <w:r>
        <w:rPr>
          <w:rFonts w:asciiTheme="minorHAnsi" w:hAnsiTheme="minorHAnsi"/>
          <w:spacing w:val="-1"/>
        </w:rPr>
        <w:t>shall</w:t>
      </w:r>
      <w:r>
        <w:rPr>
          <w:rFonts w:asciiTheme="minorHAnsi" w:hAnsiTheme="minorHAnsi"/>
          <w:spacing w:val="20"/>
        </w:rPr>
        <w:t xml:space="preserve"> </w:t>
      </w:r>
      <w:r>
        <w:rPr>
          <w:rFonts w:asciiTheme="minorHAnsi" w:hAnsiTheme="minorHAnsi"/>
          <w:spacing w:val="-1"/>
        </w:rPr>
        <w:t>n</w:t>
      </w:r>
      <w:r>
        <w:rPr>
          <w:rFonts w:asciiTheme="minorHAnsi" w:hAnsiTheme="minorHAnsi"/>
          <w:spacing w:val="-2"/>
        </w:rPr>
        <w:t>ot</w:t>
      </w:r>
      <w:r>
        <w:rPr>
          <w:rFonts w:asciiTheme="minorHAnsi" w:hAnsiTheme="minorHAnsi"/>
          <w:spacing w:val="17"/>
          <w:w w:val="101"/>
        </w:rPr>
        <w:t xml:space="preserve"> </w:t>
      </w:r>
      <w:r>
        <w:rPr>
          <w:rFonts w:asciiTheme="minorHAnsi" w:hAnsiTheme="minorHAnsi"/>
          <w:spacing w:val="-2"/>
        </w:rPr>
        <w:t>relieve</w:t>
      </w:r>
      <w:r>
        <w:rPr>
          <w:rFonts w:asciiTheme="minorHAnsi" w:hAnsiTheme="minorHAnsi"/>
          <w:spacing w:val="5"/>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Licensee of any obligation or duty</w:t>
      </w:r>
      <w:r>
        <w:rPr>
          <w:rFonts w:asciiTheme="minorHAnsi" w:hAnsiTheme="minorHAnsi"/>
          <w:spacing w:val="9"/>
        </w:rPr>
        <w:t xml:space="preserve"> </w:t>
      </w:r>
      <w:r>
        <w:rPr>
          <w:rFonts w:asciiTheme="minorHAnsi" w:hAnsiTheme="minorHAnsi"/>
          <w:spacing w:val="-1"/>
        </w:rPr>
        <w:t>attributable</w:t>
      </w:r>
      <w:r>
        <w:rPr>
          <w:rFonts w:asciiTheme="minorHAnsi" w:hAnsiTheme="minorHAnsi"/>
          <w:spacing w:val="4"/>
        </w:rPr>
        <w:t xml:space="preserve"> </w:t>
      </w:r>
      <w:r>
        <w:rPr>
          <w:rFonts w:asciiTheme="minorHAnsi" w:hAnsiTheme="minorHAnsi"/>
          <w:spacing w:val="-1"/>
        </w:rPr>
        <w:t>to</w:t>
      </w:r>
      <w:r>
        <w:rPr>
          <w:rFonts w:asciiTheme="minorHAnsi" w:hAnsiTheme="minorHAnsi"/>
          <w:spacing w:val="19"/>
        </w:rPr>
        <w:t xml:space="preserve"> </w:t>
      </w:r>
      <w:r>
        <w:rPr>
          <w:rFonts w:asciiTheme="minorHAnsi" w:hAnsiTheme="minorHAnsi"/>
          <w:spacing w:val="-1"/>
        </w:rPr>
        <w:t>him</w:t>
      </w:r>
      <w:r>
        <w:rPr>
          <w:rFonts w:asciiTheme="minorHAnsi" w:hAnsiTheme="minorHAnsi"/>
          <w:spacing w:val="15"/>
        </w:rPr>
        <w:t xml:space="preserve"> </w:t>
      </w:r>
      <w:r>
        <w:rPr>
          <w:rFonts w:asciiTheme="minorHAnsi" w:hAnsiTheme="minorHAnsi"/>
          <w:spacing w:val="-1"/>
        </w:rPr>
        <w:t>under</w:t>
      </w:r>
      <w:r>
        <w:rPr>
          <w:rFonts w:asciiTheme="minorHAnsi" w:hAnsiTheme="minorHAnsi"/>
          <w:spacing w:val="4"/>
        </w:rPr>
        <w:t xml:space="preserve"> </w:t>
      </w:r>
      <w:r>
        <w:rPr>
          <w:rFonts w:asciiTheme="minorHAnsi" w:hAnsiTheme="minorHAnsi"/>
          <w:spacing w:val="-1"/>
        </w:rPr>
        <w:t>this</w:t>
      </w:r>
      <w:r>
        <w:rPr>
          <w:rFonts w:asciiTheme="minorHAnsi" w:hAnsiTheme="minorHAnsi"/>
          <w:spacing w:val="4"/>
        </w:rPr>
        <w:t xml:space="preserve"> </w:t>
      </w:r>
      <w:r>
        <w:rPr>
          <w:rFonts w:asciiTheme="minorHAnsi" w:hAnsiTheme="minorHAnsi"/>
          <w:spacing w:val="-1"/>
        </w:rPr>
        <w:t>Agreement</w:t>
      </w:r>
      <w:r>
        <w:rPr>
          <w:rFonts w:asciiTheme="minorHAnsi" w:hAnsiTheme="minorHAnsi"/>
          <w:spacing w:val="9"/>
        </w:rPr>
        <w:t xml:space="preserve"> </w:t>
      </w:r>
      <w:r>
        <w:rPr>
          <w:rFonts w:asciiTheme="minorHAnsi" w:hAnsiTheme="minorHAnsi"/>
          <w:spacing w:val="-1"/>
        </w:rPr>
        <w:t>or</w:t>
      </w:r>
      <w:r>
        <w:rPr>
          <w:rFonts w:asciiTheme="minorHAnsi" w:hAnsiTheme="minorHAnsi"/>
          <w:spacing w:val="4"/>
        </w:rPr>
        <w:t xml:space="preserve"> </w:t>
      </w:r>
      <w:r>
        <w:rPr>
          <w:rFonts w:asciiTheme="minorHAnsi" w:hAnsiTheme="minorHAnsi"/>
          <w:spacing w:val="-1"/>
        </w:rPr>
        <w:t>these</w:t>
      </w:r>
      <w:r>
        <w:rPr>
          <w:rFonts w:asciiTheme="minorHAnsi" w:hAnsiTheme="minorHAnsi"/>
          <w:spacing w:val="10"/>
        </w:rPr>
        <w:t xml:space="preserve"> </w:t>
      </w:r>
      <w:r>
        <w:rPr>
          <w:rFonts w:asciiTheme="minorHAnsi" w:hAnsiTheme="minorHAnsi"/>
          <w:spacing w:val="-1"/>
        </w:rPr>
        <w:t>con</w:t>
      </w:r>
      <w:r>
        <w:rPr>
          <w:rFonts w:asciiTheme="minorHAnsi" w:hAnsiTheme="minorHAnsi"/>
          <w:spacing w:val="-2"/>
        </w:rPr>
        <w:t>ditions.</w:t>
      </w:r>
    </w:p>
    <w:p w14:paraId="066488C1" w14:textId="77777777" w:rsidR="000F72C1" w:rsidRDefault="0020793E">
      <w:pPr>
        <w:pStyle w:val="BodyText"/>
        <w:spacing w:before="179" w:line="214" w:lineRule="auto"/>
        <w:ind w:left="1163" w:right="771" w:hanging="560"/>
        <w:rPr>
          <w:rFonts w:asciiTheme="minorHAnsi" w:hAnsiTheme="minorHAnsi"/>
        </w:rPr>
      </w:pPr>
      <w:r>
        <w:rPr>
          <w:rFonts w:asciiTheme="minorHAnsi" w:hAnsiTheme="minorHAnsi"/>
          <w:spacing w:val="-2"/>
        </w:rPr>
        <w:t>9.2      If</w:t>
      </w:r>
      <w:r>
        <w:rPr>
          <w:rFonts w:asciiTheme="minorHAnsi" w:hAnsiTheme="minorHAnsi"/>
          <w:spacing w:val="20"/>
          <w:w w:val="101"/>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consents</w:t>
      </w:r>
      <w:r>
        <w:rPr>
          <w:rFonts w:asciiTheme="minorHAnsi" w:hAnsiTheme="minorHAnsi"/>
          <w:spacing w:val="16"/>
          <w:w w:val="101"/>
        </w:rPr>
        <w:t xml:space="preserve"> </w:t>
      </w:r>
      <w:r>
        <w:rPr>
          <w:rFonts w:asciiTheme="minorHAnsi" w:hAnsiTheme="minorHAnsi"/>
          <w:spacing w:val="-2"/>
        </w:rPr>
        <w:t>to</w:t>
      </w:r>
      <w:r>
        <w:rPr>
          <w:rFonts w:asciiTheme="minorHAnsi" w:hAnsiTheme="minorHAnsi"/>
          <w:spacing w:val="12"/>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placing</w:t>
      </w:r>
      <w:r>
        <w:rPr>
          <w:rFonts w:asciiTheme="minorHAnsi" w:hAnsiTheme="minorHAnsi"/>
          <w:spacing w:val="19"/>
          <w:w w:val="101"/>
        </w:rPr>
        <w:t xml:space="preserve"> </w:t>
      </w:r>
      <w:r>
        <w:rPr>
          <w:rFonts w:asciiTheme="minorHAnsi" w:hAnsiTheme="minorHAnsi"/>
          <w:spacing w:val="-2"/>
        </w:rPr>
        <w:t>of</w:t>
      </w:r>
      <w:r>
        <w:rPr>
          <w:rFonts w:asciiTheme="minorHAnsi" w:hAnsiTheme="minorHAnsi"/>
          <w:spacing w:val="17"/>
        </w:rPr>
        <w:t xml:space="preserve"> </w:t>
      </w:r>
      <w:r>
        <w:rPr>
          <w:rFonts w:asciiTheme="minorHAnsi" w:hAnsiTheme="minorHAnsi"/>
          <w:spacing w:val="-2"/>
        </w:rPr>
        <w:t>sub-contracts,</w:t>
      </w:r>
      <w:r>
        <w:rPr>
          <w:rFonts w:asciiTheme="minorHAnsi" w:hAnsiTheme="minorHAnsi"/>
          <w:spacing w:val="22"/>
          <w:w w:val="101"/>
        </w:rPr>
        <w:t xml:space="preserve"> </w:t>
      </w:r>
      <w:r>
        <w:rPr>
          <w:rFonts w:asciiTheme="minorHAnsi" w:hAnsiTheme="minorHAnsi"/>
          <w:spacing w:val="-2"/>
        </w:rPr>
        <w:t>a</w:t>
      </w:r>
      <w:r>
        <w:rPr>
          <w:rFonts w:asciiTheme="minorHAnsi" w:hAnsiTheme="minorHAnsi"/>
          <w:spacing w:val="20"/>
        </w:rPr>
        <w:t xml:space="preserve"> </w:t>
      </w:r>
      <w:r>
        <w:rPr>
          <w:rFonts w:asciiTheme="minorHAnsi" w:hAnsiTheme="minorHAnsi"/>
          <w:spacing w:val="-2"/>
        </w:rPr>
        <w:t>copy</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8"/>
        </w:rPr>
        <w:t xml:space="preserve"> </w:t>
      </w:r>
      <w:r>
        <w:rPr>
          <w:rFonts w:asciiTheme="minorHAnsi" w:hAnsiTheme="minorHAnsi"/>
          <w:spacing w:val="-2"/>
        </w:rPr>
        <w:t>each</w:t>
      </w:r>
      <w:r>
        <w:rPr>
          <w:rFonts w:asciiTheme="minorHAnsi" w:hAnsiTheme="minorHAnsi"/>
          <w:spacing w:val="18"/>
          <w:w w:val="101"/>
        </w:rPr>
        <w:t xml:space="preserve"> </w:t>
      </w:r>
      <w:r>
        <w:rPr>
          <w:rFonts w:asciiTheme="minorHAnsi" w:hAnsiTheme="minorHAnsi"/>
          <w:spacing w:val="-2"/>
        </w:rPr>
        <w:t>sub-contract</w:t>
      </w:r>
      <w:r>
        <w:rPr>
          <w:rFonts w:asciiTheme="minorHAnsi" w:hAnsiTheme="minorHAnsi"/>
          <w:spacing w:val="22"/>
        </w:rPr>
        <w:t xml:space="preserve"> </w:t>
      </w:r>
      <w:r>
        <w:rPr>
          <w:rFonts w:asciiTheme="minorHAnsi" w:hAnsiTheme="minorHAnsi"/>
          <w:spacing w:val="-2"/>
        </w:rPr>
        <w:t>shall</w:t>
      </w:r>
      <w:r>
        <w:rPr>
          <w:rFonts w:asciiTheme="minorHAnsi" w:hAnsiTheme="minorHAnsi"/>
          <w:spacing w:val="27"/>
        </w:rPr>
        <w:t xml:space="preserve"> </w:t>
      </w:r>
      <w:r>
        <w:rPr>
          <w:rFonts w:asciiTheme="minorHAnsi" w:hAnsiTheme="minorHAnsi"/>
          <w:spacing w:val="-2"/>
        </w:rPr>
        <w:t>be</w:t>
      </w:r>
      <w:r>
        <w:rPr>
          <w:rFonts w:asciiTheme="minorHAnsi" w:hAnsiTheme="minorHAnsi"/>
          <w:spacing w:val="19"/>
          <w:w w:val="101"/>
        </w:rPr>
        <w:t xml:space="preserve"> </w:t>
      </w:r>
      <w:r>
        <w:rPr>
          <w:rFonts w:asciiTheme="minorHAnsi" w:hAnsiTheme="minorHAnsi"/>
          <w:spacing w:val="-2"/>
        </w:rPr>
        <w:t>sent</w:t>
      </w:r>
      <w:r>
        <w:rPr>
          <w:rFonts w:asciiTheme="minorHAnsi" w:hAnsiTheme="minorHAnsi"/>
          <w:spacing w:val="27"/>
          <w:w w:val="101"/>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Licensee to 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spacing w:val="15"/>
        </w:rPr>
        <w:t xml:space="preserve"> </w:t>
      </w:r>
      <w:r>
        <w:rPr>
          <w:rFonts w:asciiTheme="minorHAnsi" w:hAnsiTheme="minorHAnsi"/>
          <w:spacing w:val="-2"/>
        </w:rPr>
        <w:t>immediately</w:t>
      </w:r>
      <w:r>
        <w:rPr>
          <w:rFonts w:asciiTheme="minorHAnsi" w:hAnsiTheme="minorHAnsi"/>
          <w:spacing w:val="13"/>
        </w:rPr>
        <w:t xml:space="preserve"> </w:t>
      </w:r>
      <w:r>
        <w:rPr>
          <w:rFonts w:asciiTheme="minorHAnsi" w:hAnsiTheme="minorHAnsi"/>
          <w:spacing w:val="-2"/>
        </w:rPr>
        <w:t>it</w:t>
      </w:r>
      <w:r>
        <w:rPr>
          <w:rFonts w:asciiTheme="minorHAnsi" w:hAnsiTheme="minorHAnsi"/>
          <w:spacing w:val="15"/>
          <w:w w:val="101"/>
        </w:rPr>
        <w:t xml:space="preserve"> </w:t>
      </w:r>
      <w:r>
        <w:rPr>
          <w:rFonts w:asciiTheme="minorHAnsi" w:hAnsiTheme="minorHAnsi"/>
          <w:spacing w:val="-2"/>
        </w:rPr>
        <w:t>is</w:t>
      </w:r>
      <w:r>
        <w:rPr>
          <w:rFonts w:asciiTheme="minorHAnsi" w:hAnsiTheme="minorHAnsi"/>
          <w:spacing w:val="15"/>
        </w:rPr>
        <w:t xml:space="preserve"> </w:t>
      </w:r>
      <w:r>
        <w:rPr>
          <w:rFonts w:asciiTheme="minorHAnsi" w:hAnsiTheme="minorHAnsi"/>
          <w:spacing w:val="-2"/>
        </w:rPr>
        <w:t>is</w:t>
      </w:r>
      <w:r>
        <w:rPr>
          <w:rFonts w:asciiTheme="minorHAnsi" w:hAnsiTheme="minorHAnsi"/>
          <w:spacing w:val="-3"/>
        </w:rPr>
        <w:t>sued.</w:t>
      </w:r>
    </w:p>
    <w:p w14:paraId="066488C2" w14:textId="77777777" w:rsidR="000F72C1" w:rsidRDefault="0020793E">
      <w:pPr>
        <w:pStyle w:val="BodyText"/>
        <w:spacing w:before="188" w:line="179" w:lineRule="auto"/>
        <w:ind w:left="46"/>
        <w:rPr>
          <w:rFonts w:asciiTheme="minorHAnsi" w:hAnsiTheme="minorHAnsi"/>
        </w:rPr>
      </w:pPr>
      <w:r>
        <w:rPr>
          <w:rFonts w:asciiTheme="minorHAnsi" w:hAnsiTheme="minorHAnsi"/>
          <w:spacing w:val="-2"/>
        </w:rPr>
        <w:t>10.      BANKRUPTCY AND</w:t>
      </w:r>
      <w:r>
        <w:rPr>
          <w:rFonts w:asciiTheme="minorHAnsi" w:hAnsiTheme="minorHAnsi"/>
          <w:spacing w:val="37"/>
        </w:rPr>
        <w:t xml:space="preserve"> </w:t>
      </w:r>
      <w:r>
        <w:rPr>
          <w:rFonts w:asciiTheme="minorHAnsi" w:hAnsiTheme="minorHAnsi"/>
          <w:spacing w:val="-2"/>
        </w:rPr>
        <w:t>INSOLVENCY</w:t>
      </w:r>
    </w:p>
    <w:p w14:paraId="066488C3" w14:textId="77777777" w:rsidR="000F72C1" w:rsidRDefault="0020793E">
      <w:pPr>
        <w:pStyle w:val="BodyText"/>
        <w:spacing w:before="180" w:line="231" w:lineRule="auto"/>
        <w:ind w:left="1169" w:right="769" w:hanging="557"/>
        <w:rPr>
          <w:rFonts w:asciiTheme="minorHAnsi" w:hAnsiTheme="minorHAnsi"/>
        </w:rPr>
      </w:pPr>
      <w:r>
        <w:rPr>
          <w:rFonts w:asciiTheme="minorHAnsi" w:hAnsiTheme="minorHAnsi"/>
          <w:spacing w:val="-2"/>
        </w:rPr>
        <w:t>10.1</w:t>
      </w:r>
      <w:r>
        <w:rPr>
          <w:rFonts w:asciiTheme="minorHAnsi" w:hAnsiTheme="minorHAnsi"/>
          <w:spacing w:val="20"/>
        </w:rPr>
        <w:t xml:space="preserve">   </w:t>
      </w:r>
      <w:r>
        <w:rPr>
          <w:rFonts w:asciiTheme="minorHAnsi" w:hAnsiTheme="minorHAnsi"/>
          <w:spacing w:val="-2"/>
        </w:rPr>
        <w:t>If the</w:t>
      </w:r>
      <w:r>
        <w:rPr>
          <w:rFonts w:asciiTheme="minorHAnsi" w:hAnsiTheme="minorHAnsi"/>
          <w:spacing w:val="17"/>
          <w:w w:val="101"/>
        </w:rPr>
        <w:t xml:space="preserve"> </w:t>
      </w:r>
      <w:r>
        <w:rPr>
          <w:rFonts w:asciiTheme="minorHAnsi" w:hAnsiTheme="minorHAnsi"/>
          <w:spacing w:val="-2"/>
        </w:rPr>
        <w:t>Licensee shall</w:t>
      </w:r>
      <w:r>
        <w:rPr>
          <w:rFonts w:asciiTheme="minorHAnsi" w:hAnsiTheme="minorHAnsi"/>
          <w:spacing w:val="17"/>
        </w:rPr>
        <w:t xml:space="preserve"> </w:t>
      </w:r>
      <w:r>
        <w:rPr>
          <w:rFonts w:asciiTheme="minorHAnsi" w:hAnsiTheme="minorHAnsi"/>
          <w:spacing w:val="-2"/>
        </w:rPr>
        <w:t>become</w:t>
      </w:r>
      <w:r>
        <w:rPr>
          <w:rFonts w:asciiTheme="minorHAnsi" w:hAnsiTheme="minorHAnsi"/>
          <w:spacing w:val="17"/>
          <w:w w:val="101"/>
        </w:rPr>
        <w:t xml:space="preserve"> </w:t>
      </w:r>
      <w:r>
        <w:rPr>
          <w:rFonts w:asciiTheme="minorHAnsi" w:hAnsiTheme="minorHAnsi"/>
          <w:spacing w:val="-2"/>
        </w:rPr>
        <w:t>bankrupt or</w:t>
      </w:r>
      <w:r>
        <w:rPr>
          <w:rFonts w:asciiTheme="minorHAnsi" w:hAnsiTheme="minorHAnsi"/>
          <w:spacing w:val="15"/>
        </w:rPr>
        <w:t xml:space="preserve"> </w:t>
      </w:r>
      <w:r>
        <w:rPr>
          <w:rFonts w:asciiTheme="minorHAnsi" w:hAnsiTheme="minorHAnsi"/>
          <w:spacing w:val="-2"/>
        </w:rPr>
        <w:t>insolvent or shall suspend</w:t>
      </w:r>
      <w:r>
        <w:rPr>
          <w:rFonts w:asciiTheme="minorHAnsi" w:hAnsiTheme="minorHAnsi"/>
          <w:spacing w:val="14"/>
        </w:rPr>
        <w:t xml:space="preserve"> </w:t>
      </w:r>
      <w:r>
        <w:rPr>
          <w:rFonts w:asciiTheme="minorHAnsi" w:hAnsiTheme="minorHAnsi"/>
          <w:spacing w:val="-2"/>
        </w:rPr>
        <w:t>payment</w:t>
      </w:r>
      <w:r>
        <w:rPr>
          <w:rFonts w:asciiTheme="minorHAnsi" w:hAnsiTheme="minorHAnsi"/>
          <w:spacing w:val="6"/>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make</w:t>
      </w:r>
      <w:r>
        <w:rPr>
          <w:rFonts w:asciiTheme="minorHAnsi" w:hAnsiTheme="minorHAnsi"/>
          <w:spacing w:val="11"/>
        </w:rPr>
        <w:t xml:space="preserve"> </w:t>
      </w:r>
      <w:r>
        <w:rPr>
          <w:rFonts w:asciiTheme="minorHAnsi" w:hAnsiTheme="minorHAnsi"/>
          <w:spacing w:val="-2"/>
        </w:rPr>
        <w:t>any</w:t>
      </w:r>
      <w:r>
        <w:rPr>
          <w:rFonts w:asciiTheme="minorHAnsi" w:hAnsiTheme="minorHAnsi"/>
          <w:spacing w:val="9"/>
        </w:rPr>
        <w:t xml:space="preserve"> </w:t>
      </w:r>
      <w:r>
        <w:rPr>
          <w:rFonts w:asciiTheme="minorHAnsi" w:hAnsiTheme="minorHAnsi"/>
          <w:spacing w:val="-2"/>
        </w:rPr>
        <w:t>conveyance</w:t>
      </w:r>
      <w:r>
        <w:rPr>
          <w:rFonts w:asciiTheme="minorHAnsi" w:hAnsiTheme="minorHAnsi"/>
        </w:rPr>
        <w:t xml:space="preserve"> </w:t>
      </w:r>
      <w:r>
        <w:rPr>
          <w:rFonts w:asciiTheme="minorHAnsi" w:hAnsiTheme="minorHAnsi"/>
          <w:spacing w:val="-2"/>
        </w:rPr>
        <w:t>or</w:t>
      </w:r>
      <w:r>
        <w:rPr>
          <w:rFonts w:asciiTheme="minorHAnsi" w:hAnsiTheme="minorHAnsi"/>
          <w:spacing w:val="33"/>
          <w:w w:val="101"/>
        </w:rPr>
        <w:t xml:space="preserve"> </w:t>
      </w:r>
      <w:r>
        <w:rPr>
          <w:rFonts w:asciiTheme="minorHAnsi" w:hAnsiTheme="minorHAnsi"/>
          <w:spacing w:val="-2"/>
        </w:rPr>
        <w:t>assignment</w:t>
      </w:r>
      <w:r>
        <w:rPr>
          <w:rFonts w:asciiTheme="minorHAnsi" w:hAnsiTheme="minorHAnsi"/>
          <w:spacing w:val="18"/>
        </w:rPr>
        <w:t xml:space="preserve"> </w:t>
      </w:r>
      <w:r>
        <w:rPr>
          <w:rFonts w:asciiTheme="minorHAnsi" w:hAnsiTheme="minorHAnsi"/>
          <w:spacing w:val="-2"/>
        </w:rPr>
        <w:t>of</w:t>
      </w:r>
      <w:r>
        <w:rPr>
          <w:rFonts w:asciiTheme="minorHAnsi" w:hAnsiTheme="minorHAnsi"/>
          <w:spacing w:val="22"/>
        </w:rPr>
        <w:t xml:space="preserve"> </w:t>
      </w:r>
      <w:r>
        <w:rPr>
          <w:rFonts w:asciiTheme="minorHAnsi" w:hAnsiTheme="minorHAnsi"/>
          <w:spacing w:val="-2"/>
        </w:rPr>
        <w:t>its</w:t>
      </w:r>
      <w:r>
        <w:rPr>
          <w:rFonts w:asciiTheme="minorHAnsi" w:hAnsiTheme="minorHAnsi"/>
          <w:spacing w:val="18"/>
        </w:rPr>
        <w:t xml:space="preserve"> </w:t>
      </w:r>
      <w:r>
        <w:rPr>
          <w:rFonts w:asciiTheme="minorHAnsi" w:hAnsiTheme="minorHAnsi"/>
          <w:spacing w:val="-2"/>
        </w:rPr>
        <w:t>estate</w:t>
      </w:r>
      <w:r>
        <w:rPr>
          <w:rFonts w:asciiTheme="minorHAnsi" w:hAnsiTheme="minorHAnsi"/>
          <w:spacing w:val="18"/>
          <w:w w:val="101"/>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effects</w:t>
      </w:r>
      <w:r>
        <w:rPr>
          <w:rFonts w:asciiTheme="minorHAnsi" w:hAnsiTheme="minorHAnsi"/>
          <w:spacing w:val="17"/>
          <w:w w:val="101"/>
        </w:rPr>
        <w:t xml:space="preserve"> </w:t>
      </w:r>
      <w:r>
        <w:rPr>
          <w:rFonts w:asciiTheme="minorHAnsi" w:hAnsiTheme="minorHAnsi"/>
          <w:spacing w:val="-2"/>
        </w:rPr>
        <w:t>or the</w:t>
      </w:r>
      <w:r>
        <w:rPr>
          <w:rFonts w:asciiTheme="minorHAnsi" w:hAnsiTheme="minorHAnsi"/>
          <w:spacing w:val="27"/>
          <w:w w:val="101"/>
        </w:rPr>
        <w:t xml:space="preserve"> </w:t>
      </w:r>
      <w:r>
        <w:rPr>
          <w:rFonts w:asciiTheme="minorHAnsi" w:hAnsiTheme="minorHAnsi"/>
          <w:spacing w:val="-2"/>
        </w:rPr>
        <w:t>principal</w:t>
      </w:r>
      <w:r>
        <w:rPr>
          <w:rFonts w:asciiTheme="minorHAnsi" w:hAnsiTheme="minorHAnsi"/>
          <w:spacing w:val="26"/>
          <w:w w:val="101"/>
        </w:rPr>
        <w:t xml:space="preserve"> </w:t>
      </w:r>
      <w:r>
        <w:rPr>
          <w:rFonts w:asciiTheme="minorHAnsi" w:hAnsiTheme="minorHAnsi"/>
          <w:spacing w:val="-2"/>
        </w:rPr>
        <w:t>part</w:t>
      </w:r>
      <w:r>
        <w:rPr>
          <w:rFonts w:asciiTheme="minorHAnsi" w:hAnsiTheme="minorHAnsi"/>
          <w:spacing w:val="14"/>
          <w:w w:val="101"/>
        </w:rPr>
        <w:t xml:space="preserve"> </w:t>
      </w:r>
      <w:r>
        <w:rPr>
          <w:rFonts w:asciiTheme="minorHAnsi" w:hAnsiTheme="minorHAnsi"/>
          <w:spacing w:val="-2"/>
        </w:rPr>
        <w:t>thereof</w:t>
      </w:r>
      <w:r>
        <w:rPr>
          <w:rFonts w:asciiTheme="minorHAnsi" w:hAnsiTheme="minorHAnsi"/>
          <w:spacing w:val="12"/>
        </w:rPr>
        <w:t xml:space="preserve"> </w:t>
      </w:r>
      <w:r>
        <w:rPr>
          <w:rFonts w:asciiTheme="minorHAnsi" w:hAnsiTheme="minorHAnsi"/>
          <w:spacing w:val="-2"/>
        </w:rPr>
        <w:t>for</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benefit</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22"/>
          <w:w w:val="101"/>
        </w:rPr>
        <w:t xml:space="preserve"> </w:t>
      </w:r>
      <w:r>
        <w:rPr>
          <w:rFonts w:asciiTheme="minorHAnsi" w:hAnsiTheme="minorHAnsi"/>
          <w:spacing w:val="-2"/>
        </w:rPr>
        <w:t>its</w:t>
      </w:r>
      <w:r>
        <w:rPr>
          <w:rFonts w:asciiTheme="minorHAnsi" w:hAnsiTheme="minorHAnsi"/>
          <w:spacing w:val="20"/>
        </w:rPr>
        <w:t xml:space="preserve"> </w:t>
      </w:r>
      <w:r>
        <w:rPr>
          <w:rFonts w:asciiTheme="minorHAnsi" w:hAnsiTheme="minorHAnsi"/>
          <w:spacing w:val="-2"/>
        </w:rPr>
        <w:t>creditors</w:t>
      </w:r>
      <w:r>
        <w:rPr>
          <w:rFonts w:asciiTheme="minorHAnsi" w:hAnsiTheme="minorHAnsi"/>
          <w:spacing w:val="17"/>
          <w:w w:val="101"/>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3"/>
        </w:rPr>
        <w:t>being</w:t>
      </w:r>
      <w:r>
        <w:rPr>
          <w:rFonts w:asciiTheme="minorHAnsi" w:hAnsiTheme="minorHAnsi"/>
          <w:spacing w:val="42"/>
          <w:w w:val="101"/>
        </w:rPr>
        <w:t xml:space="preserve"> </w:t>
      </w:r>
      <w:r>
        <w:rPr>
          <w:rFonts w:asciiTheme="minorHAnsi" w:hAnsiTheme="minorHAnsi"/>
          <w:spacing w:val="-3"/>
        </w:rPr>
        <w:t>a</w:t>
      </w:r>
      <w:r>
        <w:rPr>
          <w:rFonts w:asciiTheme="minorHAnsi" w:hAnsiTheme="minorHAnsi"/>
          <w:spacing w:val="38"/>
          <w:w w:val="102"/>
        </w:rPr>
        <w:t xml:space="preserve"> </w:t>
      </w:r>
      <w:r>
        <w:rPr>
          <w:rFonts w:asciiTheme="minorHAnsi" w:hAnsiTheme="minorHAnsi"/>
          <w:spacing w:val="-3"/>
        </w:rPr>
        <w:t>public</w:t>
      </w:r>
      <w:r>
        <w:rPr>
          <w:rFonts w:asciiTheme="minorHAnsi" w:hAnsiTheme="minorHAnsi"/>
          <w:spacing w:val="32"/>
        </w:rPr>
        <w:t xml:space="preserve"> </w:t>
      </w:r>
      <w:r>
        <w:rPr>
          <w:rFonts w:asciiTheme="minorHAnsi" w:hAnsiTheme="minorHAnsi"/>
          <w:spacing w:val="-3"/>
        </w:rPr>
        <w:t>company</w:t>
      </w:r>
      <w:r>
        <w:rPr>
          <w:rFonts w:asciiTheme="minorHAnsi" w:hAnsiTheme="minorHAnsi"/>
          <w:spacing w:val="32"/>
        </w:rPr>
        <w:t xml:space="preserve"> </w:t>
      </w:r>
      <w:r>
        <w:rPr>
          <w:rFonts w:asciiTheme="minorHAnsi" w:hAnsiTheme="minorHAnsi"/>
          <w:spacing w:val="-3"/>
        </w:rPr>
        <w:t>shall</w:t>
      </w:r>
      <w:r>
        <w:rPr>
          <w:rFonts w:asciiTheme="minorHAnsi" w:hAnsiTheme="minorHAnsi"/>
          <w:spacing w:val="38"/>
          <w:w w:val="101"/>
        </w:rPr>
        <w:t xml:space="preserve"> </w:t>
      </w:r>
      <w:r>
        <w:rPr>
          <w:rFonts w:asciiTheme="minorHAnsi" w:hAnsiTheme="minorHAnsi"/>
          <w:spacing w:val="-3"/>
        </w:rPr>
        <w:t>have</w:t>
      </w:r>
      <w:r>
        <w:rPr>
          <w:rFonts w:asciiTheme="minorHAnsi" w:hAnsiTheme="minorHAnsi"/>
          <w:spacing w:val="32"/>
          <w:w w:val="101"/>
        </w:rPr>
        <w:t xml:space="preserve"> </w:t>
      </w:r>
      <w:r>
        <w:rPr>
          <w:rFonts w:asciiTheme="minorHAnsi" w:hAnsiTheme="minorHAnsi"/>
          <w:spacing w:val="-3"/>
        </w:rPr>
        <w:t>an</w:t>
      </w:r>
      <w:r>
        <w:rPr>
          <w:rFonts w:asciiTheme="minorHAnsi" w:hAnsiTheme="minorHAnsi"/>
          <w:spacing w:val="29"/>
          <w:w w:val="102"/>
        </w:rPr>
        <w:t xml:space="preserve"> </w:t>
      </w:r>
      <w:r>
        <w:rPr>
          <w:rFonts w:asciiTheme="minorHAnsi" w:hAnsiTheme="minorHAnsi"/>
          <w:spacing w:val="-3"/>
        </w:rPr>
        <w:t>Order</w:t>
      </w:r>
      <w:r>
        <w:rPr>
          <w:rFonts w:asciiTheme="minorHAnsi" w:hAnsiTheme="minorHAnsi"/>
          <w:spacing w:val="25"/>
          <w:w w:val="101"/>
        </w:rPr>
        <w:t xml:space="preserve"> </w:t>
      </w:r>
      <w:r>
        <w:rPr>
          <w:rFonts w:asciiTheme="minorHAnsi" w:hAnsiTheme="minorHAnsi"/>
          <w:spacing w:val="-3"/>
        </w:rPr>
        <w:t>to</w:t>
      </w:r>
      <w:r>
        <w:rPr>
          <w:rFonts w:asciiTheme="minorHAnsi" w:hAnsiTheme="minorHAnsi"/>
          <w:spacing w:val="26"/>
          <w:w w:val="101"/>
        </w:rPr>
        <w:t xml:space="preserve"> </w:t>
      </w:r>
      <w:r>
        <w:rPr>
          <w:rFonts w:asciiTheme="minorHAnsi" w:hAnsiTheme="minorHAnsi"/>
          <w:spacing w:val="-3"/>
        </w:rPr>
        <w:t>wind</w:t>
      </w:r>
      <w:r>
        <w:rPr>
          <w:rFonts w:asciiTheme="minorHAnsi" w:hAnsiTheme="minorHAnsi"/>
          <w:spacing w:val="37"/>
          <w:w w:val="101"/>
        </w:rPr>
        <w:t xml:space="preserve"> </w:t>
      </w:r>
      <w:r>
        <w:rPr>
          <w:rFonts w:asciiTheme="minorHAnsi" w:hAnsiTheme="minorHAnsi"/>
          <w:spacing w:val="-3"/>
        </w:rPr>
        <w:t>up</w:t>
      </w:r>
      <w:r>
        <w:rPr>
          <w:rFonts w:asciiTheme="minorHAnsi" w:hAnsiTheme="minorHAnsi"/>
          <w:spacing w:val="38"/>
        </w:rPr>
        <w:t xml:space="preserve"> </w:t>
      </w:r>
      <w:r>
        <w:rPr>
          <w:rFonts w:asciiTheme="minorHAnsi" w:hAnsiTheme="minorHAnsi"/>
          <w:spacing w:val="-3"/>
        </w:rPr>
        <w:t>made</w:t>
      </w:r>
      <w:r>
        <w:rPr>
          <w:rFonts w:asciiTheme="minorHAnsi" w:hAnsiTheme="minorHAnsi"/>
          <w:spacing w:val="32"/>
          <w:w w:val="101"/>
        </w:rPr>
        <w:t xml:space="preserve"> </w:t>
      </w:r>
      <w:r>
        <w:rPr>
          <w:rFonts w:asciiTheme="minorHAnsi" w:hAnsiTheme="minorHAnsi"/>
          <w:spacing w:val="-3"/>
        </w:rPr>
        <w:t>against</w:t>
      </w:r>
      <w:r>
        <w:rPr>
          <w:rFonts w:asciiTheme="minorHAnsi" w:hAnsiTheme="minorHAnsi"/>
          <w:spacing w:val="37"/>
          <w:w w:val="101"/>
        </w:rPr>
        <w:t xml:space="preserve"> </w:t>
      </w:r>
      <w:r>
        <w:rPr>
          <w:rFonts w:asciiTheme="minorHAnsi" w:hAnsiTheme="minorHAnsi"/>
          <w:spacing w:val="-3"/>
        </w:rPr>
        <w:t>it</w:t>
      </w:r>
      <w:r>
        <w:rPr>
          <w:rFonts w:asciiTheme="minorHAnsi" w:hAnsiTheme="minorHAnsi"/>
          <w:spacing w:val="32"/>
        </w:rPr>
        <w:t xml:space="preserve"> </w:t>
      </w:r>
      <w:r>
        <w:rPr>
          <w:rFonts w:asciiTheme="minorHAnsi" w:hAnsiTheme="minorHAnsi"/>
          <w:spacing w:val="-3"/>
        </w:rPr>
        <w:t>or</w:t>
      </w:r>
      <w:r>
        <w:rPr>
          <w:rFonts w:asciiTheme="minorHAnsi" w:hAnsiTheme="minorHAnsi"/>
          <w:spacing w:val="23"/>
          <w:w w:val="101"/>
        </w:rPr>
        <w:t xml:space="preserve"> </w:t>
      </w:r>
      <w:r>
        <w:rPr>
          <w:rFonts w:asciiTheme="minorHAnsi" w:hAnsiTheme="minorHAnsi"/>
          <w:spacing w:val="-3"/>
        </w:rPr>
        <w:t>there</w:t>
      </w:r>
      <w:r>
        <w:rPr>
          <w:rFonts w:asciiTheme="minorHAnsi" w:hAnsiTheme="minorHAnsi"/>
          <w:spacing w:val="31"/>
          <w:w w:val="101"/>
        </w:rPr>
        <w:t xml:space="preserve"> </w:t>
      </w:r>
      <w:r>
        <w:rPr>
          <w:rFonts w:asciiTheme="minorHAnsi" w:hAnsiTheme="minorHAnsi"/>
          <w:spacing w:val="-3"/>
        </w:rPr>
        <w:t>shall</w:t>
      </w:r>
      <w:r>
        <w:rPr>
          <w:rFonts w:asciiTheme="minorHAnsi" w:hAnsiTheme="minorHAnsi"/>
          <w:spacing w:val="38"/>
          <w:w w:val="101"/>
        </w:rPr>
        <w:t xml:space="preserve"> </w:t>
      </w:r>
      <w:r>
        <w:rPr>
          <w:rFonts w:asciiTheme="minorHAnsi" w:hAnsiTheme="minorHAnsi"/>
          <w:spacing w:val="-3"/>
        </w:rPr>
        <w:t>be</w:t>
      </w:r>
      <w:r>
        <w:rPr>
          <w:rFonts w:asciiTheme="minorHAnsi" w:hAnsiTheme="minorHAnsi"/>
          <w:spacing w:val="39"/>
        </w:rPr>
        <w:t xml:space="preserve"> </w:t>
      </w:r>
      <w:r>
        <w:rPr>
          <w:rFonts w:asciiTheme="minorHAnsi" w:hAnsiTheme="minorHAnsi"/>
          <w:spacing w:val="-3"/>
        </w:rPr>
        <w:t>passed</w:t>
      </w:r>
      <w:r>
        <w:rPr>
          <w:rFonts w:asciiTheme="minorHAnsi" w:hAnsiTheme="minorHAnsi"/>
          <w:spacing w:val="31"/>
          <w:w w:val="101"/>
        </w:rPr>
        <w:t xml:space="preserve"> </w:t>
      </w:r>
      <w:r>
        <w:rPr>
          <w:rFonts w:asciiTheme="minorHAnsi" w:hAnsiTheme="minorHAnsi"/>
          <w:spacing w:val="-3"/>
        </w:rPr>
        <w:t>a</w:t>
      </w:r>
      <w:r>
        <w:rPr>
          <w:rFonts w:asciiTheme="minorHAnsi" w:hAnsiTheme="minorHAnsi"/>
        </w:rPr>
        <w:t xml:space="preserve"> </w:t>
      </w:r>
      <w:r>
        <w:rPr>
          <w:rFonts w:asciiTheme="minorHAnsi" w:hAnsiTheme="minorHAnsi"/>
          <w:spacing w:val="-1"/>
        </w:rPr>
        <w:t>Resolution for Voluntary</w:t>
      </w:r>
      <w:r>
        <w:rPr>
          <w:rFonts w:asciiTheme="minorHAnsi" w:hAnsiTheme="minorHAnsi"/>
          <w:spacing w:val="12"/>
          <w:w w:val="101"/>
        </w:rPr>
        <w:t xml:space="preserve"> </w:t>
      </w:r>
      <w:r>
        <w:rPr>
          <w:rFonts w:asciiTheme="minorHAnsi" w:hAnsiTheme="minorHAnsi"/>
          <w:spacing w:val="-1"/>
        </w:rPr>
        <w:t>win</w:t>
      </w:r>
      <w:r>
        <w:rPr>
          <w:rFonts w:asciiTheme="minorHAnsi" w:hAnsiTheme="minorHAnsi"/>
          <w:spacing w:val="-2"/>
        </w:rPr>
        <w:t>ding</w:t>
      </w:r>
      <w:r>
        <w:rPr>
          <w:rFonts w:asciiTheme="minorHAnsi" w:hAnsiTheme="minorHAnsi"/>
          <w:spacing w:val="23"/>
        </w:rPr>
        <w:t xml:space="preserve"> </w:t>
      </w:r>
      <w:r>
        <w:rPr>
          <w:rFonts w:asciiTheme="minorHAnsi" w:hAnsiTheme="minorHAnsi"/>
          <w:spacing w:val="-2"/>
        </w:rPr>
        <w:t>up</w:t>
      </w:r>
      <w:r>
        <w:rPr>
          <w:rFonts w:asciiTheme="minorHAnsi" w:hAnsiTheme="minorHAnsi"/>
          <w:spacing w:val="17"/>
        </w:rPr>
        <w:t xml:space="preserve"> </w:t>
      </w:r>
      <w:r>
        <w:rPr>
          <w:rFonts w:asciiTheme="minorHAnsi" w:hAnsiTheme="minorHAnsi"/>
          <w:spacing w:val="-2"/>
        </w:rPr>
        <w:t>or</w:t>
      </w:r>
      <w:r>
        <w:rPr>
          <w:rFonts w:asciiTheme="minorHAnsi" w:hAnsiTheme="minorHAnsi"/>
          <w:spacing w:val="16"/>
          <w:w w:val="101"/>
        </w:rPr>
        <w:t xml:space="preserve"> </w:t>
      </w:r>
      <w:r>
        <w:rPr>
          <w:rFonts w:asciiTheme="minorHAnsi" w:hAnsiTheme="minorHAnsi"/>
          <w:spacing w:val="-2"/>
        </w:rPr>
        <w:t>suffer</w:t>
      </w:r>
      <w:r>
        <w:rPr>
          <w:rFonts w:asciiTheme="minorHAnsi" w:hAnsiTheme="minorHAnsi"/>
          <w:spacing w:val="15"/>
        </w:rPr>
        <w:t xml:space="preserve"> </w:t>
      </w:r>
      <w:r>
        <w:rPr>
          <w:rFonts w:asciiTheme="minorHAnsi" w:hAnsiTheme="minorHAnsi"/>
          <w:spacing w:val="-2"/>
        </w:rPr>
        <w:t>any</w:t>
      </w:r>
      <w:r>
        <w:rPr>
          <w:rFonts w:asciiTheme="minorHAnsi" w:hAnsiTheme="minorHAnsi"/>
          <w:spacing w:val="16"/>
          <w:w w:val="101"/>
        </w:rPr>
        <w:t xml:space="preserve"> </w:t>
      </w:r>
      <w:r>
        <w:rPr>
          <w:rFonts w:asciiTheme="minorHAnsi" w:hAnsiTheme="minorHAnsi"/>
          <w:spacing w:val="-2"/>
        </w:rPr>
        <w:t>execution to</w:t>
      </w:r>
      <w:r>
        <w:rPr>
          <w:rFonts w:asciiTheme="minorHAnsi" w:hAnsiTheme="minorHAnsi"/>
          <w:spacing w:val="23"/>
        </w:rPr>
        <w:t xml:space="preserve"> </w:t>
      </w:r>
      <w:r>
        <w:rPr>
          <w:rFonts w:asciiTheme="minorHAnsi" w:hAnsiTheme="minorHAnsi"/>
          <w:spacing w:val="-2"/>
        </w:rPr>
        <w:t>be</w:t>
      </w:r>
      <w:r>
        <w:rPr>
          <w:rFonts w:asciiTheme="minorHAnsi" w:hAnsiTheme="minorHAnsi"/>
          <w:spacing w:val="25"/>
        </w:rPr>
        <w:t xml:space="preserve"> </w:t>
      </w:r>
      <w:r>
        <w:rPr>
          <w:rFonts w:asciiTheme="minorHAnsi" w:hAnsiTheme="minorHAnsi"/>
          <w:spacing w:val="-2"/>
        </w:rPr>
        <w:t>levied</w:t>
      </w:r>
      <w:r>
        <w:rPr>
          <w:rFonts w:asciiTheme="minorHAnsi" w:hAnsiTheme="minorHAnsi"/>
          <w:spacing w:val="14"/>
          <w:w w:val="101"/>
        </w:rPr>
        <w:t xml:space="preserve"> </w:t>
      </w:r>
      <w:r>
        <w:rPr>
          <w:rFonts w:asciiTheme="minorHAnsi" w:hAnsiTheme="minorHAnsi"/>
          <w:spacing w:val="-2"/>
        </w:rPr>
        <w:t>on</w:t>
      </w:r>
      <w:r>
        <w:rPr>
          <w:rFonts w:asciiTheme="minorHAnsi" w:hAnsiTheme="minorHAnsi"/>
          <w:spacing w:val="21"/>
          <w:w w:val="101"/>
        </w:rPr>
        <w:t xml:space="preserve"> </w:t>
      </w:r>
      <w:r>
        <w:rPr>
          <w:rFonts w:asciiTheme="minorHAnsi" w:hAnsiTheme="minorHAnsi"/>
          <w:spacing w:val="-2"/>
        </w:rPr>
        <w:t>its</w:t>
      </w:r>
      <w:r>
        <w:rPr>
          <w:rFonts w:asciiTheme="minorHAnsi" w:hAnsiTheme="minorHAnsi"/>
          <w:spacing w:val="22"/>
        </w:rPr>
        <w:t xml:space="preserve"> </w:t>
      </w:r>
      <w:r>
        <w:rPr>
          <w:rFonts w:asciiTheme="minorHAnsi" w:hAnsiTheme="minorHAnsi"/>
          <w:spacing w:val="-2"/>
        </w:rPr>
        <w:t>property</w:t>
      </w:r>
      <w:r>
        <w:rPr>
          <w:rFonts w:asciiTheme="minorHAnsi" w:hAnsiTheme="minorHAnsi"/>
          <w:spacing w:val="12"/>
          <w:w w:val="101"/>
        </w:rPr>
        <w:t xml:space="preserve"> </w:t>
      </w:r>
      <w:r>
        <w:rPr>
          <w:rFonts w:asciiTheme="minorHAnsi" w:hAnsiTheme="minorHAnsi"/>
          <w:spacing w:val="-2"/>
        </w:rPr>
        <w:t>then</w:t>
      </w:r>
      <w:r>
        <w:rPr>
          <w:rFonts w:asciiTheme="minorHAnsi" w:hAnsiTheme="minorHAnsi"/>
          <w:spacing w:val="21"/>
          <w:w w:val="101"/>
        </w:rPr>
        <w:t xml:space="preserve"> </w:t>
      </w:r>
      <w:r>
        <w:rPr>
          <w:rFonts w:asciiTheme="minorHAnsi" w:hAnsiTheme="minorHAnsi"/>
          <w:spacing w:val="-2"/>
        </w:rPr>
        <w:t>in</w:t>
      </w:r>
      <w:r>
        <w:rPr>
          <w:rFonts w:asciiTheme="minorHAnsi" w:hAnsiTheme="minorHAnsi"/>
          <w:spacing w:val="16"/>
        </w:rPr>
        <w:t xml:space="preserve"> </w:t>
      </w:r>
      <w:r>
        <w:rPr>
          <w:rFonts w:asciiTheme="minorHAnsi" w:hAnsiTheme="minorHAnsi"/>
          <w:spacing w:val="-2"/>
        </w:rPr>
        <w:t>such</w:t>
      </w:r>
      <w:r>
        <w:rPr>
          <w:rFonts w:asciiTheme="minorHAnsi" w:hAnsiTheme="minorHAnsi"/>
        </w:rPr>
        <w:t xml:space="preserve"> </w:t>
      </w:r>
      <w:r>
        <w:rPr>
          <w:rFonts w:asciiTheme="minorHAnsi" w:hAnsiTheme="minorHAnsi"/>
          <w:spacing w:val="-2"/>
        </w:rPr>
        <w:t>case</w:t>
      </w:r>
      <w:r>
        <w:rPr>
          <w:rFonts w:asciiTheme="minorHAnsi" w:hAnsiTheme="minorHAnsi"/>
          <w:spacing w:val="56"/>
          <w:w w:val="101"/>
        </w:rPr>
        <w:t xml:space="preserve"> </w:t>
      </w:r>
      <w:r>
        <w:rPr>
          <w:rFonts w:asciiTheme="minorHAnsi" w:hAnsiTheme="minorHAnsi"/>
          <w:spacing w:val="-2"/>
        </w:rPr>
        <w:t>and  immediately  upon  the  happening  of  such</w:t>
      </w:r>
      <w:r>
        <w:rPr>
          <w:rFonts w:asciiTheme="minorHAnsi" w:hAnsiTheme="minorHAnsi"/>
          <w:spacing w:val="43"/>
          <w:w w:val="101"/>
        </w:rPr>
        <w:t xml:space="preserve"> </w:t>
      </w:r>
      <w:r>
        <w:rPr>
          <w:rFonts w:asciiTheme="minorHAnsi" w:hAnsiTheme="minorHAnsi"/>
          <w:spacing w:val="-2"/>
        </w:rPr>
        <w:t>event  it  shall  be  lawful  for</w:t>
      </w:r>
      <w:r>
        <w:rPr>
          <w:rFonts w:asciiTheme="minorHAnsi" w:hAnsiTheme="minorHAnsi"/>
          <w:spacing w:val="40"/>
        </w:rPr>
        <w:t xml:space="preserve"> </w:t>
      </w:r>
      <w:r>
        <w:rPr>
          <w:rFonts w:asciiTheme="minorHAnsi" w:hAnsiTheme="minorHAnsi"/>
          <w:spacing w:val="-2"/>
        </w:rPr>
        <w:t>the  Licensor  after</w:t>
      </w:r>
      <w:r>
        <w:rPr>
          <w:rFonts w:asciiTheme="minorHAnsi" w:hAnsiTheme="minorHAnsi"/>
        </w:rPr>
        <w:t xml:space="preserve"> notification</w:t>
      </w:r>
      <w:r>
        <w:rPr>
          <w:rFonts w:asciiTheme="minorHAnsi" w:hAnsiTheme="minorHAnsi"/>
          <w:spacing w:val="14"/>
        </w:rPr>
        <w:t xml:space="preserve"> </w:t>
      </w:r>
      <w:r>
        <w:rPr>
          <w:rFonts w:asciiTheme="minorHAnsi" w:hAnsiTheme="minorHAnsi"/>
        </w:rPr>
        <w:t xml:space="preserve">in writing to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Licensee to terminate this Agreement.</w:t>
      </w:r>
    </w:p>
    <w:p w14:paraId="066488C4" w14:textId="77777777" w:rsidR="000F72C1" w:rsidRDefault="0020793E">
      <w:pPr>
        <w:pStyle w:val="BodyText"/>
        <w:spacing w:before="189" w:line="178" w:lineRule="auto"/>
        <w:ind w:left="46"/>
        <w:rPr>
          <w:rFonts w:asciiTheme="minorHAnsi" w:hAnsiTheme="minorHAnsi"/>
        </w:rPr>
      </w:pPr>
      <w:r>
        <w:rPr>
          <w:rFonts w:asciiTheme="minorHAnsi" w:hAnsiTheme="minorHAnsi"/>
          <w:spacing w:val="-4"/>
        </w:rPr>
        <w:t>11.</w:t>
      </w:r>
      <w:r>
        <w:rPr>
          <w:rFonts w:asciiTheme="minorHAnsi" w:hAnsiTheme="minorHAnsi"/>
          <w:spacing w:val="1"/>
        </w:rPr>
        <w:t xml:space="preserve">      </w:t>
      </w:r>
      <w:r>
        <w:rPr>
          <w:rFonts w:asciiTheme="minorHAnsi" w:hAnsiTheme="minorHAnsi"/>
          <w:spacing w:val="-4"/>
        </w:rPr>
        <w:t>EXTENT</w:t>
      </w:r>
    </w:p>
    <w:p w14:paraId="066488C5" w14:textId="77777777" w:rsidR="000F72C1" w:rsidRDefault="0020793E">
      <w:pPr>
        <w:pStyle w:val="BodyText"/>
        <w:spacing w:before="179" w:line="227" w:lineRule="auto"/>
        <w:ind w:left="1163" w:right="769" w:hanging="551"/>
        <w:rPr>
          <w:rFonts w:asciiTheme="minorHAnsi" w:hAnsiTheme="minorHAnsi"/>
        </w:rPr>
      </w:pPr>
      <w:r>
        <w:rPr>
          <w:rFonts w:asciiTheme="minorHAnsi" w:hAnsiTheme="minorHAnsi"/>
          <w:spacing w:val="-1"/>
        </w:rPr>
        <w:t>11.1   The</w:t>
      </w:r>
      <w:r>
        <w:rPr>
          <w:rFonts w:asciiTheme="minorHAnsi" w:hAnsiTheme="minorHAnsi"/>
          <w:spacing w:val="20"/>
        </w:rPr>
        <w:t xml:space="preserve"> </w:t>
      </w:r>
      <w:r>
        <w:rPr>
          <w:rFonts w:asciiTheme="minorHAnsi" w:hAnsiTheme="minorHAnsi"/>
          <w:spacing w:val="-1"/>
        </w:rPr>
        <w:t>provisions of this</w:t>
      </w:r>
      <w:r>
        <w:rPr>
          <w:rFonts w:asciiTheme="minorHAnsi" w:hAnsiTheme="minorHAnsi"/>
          <w:spacing w:val="6"/>
        </w:rPr>
        <w:t xml:space="preserve"> </w:t>
      </w:r>
      <w:r>
        <w:rPr>
          <w:rFonts w:asciiTheme="minorHAnsi" w:hAnsiTheme="minorHAnsi"/>
          <w:spacing w:val="-1"/>
        </w:rPr>
        <w:t>Agreement</w:t>
      </w:r>
      <w:r>
        <w:rPr>
          <w:rFonts w:asciiTheme="minorHAnsi" w:hAnsiTheme="minorHAnsi"/>
          <w:spacing w:val="18"/>
        </w:rPr>
        <w:t xml:space="preserve"> </w:t>
      </w:r>
      <w:r>
        <w:rPr>
          <w:rFonts w:asciiTheme="minorHAnsi" w:hAnsiTheme="minorHAnsi"/>
          <w:spacing w:val="-1"/>
        </w:rPr>
        <w:t>(and</w:t>
      </w:r>
      <w:r>
        <w:rPr>
          <w:rFonts w:asciiTheme="minorHAnsi" w:hAnsiTheme="minorHAnsi"/>
          <w:spacing w:val="14"/>
          <w:w w:val="101"/>
        </w:rPr>
        <w:t xml:space="preserve"> </w:t>
      </w:r>
      <w:r>
        <w:rPr>
          <w:rFonts w:asciiTheme="minorHAnsi" w:hAnsiTheme="minorHAnsi"/>
          <w:spacing w:val="-1"/>
        </w:rPr>
        <w:t>its</w:t>
      </w:r>
      <w:r>
        <w:rPr>
          <w:rFonts w:asciiTheme="minorHAnsi" w:hAnsiTheme="minorHAnsi"/>
          <w:spacing w:val="11"/>
        </w:rPr>
        <w:t xml:space="preserve"> </w:t>
      </w:r>
      <w:r>
        <w:rPr>
          <w:rFonts w:asciiTheme="minorHAnsi" w:hAnsiTheme="minorHAnsi"/>
          <w:spacing w:val="-1"/>
        </w:rPr>
        <w:t>Schedules)</w:t>
      </w:r>
      <w:r>
        <w:rPr>
          <w:rFonts w:asciiTheme="minorHAnsi" w:hAnsiTheme="minorHAnsi"/>
          <w:spacing w:val="9"/>
        </w:rPr>
        <w:t xml:space="preserve"> </w:t>
      </w:r>
      <w:r>
        <w:rPr>
          <w:rFonts w:asciiTheme="minorHAnsi" w:hAnsiTheme="minorHAnsi"/>
          <w:spacing w:val="-1"/>
        </w:rPr>
        <w:t>shall</w:t>
      </w:r>
      <w:r>
        <w:rPr>
          <w:rFonts w:asciiTheme="minorHAnsi" w:hAnsiTheme="minorHAnsi"/>
          <w:spacing w:val="7"/>
        </w:rPr>
        <w:t xml:space="preserve"> </w:t>
      </w:r>
      <w:r>
        <w:rPr>
          <w:rFonts w:asciiTheme="minorHAnsi" w:hAnsiTheme="minorHAnsi"/>
          <w:spacing w:val="-1"/>
        </w:rPr>
        <w:t>from</w:t>
      </w:r>
      <w:r>
        <w:rPr>
          <w:rFonts w:asciiTheme="minorHAnsi" w:hAnsiTheme="minorHAnsi"/>
          <w:spacing w:val="8"/>
        </w:rPr>
        <w:t xml:space="preserve"> </w:t>
      </w:r>
      <w:r>
        <w:rPr>
          <w:rFonts w:asciiTheme="minorHAnsi" w:hAnsiTheme="minorHAnsi"/>
          <w:spacing w:val="-1"/>
        </w:rPr>
        <w:t>the</w:t>
      </w:r>
      <w:r>
        <w:rPr>
          <w:rFonts w:asciiTheme="minorHAnsi" w:hAnsiTheme="minorHAnsi"/>
          <w:spacing w:val="14"/>
        </w:rPr>
        <w:t xml:space="preserve"> </w:t>
      </w:r>
      <w:r>
        <w:rPr>
          <w:rFonts w:asciiTheme="minorHAnsi" w:hAnsiTheme="minorHAnsi"/>
          <w:spacing w:val="-1"/>
        </w:rPr>
        <w:t>date</w:t>
      </w:r>
      <w:r>
        <w:rPr>
          <w:rFonts w:asciiTheme="minorHAnsi" w:hAnsiTheme="minorHAnsi"/>
          <w:spacing w:val="11"/>
        </w:rPr>
        <w:t xml:space="preserve"> </w:t>
      </w:r>
      <w:r>
        <w:rPr>
          <w:rFonts w:asciiTheme="minorHAnsi" w:hAnsiTheme="minorHAnsi"/>
          <w:spacing w:val="-1"/>
        </w:rPr>
        <w:t>of this</w:t>
      </w:r>
      <w:r>
        <w:rPr>
          <w:rFonts w:asciiTheme="minorHAnsi" w:hAnsiTheme="minorHAnsi"/>
          <w:spacing w:val="7"/>
        </w:rPr>
        <w:t xml:space="preserve"> </w:t>
      </w:r>
      <w:r>
        <w:rPr>
          <w:rFonts w:asciiTheme="minorHAnsi" w:hAnsiTheme="minorHAnsi"/>
          <w:spacing w:val="-1"/>
        </w:rPr>
        <w:t>Agreement</w:t>
      </w:r>
      <w:r>
        <w:rPr>
          <w:rFonts w:asciiTheme="minorHAnsi" w:hAnsiTheme="minorHAnsi"/>
          <w:spacing w:val="10"/>
        </w:rPr>
        <w:t xml:space="preserve"> </w:t>
      </w:r>
      <w:r>
        <w:rPr>
          <w:rFonts w:asciiTheme="minorHAnsi" w:hAnsiTheme="minorHAnsi"/>
          <w:spacing w:val="-1"/>
        </w:rPr>
        <w:t>constitute</w:t>
      </w:r>
      <w:r>
        <w:rPr>
          <w:rFonts w:asciiTheme="minorHAnsi" w:hAnsiTheme="minorHAnsi"/>
        </w:rPr>
        <w:t xml:space="preserve"> </w:t>
      </w:r>
      <w:r>
        <w:rPr>
          <w:rFonts w:asciiTheme="minorHAnsi" w:hAnsiTheme="minorHAnsi"/>
          <w:spacing w:val="-1"/>
        </w:rPr>
        <w:t>the entire agreement</w:t>
      </w:r>
      <w:r>
        <w:rPr>
          <w:rFonts w:asciiTheme="minorHAnsi" w:hAnsiTheme="minorHAnsi"/>
          <w:spacing w:val="16"/>
        </w:rPr>
        <w:t xml:space="preserve"> </w:t>
      </w:r>
      <w:r>
        <w:rPr>
          <w:rFonts w:asciiTheme="minorHAnsi" w:hAnsiTheme="minorHAnsi"/>
          <w:spacing w:val="-1"/>
        </w:rPr>
        <w:t>between the</w:t>
      </w:r>
      <w:r>
        <w:rPr>
          <w:rFonts w:asciiTheme="minorHAnsi" w:hAnsiTheme="minorHAnsi"/>
          <w:spacing w:val="15"/>
        </w:rPr>
        <w:t xml:space="preserve"> </w:t>
      </w:r>
      <w:r>
        <w:rPr>
          <w:rFonts w:asciiTheme="minorHAnsi" w:hAnsiTheme="minorHAnsi"/>
          <w:spacing w:val="-1"/>
        </w:rPr>
        <w:t>parties and supe</w:t>
      </w:r>
      <w:r>
        <w:rPr>
          <w:rFonts w:asciiTheme="minorHAnsi" w:hAnsiTheme="minorHAnsi"/>
          <w:spacing w:val="-2"/>
        </w:rPr>
        <w:t>rsede and</w:t>
      </w:r>
      <w:r>
        <w:rPr>
          <w:rFonts w:asciiTheme="minorHAnsi" w:hAnsiTheme="minorHAnsi"/>
          <w:spacing w:val="11"/>
        </w:rPr>
        <w:t xml:space="preserve"> </w:t>
      </w:r>
      <w:r>
        <w:rPr>
          <w:rFonts w:asciiTheme="minorHAnsi" w:hAnsiTheme="minorHAnsi"/>
          <w:spacing w:val="-2"/>
        </w:rPr>
        <w:t>have</w:t>
      </w:r>
      <w:r>
        <w:rPr>
          <w:rFonts w:asciiTheme="minorHAnsi" w:hAnsiTheme="minorHAnsi"/>
          <w:spacing w:val="16"/>
        </w:rPr>
        <w:t xml:space="preserve"> </w:t>
      </w:r>
      <w:r>
        <w:rPr>
          <w:rFonts w:asciiTheme="minorHAnsi" w:hAnsiTheme="minorHAnsi"/>
          <w:spacing w:val="-2"/>
        </w:rPr>
        <w:t>precedence over</w:t>
      </w:r>
      <w:r>
        <w:rPr>
          <w:rFonts w:asciiTheme="minorHAnsi" w:hAnsiTheme="minorHAnsi"/>
          <w:spacing w:val="5"/>
        </w:rPr>
        <w:t xml:space="preserve"> </w:t>
      </w:r>
      <w:r>
        <w:rPr>
          <w:rFonts w:asciiTheme="minorHAnsi" w:hAnsiTheme="minorHAnsi"/>
          <w:spacing w:val="-2"/>
        </w:rPr>
        <w:t>any</w:t>
      </w:r>
      <w:r>
        <w:rPr>
          <w:rFonts w:asciiTheme="minorHAnsi" w:hAnsiTheme="minorHAnsi"/>
          <w:spacing w:val="13"/>
          <w:w w:val="101"/>
        </w:rPr>
        <w:t xml:space="preserve"> </w:t>
      </w:r>
      <w:r>
        <w:rPr>
          <w:rFonts w:asciiTheme="minorHAnsi" w:hAnsiTheme="minorHAnsi"/>
          <w:spacing w:val="-2"/>
        </w:rPr>
        <w:t>previous</w:t>
      </w:r>
      <w:r>
        <w:rPr>
          <w:rFonts w:asciiTheme="minorHAnsi" w:hAnsiTheme="minorHAnsi"/>
          <w:spacing w:val="5"/>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pre-existing</w:t>
      </w:r>
      <w:r>
        <w:rPr>
          <w:rFonts w:asciiTheme="minorHAnsi" w:hAnsiTheme="minorHAnsi"/>
          <w:spacing w:val="16"/>
        </w:rPr>
        <w:t xml:space="preserve"> </w:t>
      </w:r>
      <w:r>
        <w:rPr>
          <w:rFonts w:asciiTheme="minorHAnsi" w:hAnsiTheme="minorHAnsi"/>
          <w:spacing w:val="-1"/>
        </w:rPr>
        <w:t>formal</w:t>
      </w:r>
      <w:r>
        <w:rPr>
          <w:rFonts w:asciiTheme="minorHAnsi" w:hAnsiTheme="minorHAnsi"/>
          <w:spacing w:val="20"/>
        </w:rPr>
        <w:t xml:space="preserve"> </w:t>
      </w:r>
      <w:r>
        <w:rPr>
          <w:rFonts w:asciiTheme="minorHAnsi" w:hAnsiTheme="minorHAnsi"/>
          <w:spacing w:val="-1"/>
        </w:rPr>
        <w:t>or</w:t>
      </w:r>
      <w:r>
        <w:rPr>
          <w:rFonts w:asciiTheme="minorHAnsi" w:hAnsiTheme="minorHAnsi"/>
          <w:spacing w:val="24"/>
          <w:w w:val="101"/>
        </w:rPr>
        <w:t xml:space="preserve"> </w:t>
      </w:r>
      <w:r>
        <w:rPr>
          <w:rFonts w:asciiTheme="minorHAnsi" w:hAnsiTheme="minorHAnsi"/>
          <w:spacing w:val="-1"/>
        </w:rPr>
        <w:t>informal</w:t>
      </w:r>
      <w:r>
        <w:rPr>
          <w:rFonts w:asciiTheme="minorHAnsi" w:hAnsiTheme="minorHAnsi"/>
          <w:spacing w:val="22"/>
          <w:w w:val="101"/>
        </w:rPr>
        <w:t xml:space="preserve"> </w:t>
      </w:r>
      <w:r>
        <w:rPr>
          <w:rFonts w:asciiTheme="minorHAnsi" w:hAnsiTheme="minorHAnsi"/>
          <w:spacing w:val="-1"/>
        </w:rPr>
        <w:t>arrangements</w:t>
      </w:r>
      <w:r>
        <w:rPr>
          <w:rFonts w:asciiTheme="minorHAnsi" w:hAnsiTheme="minorHAnsi"/>
          <w:spacing w:val="20"/>
        </w:rPr>
        <w:t xml:space="preserve"> </w:t>
      </w:r>
      <w:r>
        <w:rPr>
          <w:rFonts w:asciiTheme="minorHAnsi" w:hAnsiTheme="minorHAnsi"/>
          <w:spacing w:val="-1"/>
        </w:rPr>
        <w:t>or</w:t>
      </w:r>
      <w:r>
        <w:rPr>
          <w:rFonts w:asciiTheme="minorHAnsi" w:hAnsiTheme="minorHAnsi"/>
          <w:spacing w:val="20"/>
        </w:rPr>
        <w:t xml:space="preserve"> </w:t>
      </w:r>
      <w:r>
        <w:rPr>
          <w:rFonts w:asciiTheme="minorHAnsi" w:hAnsiTheme="minorHAnsi"/>
          <w:spacing w:val="-1"/>
        </w:rPr>
        <w:t>agree</w:t>
      </w:r>
      <w:r>
        <w:rPr>
          <w:rFonts w:asciiTheme="minorHAnsi" w:hAnsiTheme="minorHAnsi"/>
          <w:spacing w:val="-2"/>
        </w:rPr>
        <w:t>ments</w:t>
      </w:r>
      <w:r>
        <w:rPr>
          <w:rFonts w:asciiTheme="minorHAnsi" w:hAnsiTheme="minorHAnsi"/>
          <w:spacing w:val="29"/>
          <w:w w:val="101"/>
        </w:rPr>
        <w:t xml:space="preserve"> </w:t>
      </w:r>
      <w:r>
        <w:rPr>
          <w:rFonts w:asciiTheme="minorHAnsi" w:hAnsiTheme="minorHAnsi"/>
          <w:spacing w:val="-2"/>
        </w:rPr>
        <w:t>between</w:t>
      </w:r>
      <w:r>
        <w:rPr>
          <w:rFonts w:asciiTheme="minorHAnsi" w:hAnsiTheme="minorHAnsi"/>
          <w:spacing w:val="13"/>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22"/>
          <w:w w:val="101"/>
        </w:rPr>
        <w:t xml:space="preserve"> </w:t>
      </w:r>
      <w:r>
        <w:rPr>
          <w:rFonts w:asciiTheme="minorHAnsi" w:hAnsiTheme="minorHAnsi"/>
          <w:spacing w:val="-2"/>
        </w:rPr>
        <w:t>and</w:t>
      </w:r>
      <w:r>
        <w:rPr>
          <w:rFonts w:asciiTheme="minorHAnsi" w:hAnsiTheme="minorHAnsi"/>
          <w:spacing w:val="13"/>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Licensee</w:t>
      </w:r>
      <w:r>
        <w:rPr>
          <w:rFonts w:asciiTheme="minorHAnsi" w:hAnsiTheme="minorHAnsi"/>
        </w:rPr>
        <w:t xml:space="preserve"> </w:t>
      </w:r>
      <w:r>
        <w:rPr>
          <w:rFonts w:asciiTheme="minorHAnsi" w:hAnsiTheme="minorHAnsi"/>
          <w:spacing w:val="-1"/>
        </w:rPr>
        <w:t>in</w:t>
      </w:r>
      <w:r>
        <w:rPr>
          <w:rFonts w:asciiTheme="minorHAnsi" w:hAnsiTheme="minorHAnsi"/>
          <w:spacing w:val="16"/>
          <w:w w:val="101"/>
        </w:rPr>
        <w:t xml:space="preserve"> </w:t>
      </w:r>
      <w:r>
        <w:rPr>
          <w:rFonts w:asciiTheme="minorHAnsi" w:hAnsiTheme="minorHAnsi"/>
          <w:spacing w:val="-1"/>
        </w:rPr>
        <w:t>respect of the siting of the</w:t>
      </w:r>
      <w:r>
        <w:rPr>
          <w:rFonts w:asciiTheme="minorHAnsi" w:hAnsiTheme="minorHAnsi"/>
          <w:spacing w:val="19"/>
          <w:w w:val="101"/>
        </w:rPr>
        <w:t xml:space="preserve"> </w:t>
      </w:r>
      <w:r>
        <w:rPr>
          <w:rFonts w:asciiTheme="minorHAnsi" w:hAnsiTheme="minorHAnsi"/>
          <w:spacing w:val="-1"/>
        </w:rPr>
        <w:t>Equipment or any</w:t>
      </w:r>
      <w:r>
        <w:rPr>
          <w:rFonts w:asciiTheme="minorHAnsi" w:hAnsiTheme="minorHAnsi"/>
          <w:spacing w:val="9"/>
        </w:rPr>
        <w:t xml:space="preserve"> </w:t>
      </w:r>
      <w:r>
        <w:rPr>
          <w:rFonts w:asciiTheme="minorHAnsi" w:hAnsiTheme="minorHAnsi"/>
          <w:spacing w:val="-1"/>
        </w:rPr>
        <w:t>other</w:t>
      </w:r>
      <w:r>
        <w:rPr>
          <w:rFonts w:asciiTheme="minorHAnsi" w:hAnsiTheme="minorHAnsi"/>
          <w:spacing w:val="7"/>
        </w:rPr>
        <w:t xml:space="preserve"> </w:t>
      </w:r>
      <w:r>
        <w:rPr>
          <w:rFonts w:asciiTheme="minorHAnsi" w:hAnsiTheme="minorHAnsi"/>
          <w:spacing w:val="-1"/>
        </w:rPr>
        <w:t>equipment</w:t>
      </w:r>
      <w:r>
        <w:rPr>
          <w:rFonts w:asciiTheme="minorHAnsi" w:hAnsiTheme="minorHAnsi"/>
          <w:spacing w:val="9"/>
        </w:rPr>
        <w:t xml:space="preserve"> </w:t>
      </w:r>
      <w:r>
        <w:rPr>
          <w:rFonts w:asciiTheme="minorHAnsi" w:hAnsiTheme="minorHAnsi"/>
          <w:spacing w:val="-1"/>
        </w:rPr>
        <w:t>at</w:t>
      </w:r>
      <w:r>
        <w:rPr>
          <w:rFonts w:asciiTheme="minorHAnsi" w:hAnsiTheme="minorHAnsi"/>
          <w:spacing w:val="2"/>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7"/>
          <w:w w:val="101"/>
        </w:rPr>
        <w:t xml:space="preserve"> </w:t>
      </w:r>
      <w:r>
        <w:rPr>
          <w:rFonts w:asciiTheme="minorHAnsi" w:hAnsiTheme="minorHAnsi"/>
          <w:spacing w:val="-2"/>
        </w:rPr>
        <w:t>Premises.</w:t>
      </w:r>
    </w:p>
    <w:p w14:paraId="066488C6" w14:textId="77777777" w:rsidR="000F72C1" w:rsidRDefault="0020793E">
      <w:pPr>
        <w:pStyle w:val="BodyText"/>
        <w:spacing w:before="188" w:line="179" w:lineRule="auto"/>
        <w:ind w:left="46"/>
        <w:rPr>
          <w:rFonts w:asciiTheme="minorHAnsi" w:hAnsiTheme="minorHAnsi"/>
        </w:rPr>
      </w:pPr>
      <w:r>
        <w:rPr>
          <w:rFonts w:asciiTheme="minorHAnsi" w:hAnsiTheme="minorHAnsi"/>
          <w:spacing w:val="-2"/>
        </w:rPr>
        <w:t>12.         NOTICES</w:t>
      </w:r>
    </w:p>
    <w:p w14:paraId="066488C7" w14:textId="77777777" w:rsidR="000F72C1" w:rsidRDefault="0020793E">
      <w:pPr>
        <w:pStyle w:val="BodyText"/>
        <w:spacing w:before="179" w:line="222" w:lineRule="auto"/>
        <w:ind w:left="1170" w:right="770" w:hanging="557"/>
        <w:rPr>
          <w:rFonts w:asciiTheme="minorHAnsi" w:hAnsiTheme="minorHAnsi"/>
        </w:rPr>
      </w:pPr>
      <w:r>
        <w:rPr>
          <w:rFonts w:asciiTheme="minorHAnsi" w:hAnsiTheme="minorHAnsi"/>
          <w:spacing w:val="-1"/>
        </w:rPr>
        <w:t>12.1   Any</w:t>
      </w:r>
      <w:r>
        <w:rPr>
          <w:rFonts w:asciiTheme="minorHAnsi" w:hAnsiTheme="minorHAnsi"/>
          <w:spacing w:val="23"/>
        </w:rPr>
        <w:t xml:space="preserve"> </w:t>
      </w:r>
      <w:r>
        <w:rPr>
          <w:rFonts w:asciiTheme="minorHAnsi" w:hAnsiTheme="minorHAnsi"/>
          <w:spacing w:val="-1"/>
        </w:rPr>
        <w:t>notices</w:t>
      </w:r>
      <w:r>
        <w:rPr>
          <w:rFonts w:asciiTheme="minorHAnsi" w:hAnsiTheme="minorHAnsi"/>
          <w:spacing w:val="13"/>
        </w:rPr>
        <w:t xml:space="preserve"> </w:t>
      </w:r>
      <w:r>
        <w:rPr>
          <w:rFonts w:asciiTheme="minorHAnsi" w:hAnsiTheme="minorHAnsi"/>
          <w:spacing w:val="-1"/>
        </w:rPr>
        <w:t>or</w:t>
      </w:r>
      <w:r>
        <w:rPr>
          <w:rFonts w:asciiTheme="minorHAnsi" w:hAnsiTheme="minorHAnsi"/>
          <w:spacing w:val="12"/>
          <w:w w:val="101"/>
        </w:rPr>
        <w:t xml:space="preserve"> </w:t>
      </w:r>
      <w:r>
        <w:rPr>
          <w:rFonts w:asciiTheme="minorHAnsi" w:hAnsiTheme="minorHAnsi"/>
          <w:spacing w:val="-1"/>
        </w:rPr>
        <w:t>other</w:t>
      </w:r>
      <w:r>
        <w:rPr>
          <w:rFonts w:asciiTheme="minorHAnsi" w:hAnsiTheme="minorHAnsi"/>
          <w:spacing w:val="15"/>
        </w:rPr>
        <w:t xml:space="preserve"> </w:t>
      </w:r>
      <w:r>
        <w:rPr>
          <w:rFonts w:asciiTheme="minorHAnsi" w:hAnsiTheme="minorHAnsi"/>
          <w:spacing w:val="-1"/>
        </w:rPr>
        <w:t>communications given</w:t>
      </w:r>
      <w:r>
        <w:rPr>
          <w:rFonts w:asciiTheme="minorHAnsi" w:hAnsiTheme="minorHAnsi"/>
          <w:spacing w:val="20"/>
          <w:w w:val="101"/>
        </w:rPr>
        <w:t xml:space="preserve"> </w:t>
      </w:r>
      <w:r>
        <w:rPr>
          <w:rFonts w:asciiTheme="minorHAnsi" w:hAnsiTheme="minorHAnsi"/>
          <w:spacing w:val="-1"/>
        </w:rPr>
        <w:t>under</w:t>
      </w:r>
      <w:r>
        <w:rPr>
          <w:rFonts w:asciiTheme="minorHAnsi" w:hAnsiTheme="minorHAnsi"/>
          <w:spacing w:val="6"/>
        </w:rPr>
        <w:t xml:space="preserve"> </w:t>
      </w:r>
      <w:r>
        <w:rPr>
          <w:rFonts w:asciiTheme="minorHAnsi" w:hAnsiTheme="minorHAnsi"/>
          <w:spacing w:val="-1"/>
        </w:rPr>
        <w:t>this</w:t>
      </w:r>
      <w:r>
        <w:rPr>
          <w:rFonts w:asciiTheme="minorHAnsi" w:hAnsiTheme="minorHAnsi"/>
          <w:spacing w:val="9"/>
        </w:rPr>
        <w:t xml:space="preserve"> </w:t>
      </w:r>
      <w:r>
        <w:rPr>
          <w:rFonts w:asciiTheme="minorHAnsi" w:hAnsiTheme="minorHAnsi"/>
          <w:spacing w:val="-1"/>
        </w:rPr>
        <w:t>A</w:t>
      </w:r>
      <w:r>
        <w:rPr>
          <w:rFonts w:asciiTheme="minorHAnsi" w:hAnsiTheme="minorHAnsi"/>
          <w:spacing w:val="-2"/>
        </w:rPr>
        <w:t>greement</w:t>
      </w:r>
      <w:r>
        <w:rPr>
          <w:rFonts w:asciiTheme="minorHAnsi" w:hAnsiTheme="minorHAnsi"/>
          <w:spacing w:val="13"/>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given</w:t>
      </w:r>
      <w:r>
        <w:rPr>
          <w:rFonts w:asciiTheme="minorHAnsi" w:hAnsiTheme="minorHAnsi"/>
          <w:spacing w:val="19"/>
          <w:w w:val="101"/>
        </w:rPr>
        <w:t xml:space="preserve"> </w:t>
      </w:r>
      <w:r>
        <w:rPr>
          <w:rFonts w:asciiTheme="minorHAnsi" w:hAnsiTheme="minorHAnsi"/>
          <w:spacing w:val="-2"/>
        </w:rPr>
        <w:t>in</w:t>
      </w:r>
      <w:r>
        <w:rPr>
          <w:rFonts w:asciiTheme="minorHAnsi" w:hAnsiTheme="minorHAnsi"/>
          <w:spacing w:val="10"/>
        </w:rPr>
        <w:t xml:space="preserve"> </w:t>
      </w:r>
      <w:r>
        <w:rPr>
          <w:rFonts w:asciiTheme="minorHAnsi" w:hAnsiTheme="minorHAnsi"/>
          <w:spacing w:val="-2"/>
        </w:rPr>
        <w:t>writing</w:t>
      </w:r>
      <w:r>
        <w:rPr>
          <w:rFonts w:asciiTheme="minorHAnsi" w:hAnsiTheme="minorHAnsi"/>
          <w:spacing w:val="15"/>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in</w:t>
      </w:r>
      <w:r>
        <w:rPr>
          <w:rFonts w:asciiTheme="minorHAnsi" w:hAnsiTheme="minorHAnsi"/>
          <w:spacing w:val="8"/>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case</w:t>
      </w:r>
      <w:r>
        <w:rPr>
          <w:rFonts w:asciiTheme="minorHAnsi" w:hAnsiTheme="minorHAnsi"/>
          <w:spacing w:val="31"/>
        </w:rPr>
        <w:t xml:space="preserve"> </w:t>
      </w:r>
      <w:r>
        <w:rPr>
          <w:rFonts w:asciiTheme="minorHAnsi" w:hAnsiTheme="minorHAnsi"/>
          <w:spacing w:val="-2"/>
        </w:rPr>
        <w:t>of</w:t>
      </w:r>
      <w:r>
        <w:rPr>
          <w:rFonts w:asciiTheme="minorHAnsi" w:hAnsiTheme="minorHAnsi"/>
          <w:spacing w:val="16"/>
          <w:w w:val="101"/>
        </w:rPr>
        <w:t xml:space="preserve"> </w:t>
      </w:r>
      <w:r>
        <w:rPr>
          <w:rFonts w:asciiTheme="minorHAnsi" w:hAnsiTheme="minorHAnsi"/>
          <w:spacing w:val="-2"/>
        </w:rPr>
        <w:t>those</w:t>
      </w:r>
      <w:r>
        <w:rPr>
          <w:rFonts w:asciiTheme="minorHAnsi" w:hAnsiTheme="minorHAnsi"/>
          <w:spacing w:val="23"/>
          <w:w w:val="101"/>
        </w:rPr>
        <w:t xml:space="preserve"> </w:t>
      </w:r>
      <w:r>
        <w:rPr>
          <w:rFonts w:asciiTheme="minorHAnsi" w:hAnsiTheme="minorHAnsi"/>
          <w:spacing w:val="-2"/>
        </w:rPr>
        <w:t>given</w:t>
      </w:r>
      <w:r>
        <w:rPr>
          <w:rFonts w:asciiTheme="minorHAnsi" w:hAnsiTheme="minorHAnsi"/>
          <w:spacing w:val="20"/>
        </w:rPr>
        <w:t xml:space="preserve"> </w:t>
      </w:r>
      <w:r>
        <w:rPr>
          <w:rFonts w:asciiTheme="minorHAnsi" w:hAnsiTheme="minorHAnsi"/>
          <w:spacing w:val="-2"/>
        </w:rPr>
        <w:t>to</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w:t>
      </w:r>
      <w:r>
        <w:rPr>
          <w:rFonts w:asciiTheme="minorHAnsi" w:hAnsiTheme="minorHAnsi"/>
          <w:spacing w:val="26"/>
        </w:rPr>
        <w:t xml:space="preserve"> </w:t>
      </w:r>
      <w:r>
        <w:rPr>
          <w:rFonts w:asciiTheme="minorHAnsi" w:hAnsiTheme="minorHAnsi"/>
          <w:spacing w:val="-2"/>
        </w:rPr>
        <w:t>shall</w:t>
      </w:r>
      <w:r>
        <w:rPr>
          <w:rFonts w:asciiTheme="minorHAnsi" w:hAnsiTheme="minorHAnsi"/>
          <w:spacing w:val="33"/>
          <w:w w:val="101"/>
        </w:rPr>
        <w:t xml:space="preserve"> </w:t>
      </w:r>
      <w:r>
        <w:rPr>
          <w:rFonts w:asciiTheme="minorHAnsi" w:hAnsiTheme="minorHAnsi"/>
          <w:spacing w:val="-2"/>
        </w:rPr>
        <w:t>be</w:t>
      </w:r>
      <w:r>
        <w:rPr>
          <w:rFonts w:asciiTheme="minorHAnsi" w:hAnsiTheme="minorHAnsi"/>
          <w:spacing w:val="27"/>
        </w:rPr>
        <w:t xml:space="preserve"> </w:t>
      </w:r>
      <w:r>
        <w:rPr>
          <w:rFonts w:asciiTheme="minorHAnsi" w:hAnsiTheme="minorHAnsi"/>
          <w:spacing w:val="-2"/>
        </w:rPr>
        <w:t>sent</w:t>
      </w:r>
      <w:r>
        <w:rPr>
          <w:rFonts w:asciiTheme="minorHAnsi" w:hAnsiTheme="minorHAnsi"/>
          <w:spacing w:val="21"/>
        </w:rPr>
        <w:t xml:space="preserve"> </w:t>
      </w:r>
      <w:r>
        <w:rPr>
          <w:rFonts w:asciiTheme="minorHAnsi" w:hAnsiTheme="minorHAnsi"/>
          <w:spacing w:val="-2"/>
        </w:rPr>
        <w:t>to</w:t>
      </w:r>
      <w:r>
        <w:rPr>
          <w:rFonts w:asciiTheme="minorHAnsi" w:hAnsiTheme="minorHAnsi"/>
          <w:spacing w:val="20"/>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Deputy</w:t>
      </w:r>
      <w:r>
        <w:rPr>
          <w:rFonts w:asciiTheme="minorHAnsi" w:hAnsiTheme="minorHAnsi"/>
          <w:spacing w:val="26"/>
        </w:rPr>
        <w:t xml:space="preserve"> </w:t>
      </w:r>
      <w:r>
        <w:rPr>
          <w:rFonts w:asciiTheme="minorHAnsi" w:hAnsiTheme="minorHAnsi"/>
          <w:spacing w:val="-2"/>
        </w:rPr>
        <w:t>Secretary,</w:t>
      </w:r>
      <w:r>
        <w:rPr>
          <w:rFonts w:asciiTheme="minorHAnsi" w:hAnsiTheme="minorHAnsi"/>
          <w:spacing w:val="16"/>
          <w:w w:val="101"/>
        </w:rPr>
        <w:t xml:space="preserve"> </w:t>
      </w:r>
      <w:r>
        <w:rPr>
          <w:rFonts w:asciiTheme="minorHAnsi" w:hAnsiTheme="minorHAnsi"/>
          <w:spacing w:val="-2"/>
        </w:rPr>
        <w:t>Trinity</w:t>
      </w:r>
      <w:r>
        <w:rPr>
          <w:rFonts w:asciiTheme="minorHAnsi" w:hAnsiTheme="minorHAnsi"/>
          <w:spacing w:val="36"/>
          <w:w w:val="101"/>
        </w:rPr>
        <w:t xml:space="preserve"> </w:t>
      </w:r>
      <w:r>
        <w:rPr>
          <w:rFonts w:asciiTheme="minorHAnsi" w:hAnsiTheme="minorHAnsi"/>
          <w:spacing w:val="-2"/>
        </w:rPr>
        <w:t>House,</w:t>
      </w:r>
      <w:r>
        <w:rPr>
          <w:rFonts w:asciiTheme="minorHAnsi" w:hAnsiTheme="minorHAnsi"/>
          <w:spacing w:val="16"/>
          <w:w w:val="101"/>
        </w:rPr>
        <w:t xml:space="preserve"> </w:t>
      </w:r>
      <w:r>
        <w:rPr>
          <w:rFonts w:asciiTheme="minorHAnsi" w:hAnsiTheme="minorHAnsi"/>
          <w:spacing w:val="-2"/>
        </w:rPr>
        <w:t>Tower</w:t>
      </w:r>
      <w:r>
        <w:rPr>
          <w:rFonts w:asciiTheme="minorHAnsi" w:hAnsiTheme="minorHAnsi"/>
          <w:spacing w:val="35"/>
          <w:w w:val="101"/>
        </w:rPr>
        <w:t xml:space="preserve"> </w:t>
      </w:r>
      <w:r>
        <w:rPr>
          <w:rFonts w:asciiTheme="minorHAnsi" w:hAnsiTheme="minorHAnsi"/>
          <w:spacing w:val="-2"/>
        </w:rPr>
        <w:t>Hill,</w:t>
      </w:r>
      <w:r>
        <w:rPr>
          <w:rFonts w:asciiTheme="minorHAnsi" w:hAnsiTheme="minorHAnsi"/>
        </w:rPr>
        <w:t xml:space="preserve"> </w:t>
      </w:r>
      <w:r>
        <w:rPr>
          <w:rFonts w:asciiTheme="minorHAnsi" w:hAnsiTheme="minorHAnsi"/>
          <w:spacing w:val="-1"/>
        </w:rPr>
        <w:t>London,</w:t>
      </w:r>
      <w:r>
        <w:rPr>
          <w:rFonts w:asciiTheme="minorHAnsi" w:hAnsiTheme="minorHAnsi"/>
          <w:spacing w:val="17"/>
        </w:rPr>
        <w:t xml:space="preserve"> </w:t>
      </w:r>
      <w:r>
        <w:rPr>
          <w:rFonts w:asciiTheme="minorHAnsi" w:hAnsiTheme="minorHAnsi"/>
          <w:spacing w:val="-1"/>
        </w:rPr>
        <w:t>EC3N 4DH and</w:t>
      </w:r>
      <w:r>
        <w:rPr>
          <w:rFonts w:asciiTheme="minorHAnsi" w:hAnsiTheme="minorHAnsi"/>
          <w:spacing w:val="14"/>
        </w:rPr>
        <w:t xml:space="preserve"> </w:t>
      </w:r>
      <w:r>
        <w:rPr>
          <w:rFonts w:asciiTheme="minorHAnsi" w:hAnsiTheme="minorHAnsi"/>
          <w:spacing w:val="-1"/>
        </w:rPr>
        <w:t>in the case of the</w:t>
      </w:r>
      <w:r>
        <w:rPr>
          <w:rFonts w:asciiTheme="minorHAnsi" w:hAnsiTheme="minorHAnsi"/>
          <w:spacing w:val="17"/>
          <w:w w:val="101"/>
        </w:rPr>
        <w:t xml:space="preserve"> </w:t>
      </w:r>
      <w:r>
        <w:rPr>
          <w:rFonts w:asciiTheme="minorHAnsi" w:hAnsiTheme="minorHAnsi"/>
          <w:spacing w:val="-1"/>
        </w:rPr>
        <w:t>Li</w:t>
      </w:r>
      <w:r>
        <w:rPr>
          <w:rFonts w:asciiTheme="minorHAnsi" w:hAnsiTheme="minorHAnsi"/>
          <w:spacing w:val="-2"/>
        </w:rPr>
        <w:t>censee to</w:t>
      </w:r>
      <w:r>
        <w:rPr>
          <w:rFonts w:asciiTheme="minorHAnsi" w:hAnsiTheme="minorHAnsi"/>
          <w:spacing w:val="13"/>
          <w:w w:val="101"/>
        </w:rPr>
        <w:t xml:space="preserve"> </w:t>
      </w:r>
      <w:r>
        <w:rPr>
          <w:rFonts w:asciiTheme="minorHAnsi" w:hAnsiTheme="minorHAnsi"/>
          <w:spacing w:val="-2"/>
        </w:rPr>
        <w:t>its</w:t>
      </w:r>
      <w:r>
        <w:rPr>
          <w:rFonts w:asciiTheme="minorHAnsi" w:hAnsiTheme="minorHAnsi"/>
          <w:spacing w:val="10"/>
        </w:rPr>
        <w:t xml:space="preserve"> </w:t>
      </w:r>
      <w:r>
        <w:rPr>
          <w:rFonts w:asciiTheme="minorHAnsi" w:hAnsiTheme="minorHAnsi"/>
          <w:spacing w:val="-2"/>
        </w:rPr>
        <w:t>company</w:t>
      </w:r>
      <w:r>
        <w:rPr>
          <w:rFonts w:asciiTheme="minorHAnsi" w:hAnsiTheme="minorHAnsi"/>
          <w:spacing w:val="11"/>
        </w:rPr>
        <w:t xml:space="preserve"> </w:t>
      </w:r>
      <w:r>
        <w:rPr>
          <w:rFonts w:asciiTheme="minorHAnsi" w:hAnsiTheme="minorHAnsi"/>
          <w:spacing w:val="-2"/>
        </w:rPr>
        <w:t>secretary</w:t>
      </w:r>
      <w:r>
        <w:rPr>
          <w:rFonts w:asciiTheme="minorHAnsi" w:hAnsiTheme="minorHAnsi"/>
          <w:spacing w:val="11"/>
        </w:rPr>
        <w:t xml:space="preserve"> </w:t>
      </w:r>
      <w:r>
        <w:rPr>
          <w:rFonts w:asciiTheme="minorHAnsi" w:hAnsiTheme="minorHAnsi"/>
          <w:spacing w:val="-2"/>
        </w:rPr>
        <w:t>at</w:t>
      </w:r>
      <w:r>
        <w:rPr>
          <w:rFonts w:asciiTheme="minorHAnsi" w:hAnsiTheme="minorHAnsi"/>
          <w:spacing w:val="15"/>
          <w:w w:val="101"/>
        </w:rPr>
        <w:t xml:space="preserve"> </w:t>
      </w:r>
      <w:r>
        <w:rPr>
          <w:rFonts w:asciiTheme="minorHAnsi" w:hAnsiTheme="minorHAnsi"/>
          <w:spacing w:val="-2"/>
        </w:rPr>
        <w:t>its</w:t>
      </w:r>
      <w:r>
        <w:rPr>
          <w:rFonts w:asciiTheme="minorHAnsi" w:hAnsiTheme="minorHAnsi"/>
          <w:spacing w:val="12"/>
          <w:w w:val="101"/>
        </w:rPr>
        <w:t xml:space="preserve"> </w:t>
      </w:r>
      <w:r>
        <w:rPr>
          <w:rFonts w:asciiTheme="minorHAnsi" w:hAnsiTheme="minorHAnsi"/>
          <w:spacing w:val="-2"/>
        </w:rPr>
        <w:t>registered</w:t>
      </w:r>
      <w:r>
        <w:rPr>
          <w:rFonts w:asciiTheme="minorHAnsi" w:hAnsiTheme="minorHAnsi"/>
          <w:spacing w:val="7"/>
        </w:rPr>
        <w:t xml:space="preserve"> </w:t>
      </w:r>
      <w:r>
        <w:rPr>
          <w:rFonts w:asciiTheme="minorHAnsi" w:hAnsiTheme="minorHAnsi"/>
          <w:spacing w:val="-2"/>
        </w:rPr>
        <w:t>office.</w:t>
      </w:r>
    </w:p>
    <w:p w14:paraId="066488C8" w14:textId="77777777" w:rsidR="000F72C1" w:rsidRDefault="0020793E">
      <w:pPr>
        <w:pStyle w:val="BodyText"/>
        <w:spacing w:before="179" w:line="227" w:lineRule="auto"/>
        <w:ind w:left="1169" w:right="769" w:hanging="557"/>
        <w:rPr>
          <w:rFonts w:asciiTheme="minorHAnsi" w:hAnsiTheme="minorHAnsi"/>
        </w:rPr>
      </w:pPr>
      <w:r>
        <w:rPr>
          <w:rFonts w:asciiTheme="minorHAnsi" w:hAnsiTheme="minorHAnsi"/>
          <w:spacing w:val="-2"/>
        </w:rPr>
        <w:t>12.2   Any</w:t>
      </w:r>
      <w:r>
        <w:rPr>
          <w:rFonts w:asciiTheme="minorHAnsi" w:hAnsiTheme="minorHAnsi"/>
          <w:spacing w:val="30"/>
        </w:rPr>
        <w:t xml:space="preserve"> </w:t>
      </w:r>
      <w:r>
        <w:rPr>
          <w:rFonts w:asciiTheme="minorHAnsi" w:hAnsiTheme="minorHAnsi"/>
          <w:spacing w:val="-2"/>
        </w:rPr>
        <w:t>such  notice</w:t>
      </w:r>
      <w:r>
        <w:rPr>
          <w:rFonts w:asciiTheme="minorHAnsi" w:hAnsiTheme="minorHAnsi"/>
          <w:spacing w:val="30"/>
        </w:rPr>
        <w:t xml:space="preserve"> </w:t>
      </w:r>
      <w:r>
        <w:rPr>
          <w:rFonts w:asciiTheme="minorHAnsi" w:hAnsiTheme="minorHAnsi"/>
          <w:spacing w:val="-2"/>
        </w:rPr>
        <w:t>or</w:t>
      </w:r>
      <w:r>
        <w:rPr>
          <w:rFonts w:asciiTheme="minorHAnsi" w:hAnsiTheme="minorHAnsi"/>
          <w:spacing w:val="29"/>
          <w:w w:val="101"/>
        </w:rPr>
        <w:t xml:space="preserve"> </w:t>
      </w:r>
      <w:r>
        <w:rPr>
          <w:rFonts w:asciiTheme="minorHAnsi" w:hAnsiTheme="minorHAnsi"/>
          <w:spacing w:val="-2"/>
        </w:rPr>
        <w:t>other</w:t>
      </w:r>
      <w:r>
        <w:rPr>
          <w:rFonts w:asciiTheme="minorHAnsi" w:hAnsiTheme="minorHAnsi"/>
          <w:spacing w:val="29"/>
        </w:rPr>
        <w:t xml:space="preserve"> </w:t>
      </w:r>
      <w:r>
        <w:rPr>
          <w:rFonts w:asciiTheme="minorHAnsi" w:hAnsiTheme="minorHAnsi"/>
          <w:spacing w:val="-2"/>
        </w:rPr>
        <w:t>communication</w:t>
      </w:r>
      <w:r>
        <w:rPr>
          <w:rFonts w:asciiTheme="minorHAnsi" w:hAnsiTheme="minorHAnsi"/>
          <w:spacing w:val="28"/>
        </w:rPr>
        <w:t xml:space="preserve"> </w:t>
      </w:r>
      <w:r>
        <w:rPr>
          <w:rFonts w:asciiTheme="minorHAnsi" w:hAnsiTheme="minorHAnsi"/>
          <w:spacing w:val="-2"/>
        </w:rPr>
        <w:t>shall  be</w:t>
      </w:r>
      <w:r>
        <w:rPr>
          <w:rFonts w:asciiTheme="minorHAnsi" w:hAnsiTheme="minorHAnsi"/>
          <w:spacing w:val="30"/>
          <w:w w:val="101"/>
        </w:rPr>
        <w:t xml:space="preserve"> </w:t>
      </w:r>
      <w:r>
        <w:rPr>
          <w:rFonts w:asciiTheme="minorHAnsi" w:hAnsiTheme="minorHAnsi"/>
          <w:spacing w:val="-2"/>
        </w:rPr>
        <w:t>deemed</w:t>
      </w:r>
      <w:r>
        <w:rPr>
          <w:rFonts w:asciiTheme="minorHAnsi" w:hAnsiTheme="minorHAnsi"/>
          <w:spacing w:val="23"/>
        </w:rPr>
        <w:t xml:space="preserve"> </w:t>
      </w:r>
      <w:r>
        <w:rPr>
          <w:rFonts w:asciiTheme="minorHAnsi" w:hAnsiTheme="minorHAnsi"/>
          <w:spacing w:val="-2"/>
        </w:rPr>
        <w:t>t</w:t>
      </w:r>
      <w:r>
        <w:rPr>
          <w:rFonts w:asciiTheme="minorHAnsi" w:hAnsiTheme="minorHAnsi"/>
          <w:spacing w:val="-3"/>
        </w:rPr>
        <w:t>o</w:t>
      </w:r>
      <w:r>
        <w:rPr>
          <w:rFonts w:asciiTheme="minorHAnsi" w:hAnsiTheme="minorHAnsi"/>
          <w:spacing w:val="37"/>
          <w:w w:val="101"/>
        </w:rPr>
        <w:t xml:space="preserve"> </w:t>
      </w:r>
      <w:r>
        <w:rPr>
          <w:rFonts w:asciiTheme="minorHAnsi" w:hAnsiTheme="minorHAnsi"/>
          <w:spacing w:val="-3"/>
        </w:rPr>
        <w:t>have</w:t>
      </w:r>
      <w:r>
        <w:rPr>
          <w:rFonts w:asciiTheme="minorHAnsi" w:hAnsiTheme="minorHAnsi"/>
          <w:spacing w:val="36"/>
          <w:w w:val="101"/>
        </w:rPr>
        <w:t xml:space="preserve"> </w:t>
      </w:r>
      <w:r>
        <w:rPr>
          <w:rFonts w:asciiTheme="minorHAnsi" w:hAnsiTheme="minorHAnsi"/>
          <w:spacing w:val="-3"/>
        </w:rPr>
        <w:t>reached</w:t>
      </w:r>
      <w:r>
        <w:rPr>
          <w:rFonts w:asciiTheme="minorHAnsi" w:hAnsiTheme="minorHAnsi"/>
          <w:spacing w:val="23"/>
        </w:rPr>
        <w:t xml:space="preserve"> </w:t>
      </w:r>
      <w:r>
        <w:rPr>
          <w:rFonts w:asciiTheme="minorHAnsi" w:hAnsiTheme="minorHAnsi"/>
          <w:spacing w:val="-3"/>
        </w:rPr>
        <w:t>the</w:t>
      </w:r>
      <w:r>
        <w:rPr>
          <w:rFonts w:asciiTheme="minorHAnsi" w:hAnsiTheme="minorHAnsi"/>
          <w:spacing w:val="34"/>
          <w:w w:val="101"/>
        </w:rPr>
        <w:t xml:space="preserve"> </w:t>
      </w:r>
      <w:r>
        <w:rPr>
          <w:rFonts w:asciiTheme="minorHAnsi" w:hAnsiTheme="minorHAnsi"/>
          <w:spacing w:val="-3"/>
        </w:rPr>
        <w:t>party</w:t>
      </w:r>
      <w:r>
        <w:rPr>
          <w:rFonts w:asciiTheme="minorHAnsi" w:hAnsiTheme="minorHAnsi"/>
          <w:spacing w:val="24"/>
        </w:rPr>
        <w:t xml:space="preserve"> </w:t>
      </w:r>
      <w:r>
        <w:rPr>
          <w:rFonts w:asciiTheme="minorHAnsi" w:hAnsiTheme="minorHAnsi"/>
          <w:spacing w:val="-3"/>
        </w:rPr>
        <w:t>to</w:t>
      </w:r>
      <w:r>
        <w:rPr>
          <w:rFonts w:asciiTheme="minorHAnsi" w:hAnsiTheme="minorHAnsi"/>
          <w:spacing w:val="26"/>
          <w:w w:val="101"/>
        </w:rPr>
        <w:t xml:space="preserve"> </w:t>
      </w:r>
      <w:r>
        <w:rPr>
          <w:rFonts w:asciiTheme="minorHAnsi" w:hAnsiTheme="minorHAnsi"/>
          <w:spacing w:val="-3"/>
        </w:rPr>
        <w:t>whom</w:t>
      </w:r>
      <w:r>
        <w:rPr>
          <w:rFonts w:asciiTheme="minorHAnsi" w:hAnsiTheme="minorHAnsi"/>
          <w:spacing w:val="35"/>
          <w:w w:val="101"/>
        </w:rPr>
        <w:t xml:space="preserve"> </w:t>
      </w:r>
      <w:r>
        <w:rPr>
          <w:rFonts w:asciiTheme="minorHAnsi" w:hAnsiTheme="minorHAnsi"/>
          <w:spacing w:val="-3"/>
        </w:rPr>
        <w:t>it</w:t>
      </w:r>
      <w:r>
        <w:rPr>
          <w:rFonts w:asciiTheme="minorHAnsi" w:hAnsiTheme="minorHAnsi"/>
          <w:spacing w:val="34"/>
          <w:w w:val="101"/>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1"/>
        </w:rPr>
        <w:t>addressed</w:t>
      </w:r>
      <w:r>
        <w:rPr>
          <w:rFonts w:asciiTheme="minorHAnsi" w:hAnsiTheme="minorHAnsi"/>
          <w:spacing w:val="14"/>
          <w:w w:val="101"/>
        </w:rPr>
        <w:t xml:space="preserve"> </w:t>
      </w:r>
      <w:r>
        <w:rPr>
          <w:rFonts w:asciiTheme="minorHAnsi" w:hAnsiTheme="minorHAnsi"/>
          <w:spacing w:val="-1"/>
        </w:rPr>
        <w:t>-</w:t>
      </w:r>
      <w:r>
        <w:rPr>
          <w:rFonts w:asciiTheme="minorHAnsi" w:hAnsiTheme="minorHAnsi"/>
          <w:spacing w:val="22"/>
        </w:rPr>
        <w:t xml:space="preserve"> </w:t>
      </w:r>
      <w:r>
        <w:rPr>
          <w:rFonts w:asciiTheme="minorHAnsi" w:hAnsiTheme="minorHAnsi"/>
          <w:spacing w:val="-1"/>
        </w:rPr>
        <w:t>in the</w:t>
      </w:r>
      <w:r>
        <w:rPr>
          <w:rFonts w:asciiTheme="minorHAnsi" w:hAnsiTheme="minorHAnsi"/>
          <w:spacing w:val="15"/>
          <w:w w:val="101"/>
        </w:rPr>
        <w:t xml:space="preserve"> </w:t>
      </w:r>
      <w:r>
        <w:rPr>
          <w:rFonts w:asciiTheme="minorHAnsi" w:hAnsiTheme="minorHAnsi"/>
          <w:spacing w:val="-1"/>
        </w:rPr>
        <w:t>case</w:t>
      </w:r>
      <w:r>
        <w:rPr>
          <w:rFonts w:asciiTheme="minorHAnsi" w:hAnsiTheme="minorHAnsi"/>
          <w:spacing w:val="15"/>
          <w:w w:val="101"/>
        </w:rPr>
        <w:t xml:space="preserve"> </w:t>
      </w:r>
      <w:r>
        <w:rPr>
          <w:rFonts w:asciiTheme="minorHAnsi" w:hAnsiTheme="minorHAnsi"/>
          <w:spacing w:val="-1"/>
        </w:rPr>
        <w:t>of fax,</w:t>
      </w:r>
      <w:r>
        <w:rPr>
          <w:rFonts w:asciiTheme="minorHAnsi" w:hAnsiTheme="minorHAnsi"/>
          <w:spacing w:val="18"/>
        </w:rPr>
        <w:t xml:space="preserve"> </w:t>
      </w:r>
      <w:r>
        <w:rPr>
          <w:rFonts w:asciiTheme="minorHAnsi" w:hAnsiTheme="minorHAnsi"/>
          <w:spacing w:val="-1"/>
        </w:rPr>
        <w:t>electronic</w:t>
      </w:r>
      <w:r>
        <w:rPr>
          <w:rFonts w:asciiTheme="minorHAnsi" w:hAnsiTheme="minorHAnsi"/>
          <w:spacing w:val="18"/>
        </w:rPr>
        <w:t xml:space="preserve"> </w:t>
      </w:r>
      <w:r>
        <w:rPr>
          <w:rFonts w:asciiTheme="minorHAnsi" w:hAnsiTheme="minorHAnsi"/>
          <w:spacing w:val="-1"/>
        </w:rPr>
        <w:t>or</w:t>
      </w:r>
      <w:r>
        <w:rPr>
          <w:rFonts w:asciiTheme="minorHAnsi" w:hAnsiTheme="minorHAnsi"/>
          <w:spacing w:val="15"/>
          <w:w w:val="101"/>
        </w:rPr>
        <w:t xml:space="preserve"> </w:t>
      </w:r>
      <w:r>
        <w:rPr>
          <w:rFonts w:asciiTheme="minorHAnsi" w:hAnsiTheme="minorHAnsi"/>
          <w:spacing w:val="-1"/>
        </w:rPr>
        <w:t>digital transmissions</w:t>
      </w:r>
      <w:r>
        <w:rPr>
          <w:rFonts w:asciiTheme="minorHAnsi" w:hAnsiTheme="minorHAnsi"/>
          <w:spacing w:val="17"/>
          <w:w w:val="101"/>
        </w:rPr>
        <w:t xml:space="preserve"> </w:t>
      </w:r>
      <w:r>
        <w:rPr>
          <w:rFonts w:asciiTheme="minorHAnsi" w:hAnsiTheme="minorHAnsi"/>
          <w:spacing w:val="-1"/>
        </w:rPr>
        <w:t>o</w:t>
      </w:r>
      <w:r>
        <w:rPr>
          <w:rFonts w:asciiTheme="minorHAnsi" w:hAnsiTheme="minorHAnsi"/>
          <w:spacing w:val="-2"/>
        </w:rPr>
        <w:t>n the</w:t>
      </w:r>
      <w:r>
        <w:rPr>
          <w:rFonts w:asciiTheme="minorHAnsi" w:hAnsiTheme="minorHAnsi"/>
          <w:spacing w:val="17"/>
        </w:rPr>
        <w:t xml:space="preserve"> </w:t>
      </w:r>
      <w:r>
        <w:rPr>
          <w:rFonts w:asciiTheme="minorHAnsi" w:hAnsiTheme="minorHAnsi"/>
          <w:spacing w:val="-2"/>
        </w:rPr>
        <w:t>same</w:t>
      </w:r>
      <w:r>
        <w:rPr>
          <w:rFonts w:asciiTheme="minorHAnsi" w:hAnsiTheme="minorHAnsi"/>
          <w:spacing w:val="16"/>
          <w:w w:val="101"/>
        </w:rPr>
        <w:t xml:space="preserve"> </w:t>
      </w:r>
      <w:r>
        <w:rPr>
          <w:rFonts w:asciiTheme="minorHAnsi" w:hAnsiTheme="minorHAnsi"/>
          <w:spacing w:val="-2"/>
        </w:rPr>
        <w:t>day</w:t>
      </w:r>
      <w:r>
        <w:rPr>
          <w:rFonts w:asciiTheme="minorHAnsi" w:hAnsiTheme="minorHAnsi"/>
          <w:spacing w:val="25"/>
          <w:w w:val="101"/>
        </w:rPr>
        <w:t xml:space="preserve"> </w:t>
      </w:r>
      <w:r>
        <w:rPr>
          <w:rFonts w:asciiTheme="minorHAnsi" w:hAnsiTheme="minorHAnsi"/>
          <w:spacing w:val="-2"/>
        </w:rPr>
        <w:t>provided</w:t>
      </w:r>
      <w:r>
        <w:rPr>
          <w:rFonts w:asciiTheme="minorHAnsi" w:hAnsiTheme="minorHAnsi"/>
          <w:spacing w:val="23"/>
          <w:w w:val="101"/>
        </w:rPr>
        <w:t xml:space="preserve"> </w:t>
      </w:r>
      <w:r>
        <w:rPr>
          <w:rFonts w:asciiTheme="minorHAnsi" w:hAnsiTheme="minorHAnsi"/>
          <w:spacing w:val="-2"/>
        </w:rPr>
        <w:t>receipt</w:t>
      </w:r>
      <w:r>
        <w:rPr>
          <w:rFonts w:asciiTheme="minorHAnsi" w:hAnsiTheme="minorHAnsi"/>
          <w:spacing w:val="22"/>
          <w:w w:val="101"/>
        </w:rPr>
        <w:t xml:space="preserve"> </w:t>
      </w:r>
      <w:r>
        <w:rPr>
          <w:rFonts w:asciiTheme="minorHAnsi" w:hAnsiTheme="minorHAnsi"/>
          <w:spacing w:val="-2"/>
        </w:rPr>
        <w:t>is</w:t>
      </w:r>
      <w:r>
        <w:rPr>
          <w:rFonts w:asciiTheme="minorHAnsi" w:hAnsiTheme="minorHAnsi"/>
        </w:rPr>
        <w:t xml:space="preserve"> </w:t>
      </w:r>
      <w:r>
        <w:rPr>
          <w:rFonts w:asciiTheme="minorHAnsi" w:hAnsiTheme="minorHAnsi"/>
          <w:spacing w:val="-2"/>
        </w:rPr>
        <w:t>confirmed and</w:t>
      </w:r>
      <w:r>
        <w:rPr>
          <w:rFonts w:asciiTheme="minorHAnsi" w:hAnsiTheme="minorHAnsi"/>
          <w:spacing w:val="27"/>
          <w:w w:val="101"/>
        </w:rPr>
        <w:t xml:space="preserve"> </w:t>
      </w:r>
      <w:r>
        <w:rPr>
          <w:rFonts w:asciiTheme="minorHAnsi" w:hAnsiTheme="minorHAnsi"/>
          <w:spacing w:val="-2"/>
        </w:rPr>
        <w:t>in the case of a</w:t>
      </w:r>
      <w:r>
        <w:rPr>
          <w:rFonts w:asciiTheme="minorHAnsi" w:hAnsiTheme="minorHAnsi"/>
          <w:spacing w:val="14"/>
          <w:w w:val="101"/>
        </w:rPr>
        <w:t xml:space="preserve"> </w:t>
      </w:r>
      <w:r>
        <w:rPr>
          <w:rFonts w:asciiTheme="minorHAnsi" w:hAnsiTheme="minorHAnsi"/>
          <w:spacing w:val="-2"/>
        </w:rPr>
        <w:t>letter or</w:t>
      </w:r>
      <w:r>
        <w:rPr>
          <w:rFonts w:asciiTheme="minorHAnsi" w:hAnsiTheme="minorHAnsi"/>
          <w:spacing w:val="14"/>
          <w:w w:val="101"/>
        </w:rPr>
        <w:t xml:space="preserve"> </w:t>
      </w:r>
      <w:r>
        <w:rPr>
          <w:rFonts w:asciiTheme="minorHAnsi" w:hAnsiTheme="minorHAnsi"/>
          <w:spacing w:val="-2"/>
        </w:rPr>
        <w:t>personal</w:t>
      </w:r>
      <w:r>
        <w:rPr>
          <w:rFonts w:asciiTheme="minorHAnsi" w:hAnsiTheme="minorHAnsi"/>
          <w:spacing w:val="8"/>
        </w:rPr>
        <w:t xml:space="preserve"> </w:t>
      </w:r>
      <w:r>
        <w:rPr>
          <w:rFonts w:asciiTheme="minorHAnsi" w:hAnsiTheme="minorHAnsi"/>
          <w:spacing w:val="-2"/>
        </w:rPr>
        <w:t>delivery on</w:t>
      </w:r>
      <w:r>
        <w:rPr>
          <w:rFonts w:asciiTheme="minorHAnsi" w:hAnsiTheme="minorHAnsi"/>
          <w:spacing w:val="1"/>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day</w:t>
      </w:r>
      <w:r>
        <w:rPr>
          <w:rFonts w:asciiTheme="minorHAnsi" w:hAnsiTheme="minorHAnsi"/>
          <w:spacing w:val="7"/>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receipt</w:t>
      </w:r>
      <w:r>
        <w:rPr>
          <w:rFonts w:asciiTheme="minorHAnsi" w:hAnsiTheme="minorHAnsi"/>
          <w:spacing w:val="15"/>
        </w:rPr>
        <w:t xml:space="preserve"> </w:t>
      </w:r>
      <w:r>
        <w:rPr>
          <w:rFonts w:asciiTheme="minorHAnsi" w:hAnsiTheme="minorHAnsi"/>
          <w:spacing w:val="-2"/>
        </w:rPr>
        <w:t>by the</w:t>
      </w:r>
      <w:r>
        <w:rPr>
          <w:rFonts w:asciiTheme="minorHAnsi" w:hAnsiTheme="minorHAnsi"/>
          <w:spacing w:val="15"/>
        </w:rPr>
        <w:t xml:space="preserve"> </w:t>
      </w:r>
      <w:r>
        <w:rPr>
          <w:rFonts w:asciiTheme="minorHAnsi" w:hAnsiTheme="minorHAnsi"/>
          <w:spacing w:val="-2"/>
        </w:rPr>
        <w:t>person to</w:t>
      </w:r>
      <w:r>
        <w:rPr>
          <w:rFonts w:asciiTheme="minorHAnsi" w:hAnsiTheme="minorHAnsi"/>
          <w:spacing w:val="3"/>
        </w:rPr>
        <w:t xml:space="preserve"> </w:t>
      </w:r>
      <w:r>
        <w:rPr>
          <w:rFonts w:asciiTheme="minorHAnsi" w:hAnsiTheme="minorHAnsi"/>
          <w:spacing w:val="-2"/>
        </w:rPr>
        <w:t>whom</w:t>
      </w:r>
      <w:r>
        <w:rPr>
          <w:rFonts w:asciiTheme="minorHAnsi" w:hAnsiTheme="minorHAnsi"/>
        </w:rPr>
        <w:t xml:space="preserve"> </w:t>
      </w:r>
      <w:r>
        <w:rPr>
          <w:rFonts w:asciiTheme="minorHAnsi" w:hAnsiTheme="minorHAnsi"/>
          <w:spacing w:val="-3"/>
        </w:rPr>
        <w:t>it</w:t>
      </w:r>
      <w:r>
        <w:rPr>
          <w:rFonts w:asciiTheme="minorHAnsi" w:hAnsiTheme="minorHAnsi"/>
          <w:spacing w:val="22"/>
          <w:w w:val="101"/>
        </w:rPr>
        <w:t xml:space="preserve"> </w:t>
      </w:r>
      <w:r>
        <w:rPr>
          <w:rFonts w:asciiTheme="minorHAnsi" w:hAnsiTheme="minorHAnsi"/>
          <w:spacing w:val="-3"/>
        </w:rPr>
        <w:t>is</w:t>
      </w:r>
      <w:r>
        <w:rPr>
          <w:rFonts w:asciiTheme="minorHAnsi" w:hAnsiTheme="minorHAnsi"/>
          <w:spacing w:val="10"/>
        </w:rPr>
        <w:t xml:space="preserve"> </w:t>
      </w:r>
      <w:r>
        <w:rPr>
          <w:rFonts w:asciiTheme="minorHAnsi" w:hAnsiTheme="minorHAnsi"/>
          <w:spacing w:val="-3"/>
        </w:rPr>
        <w:t>addressed.</w:t>
      </w:r>
    </w:p>
    <w:p w14:paraId="066488C9" w14:textId="77777777" w:rsidR="000F72C1" w:rsidRDefault="000F72C1">
      <w:pPr>
        <w:spacing w:line="227" w:lineRule="auto"/>
        <w:rPr>
          <w:del w:id="1925" w:author="Jiang" w:date="2024-07-10T20:45:00Z"/>
          <w:rFonts w:asciiTheme="minorHAnsi" w:hAnsiTheme="minorHAnsi"/>
        </w:rPr>
        <w:sectPr w:rsidR="000F72C1">
          <w:footerReference w:type="default" r:id="rId137"/>
          <w:pgSz w:w="11907" w:h="16839"/>
          <w:pgMar w:top="1139" w:right="21" w:bottom="1495" w:left="878" w:header="6" w:footer="850" w:gutter="0"/>
          <w:cols w:space="720"/>
        </w:sectPr>
      </w:pPr>
    </w:p>
    <w:p w14:paraId="066488CA" w14:textId="77777777" w:rsidR="000F72C1" w:rsidRDefault="0020793E">
      <w:pPr>
        <w:pStyle w:val="BodyText"/>
        <w:spacing w:before="17" w:line="179" w:lineRule="auto"/>
        <w:ind w:left="47"/>
        <w:rPr>
          <w:rFonts w:asciiTheme="minorHAnsi" w:hAnsiTheme="minorHAnsi"/>
        </w:rPr>
      </w:pPr>
      <w:bookmarkStart w:id="1930" w:name="bookmark107"/>
      <w:bookmarkEnd w:id="1930"/>
      <w:r>
        <w:rPr>
          <w:rFonts w:asciiTheme="minorHAnsi" w:hAnsiTheme="minorHAnsi"/>
          <w:spacing w:val="-2"/>
        </w:rPr>
        <w:t>13.      HEADINGS</w:t>
      </w:r>
    </w:p>
    <w:p w14:paraId="066488CB" w14:textId="77777777" w:rsidR="000F72C1" w:rsidRDefault="0020793E">
      <w:pPr>
        <w:pStyle w:val="BodyText"/>
        <w:spacing w:before="178" w:line="214" w:lineRule="auto"/>
        <w:ind w:left="1174" w:right="772" w:hanging="561"/>
        <w:rPr>
          <w:rFonts w:asciiTheme="minorHAnsi" w:hAnsiTheme="minorHAnsi"/>
        </w:rPr>
      </w:pPr>
      <w:r>
        <w:rPr>
          <w:rFonts w:asciiTheme="minorHAnsi" w:hAnsiTheme="minorHAnsi"/>
          <w:spacing w:val="-1"/>
        </w:rPr>
        <w:t>13.1   The  headings  in  this  Agreement  are  included  for  e</w:t>
      </w:r>
      <w:r>
        <w:rPr>
          <w:rFonts w:asciiTheme="minorHAnsi" w:hAnsiTheme="minorHAnsi"/>
          <w:spacing w:val="-2"/>
        </w:rPr>
        <w:t>ase  of  reference  only  and  shall</w:t>
      </w:r>
      <w:r>
        <w:rPr>
          <w:rFonts w:asciiTheme="minorHAnsi" w:hAnsiTheme="minorHAnsi"/>
          <w:spacing w:val="2"/>
        </w:rPr>
        <w:t xml:space="preserve">  </w:t>
      </w:r>
      <w:r>
        <w:rPr>
          <w:rFonts w:asciiTheme="minorHAnsi" w:hAnsiTheme="minorHAnsi"/>
          <w:spacing w:val="-2"/>
        </w:rPr>
        <w:t>not  affect  the</w:t>
      </w:r>
      <w:r>
        <w:rPr>
          <w:rFonts w:asciiTheme="minorHAnsi" w:hAnsiTheme="minorHAnsi"/>
          <w:spacing w:val="1"/>
        </w:rPr>
        <w:t xml:space="preserve"> </w:t>
      </w:r>
      <w:r>
        <w:rPr>
          <w:rFonts w:asciiTheme="minorHAnsi" w:hAnsiTheme="minorHAnsi"/>
          <w:spacing w:val="-1"/>
        </w:rPr>
        <w:t>interpretation or construction of the Agreement</w:t>
      </w:r>
      <w:r>
        <w:rPr>
          <w:rFonts w:asciiTheme="minorHAnsi" w:hAnsiTheme="minorHAnsi"/>
          <w:spacing w:val="31"/>
        </w:rPr>
        <w:t xml:space="preserve"> </w:t>
      </w:r>
      <w:r>
        <w:rPr>
          <w:rFonts w:asciiTheme="minorHAnsi" w:hAnsiTheme="minorHAnsi"/>
          <w:spacing w:val="-1"/>
        </w:rPr>
        <w:t>in any</w:t>
      </w:r>
      <w:r>
        <w:rPr>
          <w:rFonts w:asciiTheme="minorHAnsi" w:hAnsiTheme="minorHAnsi"/>
          <w:spacing w:val="15"/>
          <w:w w:val="101"/>
        </w:rPr>
        <w:t xml:space="preserve"> </w:t>
      </w:r>
      <w:r>
        <w:rPr>
          <w:rFonts w:asciiTheme="minorHAnsi" w:hAnsiTheme="minorHAnsi"/>
          <w:spacing w:val="-1"/>
        </w:rPr>
        <w:t>respect.</w:t>
      </w:r>
    </w:p>
    <w:p w14:paraId="066488CC" w14:textId="77777777" w:rsidR="000F72C1" w:rsidRDefault="0020793E">
      <w:pPr>
        <w:pStyle w:val="BodyText"/>
        <w:spacing w:before="188" w:line="179" w:lineRule="auto"/>
        <w:ind w:left="47"/>
        <w:rPr>
          <w:rFonts w:asciiTheme="minorHAnsi" w:hAnsiTheme="minorHAnsi"/>
        </w:rPr>
      </w:pPr>
      <w:r>
        <w:rPr>
          <w:rFonts w:asciiTheme="minorHAnsi" w:hAnsiTheme="minorHAnsi"/>
          <w:spacing w:val="-1"/>
        </w:rPr>
        <w:t>14.      LAW AND JURISDICTION</w:t>
      </w:r>
    </w:p>
    <w:p w14:paraId="066488CD" w14:textId="77777777" w:rsidR="000F72C1" w:rsidRDefault="0020793E">
      <w:pPr>
        <w:pStyle w:val="BodyText"/>
        <w:spacing w:before="178" w:line="214" w:lineRule="auto"/>
        <w:ind w:left="1169" w:right="771" w:hanging="556"/>
        <w:rPr>
          <w:rFonts w:asciiTheme="minorHAnsi" w:hAnsiTheme="minorHAnsi"/>
        </w:rPr>
      </w:pPr>
      <w:r>
        <w:rPr>
          <w:rFonts w:asciiTheme="minorHAnsi" w:hAnsiTheme="minorHAnsi"/>
          <w:spacing w:val="-2"/>
        </w:rPr>
        <w:t>14.1   This</w:t>
      </w:r>
      <w:r>
        <w:rPr>
          <w:rFonts w:asciiTheme="minorHAnsi" w:hAnsiTheme="minorHAnsi"/>
          <w:spacing w:val="33"/>
        </w:rPr>
        <w:t xml:space="preserve"> </w:t>
      </w:r>
      <w:r>
        <w:rPr>
          <w:rFonts w:asciiTheme="minorHAnsi" w:hAnsiTheme="minorHAnsi"/>
          <w:spacing w:val="-2"/>
        </w:rPr>
        <w:t>Agreement  is</w:t>
      </w:r>
      <w:r>
        <w:rPr>
          <w:rFonts w:asciiTheme="minorHAnsi" w:hAnsiTheme="minorHAnsi"/>
          <w:spacing w:val="30"/>
          <w:w w:val="101"/>
        </w:rPr>
        <w:t xml:space="preserve"> </w:t>
      </w:r>
      <w:r>
        <w:rPr>
          <w:rFonts w:asciiTheme="minorHAnsi" w:hAnsiTheme="minorHAnsi"/>
          <w:spacing w:val="-2"/>
        </w:rPr>
        <w:t>governed  by  English  Law</w:t>
      </w:r>
      <w:r>
        <w:rPr>
          <w:rFonts w:asciiTheme="minorHAnsi" w:hAnsiTheme="minorHAnsi"/>
          <w:spacing w:val="35"/>
        </w:rPr>
        <w:t xml:space="preserve"> </w:t>
      </w:r>
      <w:r>
        <w:rPr>
          <w:rFonts w:asciiTheme="minorHAnsi" w:hAnsiTheme="minorHAnsi"/>
          <w:spacing w:val="-2"/>
        </w:rPr>
        <w:t>and</w:t>
      </w:r>
      <w:r>
        <w:rPr>
          <w:rFonts w:asciiTheme="minorHAnsi" w:hAnsiTheme="minorHAnsi"/>
          <w:spacing w:val="34"/>
        </w:rPr>
        <w:t xml:space="preserve"> </w:t>
      </w:r>
      <w:r>
        <w:rPr>
          <w:rFonts w:asciiTheme="minorHAnsi" w:hAnsiTheme="minorHAnsi"/>
          <w:spacing w:val="-2"/>
        </w:rPr>
        <w:t>any</w:t>
      </w:r>
      <w:r>
        <w:rPr>
          <w:rFonts w:asciiTheme="minorHAnsi" w:hAnsiTheme="minorHAnsi"/>
          <w:spacing w:val="33"/>
          <w:w w:val="101"/>
        </w:rPr>
        <w:t xml:space="preserve"> </w:t>
      </w:r>
      <w:r>
        <w:rPr>
          <w:rFonts w:asciiTheme="minorHAnsi" w:hAnsiTheme="minorHAnsi"/>
          <w:spacing w:val="-2"/>
        </w:rPr>
        <w:t>dispute</w:t>
      </w:r>
      <w:r>
        <w:rPr>
          <w:rFonts w:asciiTheme="minorHAnsi" w:hAnsiTheme="minorHAnsi"/>
          <w:spacing w:val="37"/>
          <w:w w:val="101"/>
        </w:rPr>
        <w:t xml:space="preserve"> </w:t>
      </w:r>
      <w:r>
        <w:rPr>
          <w:rFonts w:asciiTheme="minorHAnsi" w:hAnsiTheme="minorHAnsi"/>
          <w:spacing w:val="-2"/>
        </w:rPr>
        <w:t>arising</w:t>
      </w:r>
      <w:r>
        <w:rPr>
          <w:rFonts w:asciiTheme="minorHAnsi" w:hAnsiTheme="minorHAnsi"/>
          <w:spacing w:val="39"/>
          <w:w w:val="101"/>
        </w:rPr>
        <w:t xml:space="preserve"> </w:t>
      </w:r>
      <w:r>
        <w:rPr>
          <w:rFonts w:asciiTheme="minorHAnsi" w:hAnsiTheme="minorHAnsi"/>
          <w:spacing w:val="-2"/>
        </w:rPr>
        <w:t>under</w:t>
      </w:r>
      <w:r>
        <w:rPr>
          <w:rFonts w:asciiTheme="minorHAnsi" w:hAnsiTheme="minorHAnsi"/>
          <w:spacing w:val="28"/>
        </w:rPr>
        <w:t xml:space="preserve"> </w:t>
      </w:r>
      <w:r>
        <w:rPr>
          <w:rFonts w:asciiTheme="minorHAnsi" w:hAnsiTheme="minorHAnsi"/>
          <w:spacing w:val="-2"/>
        </w:rPr>
        <w:t>this</w:t>
      </w:r>
      <w:r>
        <w:rPr>
          <w:rFonts w:asciiTheme="minorHAnsi" w:hAnsiTheme="minorHAnsi"/>
          <w:spacing w:val="28"/>
          <w:w w:val="101"/>
        </w:rPr>
        <w:t xml:space="preserve"> </w:t>
      </w:r>
      <w:r>
        <w:rPr>
          <w:rFonts w:asciiTheme="minorHAnsi" w:hAnsiTheme="minorHAnsi"/>
          <w:spacing w:val="-2"/>
        </w:rPr>
        <w:t>Agreement</w:t>
      </w:r>
      <w:r>
        <w:rPr>
          <w:rFonts w:asciiTheme="minorHAnsi" w:hAnsiTheme="minorHAnsi"/>
          <w:spacing w:val="34"/>
        </w:rPr>
        <w:t xml:space="preserve"> </w:t>
      </w:r>
      <w:r>
        <w:rPr>
          <w:rFonts w:asciiTheme="minorHAnsi" w:hAnsiTheme="minorHAnsi"/>
          <w:spacing w:val="-2"/>
        </w:rPr>
        <w:t>shall  be</w:t>
      </w:r>
      <w:r>
        <w:rPr>
          <w:rFonts w:asciiTheme="minorHAnsi" w:hAnsiTheme="minorHAnsi"/>
        </w:rPr>
        <w:t xml:space="preserve"> subject to the exclusive juris</w:t>
      </w:r>
      <w:r>
        <w:rPr>
          <w:rFonts w:asciiTheme="minorHAnsi" w:hAnsiTheme="minorHAnsi"/>
          <w:spacing w:val="-1"/>
        </w:rPr>
        <w:t>diction of the</w:t>
      </w:r>
      <w:r>
        <w:rPr>
          <w:rFonts w:asciiTheme="minorHAnsi" w:hAnsiTheme="minorHAnsi"/>
          <w:spacing w:val="19"/>
          <w:w w:val="101"/>
        </w:rPr>
        <w:t xml:space="preserve"> </w:t>
      </w:r>
      <w:r>
        <w:rPr>
          <w:rFonts w:asciiTheme="minorHAnsi" w:hAnsiTheme="minorHAnsi"/>
          <w:spacing w:val="-1"/>
        </w:rPr>
        <w:t>English courts.</w:t>
      </w:r>
    </w:p>
    <w:p w14:paraId="066488CE" w14:textId="77777777" w:rsidR="000F72C1" w:rsidRDefault="000F72C1">
      <w:pPr>
        <w:spacing w:line="214" w:lineRule="auto"/>
        <w:rPr>
          <w:rFonts w:asciiTheme="minorHAnsi" w:hAnsiTheme="minorHAnsi"/>
        </w:rPr>
        <w:sectPr w:rsidR="000F72C1">
          <w:footerReference w:type="default" r:id="rId138"/>
          <w:pgSz w:w="11907" w:h="16839"/>
          <w:pgMar w:top="1139" w:right="21" w:bottom="1495" w:left="878" w:header="6" w:footer="850" w:gutter="0"/>
          <w:cols w:space="720"/>
        </w:sectPr>
      </w:pPr>
    </w:p>
    <w:p w14:paraId="066488CF" w14:textId="77777777" w:rsidR="000F72C1" w:rsidRDefault="0020793E">
      <w:pPr>
        <w:pStyle w:val="BodyText"/>
        <w:spacing w:before="36" w:line="179" w:lineRule="auto"/>
        <w:ind w:left="4465"/>
        <w:rPr>
          <w:rFonts w:asciiTheme="minorHAnsi" w:hAnsiTheme="minorHAnsi"/>
          <w:sz w:val="28"/>
          <w:szCs w:val="28"/>
        </w:rPr>
      </w:pPr>
      <w:bookmarkStart w:id="1935" w:name="bookmark108"/>
      <w:bookmarkEnd w:id="1935"/>
      <w:r>
        <w:rPr>
          <w:rFonts w:asciiTheme="minorHAnsi" w:hAnsiTheme="minorHAnsi"/>
          <w:b/>
          <w:bCs/>
          <w:color w:val="00558C"/>
          <w:spacing w:val="-1"/>
          <w:sz w:val="28"/>
          <w:szCs w:val="28"/>
        </w:rPr>
        <w:t>SCHEDULE</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I</w:t>
      </w:r>
    </w:p>
    <w:p w14:paraId="066488D0" w14:textId="77777777" w:rsidR="000F72C1" w:rsidRDefault="000F72C1">
      <w:pPr>
        <w:spacing w:line="252" w:lineRule="auto"/>
        <w:rPr>
          <w:rFonts w:asciiTheme="minorHAnsi" w:hAnsiTheme="minorHAnsi"/>
        </w:rPr>
      </w:pPr>
    </w:p>
    <w:p w14:paraId="066488D1" w14:textId="77777777" w:rsidR="000F72C1" w:rsidRDefault="000F72C1">
      <w:pPr>
        <w:spacing w:line="253" w:lineRule="auto"/>
        <w:rPr>
          <w:rFonts w:asciiTheme="minorHAnsi" w:hAnsiTheme="minorHAnsi"/>
        </w:rPr>
      </w:pPr>
    </w:p>
    <w:p w14:paraId="066488D2" w14:textId="77777777" w:rsidR="000F72C1" w:rsidRDefault="0020793E">
      <w:pPr>
        <w:pStyle w:val="BodyText"/>
        <w:spacing w:before="67" w:line="179" w:lineRule="auto"/>
        <w:ind w:left="3561"/>
        <w:rPr>
          <w:rFonts w:asciiTheme="minorHAnsi" w:hAnsiTheme="minorHAnsi"/>
        </w:rPr>
      </w:pPr>
      <w:r>
        <w:rPr>
          <w:rFonts w:asciiTheme="minorHAnsi" w:hAnsiTheme="minorHAnsi"/>
          <w:b/>
          <w:bCs/>
          <w:spacing w:val="-2"/>
          <w:u w:val="single"/>
        </w:rPr>
        <w:t>SCHEDULE OF</w:t>
      </w:r>
      <w:r>
        <w:rPr>
          <w:rFonts w:asciiTheme="minorHAnsi" w:hAnsiTheme="minorHAnsi"/>
          <w:b/>
          <w:bCs/>
          <w:spacing w:val="31"/>
          <w:w w:val="101"/>
          <w:u w:val="single"/>
        </w:rPr>
        <w:t xml:space="preserve"> </w:t>
      </w:r>
      <w:r>
        <w:rPr>
          <w:rFonts w:asciiTheme="minorHAnsi" w:hAnsiTheme="minorHAnsi"/>
          <w:b/>
          <w:bCs/>
          <w:spacing w:val="-2"/>
          <w:u w:val="single"/>
        </w:rPr>
        <w:t>RIGHTS</w:t>
      </w:r>
      <w:r>
        <w:rPr>
          <w:rFonts w:asciiTheme="minorHAnsi" w:hAnsiTheme="minorHAnsi"/>
          <w:b/>
          <w:bCs/>
          <w:spacing w:val="17"/>
          <w:w w:val="101"/>
          <w:u w:val="single"/>
        </w:rPr>
        <w:t xml:space="preserve"> </w:t>
      </w:r>
      <w:r>
        <w:rPr>
          <w:rFonts w:asciiTheme="minorHAnsi" w:hAnsiTheme="minorHAnsi"/>
          <w:b/>
          <w:bCs/>
          <w:spacing w:val="-2"/>
          <w:u w:val="single"/>
        </w:rPr>
        <w:t>DUTIES AND</w:t>
      </w:r>
    </w:p>
    <w:p w14:paraId="066488D3" w14:textId="77777777" w:rsidR="000F72C1" w:rsidRDefault="0020793E">
      <w:pPr>
        <w:pStyle w:val="BodyText"/>
        <w:spacing w:before="188" w:line="179" w:lineRule="auto"/>
        <w:ind w:left="2664"/>
        <w:rPr>
          <w:rFonts w:asciiTheme="minorHAnsi" w:hAnsiTheme="minorHAnsi"/>
        </w:rPr>
      </w:pPr>
      <w:r>
        <w:rPr>
          <w:rFonts w:asciiTheme="minorHAnsi" w:hAnsiTheme="minorHAnsi"/>
          <w:b/>
          <w:bCs/>
          <w:spacing w:val="-1"/>
          <w:u w:val="single"/>
        </w:rPr>
        <w:t>RESPONSIBILITIES</w:t>
      </w:r>
      <w:r>
        <w:rPr>
          <w:rFonts w:asciiTheme="minorHAnsi" w:hAnsiTheme="minorHAnsi"/>
          <w:b/>
          <w:bCs/>
          <w:spacing w:val="15"/>
          <w:u w:val="single"/>
        </w:rPr>
        <w:t xml:space="preserve"> </w:t>
      </w:r>
      <w:r>
        <w:rPr>
          <w:rFonts w:asciiTheme="minorHAnsi" w:hAnsiTheme="minorHAnsi"/>
          <w:b/>
          <w:bCs/>
          <w:spacing w:val="-1"/>
          <w:u w:val="single"/>
        </w:rPr>
        <w:t>IN</w:t>
      </w:r>
      <w:r>
        <w:rPr>
          <w:rFonts w:asciiTheme="minorHAnsi" w:hAnsiTheme="minorHAnsi"/>
          <w:b/>
          <w:bCs/>
          <w:spacing w:val="14"/>
          <w:w w:val="101"/>
          <w:u w:val="single"/>
        </w:rPr>
        <w:t xml:space="preserve"> </w:t>
      </w:r>
      <w:r>
        <w:rPr>
          <w:rFonts w:asciiTheme="minorHAnsi" w:hAnsiTheme="minorHAnsi"/>
          <w:b/>
          <w:bCs/>
          <w:spacing w:val="-1"/>
          <w:u w:val="single"/>
        </w:rPr>
        <w:t>RESPECT OF</w:t>
      </w:r>
      <w:r>
        <w:rPr>
          <w:rFonts w:asciiTheme="minorHAnsi" w:hAnsiTheme="minorHAnsi"/>
          <w:b/>
          <w:bCs/>
          <w:spacing w:val="15"/>
          <w:u w:val="single"/>
        </w:rPr>
        <w:t xml:space="preserve"> </w:t>
      </w:r>
      <w:r>
        <w:rPr>
          <w:rFonts w:asciiTheme="minorHAnsi" w:hAnsiTheme="minorHAnsi"/>
          <w:b/>
          <w:bCs/>
          <w:spacing w:val="-1"/>
          <w:u w:val="single"/>
        </w:rPr>
        <w:t>HE</w:t>
      </w:r>
      <w:r>
        <w:rPr>
          <w:rFonts w:asciiTheme="minorHAnsi" w:hAnsiTheme="minorHAnsi"/>
          <w:b/>
          <w:bCs/>
          <w:spacing w:val="-2"/>
          <w:u w:val="single"/>
        </w:rPr>
        <w:t>ALTH AND SAFETY</w:t>
      </w:r>
    </w:p>
    <w:p w14:paraId="066488D4" w14:textId="77777777" w:rsidR="000F72C1" w:rsidRDefault="0020793E">
      <w:pPr>
        <w:pStyle w:val="BodyText"/>
        <w:spacing w:before="188" w:line="179" w:lineRule="auto"/>
        <w:ind w:left="2614"/>
        <w:rPr>
          <w:rFonts w:asciiTheme="minorHAnsi" w:hAnsiTheme="minorHAnsi"/>
        </w:rPr>
      </w:pPr>
      <w:r>
        <w:rPr>
          <w:rFonts w:asciiTheme="minorHAnsi" w:hAnsiTheme="minorHAnsi"/>
          <w:b/>
          <w:bCs/>
          <w:spacing w:val="-1"/>
          <w:u w:val="single"/>
        </w:rPr>
        <w:t>REFERRED TO</w:t>
      </w:r>
      <w:r>
        <w:rPr>
          <w:rFonts w:asciiTheme="minorHAnsi" w:hAnsiTheme="minorHAnsi"/>
          <w:b/>
          <w:bCs/>
          <w:spacing w:val="13"/>
          <w:w w:val="101"/>
          <w:u w:val="single"/>
        </w:rPr>
        <w:t xml:space="preserve"> </w:t>
      </w:r>
      <w:r>
        <w:rPr>
          <w:rFonts w:asciiTheme="minorHAnsi" w:hAnsiTheme="minorHAnsi"/>
          <w:b/>
          <w:bCs/>
          <w:spacing w:val="-1"/>
          <w:u w:val="single"/>
        </w:rPr>
        <w:t>IN THE CONDITIONS OF AGREEMENT</w:t>
      </w:r>
      <w:r>
        <w:rPr>
          <w:rFonts w:asciiTheme="minorHAnsi" w:hAnsiTheme="minorHAnsi"/>
          <w:b/>
          <w:bCs/>
          <w:spacing w:val="17"/>
          <w:u w:val="single"/>
        </w:rPr>
        <w:t xml:space="preserve"> </w:t>
      </w:r>
      <w:r>
        <w:rPr>
          <w:rFonts w:asciiTheme="minorHAnsi" w:hAnsiTheme="minorHAnsi"/>
          <w:b/>
          <w:bCs/>
          <w:spacing w:val="-1"/>
          <w:u w:val="single"/>
        </w:rPr>
        <w:t>FOR</w:t>
      </w:r>
    </w:p>
    <w:p w14:paraId="066488D5" w14:textId="77777777" w:rsidR="000F72C1" w:rsidRDefault="0020793E">
      <w:pPr>
        <w:pStyle w:val="BodyText"/>
        <w:spacing w:before="187" w:line="180" w:lineRule="auto"/>
        <w:ind w:left="2523"/>
        <w:rPr>
          <w:rFonts w:asciiTheme="minorHAnsi" w:hAnsiTheme="minorHAnsi"/>
        </w:rPr>
      </w:pPr>
      <w:r>
        <w:rPr>
          <w:rFonts w:asciiTheme="minorHAnsi" w:hAnsiTheme="minorHAnsi"/>
          <w:b/>
          <w:bCs/>
          <w:spacing w:val="-1"/>
          <w:u w:val="single"/>
        </w:rPr>
        <w:t>THE SITING OF</w:t>
      </w:r>
      <w:r>
        <w:rPr>
          <w:rFonts w:asciiTheme="minorHAnsi" w:hAnsiTheme="minorHAnsi"/>
          <w:b/>
          <w:bCs/>
          <w:spacing w:val="15"/>
          <w:w w:val="101"/>
          <w:u w:val="single"/>
        </w:rPr>
        <w:t xml:space="preserve"> </w:t>
      </w:r>
      <w:r>
        <w:rPr>
          <w:rFonts w:asciiTheme="minorHAnsi" w:hAnsiTheme="minorHAnsi"/>
          <w:b/>
          <w:bCs/>
          <w:spacing w:val="-1"/>
          <w:u w:val="single"/>
        </w:rPr>
        <w:t>EQUIPMENT AT TRINITY</w:t>
      </w:r>
      <w:r>
        <w:rPr>
          <w:rFonts w:asciiTheme="minorHAnsi" w:hAnsiTheme="minorHAnsi"/>
          <w:b/>
          <w:bCs/>
          <w:spacing w:val="16"/>
          <w:w w:val="101"/>
          <w:u w:val="single"/>
        </w:rPr>
        <w:t xml:space="preserve"> </w:t>
      </w:r>
      <w:r>
        <w:rPr>
          <w:rFonts w:asciiTheme="minorHAnsi" w:hAnsiTheme="minorHAnsi"/>
          <w:b/>
          <w:bCs/>
          <w:spacing w:val="-1"/>
          <w:u w:val="single"/>
        </w:rPr>
        <w:t>HOUSE</w:t>
      </w:r>
      <w:r>
        <w:rPr>
          <w:rFonts w:asciiTheme="minorHAnsi" w:hAnsiTheme="minorHAnsi"/>
          <w:b/>
          <w:bCs/>
          <w:spacing w:val="13"/>
          <w:w w:val="101"/>
          <w:u w:val="single"/>
        </w:rPr>
        <w:t xml:space="preserve"> </w:t>
      </w:r>
      <w:r>
        <w:rPr>
          <w:rFonts w:asciiTheme="minorHAnsi" w:hAnsiTheme="minorHAnsi"/>
          <w:b/>
          <w:bCs/>
          <w:spacing w:val="-1"/>
          <w:u w:val="single"/>
        </w:rPr>
        <w:t>PREMISES</w:t>
      </w:r>
    </w:p>
    <w:p w14:paraId="066488D6" w14:textId="77777777" w:rsidR="000F72C1" w:rsidRDefault="000F72C1">
      <w:pPr>
        <w:spacing w:line="248" w:lineRule="auto"/>
        <w:rPr>
          <w:rFonts w:asciiTheme="minorHAnsi" w:hAnsiTheme="minorHAnsi"/>
        </w:rPr>
      </w:pPr>
    </w:p>
    <w:p w14:paraId="066488D7" w14:textId="77777777" w:rsidR="000F72C1" w:rsidRDefault="000F72C1">
      <w:pPr>
        <w:spacing w:line="249" w:lineRule="auto"/>
        <w:rPr>
          <w:rFonts w:asciiTheme="minorHAnsi" w:hAnsiTheme="minorHAnsi"/>
        </w:rPr>
      </w:pPr>
    </w:p>
    <w:p w14:paraId="066488D8" w14:textId="77777777" w:rsidR="000F72C1" w:rsidRDefault="0020793E">
      <w:pPr>
        <w:pStyle w:val="BodyText"/>
        <w:spacing w:before="68" w:line="227" w:lineRule="auto"/>
        <w:ind w:left="37" w:right="770" w:hanging="5"/>
        <w:jc w:val="both"/>
        <w:rPr>
          <w:rFonts w:asciiTheme="minorHAnsi" w:hAnsiTheme="minorHAnsi"/>
        </w:rPr>
      </w:pPr>
      <w:r>
        <w:rPr>
          <w:rFonts w:asciiTheme="minorHAnsi" w:hAnsiTheme="minorHAnsi"/>
          <w:spacing w:val="-1"/>
        </w:rPr>
        <w:t>All</w:t>
      </w:r>
      <w:r>
        <w:rPr>
          <w:rFonts w:asciiTheme="minorHAnsi" w:hAnsiTheme="minorHAnsi"/>
          <w:spacing w:val="33"/>
        </w:rPr>
        <w:t xml:space="preserve"> </w:t>
      </w:r>
      <w:r>
        <w:rPr>
          <w:rFonts w:asciiTheme="minorHAnsi" w:hAnsiTheme="minorHAnsi"/>
          <w:spacing w:val="-1"/>
        </w:rPr>
        <w:t>Licence</w:t>
      </w:r>
      <w:r>
        <w:rPr>
          <w:rFonts w:asciiTheme="minorHAnsi" w:hAnsiTheme="minorHAnsi"/>
          <w:spacing w:val="19"/>
          <w:w w:val="101"/>
        </w:rPr>
        <w:t xml:space="preserve"> </w:t>
      </w:r>
      <w:r>
        <w:rPr>
          <w:rFonts w:asciiTheme="minorHAnsi" w:hAnsiTheme="minorHAnsi"/>
          <w:spacing w:val="-1"/>
        </w:rPr>
        <w:t>Agreements</w:t>
      </w:r>
      <w:r>
        <w:rPr>
          <w:rFonts w:asciiTheme="minorHAnsi" w:hAnsiTheme="minorHAnsi"/>
          <w:spacing w:val="18"/>
          <w:w w:val="101"/>
        </w:rPr>
        <w:t xml:space="preserve"> </w:t>
      </w:r>
      <w:r>
        <w:rPr>
          <w:rFonts w:asciiTheme="minorHAnsi" w:hAnsiTheme="minorHAnsi"/>
          <w:spacing w:val="-1"/>
        </w:rPr>
        <w:t>with</w:t>
      </w:r>
      <w:r>
        <w:rPr>
          <w:rFonts w:asciiTheme="minorHAnsi" w:hAnsiTheme="minorHAnsi"/>
          <w:spacing w:val="17"/>
          <w:w w:val="101"/>
        </w:rPr>
        <w:t xml:space="preserve"> </w:t>
      </w:r>
      <w:r>
        <w:rPr>
          <w:rFonts w:asciiTheme="minorHAnsi" w:hAnsiTheme="minorHAnsi"/>
          <w:spacing w:val="-1"/>
        </w:rPr>
        <w:t>the</w:t>
      </w:r>
      <w:r>
        <w:rPr>
          <w:rFonts w:asciiTheme="minorHAnsi" w:hAnsiTheme="minorHAnsi"/>
          <w:spacing w:val="34"/>
        </w:rPr>
        <w:t xml:space="preserve"> </w:t>
      </w:r>
      <w:r>
        <w:rPr>
          <w:rFonts w:asciiTheme="minorHAnsi" w:hAnsiTheme="minorHAnsi"/>
          <w:spacing w:val="-1"/>
        </w:rPr>
        <w:t>Licensor</w:t>
      </w:r>
      <w:r>
        <w:rPr>
          <w:rFonts w:asciiTheme="minorHAnsi" w:hAnsiTheme="minorHAnsi"/>
          <w:spacing w:val="23"/>
          <w:w w:val="101"/>
        </w:rPr>
        <w:t xml:space="preserve"> </w:t>
      </w:r>
      <w:r>
        <w:rPr>
          <w:rFonts w:asciiTheme="minorHAnsi" w:hAnsiTheme="minorHAnsi"/>
          <w:spacing w:val="-1"/>
        </w:rPr>
        <w:t>shall</w:t>
      </w:r>
      <w:r>
        <w:rPr>
          <w:rFonts w:asciiTheme="minorHAnsi" w:hAnsiTheme="minorHAnsi"/>
          <w:spacing w:val="24"/>
          <w:w w:val="101"/>
        </w:rPr>
        <w:t xml:space="preserve"> </w:t>
      </w:r>
      <w:r>
        <w:rPr>
          <w:rFonts w:asciiTheme="minorHAnsi" w:hAnsiTheme="minorHAnsi"/>
          <w:spacing w:val="-1"/>
        </w:rPr>
        <w:t>contain</w:t>
      </w:r>
      <w:r>
        <w:rPr>
          <w:rFonts w:asciiTheme="minorHAnsi" w:hAnsiTheme="minorHAnsi"/>
          <w:spacing w:val="18"/>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following</w:t>
      </w:r>
      <w:r>
        <w:rPr>
          <w:rFonts w:asciiTheme="minorHAnsi" w:hAnsiTheme="minorHAnsi"/>
          <w:spacing w:val="23"/>
          <w:w w:val="101"/>
        </w:rPr>
        <w:t xml:space="preserve"> </w:t>
      </w:r>
      <w:r>
        <w:rPr>
          <w:rFonts w:asciiTheme="minorHAnsi" w:hAnsiTheme="minorHAnsi"/>
          <w:spacing w:val="-1"/>
        </w:rPr>
        <w:t>co</w:t>
      </w:r>
      <w:r>
        <w:rPr>
          <w:rFonts w:asciiTheme="minorHAnsi" w:hAnsiTheme="minorHAnsi"/>
          <w:spacing w:val="-2"/>
        </w:rPr>
        <w:t>nditions</w:t>
      </w:r>
      <w:r>
        <w:rPr>
          <w:rFonts w:asciiTheme="minorHAnsi" w:hAnsiTheme="minorHAnsi"/>
          <w:spacing w:val="22"/>
          <w:w w:val="101"/>
        </w:rPr>
        <w:t xml:space="preserve"> </w:t>
      </w:r>
      <w:r>
        <w:rPr>
          <w:rFonts w:asciiTheme="minorHAnsi" w:hAnsiTheme="minorHAnsi"/>
          <w:spacing w:val="-2"/>
        </w:rPr>
        <w:t>concerning</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32"/>
        </w:rPr>
        <w:t xml:space="preserve"> </w:t>
      </w:r>
      <w:r>
        <w:rPr>
          <w:rFonts w:asciiTheme="minorHAnsi" w:hAnsiTheme="minorHAnsi"/>
          <w:spacing w:val="-2"/>
        </w:rPr>
        <w:t>rights</w:t>
      </w:r>
      <w:r>
        <w:rPr>
          <w:rFonts w:asciiTheme="minorHAnsi" w:hAnsiTheme="minorHAnsi"/>
          <w:spacing w:val="25"/>
          <w:w w:val="101"/>
        </w:rPr>
        <w:t xml:space="preserve"> </w:t>
      </w:r>
      <w:r>
        <w:rPr>
          <w:rFonts w:asciiTheme="minorHAnsi" w:hAnsiTheme="minorHAnsi"/>
          <w:spacing w:val="-2"/>
        </w:rPr>
        <w:t>duties</w:t>
      </w:r>
      <w:r>
        <w:rPr>
          <w:rFonts w:asciiTheme="minorHAnsi" w:hAnsiTheme="minorHAnsi"/>
          <w:spacing w:val="25"/>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2"/>
        </w:rPr>
        <w:t>responsibilities</w:t>
      </w:r>
      <w:r>
        <w:rPr>
          <w:rFonts w:asciiTheme="minorHAnsi" w:hAnsiTheme="minorHAnsi"/>
          <w:spacing w:val="39"/>
        </w:rPr>
        <w:t xml:space="preserve"> </w:t>
      </w:r>
      <w:r>
        <w:rPr>
          <w:rFonts w:asciiTheme="minorHAnsi" w:hAnsiTheme="minorHAnsi"/>
          <w:spacing w:val="-2"/>
        </w:rPr>
        <w:t>in</w:t>
      </w:r>
      <w:r>
        <w:rPr>
          <w:rFonts w:asciiTheme="minorHAnsi" w:hAnsiTheme="minorHAnsi"/>
          <w:spacing w:val="31"/>
        </w:rPr>
        <w:t xml:space="preserve"> </w:t>
      </w:r>
      <w:r>
        <w:rPr>
          <w:rFonts w:asciiTheme="minorHAnsi" w:hAnsiTheme="minorHAnsi"/>
          <w:spacing w:val="-2"/>
        </w:rPr>
        <w:t>respect</w:t>
      </w:r>
      <w:r>
        <w:rPr>
          <w:rFonts w:asciiTheme="minorHAnsi" w:hAnsiTheme="minorHAnsi"/>
          <w:spacing w:val="25"/>
        </w:rPr>
        <w:t xml:space="preserve"> </w:t>
      </w:r>
      <w:r>
        <w:rPr>
          <w:rFonts w:asciiTheme="minorHAnsi" w:hAnsiTheme="minorHAnsi"/>
          <w:spacing w:val="-2"/>
        </w:rPr>
        <w:t>of</w:t>
      </w:r>
      <w:r>
        <w:rPr>
          <w:rFonts w:asciiTheme="minorHAnsi" w:hAnsiTheme="minorHAnsi"/>
          <w:spacing w:val="29"/>
        </w:rPr>
        <w:t xml:space="preserve"> </w:t>
      </w:r>
      <w:r>
        <w:rPr>
          <w:rFonts w:asciiTheme="minorHAnsi" w:hAnsiTheme="minorHAnsi"/>
          <w:spacing w:val="-2"/>
        </w:rPr>
        <w:t>health</w:t>
      </w:r>
      <w:r>
        <w:rPr>
          <w:rFonts w:asciiTheme="minorHAnsi" w:hAnsiTheme="minorHAnsi"/>
          <w:spacing w:val="24"/>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safety</w:t>
      </w:r>
      <w:r>
        <w:rPr>
          <w:rFonts w:asciiTheme="minorHAnsi" w:hAnsiTheme="minorHAnsi"/>
          <w:spacing w:val="19"/>
        </w:rPr>
        <w:t xml:space="preserve"> </w:t>
      </w:r>
      <w:r>
        <w:rPr>
          <w:rFonts w:asciiTheme="minorHAnsi" w:hAnsiTheme="minorHAnsi"/>
          <w:spacing w:val="-2"/>
        </w:rPr>
        <w:t>when</w:t>
      </w:r>
      <w:r>
        <w:rPr>
          <w:rFonts w:asciiTheme="minorHAnsi" w:hAnsiTheme="minorHAnsi"/>
          <w:spacing w:val="28"/>
        </w:rPr>
        <w:t xml:space="preserve"> </w:t>
      </w:r>
      <w:r>
        <w:rPr>
          <w:rFonts w:asciiTheme="minorHAnsi" w:hAnsiTheme="minorHAnsi"/>
          <w:spacing w:val="-2"/>
        </w:rPr>
        <w:t>undertaking</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Works.</w:t>
      </w:r>
      <w:r>
        <w:rPr>
          <w:rFonts w:asciiTheme="minorHAnsi" w:hAnsiTheme="minorHAnsi"/>
          <w:spacing w:val="32"/>
        </w:rPr>
        <w:t xml:space="preserve"> </w:t>
      </w:r>
      <w:r>
        <w:rPr>
          <w:rFonts w:asciiTheme="minorHAnsi" w:hAnsiTheme="minorHAnsi"/>
          <w:spacing w:val="-2"/>
        </w:rPr>
        <w:t>Licensees</w:t>
      </w:r>
      <w:r>
        <w:rPr>
          <w:rFonts w:asciiTheme="minorHAnsi" w:hAnsiTheme="minorHAnsi"/>
          <w:spacing w:val="25"/>
        </w:rPr>
        <w:t xml:space="preserve"> </w:t>
      </w:r>
      <w:r>
        <w:rPr>
          <w:rFonts w:asciiTheme="minorHAnsi" w:hAnsiTheme="minorHAnsi"/>
          <w:spacing w:val="-2"/>
        </w:rPr>
        <w:t>are</w:t>
      </w:r>
      <w:r>
        <w:rPr>
          <w:rFonts w:asciiTheme="minorHAnsi" w:hAnsiTheme="minorHAnsi"/>
          <w:spacing w:val="32"/>
        </w:rPr>
        <w:t xml:space="preserve"> </w:t>
      </w:r>
      <w:r>
        <w:rPr>
          <w:rFonts w:asciiTheme="minorHAnsi" w:hAnsiTheme="minorHAnsi"/>
          <w:spacing w:val="-2"/>
        </w:rPr>
        <w:t>required</w:t>
      </w:r>
      <w:r>
        <w:rPr>
          <w:rFonts w:asciiTheme="minorHAnsi" w:hAnsiTheme="minorHAnsi"/>
          <w:spacing w:val="17"/>
          <w:w w:val="101"/>
        </w:rPr>
        <w:t xml:space="preserve"> </w:t>
      </w:r>
      <w:r>
        <w:rPr>
          <w:rFonts w:asciiTheme="minorHAnsi" w:hAnsiTheme="minorHAnsi"/>
          <w:spacing w:val="-2"/>
        </w:rPr>
        <w:t>to</w:t>
      </w:r>
      <w:r>
        <w:rPr>
          <w:rFonts w:asciiTheme="minorHAnsi" w:hAnsiTheme="minorHAnsi"/>
          <w:spacing w:val="33"/>
        </w:rPr>
        <w:t xml:space="preserve"> </w:t>
      </w:r>
      <w:r>
        <w:rPr>
          <w:rFonts w:asciiTheme="minorHAnsi" w:hAnsiTheme="minorHAnsi"/>
          <w:spacing w:val="-2"/>
        </w:rPr>
        <w:t>note</w:t>
      </w:r>
      <w:r>
        <w:rPr>
          <w:rFonts w:asciiTheme="minorHAnsi" w:hAnsiTheme="minorHAnsi"/>
          <w:spacing w:val="25"/>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comply</w:t>
      </w:r>
      <w:r>
        <w:rPr>
          <w:rFonts w:asciiTheme="minorHAnsi" w:hAnsiTheme="minorHAnsi"/>
          <w:spacing w:val="24"/>
        </w:rPr>
        <w:t xml:space="preserve"> </w:t>
      </w:r>
      <w:r>
        <w:rPr>
          <w:rFonts w:asciiTheme="minorHAnsi" w:hAnsiTheme="minorHAnsi"/>
          <w:spacing w:val="-1"/>
        </w:rPr>
        <w:t>with</w:t>
      </w:r>
      <w:r>
        <w:rPr>
          <w:rFonts w:asciiTheme="minorHAnsi" w:hAnsiTheme="minorHAnsi"/>
          <w:spacing w:val="22"/>
          <w:w w:val="101"/>
        </w:rPr>
        <w:t xml:space="preserve"> </w:t>
      </w:r>
      <w:r>
        <w:rPr>
          <w:rFonts w:asciiTheme="minorHAnsi" w:hAnsiTheme="minorHAnsi"/>
          <w:spacing w:val="-1"/>
        </w:rPr>
        <w:t>these</w:t>
      </w:r>
      <w:r>
        <w:rPr>
          <w:rFonts w:asciiTheme="minorHAnsi" w:hAnsiTheme="minorHAnsi"/>
          <w:spacing w:val="27"/>
          <w:w w:val="101"/>
        </w:rPr>
        <w:t xml:space="preserve"> </w:t>
      </w:r>
      <w:r>
        <w:rPr>
          <w:rFonts w:asciiTheme="minorHAnsi" w:hAnsiTheme="minorHAnsi"/>
          <w:spacing w:val="-1"/>
        </w:rPr>
        <w:t>conditions</w:t>
      </w:r>
      <w:r>
        <w:rPr>
          <w:rFonts w:asciiTheme="minorHAnsi" w:hAnsiTheme="minorHAnsi"/>
          <w:spacing w:val="30"/>
        </w:rPr>
        <w:t xml:space="preserve"> </w:t>
      </w:r>
      <w:r>
        <w:rPr>
          <w:rFonts w:asciiTheme="minorHAnsi" w:hAnsiTheme="minorHAnsi"/>
          <w:spacing w:val="-1"/>
        </w:rPr>
        <w:t>and</w:t>
      </w:r>
      <w:r>
        <w:rPr>
          <w:rFonts w:asciiTheme="minorHAnsi" w:hAnsiTheme="minorHAnsi"/>
          <w:spacing w:val="29"/>
        </w:rPr>
        <w:t xml:space="preserve"> </w:t>
      </w:r>
      <w:r>
        <w:rPr>
          <w:rFonts w:asciiTheme="minorHAnsi" w:hAnsiTheme="minorHAnsi"/>
          <w:spacing w:val="-1"/>
        </w:rPr>
        <w:t>consult</w:t>
      </w:r>
      <w:r>
        <w:rPr>
          <w:rFonts w:asciiTheme="minorHAnsi" w:hAnsiTheme="minorHAnsi"/>
          <w:spacing w:val="23"/>
          <w:w w:val="101"/>
        </w:rPr>
        <w:t xml:space="preserve"> </w:t>
      </w:r>
      <w:r>
        <w:rPr>
          <w:rFonts w:asciiTheme="minorHAnsi" w:hAnsiTheme="minorHAnsi"/>
          <w:spacing w:val="-1"/>
        </w:rPr>
        <w:t>with</w:t>
      </w:r>
      <w:r>
        <w:rPr>
          <w:rFonts w:asciiTheme="minorHAnsi" w:hAnsiTheme="minorHAnsi"/>
          <w:spacing w:val="22"/>
          <w:w w:val="101"/>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Authorised</w:t>
      </w:r>
      <w:r>
        <w:rPr>
          <w:rFonts w:asciiTheme="minorHAnsi" w:hAnsiTheme="minorHAnsi"/>
          <w:spacing w:val="37"/>
          <w:w w:val="101"/>
        </w:rPr>
        <w:t xml:space="preserve"> </w:t>
      </w:r>
      <w:r>
        <w:rPr>
          <w:rFonts w:asciiTheme="minorHAnsi" w:hAnsiTheme="minorHAnsi"/>
          <w:spacing w:val="-1"/>
        </w:rPr>
        <w:t>Represe</w:t>
      </w:r>
      <w:r>
        <w:rPr>
          <w:rFonts w:asciiTheme="minorHAnsi" w:hAnsiTheme="minorHAnsi"/>
          <w:spacing w:val="-2"/>
        </w:rPr>
        <w:t>ntative</w:t>
      </w:r>
      <w:r>
        <w:rPr>
          <w:rFonts w:asciiTheme="minorHAnsi" w:hAnsiTheme="minorHAnsi"/>
          <w:spacing w:val="27"/>
          <w:w w:val="101"/>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Licensor</w:t>
      </w:r>
      <w:r>
        <w:rPr>
          <w:rFonts w:asciiTheme="minorHAnsi" w:hAnsiTheme="minorHAnsi"/>
          <w:spacing w:val="27"/>
        </w:rPr>
        <w:t xml:space="preserve"> </w:t>
      </w:r>
      <w:r>
        <w:rPr>
          <w:rFonts w:asciiTheme="minorHAnsi" w:hAnsiTheme="minorHAnsi"/>
          <w:spacing w:val="-2"/>
        </w:rPr>
        <w:t>on</w:t>
      </w:r>
      <w:r>
        <w:rPr>
          <w:rFonts w:asciiTheme="minorHAnsi" w:hAnsiTheme="minorHAnsi"/>
          <w:spacing w:val="29"/>
        </w:rPr>
        <w:t xml:space="preserve"> </w:t>
      </w:r>
      <w:r>
        <w:rPr>
          <w:rFonts w:asciiTheme="minorHAnsi" w:hAnsiTheme="minorHAnsi"/>
          <w:spacing w:val="-2"/>
        </w:rPr>
        <w:t>any</w:t>
      </w:r>
      <w:r>
        <w:rPr>
          <w:rFonts w:asciiTheme="minorHAnsi" w:hAnsiTheme="minorHAnsi"/>
          <w:spacing w:val="30"/>
          <w:w w:val="101"/>
        </w:rPr>
        <w:t xml:space="preserve"> </w:t>
      </w:r>
      <w:r>
        <w:rPr>
          <w:rFonts w:asciiTheme="minorHAnsi" w:hAnsiTheme="minorHAnsi"/>
          <w:spacing w:val="-2"/>
        </w:rPr>
        <w:t>additional</w:t>
      </w:r>
      <w:r>
        <w:rPr>
          <w:rFonts w:asciiTheme="minorHAnsi" w:hAnsiTheme="minorHAnsi"/>
        </w:rPr>
        <w:t xml:space="preserve"> </w:t>
      </w:r>
      <w:r>
        <w:rPr>
          <w:rFonts w:asciiTheme="minorHAnsi" w:hAnsiTheme="minorHAnsi"/>
          <w:spacing w:val="-1"/>
        </w:rPr>
        <w:t>safety</w:t>
      </w:r>
      <w:r>
        <w:rPr>
          <w:rFonts w:asciiTheme="minorHAnsi" w:hAnsiTheme="minorHAnsi"/>
          <w:spacing w:val="15"/>
          <w:w w:val="101"/>
        </w:rPr>
        <w:t xml:space="preserve"> </w:t>
      </w:r>
      <w:r>
        <w:rPr>
          <w:rFonts w:asciiTheme="minorHAnsi" w:hAnsiTheme="minorHAnsi"/>
          <w:spacing w:val="-1"/>
        </w:rPr>
        <w:t>precautions, whic</w:t>
      </w:r>
      <w:r>
        <w:rPr>
          <w:rFonts w:asciiTheme="minorHAnsi" w:hAnsiTheme="minorHAnsi"/>
          <w:spacing w:val="-2"/>
        </w:rPr>
        <w:t>h</w:t>
      </w:r>
      <w:r>
        <w:rPr>
          <w:rFonts w:asciiTheme="minorHAnsi" w:hAnsiTheme="minorHAnsi"/>
          <w:spacing w:val="14"/>
        </w:rPr>
        <w:t xml:space="preserve"> </w:t>
      </w:r>
      <w:r>
        <w:rPr>
          <w:rFonts w:asciiTheme="minorHAnsi" w:hAnsiTheme="minorHAnsi"/>
          <w:spacing w:val="-2"/>
        </w:rPr>
        <w:t>may</w:t>
      </w:r>
      <w:r>
        <w:rPr>
          <w:rFonts w:asciiTheme="minorHAnsi" w:hAnsiTheme="minorHAnsi"/>
          <w:spacing w:val="15"/>
          <w:w w:val="101"/>
        </w:rPr>
        <w:t xml:space="preserve"> </w:t>
      </w:r>
      <w:r>
        <w:rPr>
          <w:rFonts w:asciiTheme="minorHAnsi" w:hAnsiTheme="minorHAnsi"/>
          <w:spacing w:val="-2"/>
        </w:rPr>
        <w:t>be</w:t>
      </w:r>
      <w:r>
        <w:rPr>
          <w:rFonts w:asciiTheme="minorHAnsi" w:hAnsiTheme="minorHAnsi"/>
          <w:spacing w:val="18"/>
        </w:rPr>
        <w:t xml:space="preserve"> </w:t>
      </w:r>
      <w:r>
        <w:rPr>
          <w:rFonts w:asciiTheme="minorHAnsi" w:hAnsiTheme="minorHAnsi"/>
          <w:spacing w:val="-2"/>
        </w:rPr>
        <w:t>required</w:t>
      </w:r>
      <w:r>
        <w:rPr>
          <w:rFonts w:asciiTheme="minorHAnsi" w:hAnsiTheme="minorHAnsi"/>
          <w:spacing w:val="14"/>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relation to the</w:t>
      </w:r>
      <w:r>
        <w:rPr>
          <w:rFonts w:asciiTheme="minorHAnsi" w:hAnsiTheme="minorHAnsi"/>
          <w:spacing w:val="17"/>
          <w:w w:val="101"/>
        </w:rPr>
        <w:t xml:space="preserve"> </w:t>
      </w:r>
      <w:r>
        <w:rPr>
          <w:rFonts w:asciiTheme="minorHAnsi" w:hAnsiTheme="minorHAnsi"/>
          <w:spacing w:val="-2"/>
        </w:rPr>
        <w:t>nature of the work to</w:t>
      </w:r>
      <w:r>
        <w:rPr>
          <w:rFonts w:asciiTheme="minorHAnsi" w:hAnsiTheme="minorHAnsi"/>
          <w:spacing w:val="18"/>
          <w:w w:val="101"/>
        </w:rPr>
        <w:t xml:space="preserve"> </w:t>
      </w:r>
      <w:r>
        <w:rPr>
          <w:rFonts w:asciiTheme="minorHAnsi" w:hAnsiTheme="minorHAnsi"/>
          <w:spacing w:val="-2"/>
        </w:rPr>
        <w:t>be</w:t>
      </w:r>
      <w:r>
        <w:rPr>
          <w:rFonts w:asciiTheme="minorHAnsi" w:hAnsiTheme="minorHAnsi"/>
          <w:spacing w:val="17"/>
        </w:rPr>
        <w:t xml:space="preserve"> </w:t>
      </w:r>
      <w:r>
        <w:rPr>
          <w:rFonts w:asciiTheme="minorHAnsi" w:hAnsiTheme="minorHAnsi"/>
          <w:spacing w:val="-2"/>
        </w:rPr>
        <w:t>undertaken.</w:t>
      </w:r>
    </w:p>
    <w:p w14:paraId="066488D9" w14:textId="77777777" w:rsidR="000F72C1" w:rsidRDefault="0020793E">
      <w:pPr>
        <w:pStyle w:val="BodyText"/>
        <w:spacing w:before="177" w:line="227" w:lineRule="auto"/>
        <w:ind w:left="598" w:right="771" w:hanging="551"/>
        <w:rPr>
          <w:rFonts w:asciiTheme="minorHAnsi" w:hAnsiTheme="minorHAnsi"/>
        </w:rPr>
      </w:pPr>
      <w:r>
        <w:rPr>
          <w:rFonts w:asciiTheme="minorHAnsi" w:hAnsiTheme="minorHAnsi"/>
          <w:spacing w:val="-1"/>
        </w:rPr>
        <w:t>1.        The Licensee will carry out the W</w:t>
      </w:r>
      <w:r>
        <w:rPr>
          <w:rFonts w:asciiTheme="minorHAnsi" w:hAnsiTheme="minorHAnsi"/>
          <w:spacing w:val="-2"/>
        </w:rPr>
        <w:t>orks in a safe and efficient manner, in accordance with the Health and Safety</w:t>
      </w:r>
      <w:r>
        <w:rPr>
          <w:rFonts w:asciiTheme="minorHAnsi" w:hAnsiTheme="minorHAnsi"/>
        </w:rPr>
        <w:t xml:space="preserve"> </w:t>
      </w:r>
      <w:r>
        <w:rPr>
          <w:rFonts w:asciiTheme="minorHAnsi" w:hAnsiTheme="minorHAnsi"/>
          <w:spacing w:val="-1"/>
        </w:rPr>
        <w:t>at Work Act</w:t>
      </w:r>
      <w:r>
        <w:rPr>
          <w:rFonts w:asciiTheme="minorHAnsi" w:hAnsiTheme="minorHAnsi"/>
          <w:spacing w:val="20"/>
          <w:w w:val="101"/>
        </w:rPr>
        <w:t xml:space="preserve"> </w:t>
      </w:r>
      <w:r>
        <w:rPr>
          <w:rFonts w:asciiTheme="minorHAnsi" w:hAnsiTheme="minorHAnsi"/>
          <w:spacing w:val="-1"/>
        </w:rPr>
        <w:t>1974 and</w:t>
      </w:r>
      <w:r>
        <w:rPr>
          <w:rFonts w:asciiTheme="minorHAnsi" w:hAnsiTheme="minorHAnsi"/>
          <w:spacing w:val="16"/>
        </w:rPr>
        <w:t xml:space="preserve"> </w:t>
      </w:r>
      <w:r>
        <w:rPr>
          <w:rFonts w:asciiTheme="minorHAnsi" w:hAnsiTheme="minorHAnsi"/>
          <w:spacing w:val="-1"/>
        </w:rPr>
        <w:t>related Acts and</w:t>
      </w:r>
      <w:r>
        <w:rPr>
          <w:rFonts w:asciiTheme="minorHAnsi" w:hAnsiTheme="minorHAnsi"/>
          <w:spacing w:val="18"/>
          <w:w w:val="101"/>
        </w:rPr>
        <w:t xml:space="preserve"> </w:t>
      </w:r>
      <w:r>
        <w:rPr>
          <w:rFonts w:asciiTheme="minorHAnsi" w:hAnsiTheme="minorHAnsi"/>
          <w:spacing w:val="-1"/>
        </w:rPr>
        <w:t>Regulations</w:t>
      </w:r>
      <w:r>
        <w:rPr>
          <w:rFonts w:asciiTheme="minorHAnsi" w:hAnsiTheme="minorHAnsi"/>
          <w:spacing w:val="15"/>
        </w:rPr>
        <w:t xml:space="preserve"> </w:t>
      </w:r>
      <w:r>
        <w:rPr>
          <w:rFonts w:asciiTheme="minorHAnsi" w:hAnsiTheme="minorHAnsi"/>
          <w:spacing w:val="-1"/>
        </w:rPr>
        <w:t>including the</w:t>
      </w:r>
      <w:r>
        <w:rPr>
          <w:rFonts w:asciiTheme="minorHAnsi" w:hAnsiTheme="minorHAnsi"/>
          <w:spacing w:val="18"/>
        </w:rPr>
        <w:t xml:space="preserve"> </w:t>
      </w:r>
      <w:r>
        <w:rPr>
          <w:rFonts w:asciiTheme="minorHAnsi" w:hAnsiTheme="minorHAnsi"/>
          <w:spacing w:val="-1"/>
        </w:rPr>
        <w:t>maintenance</w:t>
      </w:r>
      <w:r>
        <w:rPr>
          <w:rFonts w:asciiTheme="minorHAnsi" w:hAnsiTheme="minorHAnsi"/>
          <w:spacing w:val="8"/>
        </w:rPr>
        <w:t xml:space="preserve"> </w:t>
      </w:r>
      <w:r>
        <w:rPr>
          <w:rFonts w:asciiTheme="minorHAnsi" w:hAnsiTheme="minorHAnsi"/>
          <w:spacing w:val="-1"/>
        </w:rPr>
        <w:t>of</w:t>
      </w:r>
      <w:r>
        <w:rPr>
          <w:rFonts w:asciiTheme="minorHAnsi" w:hAnsiTheme="minorHAnsi"/>
          <w:spacing w:val="7"/>
        </w:rPr>
        <w:t xml:space="preserve"> </w:t>
      </w:r>
      <w:r>
        <w:rPr>
          <w:rFonts w:asciiTheme="minorHAnsi" w:hAnsiTheme="minorHAnsi"/>
          <w:spacing w:val="-1"/>
        </w:rPr>
        <w:t>stat</w:t>
      </w:r>
      <w:r>
        <w:rPr>
          <w:rFonts w:asciiTheme="minorHAnsi" w:hAnsiTheme="minorHAnsi"/>
          <w:spacing w:val="-2"/>
        </w:rPr>
        <w:t>utory</w:t>
      </w:r>
      <w:r>
        <w:rPr>
          <w:rFonts w:asciiTheme="minorHAnsi" w:hAnsiTheme="minorHAnsi"/>
          <w:spacing w:val="18"/>
        </w:rPr>
        <w:t xml:space="preserve"> </w:t>
      </w:r>
      <w:r>
        <w:rPr>
          <w:rFonts w:asciiTheme="minorHAnsi" w:hAnsiTheme="minorHAnsi"/>
          <w:spacing w:val="-2"/>
        </w:rPr>
        <w:t>records</w:t>
      </w:r>
      <w:r>
        <w:rPr>
          <w:rFonts w:asciiTheme="minorHAnsi" w:hAnsiTheme="minorHAnsi"/>
          <w:spacing w:val="8"/>
        </w:rPr>
        <w:t xml:space="preserve"> </w:t>
      </w:r>
      <w:r>
        <w:rPr>
          <w:rFonts w:asciiTheme="minorHAnsi" w:hAnsiTheme="minorHAnsi"/>
          <w:spacing w:val="-2"/>
        </w:rPr>
        <w:t>ensuring</w:t>
      </w:r>
      <w:r>
        <w:rPr>
          <w:rFonts w:asciiTheme="minorHAnsi" w:hAnsiTheme="minorHAnsi"/>
        </w:rPr>
        <w:t xml:space="preserve"> </w:t>
      </w:r>
      <w:r>
        <w:rPr>
          <w:rFonts w:asciiTheme="minorHAnsi" w:hAnsiTheme="minorHAnsi"/>
          <w:spacing w:val="-2"/>
        </w:rPr>
        <w:t>that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7"/>
          <w:w w:val="101"/>
        </w:rPr>
        <w:t xml:space="preserve"> </w:t>
      </w:r>
      <w:r>
        <w:rPr>
          <w:rFonts w:asciiTheme="minorHAnsi" w:hAnsiTheme="minorHAnsi"/>
          <w:spacing w:val="-2"/>
        </w:rPr>
        <w:t>places</w:t>
      </w:r>
      <w:r>
        <w:rPr>
          <w:rFonts w:asciiTheme="minorHAnsi" w:hAnsiTheme="minorHAnsi"/>
          <w:spacing w:val="17"/>
        </w:rPr>
        <w:t xml:space="preserve"> </w:t>
      </w:r>
      <w:r>
        <w:rPr>
          <w:rFonts w:asciiTheme="minorHAnsi" w:hAnsiTheme="minorHAnsi"/>
          <w:spacing w:val="-2"/>
        </w:rPr>
        <w:t>no</w:t>
      </w:r>
      <w:r>
        <w:rPr>
          <w:rFonts w:asciiTheme="minorHAnsi" w:hAnsiTheme="minorHAnsi"/>
          <w:spacing w:val="16"/>
        </w:rPr>
        <w:t xml:space="preserve"> </w:t>
      </w:r>
      <w:r>
        <w:rPr>
          <w:rFonts w:asciiTheme="minorHAnsi" w:hAnsiTheme="minorHAnsi"/>
          <w:spacing w:val="-2"/>
        </w:rPr>
        <w:t>person</w:t>
      </w:r>
      <w:r>
        <w:rPr>
          <w:rFonts w:asciiTheme="minorHAnsi" w:hAnsiTheme="minorHAnsi"/>
          <w:spacing w:val="16"/>
        </w:rPr>
        <w:t xml:space="preserve"> </w:t>
      </w:r>
      <w:r>
        <w:rPr>
          <w:rFonts w:asciiTheme="minorHAnsi" w:hAnsiTheme="minorHAnsi"/>
          <w:spacing w:val="-2"/>
        </w:rPr>
        <w:t>under</w:t>
      </w:r>
      <w:r>
        <w:rPr>
          <w:rFonts w:asciiTheme="minorHAnsi" w:hAnsiTheme="minorHAnsi"/>
          <w:spacing w:val="14"/>
          <w:w w:val="101"/>
        </w:rPr>
        <w:t xml:space="preserve"> </w:t>
      </w:r>
      <w:r>
        <w:rPr>
          <w:rFonts w:asciiTheme="minorHAnsi" w:hAnsiTheme="minorHAnsi"/>
          <w:spacing w:val="-2"/>
        </w:rPr>
        <w:t>its control or any other</w:t>
      </w:r>
      <w:r>
        <w:rPr>
          <w:rFonts w:asciiTheme="minorHAnsi" w:hAnsiTheme="minorHAnsi"/>
          <w:spacing w:val="17"/>
        </w:rPr>
        <w:t xml:space="preserve"> </w:t>
      </w:r>
      <w:r>
        <w:rPr>
          <w:rFonts w:asciiTheme="minorHAnsi" w:hAnsiTheme="minorHAnsi"/>
          <w:spacing w:val="-2"/>
        </w:rPr>
        <w:t>perso</w:t>
      </w:r>
      <w:r>
        <w:rPr>
          <w:rFonts w:asciiTheme="minorHAnsi" w:hAnsiTheme="minorHAnsi"/>
          <w:spacing w:val="-3"/>
        </w:rPr>
        <w:t>n</w:t>
      </w:r>
      <w:r>
        <w:rPr>
          <w:rFonts w:asciiTheme="minorHAnsi" w:hAnsiTheme="minorHAnsi"/>
          <w:spacing w:val="7"/>
        </w:rPr>
        <w:t xml:space="preserve"> </w:t>
      </w:r>
      <w:r>
        <w:rPr>
          <w:rFonts w:asciiTheme="minorHAnsi" w:hAnsiTheme="minorHAnsi"/>
          <w:spacing w:val="-3"/>
        </w:rPr>
        <w:t>or</w:t>
      </w:r>
      <w:r>
        <w:rPr>
          <w:rFonts w:asciiTheme="minorHAnsi" w:hAnsiTheme="minorHAnsi"/>
          <w:spacing w:val="15"/>
        </w:rPr>
        <w:t xml:space="preserve"> </w:t>
      </w:r>
      <w:r>
        <w:rPr>
          <w:rFonts w:asciiTheme="minorHAnsi" w:hAnsiTheme="minorHAnsi"/>
          <w:spacing w:val="-3"/>
        </w:rPr>
        <w:t>persons</w:t>
      </w:r>
      <w:r>
        <w:rPr>
          <w:rFonts w:asciiTheme="minorHAnsi" w:hAnsiTheme="minorHAnsi"/>
          <w:spacing w:val="6"/>
        </w:rPr>
        <w:t xml:space="preserve"> </w:t>
      </w:r>
      <w:r>
        <w:rPr>
          <w:rFonts w:asciiTheme="minorHAnsi" w:hAnsiTheme="minorHAnsi"/>
          <w:spacing w:val="-3"/>
        </w:rPr>
        <w:t>who</w:t>
      </w:r>
      <w:r>
        <w:rPr>
          <w:rFonts w:asciiTheme="minorHAnsi" w:hAnsiTheme="minorHAnsi"/>
          <w:spacing w:val="14"/>
        </w:rPr>
        <w:t xml:space="preserve"> </w:t>
      </w:r>
      <w:r>
        <w:rPr>
          <w:rFonts w:asciiTheme="minorHAnsi" w:hAnsiTheme="minorHAnsi"/>
          <w:spacing w:val="-3"/>
        </w:rPr>
        <w:t>may</w:t>
      </w:r>
      <w:r>
        <w:rPr>
          <w:rFonts w:asciiTheme="minorHAnsi" w:hAnsiTheme="minorHAnsi"/>
          <w:spacing w:val="15"/>
          <w:w w:val="101"/>
        </w:rPr>
        <w:t xml:space="preserve"> </w:t>
      </w:r>
      <w:r>
        <w:rPr>
          <w:rFonts w:asciiTheme="minorHAnsi" w:hAnsiTheme="minorHAnsi"/>
          <w:spacing w:val="-3"/>
        </w:rPr>
        <w:t>be</w:t>
      </w:r>
      <w:r>
        <w:rPr>
          <w:rFonts w:asciiTheme="minorHAnsi" w:hAnsiTheme="minorHAnsi"/>
          <w:spacing w:val="11"/>
        </w:rPr>
        <w:t xml:space="preserve"> </w:t>
      </w:r>
      <w:r>
        <w:rPr>
          <w:rFonts w:asciiTheme="minorHAnsi" w:hAnsiTheme="minorHAnsi"/>
          <w:spacing w:val="-3"/>
        </w:rPr>
        <w:t>affected</w:t>
      </w:r>
      <w:r>
        <w:rPr>
          <w:rFonts w:asciiTheme="minorHAnsi" w:hAnsiTheme="minorHAnsi"/>
          <w:spacing w:val="16"/>
          <w:w w:val="101"/>
        </w:rPr>
        <w:t xml:space="preserve"> </w:t>
      </w:r>
      <w:r>
        <w:rPr>
          <w:rFonts w:asciiTheme="minorHAnsi" w:hAnsiTheme="minorHAnsi"/>
          <w:spacing w:val="-3"/>
        </w:rPr>
        <w:t>by</w:t>
      </w:r>
      <w:r>
        <w:rPr>
          <w:rFonts w:asciiTheme="minorHAnsi" w:hAnsiTheme="minorHAnsi"/>
        </w:rPr>
        <w:t xml:space="preserve"> </w:t>
      </w:r>
      <w:r>
        <w:rPr>
          <w:rFonts w:asciiTheme="minorHAnsi" w:hAnsiTheme="minorHAnsi"/>
          <w:spacing w:val="-2"/>
        </w:rPr>
        <w:t>its actions,</w:t>
      </w:r>
      <w:r>
        <w:rPr>
          <w:rFonts w:asciiTheme="minorHAnsi" w:hAnsiTheme="minorHAnsi"/>
          <w:spacing w:val="30"/>
          <w:w w:val="101"/>
        </w:rPr>
        <w:t xml:space="preserve"> </w:t>
      </w:r>
      <w:r>
        <w:rPr>
          <w:rFonts w:asciiTheme="minorHAnsi" w:hAnsiTheme="minorHAnsi"/>
          <w:spacing w:val="-2"/>
        </w:rPr>
        <w:t>in</w:t>
      </w:r>
      <w:r>
        <w:rPr>
          <w:rFonts w:asciiTheme="minorHAnsi" w:hAnsiTheme="minorHAnsi"/>
          <w:spacing w:val="10"/>
        </w:rPr>
        <w:t xml:space="preserve"> </w:t>
      </w:r>
      <w:r>
        <w:rPr>
          <w:rFonts w:asciiTheme="minorHAnsi" w:hAnsiTheme="minorHAnsi"/>
          <w:spacing w:val="-2"/>
        </w:rPr>
        <w:t>danger.</w:t>
      </w:r>
    </w:p>
    <w:p w14:paraId="066488DA" w14:textId="77777777" w:rsidR="000F72C1" w:rsidRDefault="0020793E">
      <w:pPr>
        <w:pStyle w:val="BodyText"/>
        <w:spacing w:before="178" w:line="214" w:lineRule="auto"/>
        <w:ind w:left="41" w:right="767"/>
        <w:jc w:val="right"/>
        <w:rPr>
          <w:rFonts w:asciiTheme="minorHAnsi" w:hAnsiTheme="minorHAnsi"/>
        </w:rPr>
      </w:pPr>
      <w:r>
        <w:rPr>
          <w:rFonts w:asciiTheme="minorHAnsi" w:hAnsiTheme="minorHAnsi"/>
          <w:spacing w:val="-1"/>
        </w:rPr>
        <w:t>2.        The</w:t>
      </w:r>
      <w:r>
        <w:rPr>
          <w:rFonts w:asciiTheme="minorHAnsi" w:hAnsiTheme="minorHAnsi"/>
          <w:spacing w:val="12"/>
        </w:rPr>
        <w:t xml:space="preserve"> </w:t>
      </w:r>
      <w:r>
        <w:rPr>
          <w:rFonts w:asciiTheme="minorHAnsi" w:hAnsiTheme="minorHAnsi"/>
          <w:spacing w:val="-1"/>
        </w:rPr>
        <w:t>Licensee will supply its servants agents and sub-contractors with</w:t>
      </w:r>
      <w:r>
        <w:rPr>
          <w:rFonts w:asciiTheme="minorHAnsi" w:hAnsiTheme="minorHAnsi"/>
          <w:spacing w:val="11"/>
        </w:rPr>
        <w:t xml:space="preserve"> </w:t>
      </w:r>
      <w:r>
        <w:rPr>
          <w:rFonts w:asciiTheme="minorHAnsi" w:hAnsiTheme="minorHAnsi"/>
          <w:spacing w:val="-1"/>
        </w:rPr>
        <w:t>Personal</w:t>
      </w:r>
      <w:r>
        <w:rPr>
          <w:rFonts w:asciiTheme="minorHAnsi" w:hAnsiTheme="minorHAnsi"/>
          <w:spacing w:val="12"/>
          <w:w w:val="101"/>
        </w:rPr>
        <w:t xml:space="preserve"> </w:t>
      </w:r>
      <w:r>
        <w:rPr>
          <w:rFonts w:asciiTheme="minorHAnsi" w:hAnsiTheme="minorHAnsi"/>
          <w:spacing w:val="-1"/>
        </w:rPr>
        <w:t>Protective</w:t>
      </w:r>
      <w:r>
        <w:rPr>
          <w:rFonts w:asciiTheme="minorHAnsi" w:hAnsiTheme="minorHAnsi"/>
          <w:spacing w:val="12"/>
          <w:w w:val="101"/>
        </w:rPr>
        <w:t xml:space="preserve"> </w:t>
      </w:r>
      <w:r>
        <w:rPr>
          <w:rFonts w:asciiTheme="minorHAnsi" w:hAnsiTheme="minorHAnsi"/>
          <w:spacing w:val="-1"/>
        </w:rPr>
        <w:t>E</w:t>
      </w:r>
      <w:r>
        <w:rPr>
          <w:rFonts w:asciiTheme="minorHAnsi" w:hAnsiTheme="minorHAnsi"/>
          <w:spacing w:val="-2"/>
        </w:rPr>
        <w:t>quipment suitable</w:t>
      </w:r>
      <w:r>
        <w:rPr>
          <w:rFonts w:asciiTheme="minorHAnsi" w:hAnsiTheme="minorHAnsi"/>
        </w:rPr>
        <w:t xml:space="preserve"> </w:t>
      </w:r>
      <w:r>
        <w:rPr>
          <w:rFonts w:asciiTheme="minorHAnsi" w:hAnsiTheme="minorHAnsi"/>
          <w:spacing w:val="-1"/>
        </w:rPr>
        <w:t>for the work to be underta</w:t>
      </w:r>
      <w:r>
        <w:rPr>
          <w:rFonts w:asciiTheme="minorHAnsi" w:hAnsiTheme="minorHAnsi"/>
          <w:spacing w:val="-2"/>
        </w:rPr>
        <w:t>ken and comply with the Personal Protective Equipment at Work Regulations 1992.</w:t>
      </w:r>
    </w:p>
    <w:p w14:paraId="066488DB" w14:textId="77777777" w:rsidR="000F72C1" w:rsidRDefault="0020793E">
      <w:pPr>
        <w:pStyle w:val="BodyText"/>
        <w:spacing w:before="179" w:line="188" w:lineRule="auto"/>
        <w:ind w:left="39"/>
        <w:rPr>
          <w:rFonts w:asciiTheme="minorHAnsi" w:hAnsiTheme="minorHAnsi"/>
        </w:rPr>
      </w:pPr>
      <w:r>
        <w:rPr>
          <w:rFonts w:asciiTheme="minorHAnsi" w:hAnsiTheme="minorHAnsi"/>
          <w:spacing w:val="-1"/>
        </w:rPr>
        <w:t>3.        The</w:t>
      </w:r>
      <w:r>
        <w:rPr>
          <w:rFonts w:asciiTheme="minorHAnsi" w:hAnsiTheme="minorHAnsi"/>
          <w:spacing w:val="21"/>
          <w:w w:val="101"/>
        </w:rPr>
        <w:t xml:space="preserve"> </w:t>
      </w:r>
      <w:r>
        <w:rPr>
          <w:rFonts w:asciiTheme="minorHAnsi" w:hAnsiTheme="minorHAnsi"/>
          <w:spacing w:val="-1"/>
        </w:rPr>
        <w:t>Licensee will</w:t>
      </w:r>
      <w:r>
        <w:rPr>
          <w:rFonts w:asciiTheme="minorHAnsi" w:hAnsiTheme="minorHAnsi"/>
          <w:spacing w:val="14"/>
          <w:w w:val="101"/>
        </w:rPr>
        <w:t xml:space="preserve"> </w:t>
      </w:r>
      <w:r>
        <w:rPr>
          <w:rFonts w:asciiTheme="minorHAnsi" w:hAnsiTheme="minorHAnsi"/>
          <w:spacing w:val="-1"/>
        </w:rPr>
        <w:t>provide</w:t>
      </w:r>
      <w:r>
        <w:rPr>
          <w:rFonts w:asciiTheme="minorHAnsi" w:hAnsiTheme="minorHAnsi"/>
          <w:spacing w:val="15"/>
          <w:w w:val="101"/>
        </w:rPr>
        <w:t xml:space="preserve"> </w:t>
      </w:r>
      <w:r>
        <w:rPr>
          <w:rFonts w:asciiTheme="minorHAnsi" w:hAnsiTheme="minorHAnsi"/>
          <w:spacing w:val="-1"/>
        </w:rPr>
        <w:t>its servants agents</w:t>
      </w:r>
      <w:r>
        <w:rPr>
          <w:rFonts w:asciiTheme="minorHAnsi" w:hAnsiTheme="minorHAnsi"/>
          <w:spacing w:val="10"/>
        </w:rPr>
        <w:t xml:space="preserve"> </w:t>
      </w:r>
      <w:r>
        <w:rPr>
          <w:rFonts w:asciiTheme="minorHAnsi" w:hAnsiTheme="minorHAnsi"/>
          <w:spacing w:val="-1"/>
        </w:rPr>
        <w:t>and sub-contractors</w:t>
      </w:r>
      <w:r>
        <w:rPr>
          <w:rFonts w:asciiTheme="minorHAnsi" w:hAnsiTheme="minorHAnsi"/>
          <w:spacing w:val="4"/>
        </w:rPr>
        <w:t xml:space="preserve"> </w:t>
      </w:r>
      <w:r>
        <w:rPr>
          <w:rFonts w:asciiTheme="minorHAnsi" w:hAnsiTheme="minorHAnsi"/>
          <w:spacing w:val="-1"/>
        </w:rPr>
        <w:t>with</w:t>
      </w:r>
      <w:r>
        <w:rPr>
          <w:rFonts w:asciiTheme="minorHAnsi" w:hAnsiTheme="minorHAnsi"/>
          <w:spacing w:val="4"/>
        </w:rPr>
        <w:t xml:space="preserve"> </w:t>
      </w:r>
      <w:r>
        <w:rPr>
          <w:rFonts w:asciiTheme="minorHAnsi" w:hAnsiTheme="minorHAnsi"/>
          <w:spacing w:val="-1"/>
        </w:rPr>
        <w:t>first</w:t>
      </w:r>
      <w:r>
        <w:rPr>
          <w:rFonts w:asciiTheme="minorHAnsi" w:hAnsiTheme="minorHAnsi"/>
          <w:spacing w:val="11"/>
        </w:rPr>
        <w:t xml:space="preserve"> </w:t>
      </w:r>
      <w:r>
        <w:rPr>
          <w:rFonts w:asciiTheme="minorHAnsi" w:hAnsiTheme="minorHAnsi"/>
          <w:spacing w:val="-1"/>
        </w:rPr>
        <w:t>aid</w:t>
      </w:r>
      <w:r>
        <w:rPr>
          <w:rFonts w:asciiTheme="minorHAnsi" w:hAnsiTheme="minorHAnsi"/>
          <w:spacing w:val="4"/>
        </w:rPr>
        <w:t xml:space="preserve"> </w:t>
      </w:r>
      <w:r>
        <w:rPr>
          <w:rFonts w:asciiTheme="minorHAnsi" w:hAnsiTheme="minorHAnsi"/>
          <w:spacing w:val="-1"/>
        </w:rPr>
        <w:t>facilities.</w:t>
      </w:r>
    </w:p>
    <w:p w14:paraId="066488DC" w14:textId="77777777" w:rsidR="000F72C1" w:rsidRDefault="0020793E">
      <w:pPr>
        <w:pStyle w:val="BodyText"/>
        <w:spacing w:before="181" w:line="222" w:lineRule="auto"/>
        <w:ind w:left="610" w:right="769" w:hanging="577"/>
        <w:rPr>
          <w:rFonts w:asciiTheme="minorHAnsi" w:hAnsiTheme="minorHAnsi"/>
        </w:rPr>
      </w:pPr>
      <w:r>
        <w:rPr>
          <w:rFonts w:asciiTheme="minorHAnsi" w:hAnsiTheme="minorHAnsi"/>
          <w:spacing w:val="-1"/>
        </w:rPr>
        <w:t>4.        The</w:t>
      </w:r>
      <w:r>
        <w:rPr>
          <w:rFonts w:asciiTheme="minorHAnsi" w:hAnsiTheme="minorHAnsi"/>
          <w:spacing w:val="22"/>
          <w:w w:val="101"/>
        </w:rPr>
        <w:t xml:space="preserve"> </w:t>
      </w:r>
      <w:r>
        <w:rPr>
          <w:rFonts w:asciiTheme="minorHAnsi" w:hAnsiTheme="minorHAnsi"/>
          <w:spacing w:val="-1"/>
        </w:rPr>
        <w:t>Licensee shall</w:t>
      </w:r>
      <w:r>
        <w:rPr>
          <w:rFonts w:asciiTheme="minorHAnsi" w:hAnsiTheme="minorHAnsi"/>
          <w:spacing w:val="13"/>
        </w:rPr>
        <w:t xml:space="preserve"> </w:t>
      </w:r>
      <w:r>
        <w:rPr>
          <w:rFonts w:asciiTheme="minorHAnsi" w:hAnsiTheme="minorHAnsi"/>
          <w:spacing w:val="-1"/>
        </w:rPr>
        <w:t>ensure that</w:t>
      </w:r>
      <w:r>
        <w:rPr>
          <w:rFonts w:asciiTheme="minorHAnsi" w:hAnsiTheme="minorHAnsi"/>
          <w:spacing w:val="18"/>
        </w:rPr>
        <w:t xml:space="preserve"> </w:t>
      </w:r>
      <w:r>
        <w:rPr>
          <w:rFonts w:asciiTheme="minorHAnsi" w:hAnsiTheme="minorHAnsi"/>
          <w:spacing w:val="-1"/>
        </w:rPr>
        <w:t>its</w:t>
      </w:r>
      <w:r>
        <w:rPr>
          <w:rFonts w:asciiTheme="minorHAnsi" w:hAnsiTheme="minorHAnsi"/>
          <w:spacing w:val="11"/>
        </w:rPr>
        <w:t xml:space="preserve"> </w:t>
      </w:r>
      <w:r>
        <w:rPr>
          <w:rFonts w:asciiTheme="minorHAnsi" w:hAnsiTheme="minorHAnsi"/>
          <w:spacing w:val="-1"/>
        </w:rPr>
        <w:t>servants agents</w:t>
      </w:r>
      <w:r>
        <w:rPr>
          <w:rFonts w:asciiTheme="minorHAnsi" w:hAnsiTheme="minorHAnsi"/>
          <w:spacing w:val="13"/>
          <w:w w:val="101"/>
        </w:rPr>
        <w:t xml:space="preserve"> </w:t>
      </w:r>
      <w:r>
        <w:rPr>
          <w:rFonts w:asciiTheme="minorHAnsi" w:hAnsiTheme="minorHAnsi"/>
          <w:spacing w:val="-1"/>
        </w:rPr>
        <w:t>and sub-contractors</w:t>
      </w:r>
      <w:r>
        <w:rPr>
          <w:rFonts w:asciiTheme="minorHAnsi" w:hAnsiTheme="minorHAnsi"/>
          <w:spacing w:val="20"/>
        </w:rPr>
        <w:t xml:space="preserve"> </w:t>
      </w:r>
      <w:r>
        <w:rPr>
          <w:rFonts w:asciiTheme="minorHAnsi" w:hAnsiTheme="minorHAnsi"/>
          <w:spacing w:val="-1"/>
        </w:rPr>
        <w:t>have</w:t>
      </w:r>
      <w:r>
        <w:rPr>
          <w:rFonts w:asciiTheme="minorHAnsi" w:hAnsiTheme="minorHAnsi"/>
          <w:spacing w:val="20"/>
        </w:rPr>
        <w:t xml:space="preserve"> </w:t>
      </w:r>
      <w:r>
        <w:rPr>
          <w:rFonts w:asciiTheme="minorHAnsi" w:hAnsiTheme="minorHAnsi"/>
          <w:spacing w:val="-1"/>
        </w:rPr>
        <w:t>received</w:t>
      </w:r>
      <w:r>
        <w:rPr>
          <w:rFonts w:asciiTheme="minorHAnsi" w:hAnsiTheme="minorHAnsi"/>
          <w:spacing w:val="12"/>
        </w:rPr>
        <w:t xml:space="preserve"> </w:t>
      </w:r>
      <w:r>
        <w:rPr>
          <w:rFonts w:asciiTheme="minorHAnsi" w:hAnsiTheme="minorHAnsi"/>
          <w:spacing w:val="-1"/>
        </w:rPr>
        <w:t>appropriate</w:t>
      </w:r>
      <w:r>
        <w:rPr>
          <w:rFonts w:asciiTheme="minorHAnsi" w:hAnsiTheme="minorHAnsi"/>
          <w:spacing w:val="7"/>
        </w:rPr>
        <w:t xml:space="preserve"> </w:t>
      </w:r>
      <w:r>
        <w:rPr>
          <w:rFonts w:asciiTheme="minorHAnsi" w:hAnsiTheme="minorHAnsi"/>
          <w:spacing w:val="-1"/>
        </w:rPr>
        <w:t>tr</w:t>
      </w:r>
      <w:r>
        <w:rPr>
          <w:rFonts w:asciiTheme="minorHAnsi" w:hAnsiTheme="minorHAnsi"/>
          <w:spacing w:val="-2"/>
        </w:rPr>
        <w:t>aining</w:t>
      </w:r>
      <w:r>
        <w:rPr>
          <w:rFonts w:asciiTheme="minorHAnsi" w:hAnsiTheme="minorHAnsi"/>
          <w:spacing w:val="16"/>
          <w:w w:val="101"/>
        </w:rPr>
        <w:t xml:space="preserve"> </w:t>
      </w:r>
      <w:r>
        <w:rPr>
          <w:rFonts w:asciiTheme="minorHAnsi" w:hAnsiTheme="minorHAnsi"/>
          <w:spacing w:val="-2"/>
        </w:rPr>
        <w:t>in</w:t>
      </w:r>
      <w:r>
        <w:rPr>
          <w:rFonts w:asciiTheme="minorHAnsi" w:hAnsiTheme="minorHAnsi"/>
        </w:rPr>
        <w:t xml:space="preserve"> </w:t>
      </w:r>
      <w:r>
        <w:rPr>
          <w:rFonts w:asciiTheme="minorHAnsi" w:hAnsiTheme="minorHAnsi"/>
          <w:spacing w:val="-2"/>
        </w:rPr>
        <w:t>relation</w:t>
      </w:r>
      <w:r>
        <w:rPr>
          <w:rFonts w:asciiTheme="minorHAnsi" w:hAnsiTheme="minorHAnsi"/>
          <w:spacing w:val="22"/>
          <w:w w:val="101"/>
        </w:rPr>
        <w:t xml:space="preserve"> </w:t>
      </w:r>
      <w:r>
        <w:rPr>
          <w:rFonts w:asciiTheme="minorHAnsi" w:hAnsiTheme="minorHAnsi"/>
          <w:spacing w:val="-2"/>
        </w:rPr>
        <w:t>to</w:t>
      </w:r>
      <w:r>
        <w:rPr>
          <w:rFonts w:asciiTheme="minorHAnsi" w:hAnsiTheme="minorHAnsi"/>
          <w:spacing w:val="25"/>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Works</w:t>
      </w:r>
      <w:r>
        <w:rPr>
          <w:rFonts w:asciiTheme="minorHAnsi" w:hAnsiTheme="minorHAnsi"/>
          <w:spacing w:val="29"/>
          <w:w w:val="101"/>
        </w:rPr>
        <w:t xml:space="preserve"> </w:t>
      </w:r>
      <w:r>
        <w:rPr>
          <w:rFonts w:asciiTheme="minorHAnsi" w:hAnsiTheme="minorHAnsi"/>
          <w:spacing w:val="-2"/>
        </w:rPr>
        <w:t>and</w:t>
      </w:r>
      <w:r>
        <w:rPr>
          <w:rFonts w:asciiTheme="minorHAnsi" w:hAnsiTheme="minorHAnsi"/>
          <w:spacing w:val="35"/>
          <w:w w:val="101"/>
        </w:rPr>
        <w:t xml:space="preserve"> </w:t>
      </w:r>
      <w:r>
        <w:rPr>
          <w:rFonts w:asciiTheme="minorHAnsi" w:hAnsiTheme="minorHAnsi"/>
          <w:spacing w:val="-2"/>
        </w:rPr>
        <w:t>provide</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Licensor</w:t>
      </w:r>
      <w:r>
        <w:rPr>
          <w:rFonts w:asciiTheme="minorHAnsi" w:hAnsiTheme="minorHAnsi"/>
          <w:spacing w:val="25"/>
        </w:rPr>
        <w:t xml:space="preserve"> </w:t>
      </w:r>
      <w:r>
        <w:rPr>
          <w:rFonts w:asciiTheme="minorHAnsi" w:hAnsiTheme="minorHAnsi"/>
          <w:spacing w:val="-2"/>
        </w:rPr>
        <w:t>with</w:t>
      </w:r>
      <w:r>
        <w:rPr>
          <w:rFonts w:asciiTheme="minorHAnsi" w:hAnsiTheme="minorHAnsi"/>
          <w:spacing w:val="28"/>
        </w:rPr>
        <w:t xml:space="preserve"> </w:t>
      </w:r>
      <w:r>
        <w:rPr>
          <w:rFonts w:asciiTheme="minorHAnsi" w:hAnsiTheme="minorHAnsi"/>
          <w:spacing w:val="-2"/>
        </w:rPr>
        <w:t>such</w:t>
      </w:r>
      <w:r>
        <w:rPr>
          <w:rFonts w:asciiTheme="minorHAnsi" w:hAnsiTheme="minorHAnsi"/>
          <w:spacing w:val="36"/>
        </w:rPr>
        <w:t xml:space="preserve"> </w:t>
      </w:r>
      <w:r>
        <w:rPr>
          <w:rFonts w:asciiTheme="minorHAnsi" w:hAnsiTheme="minorHAnsi"/>
          <w:spacing w:val="-2"/>
        </w:rPr>
        <w:t>information</w:t>
      </w:r>
      <w:r>
        <w:rPr>
          <w:rFonts w:asciiTheme="minorHAnsi" w:hAnsiTheme="minorHAnsi"/>
          <w:spacing w:val="29"/>
        </w:rPr>
        <w:t xml:space="preserve"> </w:t>
      </w:r>
      <w:r>
        <w:rPr>
          <w:rFonts w:asciiTheme="minorHAnsi" w:hAnsiTheme="minorHAnsi"/>
          <w:spacing w:val="-2"/>
        </w:rPr>
        <w:t>as</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8"/>
          <w:w w:val="101"/>
        </w:rPr>
        <w:t xml:space="preserve"> </w:t>
      </w:r>
      <w:r>
        <w:rPr>
          <w:rFonts w:asciiTheme="minorHAnsi" w:hAnsiTheme="minorHAnsi"/>
          <w:spacing w:val="-2"/>
        </w:rPr>
        <w:t>Licensor</w:t>
      </w:r>
      <w:r>
        <w:rPr>
          <w:rFonts w:asciiTheme="minorHAnsi" w:hAnsiTheme="minorHAnsi"/>
          <w:spacing w:val="34"/>
        </w:rPr>
        <w:t xml:space="preserve"> </w:t>
      </w:r>
      <w:r>
        <w:rPr>
          <w:rFonts w:asciiTheme="minorHAnsi" w:hAnsiTheme="minorHAnsi"/>
          <w:spacing w:val="-2"/>
        </w:rPr>
        <w:t>may</w:t>
      </w:r>
      <w:r>
        <w:rPr>
          <w:rFonts w:asciiTheme="minorHAnsi" w:hAnsiTheme="minorHAnsi"/>
          <w:spacing w:val="37"/>
        </w:rPr>
        <w:t xml:space="preserve"> </w:t>
      </w:r>
      <w:r>
        <w:rPr>
          <w:rFonts w:asciiTheme="minorHAnsi" w:hAnsiTheme="minorHAnsi"/>
          <w:spacing w:val="-2"/>
        </w:rPr>
        <w:t>require</w:t>
      </w:r>
      <w:r>
        <w:rPr>
          <w:rFonts w:asciiTheme="minorHAnsi" w:hAnsiTheme="minorHAnsi"/>
          <w:spacing w:val="35"/>
        </w:rPr>
        <w:t xml:space="preserve"> </w:t>
      </w:r>
      <w:r>
        <w:rPr>
          <w:rFonts w:asciiTheme="minorHAnsi" w:hAnsiTheme="minorHAnsi"/>
          <w:spacing w:val="-3"/>
        </w:rPr>
        <w:t>in</w:t>
      </w:r>
      <w:r>
        <w:rPr>
          <w:rFonts w:asciiTheme="minorHAnsi" w:hAnsiTheme="minorHAnsi"/>
          <w:spacing w:val="25"/>
        </w:rPr>
        <w:t xml:space="preserve"> </w:t>
      </w:r>
      <w:r>
        <w:rPr>
          <w:rFonts w:asciiTheme="minorHAnsi" w:hAnsiTheme="minorHAnsi"/>
          <w:spacing w:val="-3"/>
        </w:rPr>
        <w:t>this</w:t>
      </w:r>
      <w:r>
        <w:rPr>
          <w:rFonts w:asciiTheme="minorHAnsi" w:hAnsiTheme="minorHAnsi"/>
        </w:rPr>
        <w:t xml:space="preserve"> </w:t>
      </w:r>
      <w:r>
        <w:rPr>
          <w:rFonts w:asciiTheme="minorHAnsi" w:hAnsiTheme="minorHAnsi"/>
          <w:spacing w:val="-2"/>
        </w:rPr>
        <w:t>respect.</w:t>
      </w:r>
    </w:p>
    <w:p w14:paraId="066488DD" w14:textId="77777777" w:rsidR="000F72C1" w:rsidRDefault="0020793E">
      <w:pPr>
        <w:pStyle w:val="BodyText"/>
        <w:spacing w:before="176" w:line="227" w:lineRule="auto"/>
        <w:ind w:left="603" w:right="771" w:hanging="565"/>
        <w:rPr>
          <w:rFonts w:asciiTheme="minorHAnsi" w:hAnsiTheme="minorHAnsi"/>
        </w:rPr>
      </w:pPr>
      <w:r>
        <w:rPr>
          <w:rFonts w:asciiTheme="minorHAnsi" w:hAnsiTheme="minorHAnsi"/>
          <w:spacing w:val="-2"/>
        </w:rPr>
        <w:t>5.        The  use</w:t>
      </w:r>
      <w:r>
        <w:rPr>
          <w:rFonts w:asciiTheme="minorHAnsi" w:hAnsiTheme="minorHAnsi"/>
          <w:spacing w:val="38"/>
        </w:rPr>
        <w:t xml:space="preserve"> </w:t>
      </w:r>
      <w:r>
        <w:rPr>
          <w:rFonts w:asciiTheme="minorHAnsi" w:hAnsiTheme="minorHAnsi"/>
          <w:spacing w:val="-2"/>
        </w:rPr>
        <w:t>of</w:t>
      </w:r>
      <w:r>
        <w:rPr>
          <w:rFonts w:asciiTheme="minorHAnsi" w:hAnsiTheme="minorHAnsi"/>
          <w:spacing w:val="33"/>
          <w:w w:val="101"/>
        </w:rPr>
        <w:t xml:space="preserve"> </w:t>
      </w:r>
      <w:r>
        <w:rPr>
          <w:rFonts w:asciiTheme="minorHAnsi" w:hAnsiTheme="minorHAnsi"/>
          <w:spacing w:val="-2"/>
        </w:rPr>
        <w:t>substances  hazardous</w:t>
      </w:r>
      <w:r>
        <w:rPr>
          <w:rFonts w:asciiTheme="minorHAnsi" w:hAnsiTheme="minorHAnsi"/>
          <w:spacing w:val="30"/>
          <w:w w:val="101"/>
        </w:rPr>
        <w:t xml:space="preserve"> </w:t>
      </w:r>
      <w:r>
        <w:rPr>
          <w:rFonts w:asciiTheme="minorHAnsi" w:hAnsiTheme="minorHAnsi"/>
          <w:spacing w:val="-2"/>
        </w:rPr>
        <w:t>to</w:t>
      </w:r>
      <w:r>
        <w:rPr>
          <w:rFonts w:asciiTheme="minorHAnsi" w:hAnsiTheme="minorHAnsi"/>
          <w:spacing w:val="45"/>
        </w:rPr>
        <w:t xml:space="preserve"> </w:t>
      </w:r>
      <w:r>
        <w:rPr>
          <w:rFonts w:asciiTheme="minorHAnsi" w:hAnsiTheme="minorHAnsi"/>
          <w:spacing w:val="-2"/>
        </w:rPr>
        <w:t>health</w:t>
      </w:r>
      <w:r>
        <w:rPr>
          <w:rFonts w:asciiTheme="minorHAnsi" w:hAnsiTheme="minorHAnsi"/>
          <w:spacing w:val="36"/>
          <w:w w:val="101"/>
        </w:rPr>
        <w:t xml:space="preserve"> </w:t>
      </w:r>
      <w:r>
        <w:rPr>
          <w:rFonts w:asciiTheme="minorHAnsi" w:hAnsiTheme="minorHAnsi"/>
          <w:spacing w:val="-2"/>
        </w:rPr>
        <w:t>as</w:t>
      </w:r>
      <w:r>
        <w:rPr>
          <w:rFonts w:asciiTheme="minorHAnsi" w:hAnsiTheme="minorHAnsi"/>
          <w:spacing w:val="37"/>
          <w:w w:val="101"/>
        </w:rPr>
        <w:t xml:space="preserve"> </w:t>
      </w:r>
      <w:r>
        <w:rPr>
          <w:rFonts w:asciiTheme="minorHAnsi" w:hAnsiTheme="minorHAnsi"/>
          <w:spacing w:val="-2"/>
        </w:rPr>
        <w:t>defined</w:t>
      </w:r>
      <w:r>
        <w:rPr>
          <w:rFonts w:asciiTheme="minorHAnsi" w:hAnsiTheme="minorHAnsi"/>
          <w:spacing w:val="40"/>
          <w:w w:val="102"/>
        </w:rPr>
        <w:t xml:space="preserve"> </w:t>
      </w:r>
      <w:r>
        <w:rPr>
          <w:rFonts w:asciiTheme="minorHAnsi" w:hAnsiTheme="minorHAnsi"/>
          <w:spacing w:val="-2"/>
        </w:rPr>
        <w:t>in</w:t>
      </w:r>
      <w:r>
        <w:rPr>
          <w:rFonts w:asciiTheme="minorHAnsi" w:hAnsiTheme="minorHAnsi"/>
          <w:spacing w:val="29"/>
          <w:w w:val="101"/>
        </w:rPr>
        <w:t xml:space="preserve"> </w:t>
      </w:r>
      <w:r>
        <w:rPr>
          <w:rFonts w:asciiTheme="minorHAnsi" w:hAnsiTheme="minorHAnsi"/>
          <w:spacing w:val="-2"/>
        </w:rPr>
        <w:t>the</w:t>
      </w:r>
      <w:r>
        <w:rPr>
          <w:rFonts w:asciiTheme="minorHAnsi" w:hAnsiTheme="minorHAnsi"/>
          <w:spacing w:val="38"/>
        </w:rPr>
        <w:t xml:space="preserve"> </w:t>
      </w:r>
      <w:r>
        <w:rPr>
          <w:rFonts w:asciiTheme="minorHAnsi" w:hAnsiTheme="minorHAnsi"/>
          <w:spacing w:val="-2"/>
        </w:rPr>
        <w:t>Control</w:t>
      </w:r>
      <w:r>
        <w:rPr>
          <w:rFonts w:asciiTheme="minorHAnsi" w:hAnsiTheme="minorHAnsi"/>
          <w:spacing w:val="34"/>
          <w:w w:val="101"/>
        </w:rPr>
        <w:t xml:space="preserve"> </w:t>
      </w:r>
      <w:r>
        <w:rPr>
          <w:rFonts w:asciiTheme="minorHAnsi" w:hAnsiTheme="minorHAnsi"/>
          <w:spacing w:val="-2"/>
        </w:rPr>
        <w:t>of</w:t>
      </w:r>
      <w:r>
        <w:rPr>
          <w:rFonts w:asciiTheme="minorHAnsi" w:hAnsiTheme="minorHAnsi"/>
          <w:spacing w:val="32"/>
          <w:w w:val="101"/>
        </w:rPr>
        <w:t xml:space="preserve"> </w:t>
      </w:r>
      <w:r>
        <w:rPr>
          <w:rFonts w:asciiTheme="minorHAnsi" w:hAnsiTheme="minorHAnsi"/>
          <w:spacing w:val="-2"/>
        </w:rPr>
        <w:t>Substances  Hazardous</w:t>
      </w:r>
      <w:r>
        <w:rPr>
          <w:rFonts w:asciiTheme="minorHAnsi" w:hAnsiTheme="minorHAnsi"/>
          <w:spacing w:val="30"/>
          <w:w w:val="101"/>
        </w:rPr>
        <w:t xml:space="preserve"> </w:t>
      </w:r>
      <w:r>
        <w:rPr>
          <w:rFonts w:asciiTheme="minorHAnsi" w:hAnsiTheme="minorHAnsi"/>
          <w:spacing w:val="-2"/>
        </w:rPr>
        <w:t>to</w:t>
      </w:r>
      <w:r>
        <w:rPr>
          <w:rFonts w:asciiTheme="minorHAnsi" w:hAnsiTheme="minorHAnsi"/>
          <w:spacing w:val="47"/>
        </w:rPr>
        <w:t xml:space="preserve"> </w:t>
      </w:r>
      <w:r>
        <w:rPr>
          <w:rFonts w:asciiTheme="minorHAnsi" w:hAnsiTheme="minorHAnsi"/>
          <w:spacing w:val="-2"/>
        </w:rPr>
        <w:t>Health</w:t>
      </w:r>
      <w:r>
        <w:rPr>
          <w:rFonts w:asciiTheme="minorHAnsi" w:hAnsiTheme="minorHAnsi"/>
        </w:rPr>
        <w:t xml:space="preserve"> </w:t>
      </w:r>
      <w:r>
        <w:rPr>
          <w:rFonts w:asciiTheme="minorHAnsi" w:hAnsiTheme="minorHAnsi"/>
          <w:spacing w:val="-1"/>
        </w:rPr>
        <w:t>Regulations 1999 (COSHH) will be notified</w:t>
      </w:r>
      <w:r>
        <w:rPr>
          <w:rFonts w:asciiTheme="minorHAnsi" w:hAnsiTheme="minorHAnsi"/>
          <w:spacing w:val="-11"/>
        </w:rPr>
        <w:t xml:space="preserve"> </w:t>
      </w:r>
      <w:r>
        <w:rPr>
          <w:rFonts w:asciiTheme="minorHAnsi" w:hAnsiTheme="minorHAnsi"/>
          <w:spacing w:val="-1"/>
        </w:rPr>
        <w:t>to the Licensor</w:t>
      </w:r>
      <w:r>
        <w:rPr>
          <w:rFonts w:asciiTheme="minorHAnsi" w:hAnsiTheme="minorHAnsi"/>
          <w:spacing w:val="-2"/>
        </w:rPr>
        <w:t>'s Authorised Representative and the manufacturers</w:t>
      </w:r>
      <w:r>
        <w:rPr>
          <w:rFonts w:asciiTheme="minorHAnsi" w:hAnsiTheme="minorHAnsi"/>
        </w:rPr>
        <w:t xml:space="preserve"> </w:t>
      </w:r>
      <w:r>
        <w:rPr>
          <w:rFonts w:asciiTheme="minorHAnsi" w:hAnsiTheme="minorHAnsi"/>
          <w:spacing w:val="-1"/>
        </w:rPr>
        <w:t>data-sheets for those substances forwarded to the</w:t>
      </w:r>
      <w:r>
        <w:rPr>
          <w:rFonts w:asciiTheme="minorHAnsi" w:hAnsiTheme="minorHAnsi"/>
          <w:spacing w:val="30"/>
        </w:rPr>
        <w:t xml:space="preserve"> </w:t>
      </w:r>
      <w:r>
        <w:rPr>
          <w:rFonts w:asciiTheme="minorHAnsi" w:hAnsiTheme="minorHAnsi"/>
          <w:spacing w:val="-1"/>
        </w:rPr>
        <w:t>Licensor's Authorised</w:t>
      </w:r>
      <w:r>
        <w:rPr>
          <w:rFonts w:asciiTheme="minorHAnsi" w:hAnsiTheme="minorHAnsi"/>
          <w:spacing w:val="13"/>
          <w:w w:val="101"/>
        </w:rPr>
        <w:t xml:space="preserve"> </w:t>
      </w:r>
      <w:r>
        <w:rPr>
          <w:rFonts w:asciiTheme="minorHAnsi" w:hAnsiTheme="minorHAnsi"/>
          <w:spacing w:val="-1"/>
        </w:rPr>
        <w:t>Representative for</w:t>
      </w:r>
      <w:r>
        <w:rPr>
          <w:rFonts w:asciiTheme="minorHAnsi" w:hAnsiTheme="minorHAnsi"/>
          <w:spacing w:val="12"/>
          <w:w w:val="101"/>
        </w:rPr>
        <w:t xml:space="preserve"> </w:t>
      </w:r>
      <w:r>
        <w:rPr>
          <w:rFonts w:asciiTheme="minorHAnsi" w:hAnsiTheme="minorHAnsi"/>
          <w:spacing w:val="-1"/>
        </w:rPr>
        <w:t>his</w:t>
      </w:r>
      <w:r>
        <w:rPr>
          <w:rFonts w:asciiTheme="minorHAnsi" w:hAnsiTheme="minorHAnsi"/>
          <w:spacing w:val="12"/>
          <w:w w:val="101"/>
        </w:rPr>
        <w:t xml:space="preserve"> </w:t>
      </w:r>
      <w:r>
        <w:rPr>
          <w:rFonts w:asciiTheme="minorHAnsi" w:hAnsiTheme="minorHAnsi"/>
          <w:spacing w:val="-1"/>
        </w:rPr>
        <w:t>information,</w:t>
      </w:r>
      <w:r>
        <w:rPr>
          <w:rFonts w:asciiTheme="minorHAnsi" w:hAnsiTheme="minorHAnsi"/>
        </w:rPr>
        <w:t xml:space="preserve"> </w:t>
      </w:r>
      <w:r>
        <w:rPr>
          <w:rFonts w:asciiTheme="minorHAnsi" w:hAnsiTheme="minorHAnsi"/>
          <w:spacing w:val="-1"/>
        </w:rPr>
        <w:t>and approval,</w:t>
      </w:r>
      <w:r>
        <w:rPr>
          <w:rFonts w:asciiTheme="minorHAnsi" w:hAnsiTheme="minorHAnsi"/>
          <w:spacing w:val="13"/>
        </w:rPr>
        <w:t xml:space="preserve"> </w:t>
      </w:r>
      <w:r>
        <w:rPr>
          <w:rFonts w:asciiTheme="minorHAnsi" w:hAnsiTheme="minorHAnsi"/>
          <w:spacing w:val="-1"/>
        </w:rPr>
        <w:t>in</w:t>
      </w:r>
      <w:r>
        <w:rPr>
          <w:rFonts w:asciiTheme="minorHAnsi" w:hAnsiTheme="minorHAnsi"/>
          <w:spacing w:val="9"/>
        </w:rPr>
        <w:t xml:space="preserve"> </w:t>
      </w:r>
      <w:r>
        <w:rPr>
          <w:rFonts w:asciiTheme="minorHAnsi" w:hAnsiTheme="minorHAnsi"/>
          <w:spacing w:val="-1"/>
        </w:rPr>
        <w:t>each</w:t>
      </w:r>
      <w:r>
        <w:rPr>
          <w:rFonts w:asciiTheme="minorHAnsi" w:hAnsiTheme="minorHAnsi"/>
          <w:spacing w:val="-2"/>
        </w:rPr>
        <w:t xml:space="preserve"> case.</w:t>
      </w:r>
    </w:p>
    <w:p w14:paraId="066488DE" w14:textId="77777777" w:rsidR="000F72C1" w:rsidRDefault="0020793E">
      <w:pPr>
        <w:pStyle w:val="BodyText"/>
        <w:spacing w:before="180" w:line="187" w:lineRule="auto"/>
        <w:ind w:left="39"/>
        <w:rPr>
          <w:rFonts w:asciiTheme="minorHAnsi" w:hAnsiTheme="minorHAnsi"/>
        </w:rPr>
      </w:pPr>
      <w:r>
        <w:rPr>
          <w:rFonts w:asciiTheme="minorHAnsi" w:hAnsiTheme="minorHAnsi"/>
          <w:spacing w:val="-1"/>
        </w:rPr>
        <w:t>6.        6.1      The  L</w:t>
      </w:r>
      <w:r>
        <w:rPr>
          <w:rFonts w:asciiTheme="minorHAnsi" w:hAnsiTheme="minorHAnsi"/>
          <w:spacing w:val="-2"/>
        </w:rPr>
        <w:t>icensee</w:t>
      </w:r>
      <w:r>
        <w:rPr>
          <w:rFonts w:asciiTheme="minorHAnsi" w:hAnsiTheme="minorHAnsi"/>
          <w:spacing w:val="32"/>
        </w:rPr>
        <w:t xml:space="preserve"> </w:t>
      </w:r>
      <w:r>
        <w:rPr>
          <w:rFonts w:asciiTheme="minorHAnsi" w:hAnsiTheme="minorHAnsi"/>
          <w:spacing w:val="-2"/>
        </w:rPr>
        <w:t>shall  record</w:t>
      </w:r>
      <w:r>
        <w:rPr>
          <w:rFonts w:asciiTheme="minorHAnsi" w:hAnsiTheme="minorHAnsi"/>
          <w:spacing w:val="31"/>
          <w:w w:val="101"/>
        </w:rPr>
        <w:t xml:space="preserve"> </w:t>
      </w:r>
      <w:r>
        <w:rPr>
          <w:rFonts w:asciiTheme="minorHAnsi" w:hAnsiTheme="minorHAnsi"/>
          <w:spacing w:val="-2"/>
        </w:rPr>
        <w:t>any</w:t>
      </w:r>
      <w:r>
        <w:rPr>
          <w:rFonts w:asciiTheme="minorHAnsi" w:hAnsiTheme="minorHAnsi"/>
          <w:spacing w:val="35"/>
          <w:w w:val="101"/>
        </w:rPr>
        <w:t xml:space="preserve"> </w:t>
      </w:r>
      <w:r>
        <w:rPr>
          <w:rFonts w:asciiTheme="minorHAnsi" w:hAnsiTheme="minorHAnsi"/>
          <w:spacing w:val="-2"/>
        </w:rPr>
        <w:t>accidents</w:t>
      </w:r>
      <w:r>
        <w:rPr>
          <w:rFonts w:asciiTheme="minorHAnsi" w:hAnsiTheme="minorHAnsi"/>
          <w:spacing w:val="34"/>
          <w:w w:val="101"/>
        </w:rPr>
        <w:t xml:space="preserve"> </w:t>
      </w:r>
      <w:r>
        <w:rPr>
          <w:rFonts w:asciiTheme="minorHAnsi" w:hAnsiTheme="minorHAnsi"/>
          <w:spacing w:val="-2"/>
        </w:rPr>
        <w:t>occurring</w:t>
      </w:r>
      <w:r>
        <w:rPr>
          <w:rFonts w:asciiTheme="minorHAnsi" w:hAnsiTheme="minorHAnsi"/>
          <w:spacing w:val="33"/>
          <w:w w:val="101"/>
        </w:rPr>
        <w:t xml:space="preserve"> </w:t>
      </w:r>
      <w:r>
        <w:rPr>
          <w:rFonts w:asciiTheme="minorHAnsi" w:hAnsiTheme="minorHAnsi"/>
          <w:spacing w:val="-2"/>
        </w:rPr>
        <w:t>on</w:t>
      </w:r>
      <w:r>
        <w:rPr>
          <w:rFonts w:asciiTheme="minorHAnsi" w:hAnsiTheme="minorHAnsi"/>
          <w:spacing w:val="27"/>
          <w:w w:val="101"/>
        </w:rPr>
        <w:t xml:space="preserve"> </w:t>
      </w:r>
      <w:r>
        <w:rPr>
          <w:rFonts w:asciiTheme="minorHAnsi" w:hAnsiTheme="minorHAnsi"/>
          <w:spacing w:val="-2"/>
        </w:rPr>
        <w:t>the  Premises</w:t>
      </w:r>
      <w:r>
        <w:rPr>
          <w:rFonts w:asciiTheme="minorHAnsi" w:hAnsiTheme="minorHAnsi"/>
          <w:spacing w:val="28"/>
          <w:w w:val="101"/>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its</w:t>
      </w:r>
      <w:r>
        <w:rPr>
          <w:rFonts w:asciiTheme="minorHAnsi" w:hAnsiTheme="minorHAnsi"/>
          <w:spacing w:val="31"/>
          <w:w w:val="101"/>
        </w:rPr>
        <w:t xml:space="preserve"> </w:t>
      </w:r>
      <w:r>
        <w:rPr>
          <w:rFonts w:asciiTheme="minorHAnsi" w:hAnsiTheme="minorHAnsi"/>
          <w:spacing w:val="-2"/>
        </w:rPr>
        <w:t>servants,</w:t>
      </w:r>
      <w:r>
        <w:rPr>
          <w:rFonts w:asciiTheme="minorHAnsi" w:hAnsiTheme="minorHAnsi"/>
          <w:spacing w:val="34"/>
          <w:w w:val="101"/>
        </w:rPr>
        <w:t xml:space="preserve"> </w:t>
      </w:r>
      <w:r>
        <w:rPr>
          <w:rFonts w:asciiTheme="minorHAnsi" w:hAnsiTheme="minorHAnsi"/>
          <w:spacing w:val="-2"/>
        </w:rPr>
        <w:t>agents</w:t>
      </w:r>
      <w:r>
        <w:rPr>
          <w:rFonts w:asciiTheme="minorHAnsi" w:hAnsiTheme="minorHAnsi"/>
          <w:spacing w:val="34"/>
          <w:w w:val="101"/>
        </w:rPr>
        <w:t xml:space="preserve"> </w:t>
      </w:r>
      <w:r>
        <w:rPr>
          <w:rFonts w:asciiTheme="minorHAnsi" w:hAnsiTheme="minorHAnsi"/>
          <w:spacing w:val="-2"/>
        </w:rPr>
        <w:t>and</w:t>
      </w:r>
      <w:r>
        <w:rPr>
          <w:rFonts w:asciiTheme="minorHAnsi" w:hAnsiTheme="minorHAnsi"/>
          <w:spacing w:val="33"/>
        </w:rPr>
        <w:t xml:space="preserve"> </w:t>
      </w:r>
      <w:r>
        <w:rPr>
          <w:rFonts w:asciiTheme="minorHAnsi" w:hAnsiTheme="minorHAnsi"/>
          <w:spacing w:val="-2"/>
        </w:rPr>
        <w:t>sub-</w:t>
      </w:r>
    </w:p>
    <w:p w14:paraId="066488DF" w14:textId="77777777" w:rsidR="000F72C1" w:rsidRDefault="0020793E">
      <w:pPr>
        <w:pStyle w:val="BodyText"/>
        <w:spacing w:before="59" w:line="187" w:lineRule="auto"/>
        <w:ind w:left="1170"/>
        <w:rPr>
          <w:rFonts w:asciiTheme="minorHAnsi" w:hAnsiTheme="minorHAnsi"/>
        </w:rPr>
      </w:pPr>
      <w:r>
        <w:rPr>
          <w:rFonts w:asciiTheme="minorHAnsi" w:hAnsiTheme="minorHAnsi"/>
          <w:spacing w:val="-1"/>
        </w:rPr>
        <w:t>contractors</w:t>
      </w:r>
      <w:r>
        <w:rPr>
          <w:rFonts w:asciiTheme="minorHAnsi" w:hAnsiTheme="minorHAnsi"/>
          <w:spacing w:val="15"/>
          <w:w w:val="101"/>
        </w:rPr>
        <w:t xml:space="preserve"> </w:t>
      </w:r>
      <w:r>
        <w:rPr>
          <w:rFonts w:asciiTheme="minorHAnsi" w:hAnsiTheme="minorHAnsi"/>
          <w:spacing w:val="-1"/>
        </w:rPr>
        <w:t>in connection with this Agreement</w:t>
      </w:r>
      <w:r>
        <w:rPr>
          <w:rFonts w:asciiTheme="minorHAnsi" w:hAnsiTheme="minorHAnsi"/>
          <w:spacing w:val="12"/>
          <w:w w:val="102"/>
        </w:rPr>
        <w:t xml:space="preserve"> </w:t>
      </w:r>
      <w:r>
        <w:rPr>
          <w:rFonts w:asciiTheme="minorHAnsi" w:hAnsiTheme="minorHAnsi"/>
          <w:spacing w:val="-1"/>
        </w:rPr>
        <w:t>in the Accident</w:t>
      </w:r>
      <w:r>
        <w:rPr>
          <w:rFonts w:asciiTheme="minorHAnsi" w:hAnsiTheme="minorHAnsi"/>
          <w:spacing w:val="19"/>
          <w:w w:val="101"/>
        </w:rPr>
        <w:t xml:space="preserve"> </w:t>
      </w:r>
      <w:r>
        <w:rPr>
          <w:rFonts w:asciiTheme="minorHAnsi" w:hAnsiTheme="minorHAnsi"/>
          <w:spacing w:val="-1"/>
        </w:rPr>
        <w:t>Book</w:t>
      </w:r>
      <w:r>
        <w:rPr>
          <w:rFonts w:asciiTheme="minorHAnsi" w:hAnsiTheme="minorHAnsi"/>
          <w:spacing w:val="17"/>
          <w:w w:val="101"/>
        </w:rPr>
        <w:t xml:space="preserve"> </w:t>
      </w:r>
      <w:r>
        <w:rPr>
          <w:rFonts w:asciiTheme="minorHAnsi" w:hAnsiTheme="minorHAnsi"/>
          <w:spacing w:val="-1"/>
        </w:rPr>
        <w:t>held on the</w:t>
      </w:r>
      <w:r>
        <w:rPr>
          <w:rFonts w:asciiTheme="minorHAnsi" w:hAnsiTheme="minorHAnsi"/>
          <w:spacing w:val="17"/>
        </w:rPr>
        <w:t xml:space="preserve"> </w:t>
      </w:r>
      <w:r>
        <w:rPr>
          <w:rFonts w:asciiTheme="minorHAnsi" w:hAnsiTheme="minorHAnsi"/>
          <w:spacing w:val="-1"/>
        </w:rPr>
        <w:t>Pre</w:t>
      </w:r>
      <w:r>
        <w:rPr>
          <w:rFonts w:asciiTheme="minorHAnsi" w:hAnsiTheme="minorHAnsi"/>
          <w:spacing w:val="-2"/>
        </w:rPr>
        <w:t>mises.</w:t>
      </w:r>
    </w:p>
    <w:p w14:paraId="066488E0" w14:textId="77777777" w:rsidR="000F72C1" w:rsidRDefault="0020793E">
      <w:pPr>
        <w:pStyle w:val="BodyText"/>
        <w:spacing w:before="103" w:line="244" w:lineRule="auto"/>
        <w:ind w:left="1176" w:right="769" w:hanging="571"/>
        <w:rPr>
          <w:rFonts w:asciiTheme="minorHAnsi" w:hAnsiTheme="minorHAnsi"/>
        </w:rPr>
      </w:pPr>
      <w:r>
        <w:rPr>
          <w:rFonts w:asciiTheme="minorHAnsi" w:hAnsiTheme="minorHAnsi"/>
          <w:spacing w:val="-1"/>
        </w:rPr>
        <w:t>6.2     Any</w:t>
      </w:r>
      <w:r>
        <w:rPr>
          <w:rFonts w:asciiTheme="minorHAnsi" w:hAnsiTheme="minorHAnsi"/>
          <w:spacing w:val="6"/>
        </w:rPr>
        <w:t xml:space="preserve"> </w:t>
      </w:r>
      <w:r>
        <w:rPr>
          <w:rFonts w:asciiTheme="minorHAnsi" w:hAnsiTheme="minorHAnsi"/>
          <w:spacing w:val="-1"/>
        </w:rPr>
        <w:t>accidents/incidents</w:t>
      </w:r>
      <w:r>
        <w:rPr>
          <w:rFonts w:asciiTheme="minorHAnsi" w:hAnsiTheme="minorHAnsi"/>
          <w:spacing w:val="7"/>
        </w:rPr>
        <w:t xml:space="preserve"> </w:t>
      </w:r>
      <w:r>
        <w:rPr>
          <w:rFonts w:asciiTheme="minorHAnsi" w:hAnsiTheme="minorHAnsi"/>
          <w:spacing w:val="-1"/>
        </w:rPr>
        <w:t>deemed</w:t>
      </w:r>
      <w:r>
        <w:rPr>
          <w:rFonts w:asciiTheme="minorHAnsi" w:hAnsiTheme="minorHAnsi"/>
          <w:spacing w:val="11"/>
        </w:rPr>
        <w:t xml:space="preserve"> </w:t>
      </w:r>
      <w:r>
        <w:rPr>
          <w:rFonts w:asciiTheme="minorHAnsi" w:hAnsiTheme="minorHAnsi"/>
          <w:spacing w:val="-1"/>
        </w:rPr>
        <w:t>reportable to the</w:t>
      </w:r>
      <w:r>
        <w:rPr>
          <w:rFonts w:asciiTheme="minorHAnsi" w:hAnsiTheme="minorHAnsi"/>
          <w:spacing w:val="15"/>
          <w:w w:val="101"/>
        </w:rPr>
        <w:t xml:space="preserve"> </w:t>
      </w:r>
      <w:r>
        <w:rPr>
          <w:rFonts w:asciiTheme="minorHAnsi" w:hAnsiTheme="minorHAnsi"/>
          <w:spacing w:val="-1"/>
        </w:rPr>
        <w:t>Health</w:t>
      </w:r>
      <w:r>
        <w:rPr>
          <w:rFonts w:asciiTheme="minorHAnsi" w:hAnsiTheme="minorHAnsi"/>
          <w:spacing w:val="5"/>
        </w:rPr>
        <w:t xml:space="preserve"> </w:t>
      </w:r>
      <w:r>
        <w:rPr>
          <w:rFonts w:asciiTheme="minorHAnsi" w:hAnsiTheme="minorHAnsi"/>
          <w:spacing w:val="-1"/>
        </w:rPr>
        <w:t>and Safety</w:t>
      </w:r>
      <w:r>
        <w:rPr>
          <w:rFonts w:asciiTheme="minorHAnsi" w:hAnsiTheme="minorHAnsi"/>
          <w:spacing w:val="15"/>
          <w:w w:val="101"/>
        </w:rPr>
        <w:t xml:space="preserve"> </w:t>
      </w:r>
      <w:r>
        <w:rPr>
          <w:rFonts w:asciiTheme="minorHAnsi" w:hAnsiTheme="minorHAnsi"/>
          <w:spacing w:val="-1"/>
        </w:rPr>
        <w:t>Execut</w:t>
      </w:r>
      <w:r>
        <w:rPr>
          <w:rFonts w:asciiTheme="minorHAnsi" w:hAnsiTheme="minorHAnsi"/>
          <w:spacing w:val="-2"/>
        </w:rPr>
        <w:t>ive</w:t>
      </w:r>
      <w:r>
        <w:rPr>
          <w:rFonts w:asciiTheme="minorHAnsi" w:hAnsiTheme="minorHAnsi"/>
          <w:spacing w:val="12"/>
        </w:rPr>
        <w:t xml:space="preserve"> </w:t>
      </w:r>
      <w:r>
        <w:rPr>
          <w:rFonts w:asciiTheme="minorHAnsi" w:hAnsiTheme="minorHAnsi"/>
          <w:spacing w:val="-2"/>
        </w:rPr>
        <w:t>under the</w:t>
      </w:r>
      <w:r>
        <w:rPr>
          <w:rFonts w:asciiTheme="minorHAnsi" w:hAnsiTheme="minorHAnsi"/>
          <w:spacing w:val="15"/>
        </w:rPr>
        <w:t xml:space="preserve"> </w:t>
      </w:r>
      <w:r>
        <w:rPr>
          <w:rFonts w:asciiTheme="minorHAnsi" w:hAnsiTheme="minorHAnsi"/>
          <w:spacing w:val="-2"/>
        </w:rPr>
        <w:t>Reporting</w:t>
      </w:r>
      <w:r>
        <w:rPr>
          <w:rFonts w:asciiTheme="minorHAnsi" w:hAnsiTheme="minorHAnsi"/>
          <w:spacing w:val="4"/>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2"/>
        </w:rPr>
        <w:t>Injuries,  Diseases  and  Dangerous  Occurrences  Regulations  1995  (RIDDOR)  shall  be  notified  to  the</w:t>
      </w:r>
      <w:r>
        <w:rPr>
          <w:rFonts w:asciiTheme="minorHAnsi" w:hAnsiTheme="minorHAnsi"/>
          <w:spacing w:val="18"/>
          <w:w w:val="101"/>
        </w:rPr>
        <w:t xml:space="preserve"> </w:t>
      </w:r>
      <w:r>
        <w:rPr>
          <w:rFonts w:asciiTheme="minorHAnsi" w:hAnsiTheme="minorHAnsi"/>
          <w:spacing w:val="-1"/>
        </w:rPr>
        <w:t>Licensor's Authorised</w:t>
      </w:r>
      <w:r>
        <w:rPr>
          <w:rFonts w:asciiTheme="minorHAnsi" w:hAnsiTheme="minorHAnsi"/>
          <w:spacing w:val="16"/>
        </w:rPr>
        <w:t xml:space="preserve"> </w:t>
      </w:r>
      <w:r>
        <w:rPr>
          <w:rFonts w:asciiTheme="minorHAnsi" w:hAnsiTheme="minorHAnsi"/>
          <w:spacing w:val="-1"/>
        </w:rPr>
        <w:t>Representative as soon as</w:t>
      </w:r>
      <w:r>
        <w:rPr>
          <w:rFonts w:asciiTheme="minorHAnsi" w:hAnsiTheme="minorHAnsi"/>
          <w:spacing w:val="17"/>
          <w:w w:val="101"/>
        </w:rPr>
        <w:t xml:space="preserve"> </w:t>
      </w:r>
      <w:r>
        <w:rPr>
          <w:rFonts w:asciiTheme="minorHAnsi" w:hAnsiTheme="minorHAnsi"/>
          <w:spacing w:val="-1"/>
        </w:rPr>
        <w:t>possib</w:t>
      </w:r>
      <w:r>
        <w:rPr>
          <w:rFonts w:asciiTheme="minorHAnsi" w:hAnsiTheme="minorHAnsi"/>
          <w:spacing w:val="-2"/>
        </w:rPr>
        <w:t>le after</w:t>
      </w:r>
      <w:r>
        <w:rPr>
          <w:rFonts w:asciiTheme="minorHAnsi" w:hAnsiTheme="minorHAnsi"/>
          <w:spacing w:val="4"/>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incident</w:t>
      </w:r>
      <w:r>
        <w:rPr>
          <w:rFonts w:asciiTheme="minorHAnsi" w:hAnsiTheme="minorHAnsi"/>
          <w:spacing w:val="9"/>
        </w:rPr>
        <w:t xml:space="preserve"> </w:t>
      </w:r>
      <w:r>
        <w:rPr>
          <w:rFonts w:asciiTheme="minorHAnsi" w:hAnsiTheme="minorHAnsi"/>
          <w:spacing w:val="-2"/>
        </w:rPr>
        <w:t>and</w:t>
      </w:r>
      <w:r>
        <w:rPr>
          <w:rFonts w:asciiTheme="minorHAnsi" w:hAnsiTheme="minorHAnsi"/>
          <w:spacing w:val="14"/>
        </w:rPr>
        <w:t xml:space="preserve"> </w:t>
      </w:r>
      <w:r>
        <w:rPr>
          <w:rFonts w:asciiTheme="minorHAnsi" w:hAnsiTheme="minorHAnsi"/>
          <w:spacing w:val="-2"/>
        </w:rPr>
        <w:t>in</w:t>
      </w:r>
      <w:r>
        <w:rPr>
          <w:rFonts w:asciiTheme="minorHAnsi" w:hAnsiTheme="minorHAnsi"/>
          <w:spacing w:val="10"/>
        </w:rPr>
        <w:t xml:space="preserve"> </w:t>
      </w:r>
      <w:r>
        <w:rPr>
          <w:rFonts w:asciiTheme="minorHAnsi" w:hAnsiTheme="minorHAnsi"/>
          <w:spacing w:val="-2"/>
        </w:rPr>
        <w:t>any</w:t>
      </w:r>
      <w:r>
        <w:rPr>
          <w:rFonts w:asciiTheme="minorHAnsi" w:hAnsiTheme="minorHAnsi"/>
          <w:spacing w:val="9"/>
        </w:rPr>
        <w:t xml:space="preserve"> </w:t>
      </w:r>
      <w:r>
        <w:rPr>
          <w:rFonts w:asciiTheme="minorHAnsi" w:hAnsiTheme="minorHAnsi"/>
          <w:spacing w:val="-2"/>
        </w:rPr>
        <w:t>event</w:t>
      </w:r>
      <w:r>
        <w:rPr>
          <w:rFonts w:asciiTheme="minorHAnsi" w:hAnsiTheme="minorHAnsi"/>
          <w:spacing w:val="4"/>
        </w:rPr>
        <w:t xml:space="preserve"> </w:t>
      </w:r>
      <w:r>
        <w:rPr>
          <w:rFonts w:asciiTheme="minorHAnsi" w:hAnsiTheme="minorHAnsi"/>
          <w:spacing w:val="-2"/>
        </w:rPr>
        <w:t>within</w:t>
      </w:r>
      <w:r>
        <w:rPr>
          <w:rFonts w:asciiTheme="minorHAnsi" w:hAnsiTheme="minorHAnsi"/>
          <w:spacing w:val="10"/>
        </w:rPr>
        <w:t xml:space="preserve"> </w:t>
      </w:r>
      <w:r>
        <w:rPr>
          <w:rFonts w:asciiTheme="minorHAnsi" w:hAnsiTheme="minorHAnsi"/>
          <w:spacing w:val="-2"/>
        </w:rPr>
        <w:t>24</w:t>
      </w:r>
      <w:r>
        <w:rPr>
          <w:rFonts w:asciiTheme="minorHAnsi" w:hAnsiTheme="minorHAnsi"/>
        </w:rPr>
        <w:t xml:space="preserve"> </w:t>
      </w:r>
      <w:r>
        <w:rPr>
          <w:rFonts w:asciiTheme="minorHAnsi" w:hAnsiTheme="minorHAnsi"/>
          <w:spacing w:val="-3"/>
        </w:rPr>
        <w:t>hours.</w:t>
      </w:r>
    </w:p>
    <w:p w14:paraId="066488E1" w14:textId="77777777" w:rsidR="000F72C1" w:rsidRDefault="0020793E">
      <w:pPr>
        <w:pStyle w:val="BodyText"/>
        <w:spacing w:before="177" w:line="227" w:lineRule="auto"/>
        <w:ind w:left="603" w:right="772" w:hanging="565"/>
        <w:rPr>
          <w:rFonts w:asciiTheme="minorHAnsi" w:hAnsiTheme="minorHAnsi"/>
        </w:rPr>
      </w:pPr>
      <w:r>
        <w:rPr>
          <w:rFonts w:asciiTheme="minorHAnsi" w:hAnsiTheme="minorHAnsi"/>
          <w:spacing w:val="-1"/>
        </w:rPr>
        <w:t>7.        The</w:t>
      </w:r>
      <w:r>
        <w:rPr>
          <w:rFonts w:asciiTheme="minorHAnsi" w:hAnsiTheme="minorHAnsi"/>
          <w:spacing w:val="29"/>
          <w:w w:val="101"/>
        </w:rPr>
        <w:t xml:space="preserve"> </w:t>
      </w:r>
      <w:r>
        <w:rPr>
          <w:rFonts w:asciiTheme="minorHAnsi" w:hAnsiTheme="minorHAnsi"/>
          <w:spacing w:val="-1"/>
        </w:rPr>
        <w:t>Licensee</w:t>
      </w:r>
      <w:r>
        <w:rPr>
          <w:rFonts w:asciiTheme="minorHAnsi" w:hAnsiTheme="minorHAnsi"/>
          <w:spacing w:val="25"/>
        </w:rPr>
        <w:t xml:space="preserve"> </w:t>
      </w:r>
      <w:r>
        <w:rPr>
          <w:rFonts w:asciiTheme="minorHAnsi" w:hAnsiTheme="minorHAnsi"/>
          <w:spacing w:val="-1"/>
        </w:rPr>
        <w:t>is</w:t>
      </w:r>
      <w:r>
        <w:rPr>
          <w:rFonts w:asciiTheme="minorHAnsi" w:hAnsiTheme="minorHAnsi"/>
          <w:spacing w:val="14"/>
        </w:rPr>
        <w:t xml:space="preserve"> </w:t>
      </w:r>
      <w:r>
        <w:rPr>
          <w:rFonts w:asciiTheme="minorHAnsi" w:hAnsiTheme="minorHAnsi"/>
          <w:spacing w:val="-1"/>
        </w:rPr>
        <w:t>to</w:t>
      </w:r>
      <w:r>
        <w:rPr>
          <w:rFonts w:asciiTheme="minorHAnsi" w:hAnsiTheme="minorHAnsi"/>
          <w:spacing w:val="21"/>
          <w:w w:val="101"/>
        </w:rPr>
        <w:t xml:space="preserve"> </w:t>
      </w:r>
      <w:r>
        <w:rPr>
          <w:rFonts w:asciiTheme="minorHAnsi" w:hAnsiTheme="minorHAnsi"/>
          <w:spacing w:val="-1"/>
        </w:rPr>
        <w:t>carry</w:t>
      </w:r>
      <w:r>
        <w:rPr>
          <w:rFonts w:asciiTheme="minorHAnsi" w:hAnsiTheme="minorHAnsi"/>
          <w:spacing w:val="18"/>
        </w:rPr>
        <w:t xml:space="preserve"> </w:t>
      </w:r>
      <w:r>
        <w:rPr>
          <w:rFonts w:asciiTheme="minorHAnsi" w:hAnsiTheme="minorHAnsi"/>
          <w:spacing w:val="-1"/>
        </w:rPr>
        <w:t>out</w:t>
      </w:r>
      <w:r>
        <w:rPr>
          <w:rFonts w:asciiTheme="minorHAnsi" w:hAnsiTheme="minorHAnsi"/>
          <w:spacing w:val="21"/>
        </w:rPr>
        <w:t xml:space="preserve"> </w:t>
      </w:r>
      <w:r>
        <w:rPr>
          <w:rFonts w:asciiTheme="minorHAnsi" w:hAnsiTheme="minorHAnsi"/>
          <w:spacing w:val="-1"/>
        </w:rPr>
        <w:t>a ‘</w:t>
      </w:r>
      <w:r>
        <w:rPr>
          <w:rFonts w:asciiTheme="minorHAnsi" w:hAnsiTheme="minorHAnsi"/>
          <w:spacing w:val="-32"/>
        </w:rPr>
        <w:t xml:space="preserve"> </w:t>
      </w:r>
      <w:r>
        <w:rPr>
          <w:rFonts w:asciiTheme="minorHAnsi" w:hAnsiTheme="minorHAnsi"/>
          <w:spacing w:val="-1"/>
        </w:rPr>
        <w:t>R</w:t>
      </w:r>
      <w:r>
        <w:rPr>
          <w:rFonts w:asciiTheme="minorHAnsi" w:hAnsiTheme="minorHAnsi"/>
          <w:spacing w:val="-2"/>
        </w:rPr>
        <w:t>isk</w:t>
      </w:r>
      <w:r>
        <w:rPr>
          <w:rFonts w:asciiTheme="minorHAnsi" w:hAnsiTheme="minorHAnsi"/>
          <w:spacing w:val="15"/>
        </w:rPr>
        <w:t xml:space="preserve"> </w:t>
      </w:r>
      <w:r>
        <w:rPr>
          <w:rFonts w:asciiTheme="minorHAnsi" w:hAnsiTheme="minorHAnsi"/>
          <w:spacing w:val="-2"/>
        </w:rPr>
        <w:t>Assessment’</w:t>
      </w:r>
      <w:r>
        <w:rPr>
          <w:rFonts w:asciiTheme="minorHAnsi" w:hAnsiTheme="minorHAnsi"/>
          <w:spacing w:val="20"/>
          <w:w w:val="101"/>
        </w:rPr>
        <w:t xml:space="preserve"> </w:t>
      </w:r>
      <w:r>
        <w:rPr>
          <w:rFonts w:asciiTheme="minorHAnsi" w:hAnsiTheme="minorHAnsi"/>
          <w:spacing w:val="-2"/>
        </w:rPr>
        <w:t>and</w:t>
      </w:r>
      <w:r>
        <w:rPr>
          <w:rFonts w:asciiTheme="minorHAnsi" w:hAnsiTheme="minorHAnsi"/>
          <w:spacing w:val="26"/>
        </w:rPr>
        <w:t xml:space="preserve"> </w:t>
      </w:r>
      <w:r>
        <w:rPr>
          <w:rFonts w:asciiTheme="minorHAnsi" w:hAnsiTheme="minorHAnsi"/>
          <w:spacing w:val="-2"/>
        </w:rPr>
        <w:t>prepare</w:t>
      </w:r>
      <w:r>
        <w:rPr>
          <w:rFonts w:asciiTheme="minorHAnsi" w:hAnsiTheme="minorHAnsi"/>
          <w:spacing w:val="20"/>
          <w:w w:val="101"/>
        </w:rPr>
        <w:t xml:space="preserve"> </w:t>
      </w:r>
      <w:r>
        <w:rPr>
          <w:rFonts w:asciiTheme="minorHAnsi" w:hAnsiTheme="minorHAnsi"/>
          <w:spacing w:val="-2"/>
        </w:rPr>
        <w:t>a ‘</w:t>
      </w:r>
      <w:r>
        <w:rPr>
          <w:rFonts w:asciiTheme="minorHAnsi" w:hAnsiTheme="minorHAnsi"/>
          <w:spacing w:val="-31"/>
        </w:rPr>
        <w:t xml:space="preserve"> </w:t>
      </w:r>
      <w:r>
        <w:rPr>
          <w:rFonts w:asciiTheme="minorHAnsi" w:hAnsiTheme="minorHAnsi"/>
          <w:spacing w:val="-2"/>
        </w:rPr>
        <w:t>Method</w:t>
      </w:r>
      <w:r>
        <w:rPr>
          <w:rFonts w:asciiTheme="minorHAnsi" w:hAnsiTheme="minorHAnsi"/>
          <w:spacing w:val="17"/>
          <w:w w:val="101"/>
        </w:rPr>
        <w:t xml:space="preserve"> </w:t>
      </w:r>
      <w:r>
        <w:rPr>
          <w:rFonts w:asciiTheme="minorHAnsi" w:hAnsiTheme="minorHAnsi"/>
          <w:spacing w:val="-2"/>
        </w:rPr>
        <w:t>Statement’</w:t>
      </w:r>
      <w:r>
        <w:rPr>
          <w:rFonts w:asciiTheme="minorHAnsi" w:hAnsiTheme="minorHAnsi"/>
          <w:spacing w:val="24"/>
          <w:w w:val="101"/>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accordance</w:t>
      </w:r>
      <w:r>
        <w:rPr>
          <w:rFonts w:asciiTheme="minorHAnsi" w:hAnsiTheme="minorHAnsi"/>
          <w:spacing w:val="14"/>
        </w:rPr>
        <w:t xml:space="preserve"> </w:t>
      </w:r>
      <w:r>
        <w:rPr>
          <w:rFonts w:asciiTheme="minorHAnsi" w:hAnsiTheme="minorHAnsi"/>
          <w:spacing w:val="-2"/>
        </w:rPr>
        <w:t>with</w:t>
      </w:r>
      <w:r>
        <w:rPr>
          <w:rFonts w:asciiTheme="minorHAnsi" w:hAnsiTheme="minorHAnsi"/>
          <w:spacing w:val="1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Management</w:t>
      </w:r>
      <w:r>
        <w:rPr>
          <w:rFonts w:asciiTheme="minorHAnsi" w:hAnsiTheme="minorHAnsi"/>
          <w:spacing w:val="44"/>
          <w:w w:val="101"/>
        </w:rPr>
        <w:t xml:space="preserve"> </w:t>
      </w:r>
      <w:r>
        <w:rPr>
          <w:rFonts w:asciiTheme="minorHAnsi" w:hAnsiTheme="minorHAnsi"/>
          <w:spacing w:val="-1"/>
        </w:rPr>
        <w:t>of  Health  and</w:t>
      </w:r>
      <w:r>
        <w:rPr>
          <w:rFonts w:asciiTheme="minorHAnsi" w:hAnsiTheme="minorHAnsi"/>
          <w:spacing w:val="44"/>
        </w:rPr>
        <w:t xml:space="preserve"> </w:t>
      </w:r>
      <w:r>
        <w:rPr>
          <w:rFonts w:asciiTheme="minorHAnsi" w:hAnsiTheme="minorHAnsi"/>
          <w:spacing w:val="-2"/>
        </w:rPr>
        <w:t>Safety  at</w:t>
      </w:r>
      <w:r>
        <w:rPr>
          <w:rFonts w:asciiTheme="minorHAnsi" w:hAnsiTheme="minorHAnsi"/>
          <w:spacing w:val="43"/>
          <w:w w:val="101"/>
        </w:rPr>
        <w:t xml:space="preserve"> </w:t>
      </w:r>
      <w:r>
        <w:rPr>
          <w:rFonts w:asciiTheme="minorHAnsi" w:hAnsiTheme="minorHAnsi"/>
          <w:spacing w:val="-2"/>
        </w:rPr>
        <w:t>Work  Regulations  1999  as  amended  (MHSW)  and  when  required</w:t>
      </w:r>
      <w:r>
        <w:rPr>
          <w:rFonts w:asciiTheme="minorHAnsi" w:hAnsiTheme="minorHAnsi"/>
        </w:rPr>
        <w:t xml:space="preserve"> </w:t>
      </w:r>
      <w:r>
        <w:rPr>
          <w:rFonts w:asciiTheme="minorHAnsi" w:hAnsiTheme="minorHAnsi"/>
          <w:spacing w:val="-1"/>
        </w:rPr>
        <w:t>provide  a  written</w:t>
      </w:r>
      <w:r>
        <w:rPr>
          <w:rFonts w:asciiTheme="minorHAnsi" w:hAnsiTheme="minorHAnsi"/>
          <w:spacing w:val="20"/>
        </w:rPr>
        <w:t xml:space="preserve">  </w:t>
      </w:r>
      <w:r>
        <w:rPr>
          <w:rFonts w:asciiTheme="minorHAnsi" w:hAnsiTheme="minorHAnsi"/>
          <w:spacing w:val="-1"/>
        </w:rPr>
        <w:t>report  to  the</w:t>
      </w:r>
      <w:r>
        <w:rPr>
          <w:rFonts w:asciiTheme="minorHAnsi" w:hAnsiTheme="minorHAnsi"/>
          <w:spacing w:val="11"/>
        </w:rPr>
        <w:t xml:space="preserve">  </w:t>
      </w:r>
      <w:r>
        <w:rPr>
          <w:rFonts w:asciiTheme="minorHAnsi" w:hAnsiTheme="minorHAnsi"/>
          <w:spacing w:val="-1"/>
        </w:rPr>
        <w:t>Licensor's</w:t>
      </w:r>
      <w:r>
        <w:rPr>
          <w:rFonts w:asciiTheme="minorHAnsi" w:hAnsiTheme="minorHAnsi"/>
          <w:spacing w:val="5"/>
        </w:rPr>
        <w:t xml:space="preserve">  </w:t>
      </w:r>
      <w:r>
        <w:rPr>
          <w:rFonts w:asciiTheme="minorHAnsi" w:hAnsiTheme="minorHAnsi"/>
          <w:spacing w:val="-1"/>
        </w:rPr>
        <w:t>Authorised   Representative  for  consideration</w:t>
      </w:r>
      <w:r>
        <w:rPr>
          <w:rFonts w:asciiTheme="minorHAnsi" w:hAnsiTheme="minorHAnsi"/>
          <w:spacing w:val="11"/>
        </w:rPr>
        <w:t xml:space="preserve">  </w:t>
      </w:r>
      <w:r>
        <w:rPr>
          <w:rFonts w:asciiTheme="minorHAnsi" w:hAnsiTheme="minorHAnsi"/>
          <w:spacing w:val="-1"/>
        </w:rPr>
        <w:t>prior</w:t>
      </w:r>
      <w:r>
        <w:rPr>
          <w:rFonts w:asciiTheme="minorHAnsi" w:hAnsiTheme="minorHAnsi"/>
          <w:spacing w:val="3"/>
        </w:rPr>
        <w:t xml:space="preserve">  </w:t>
      </w:r>
      <w:r>
        <w:rPr>
          <w:rFonts w:asciiTheme="minorHAnsi" w:hAnsiTheme="minorHAnsi"/>
          <w:spacing w:val="-1"/>
        </w:rPr>
        <w:t>to</w:t>
      </w:r>
      <w:r>
        <w:rPr>
          <w:rFonts w:asciiTheme="minorHAnsi" w:hAnsiTheme="minorHAnsi"/>
          <w:spacing w:val="6"/>
        </w:rPr>
        <w:t xml:space="preserve">  </w:t>
      </w:r>
      <w:r>
        <w:rPr>
          <w:rFonts w:asciiTheme="minorHAnsi" w:hAnsiTheme="minorHAnsi"/>
          <w:spacing w:val="-1"/>
        </w:rPr>
        <w:t>work</w:t>
      </w:r>
      <w:r>
        <w:rPr>
          <w:rFonts w:asciiTheme="minorHAnsi" w:hAnsiTheme="minorHAnsi"/>
        </w:rPr>
        <w:t xml:space="preserve"> </w:t>
      </w:r>
      <w:r>
        <w:rPr>
          <w:rFonts w:asciiTheme="minorHAnsi" w:hAnsiTheme="minorHAnsi"/>
          <w:spacing w:val="-1"/>
        </w:rPr>
        <w:t>commencing.</w:t>
      </w:r>
    </w:p>
    <w:p w14:paraId="066488E2" w14:textId="77777777" w:rsidR="000F72C1" w:rsidRDefault="0020793E">
      <w:pPr>
        <w:pStyle w:val="BodyText"/>
        <w:spacing w:before="178" w:line="214" w:lineRule="auto"/>
        <w:ind w:left="603" w:right="773" w:hanging="567"/>
        <w:rPr>
          <w:rFonts w:asciiTheme="minorHAnsi" w:hAnsiTheme="minorHAnsi"/>
        </w:rPr>
      </w:pPr>
      <w:r>
        <w:rPr>
          <w:rFonts w:asciiTheme="minorHAnsi" w:hAnsiTheme="minorHAnsi"/>
          <w:spacing w:val="-1"/>
        </w:rPr>
        <w:t>8.        The</w:t>
      </w:r>
      <w:r>
        <w:rPr>
          <w:rFonts w:asciiTheme="minorHAnsi" w:hAnsiTheme="minorHAnsi"/>
          <w:spacing w:val="22"/>
          <w:w w:val="101"/>
        </w:rPr>
        <w:t xml:space="preserve"> </w:t>
      </w:r>
      <w:r>
        <w:rPr>
          <w:rFonts w:asciiTheme="minorHAnsi" w:hAnsiTheme="minorHAnsi"/>
          <w:spacing w:val="-1"/>
        </w:rPr>
        <w:t>Licensee</w:t>
      </w:r>
      <w:r>
        <w:rPr>
          <w:rFonts w:asciiTheme="minorHAnsi" w:hAnsiTheme="minorHAnsi"/>
          <w:spacing w:val="12"/>
          <w:w w:val="101"/>
        </w:rPr>
        <w:t xml:space="preserve"> </w:t>
      </w:r>
      <w:r>
        <w:rPr>
          <w:rFonts w:asciiTheme="minorHAnsi" w:hAnsiTheme="minorHAnsi"/>
          <w:spacing w:val="-1"/>
        </w:rPr>
        <w:t>shall</w:t>
      </w:r>
      <w:r>
        <w:rPr>
          <w:rFonts w:asciiTheme="minorHAnsi" w:hAnsiTheme="minorHAnsi"/>
          <w:spacing w:val="19"/>
        </w:rPr>
        <w:t xml:space="preserve"> </w:t>
      </w:r>
      <w:r>
        <w:rPr>
          <w:rFonts w:asciiTheme="minorHAnsi" w:hAnsiTheme="minorHAnsi"/>
          <w:spacing w:val="-1"/>
        </w:rPr>
        <w:t>be</w:t>
      </w:r>
      <w:r>
        <w:rPr>
          <w:rFonts w:asciiTheme="minorHAnsi" w:hAnsiTheme="minorHAnsi"/>
          <w:spacing w:val="20"/>
          <w:w w:val="101"/>
        </w:rPr>
        <w:t xml:space="preserve"> </w:t>
      </w:r>
      <w:r>
        <w:rPr>
          <w:rFonts w:asciiTheme="minorHAnsi" w:hAnsiTheme="minorHAnsi"/>
          <w:spacing w:val="-1"/>
        </w:rPr>
        <w:t>responsible for disposing safely</w:t>
      </w:r>
      <w:r>
        <w:rPr>
          <w:rFonts w:asciiTheme="minorHAnsi" w:hAnsiTheme="minorHAnsi"/>
          <w:spacing w:val="8"/>
        </w:rPr>
        <w:t xml:space="preserve"> </w:t>
      </w:r>
      <w:r>
        <w:rPr>
          <w:rFonts w:asciiTheme="minorHAnsi" w:hAnsiTheme="minorHAnsi"/>
          <w:spacing w:val="-1"/>
        </w:rPr>
        <w:t>of</w:t>
      </w:r>
      <w:r>
        <w:rPr>
          <w:rFonts w:asciiTheme="minorHAnsi" w:hAnsiTheme="minorHAnsi"/>
          <w:spacing w:val="11"/>
        </w:rPr>
        <w:t xml:space="preserve"> </w:t>
      </w:r>
      <w:r>
        <w:rPr>
          <w:rFonts w:asciiTheme="minorHAnsi" w:hAnsiTheme="minorHAnsi"/>
          <w:spacing w:val="-1"/>
        </w:rPr>
        <w:t>any</w:t>
      </w:r>
      <w:r>
        <w:rPr>
          <w:rFonts w:asciiTheme="minorHAnsi" w:hAnsiTheme="minorHAnsi"/>
          <w:spacing w:val="7"/>
        </w:rPr>
        <w:t xml:space="preserve"> </w:t>
      </w:r>
      <w:r>
        <w:rPr>
          <w:rFonts w:asciiTheme="minorHAnsi" w:hAnsiTheme="minorHAnsi"/>
          <w:spacing w:val="-1"/>
        </w:rPr>
        <w:t>waste</w:t>
      </w:r>
      <w:r>
        <w:rPr>
          <w:rFonts w:asciiTheme="minorHAnsi" w:hAnsiTheme="minorHAnsi"/>
          <w:spacing w:val="18"/>
        </w:rPr>
        <w:t xml:space="preserve"> </w:t>
      </w:r>
      <w:r>
        <w:rPr>
          <w:rFonts w:asciiTheme="minorHAnsi" w:hAnsiTheme="minorHAnsi"/>
          <w:spacing w:val="-1"/>
        </w:rPr>
        <w:t>produc</w:t>
      </w:r>
      <w:r>
        <w:rPr>
          <w:rFonts w:asciiTheme="minorHAnsi" w:hAnsiTheme="minorHAnsi"/>
          <w:spacing w:val="-2"/>
        </w:rPr>
        <w:t>ts</w:t>
      </w:r>
      <w:r>
        <w:rPr>
          <w:rFonts w:asciiTheme="minorHAnsi" w:hAnsiTheme="minorHAnsi"/>
          <w:spacing w:val="10"/>
        </w:rPr>
        <w:t xml:space="preserve"> </w:t>
      </w:r>
      <w:r>
        <w:rPr>
          <w:rFonts w:asciiTheme="minorHAnsi" w:hAnsiTheme="minorHAnsi"/>
          <w:spacing w:val="-2"/>
        </w:rPr>
        <w:t>arising</w:t>
      </w:r>
      <w:r>
        <w:rPr>
          <w:rFonts w:asciiTheme="minorHAnsi" w:hAnsiTheme="minorHAnsi"/>
          <w:spacing w:val="17"/>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connection with</w:t>
      </w:r>
      <w:r>
        <w:rPr>
          <w:rFonts w:asciiTheme="minorHAnsi" w:hAnsiTheme="minorHAnsi"/>
          <w:spacing w:val="6"/>
        </w:rPr>
        <w:t xml:space="preserve"> </w:t>
      </w:r>
      <w:r>
        <w:rPr>
          <w:rFonts w:asciiTheme="minorHAnsi" w:hAnsiTheme="minorHAnsi"/>
          <w:spacing w:val="-2"/>
        </w:rPr>
        <w:t>work</w:t>
      </w:r>
      <w:r>
        <w:rPr>
          <w:rFonts w:asciiTheme="minorHAnsi" w:hAnsiTheme="minorHAnsi"/>
        </w:rPr>
        <w:t xml:space="preserve"> </w:t>
      </w:r>
      <w:r>
        <w:rPr>
          <w:rFonts w:asciiTheme="minorHAnsi" w:hAnsiTheme="minorHAnsi"/>
          <w:spacing w:val="-1"/>
        </w:rPr>
        <w:t>carried out</w:t>
      </w:r>
      <w:r>
        <w:rPr>
          <w:rFonts w:asciiTheme="minorHAnsi" w:hAnsiTheme="minorHAnsi"/>
          <w:spacing w:val="22"/>
          <w:w w:val="101"/>
        </w:rPr>
        <w:t xml:space="preserve"> </w:t>
      </w:r>
      <w:r>
        <w:rPr>
          <w:rFonts w:asciiTheme="minorHAnsi" w:hAnsiTheme="minorHAnsi"/>
          <w:spacing w:val="-1"/>
        </w:rPr>
        <w:t>under this Agreement.</w:t>
      </w:r>
    </w:p>
    <w:p w14:paraId="066488E3" w14:textId="77777777" w:rsidR="000F72C1" w:rsidRDefault="0020793E">
      <w:pPr>
        <w:pStyle w:val="BodyText"/>
        <w:spacing w:before="179" w:line="188" w:lineRule="auto"/>
        <w:ind w:left="36"/>
        <w:rPr>
          <w:rFonts w:asciiTheme="minorHAnsi" w:hAnsiTheme="minorHAnsi"/>
        </w:rPr>
      </w:pPr>
      <w:r>
        <w:rPr>
          <w:rFonts w:asciiTheme="minorHAnsi" w:hAnsiTheme="minorHAnsi"/>
          <w:spacing w:val="-1"/>
        </w:rPr>
        <w:t>9.        The  Licensee  shall  allow  the  Licensor  to  inspect  the</w:t>
      </w:r>
      <w:r>
        <w:rPr>
          <w:rFonts w:asciiTheme="minorHAnsi" w:hAnsiTheme="minorHAnsi"/>
          <w:spacing w:val="5"/>
        </w:rPr>
        <w:t xml:space="preserve">  </w:t>
      </w:r>
      <w:r>
        <w:rPr>
          <w:rFonts w:asciiTheme="minorHAnsi" w:hAnsiTheme="minorHAnsi"/>
          <w:spacing w:val="-1"/>
        </w:rPr>
        <w:t>Licensee's  w</w:t>
      </w:r>
      <w:r>
        <w:rPr>
          <w:rFonts w:asciiTheme="minorHAnsi" w:hAnsiTheme="minorHAnsi"/>
          <w:spacing w:val="-2"/>
        </w:rPr>
        <w:t>orkplace  and</w:t>
      </w:r>
      <w:r>
        <w:rPr>
          <w:rFonts w:asciiTheme="minorHAnsi" w:hAnsiTheme="minorHAnsi"/>
          <w:spacing w:val="1"/>
        </w:rPr>
        <w:t xml:space="preserve">  </w:t>
      </w:r>
      <w:r>
        <w:rPr>
          <w:rFonts w:asciiTheme="minorHAnsi" w:hAnsiTheme="minorHAnsi"/>
          <w:spacing w:val="-2"/>
        </w:rPr>
        <w:t>systems</w:t>
      </w:r>
      <w:r>
        <w:rPr>
          <w:rFonts w:asciiTheme="minorHAnsi" w:hAnsiTheme="minorHAnsi"/>
          <w:spacing w:val="1"/>
        </w:rPr>
        <w:t xml:space="preserve">  </w:t>
      </w:r>
      <w:r>
        <w:rPr>
          <w:rFonts w:asciiTheme="minorHAnsi" w:hAnsiTheme="minorHAnsi"/>
          <w:spacing w:val="-2"/>
        </w:rPr>
        <w:t>of  work</w:t>
      </w:r>
      <w:r>
        <w:rPr>
          <w:rFonts w:asciiTheme="minorHAnsi" w:hAnsiTheme="minorHAnsi"/>
          <w:spacing w:val="1"/>
        </w:rPr>
        <w:t xml:space="preserve">  </w:t>
      </w:r>
      <w:r>
        <w:rPr>
          <w:rFonts w:asciiTheme="minorHAnsi" w:hAnsiTheme="minorHAnsi"/>
          <w:spacing w:val="-2"/>
        </w:rPr>
        <w:t>at</w:t>
      </w:r>
      <w:r>
        <w:rPr>
          <w:rFonts w:asciiTheme="minorHAnsi" w:hAnsiTheme="minorHAnsi"/>
          <w:spacing w:val="2"/>
        </w:rPr>
        <w:t xml:space="preserve">  </w:t>
      </w:r>
      <w:r>
        <w:rPr>
          <w:rFonts w:asciiTheme="minorHAnsi" w:hAnsiTheme="minorHAnsi"/>
          <w:spacing w:val="-2"/>
        </w:rPr>
        <w:t>any</w:t>
      </w:r>
    </w:p>
    <w:p w14:paraId="066488E4" w14:textId="77777777" w:rsidR="000F72C1" w:rsidRDefault="0020793E">
      <w:pPr>
        <w:pStyle w:val="BodyText"/>
        <w:spacing w:before="59" w:line="187" w:lineRule="auto"/>
        <w:ind w:left="610"/>
        <w:rPr>
          <w:rFonts w:asciiTheme="minorHAnsi" w:hAnsiTheme="minorHAnsi"/>
        </w:rPr>
      </w:pPr>
      <w:r>
        <w:rPr>
          <w:rFonts w:asciiTheme="minorHAnsi" w:hAnsiTheme="minorHAnsi"/>
          <w:spacing w:val="-1"/>
        </w:rPr>
        <w:t>reasonable time.</w:t>
      </w:r>
    </w:p>
    <w:p w14:paraId="066488E5" w14:textId="77777777" w:rsidR="000F72C1" w:rsidRDefault="0020793E">
      <w:pPr>
        <w:pStyle w:val="BodyText"/>
        <w:spacing w:before="179" w:line="214" w:lineRule="auto"/>
        <w:ind w:left="612" w:right="771" w:hanging="566"/>
        <w:rPr>
          <w:rFonts w:asciiTheme="minorHAnsi" w:hAnsiTheme="minorHAnsi"/>
        </w:rPr>
      </w:pPr>
      <w:r>
        <w:rPr>
          <w:rFonts w:asciiTheme="minorHAnsi" w:hAnsiTheme="minorHAnsi"/>
          <w:spacing w:val="-2"/>
        </w:rPr>
        <w:t>10.      Should</w:t>
      </w:r>
      <w:r>
        <w:rPr>
          <w:rFonts w:asciiTheme="minorHAnsi" w:hAnsiTheme="minorHAnsi"/>
          <w:spacing w:val="18"/>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32"/>
        </w:rPr>
        <w:t xml:space="preserve"> </w:t>
      </w:r>
      <w:r>
        <w:rPr>
          <w:rFonts w:asciiTheme="minorHAnsi" w:hAnsiTheme="minorHAnsi"/>
          <w:spacing w:val="-2"/>
        </w:rPr>
        <w:t>not</w:t>
      </w:r>
      <w:r>
        <w:rPr>
          <w:rFonts w:asciiTheme="minorHAnsi" w:hAnsiTheme="minorHAnsi"/>
          <w:spacing w:val="19"/>
        </w:rPr>
        <w:t xml:space="preserve"> </w:t>
      </w:r>
      <w:r>
        <w:rPr>
          <w:rFonts w:asciiTheme="minorHAnsi" w:hAnsiTheme="minorHAnsi"/>
          <w:spacing w:val="-2"/>
        </w:rPr>
        <w:t>fulfil</w:t>
      </w:r>
      <w:r>
        <w:rPr>
          <w:rFonts w:asciiTheme="minorHAnsi" w:hAnsiTheme="minorHAnsi"/>
          <w:spacing w:val="25"/>
        </w:rPr>
        <w:t xml:space="preserve"> </w:t>
      </w:r>
      <w:r>
        <w:rPr>
          <w:rFonts w:asciiTheme="minorHAnsi" w:hAnsiTheme="minorHAnsi"/>
          <w:spacing w:val="-2"/>
        </w:rPr>
        <w:t>any</w:t>
      </w:r>
      <w:r>
        <w:rPr>
          <w:rFonts w:asciiTheme="minorHAnsi" w:hAnsiTheme="minorHAnsi"/>
          <w:spacing w:val="25"/>
          <w:w w:val="101"/>
        </w:rPr>
        <w:t xml:space="preserve"> </w:t>
      </w:r>
      <w:r>
        <w:rPr>
          <w:rFonts w:asciiTheme="minorHAnsi" w:hAnsiTheme="minorHAnsi"/>
          <w:spacing w:val="-2"/>
        </w:rPr>
        <w:t>of</w:t>
      </w:r>
      <w:r>
        <w:rPr>
          <w:rFonts w:asciiTheme="minorHAnsi" w:hAnsiTheme="minorHAnsi"/>
          <w:spacing w:val="26"/>
          <w:w w:val="101"/>
        </w:rPr>
        <w:t xml:space="preserve"> </w:t>
      </w:r>
      <w:r>
        <w:rPr>
          <w:rFonts w:asciiTheme="minorHAnsi" w:hAnsiTheme="minorHAnsi"/>
          <w:spacing w:val="-2"/>
        </w:rPr>
        <w:t>its</w:t>
      </w:r>
      <w:r>
        <w:rPr>
          <w:rFonts w:asciiTheme="minorHAnsi" w:hAnsiTheme="minorHAnsi"/>
          <w:spacing w:val="25"/>
          <w:w w:val="101"/>
        </w:rPr>
        <w:t xml:space="preserve"> </w:t>
      </w:r>
      <w:r>
        <w:rPr>
          <w:rFonts w:asciiTheme="minorHAnsi" w:hAnsiTheme="minorHAnsi"/>
          <w:spacing w:val="-2"/>
        </w:rPr>
        <w:t>duties</w:t>
      </w:r>
      <w:r>
        <w:rPr>
          <w:rFonts w:asciiTheme="minorHAnsi" w:hAnsiTheme="minorHAnsi"/>
          <w:spacing w:val="25"/>
        </w:rPr>
        <w:t xml:space="preserve"> </w:t>
      </w:r>
      <w:r>
        <w:rPr>
          <w:rFonts w:asciiTheme="minorHAnsi" w:hAnsiTheme="minorHAnsi"/>
          <w:spacing w:val="-2"/>
        </w:rPr>
        <w:t>as</w:t>
      </w:r>
      <w:r>
        <w:rPr>
          <w:rFonts w:asciiTheme="minorHAnsi" w:hAnsiTheme="minorHAnsi"/>
          <w:spacing w:val="25"/>
          <w:w w:val="101"/>
        </w:rPr>
        <w:t xml:space="preserve"> </w:t>
      </w:r>
      <w:r>
        <w:rPr>
          <w:rFonts w:asciiTheme="minorHAnsi" w:hAnsiTheme="minorHAnsi"/>
          <w:spacing w:val="-2"/>
        </w:rPr>
        <w:t>detailed</w:t>
      </w:r>
      <w:r>
        <w:rPr>
          <w:rFonts w:asciiTheme="minorHAnsi" w:hAnsiTheme="minorHAnsi"/>
          <w:spacing w:val="28"/>
          <w:w w:val="101"/>
        </w:rPr>
        <w:t xml:space="preserve"> </w:t>
      </w:r>
      <w:r>
        <w:rPr>
          <w:rFonts w:asciiTheme="minorHAnsi" w:hAnsiTheme="minorHAnsi"/>
          <w:spacing w:val="-2"/>
        </w:rPr>
        <w:t>in</w:t>
      </w:r>
      <w:r>
        <w:rPr>
          <w:rFonts w:asciiTheme="minorHAnsi" w:hAnsiTheme="minorHAnsi"/>
          <w:spacing w:val="33"/>
        </w:rPr>
        <w:t xml:space="preserve"> </w:t>
      </w:r>
      <w:r>
        <w:rPr>
          <w:rFonts w:asciiTheme="minorHAnsi" w:hAnsiTheme="minorHAnsi"/>
          <w:spacing w:val="-3"/>
        </w:rPr>
        <w:t>1-9</w:t>
      </w:r>
      <w:r>
        <w:rPr>
          <w:rFonts w:asciiTheme="minorHAnsi" w:hAnsiTheme="minorHAnsi"/>
          <w:spacing w:val="26"/>
        </w:rPr>
        <w:t xml:space="preserve"> </w:t>
      </w:r>
      <w:r>
        <w:rPr>
          <w:rFonts w:asciiTheme="minorHAnsi" w:hAnsiTheme="minorHAnsi"/>
          <w:spacing w:val="-3"/>
        </w:rPr>
        <w:t>above</w:t>
      </w:r>
      <w:r>
        <w:rPr>
          <w:rFonts w:asciiTheme="minorHAnsi" w:hAnsiTheme="minorHAnsi"/>
          <w:spacing w:val="22"/>
          <w:w w:val="101"/>
        </w:rPr>
        <w:t xml:space="preserve"> </w:t>
      </w:r>
      <w:r>
        <w:rPr>
          <w:rFonts w:asciiTheme="minorHAnsi" w:hAnsiTheme="minorHAnsi"/>
          <w:spacing w:val="-3"/>
        </w:rPr>
        <w:t>or</w:t>
      </w:r>
      <w:r>
        <w:rPr>
          <w:rFonts w:asciiTheme="minorHAnsi" w:hAnsiTheme="minorHAnsi"/>
          <w:spacing w:val="25"/>
        </w:rPr>
        <w:t xml:space="preserve"> </w:t>
      </w:r>
      <w:r>
        <w:rPr>
          <w:rFonts w:asciiTheme="minorHAnsi" w:hAnsiTheme="minorHAnsi"/>
          <w:spacing w:val="-3"/>
        </w:rPr>
        <w:t>adopts</w:t>
      </w:r>
      <w:r>
        <w:rPr>
          <w:rFonts w:asciiTheme="minorHAnsi" w:hAnsiTheme="minorHAnsi"/>
          <w:spacing w:val="24"/>
          <w:w w:val="101"/>
        </w:rPr>
        <w:t xml:space="preserve"> </w:t>
      </w:r>
      <w:r>
        <w:rPr>
          <w:rFonts w:asciiTheme="minorHAnsi" w:hAnsiTheme="minorHAnsi"/>
          <w:spacing w:val="-3"/>
        </w:rPr>
        <w:t>any</w:t>
      </w:r>
      <w:r>
        <w:rPr>
          <w:rFonts w:asciiTheme="minorHAnsi" w:hAnsiTheme="minorHAnsi"/>
          <w:spacing w:val="32"/>
        </w:rPr>
        <w:t xml:space="preserve"> </w:t>
      </w:r>
      <w:r>
        <w:rPr>
          <w:rFonts w:asciiTheme="minorHAnsi" w:hAnsiTheme="minorHAnsi"/>
          <w:spacing w:val="-3"/>
        </w:rPr>
        <w:t>unsafe</w:t>
      </w:r>
      <w:r>
        <w:rPr>
          <w:rFonts w:asciiTheme="minorHAnsi" w:hAnsiTheme="minorHAnsi"/>
          <w:spacing w:val="32"/>
        </w:rPr>
        <w:t xml:space="preserve"> </w:t>
      </w:r>
      <w:r>
        <w:rPr>
          <w:rFonts w:asciiTheme="minorHAnsi" w:hAnsiTheme="minorHAnsi"/>
          <w:spacing w:val="-3"/>
        </w:rPr>
        <w:t>practices</w:t>
      </w:r>
      <w:r>
        <w:rPr>
          <w:rFonts w:asciiTheme="minorHAnsi" w:hAnsiTheme="minorHAnsi"/>
          <w:spacing w:val="18"/>
          <w:w w:val="10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Licensor</w:t>
      </w:r>
      <w:r>
        <w:rPr>
          <w:rFonts w:asciiTheme="minorHAnsi" w:hAnsiTheme="minorHAnsi"/>
          <w:spacing w:val="17"/>
        </w:rPr>
        <w:t xml:space="preserve"> </w:t>
      </w:r>
      <w:r>
        <w:rPr>
          <w:rFonts w:asciiTheme="minorHAnsi" w:hAnsiTheme="minorHAnsi"/>
          <w:spacing w:val="-1"/>
        </w:rPr>
        <w:t>reserves the</w:t>
      </w:r>
      <w:r>
        <w:rPr>
          <w:rFonts w:asciiTheme="minorHAnsi" w:hAnsiTheme="minorHAnsi"/>
          <w:spacing w:val="17"/>
          <w:w w:val="101"/>
        </w:rPr>
        <w:t xml:space="preserve"> </w:t>
      </w:r>
      <w:r>
        <w:rPr>
          <w:rFonts w:asciiTheme="minorHAnsi" w:hAnsiTheme="minorHAnsi"/>
          <w:spacing w:val="-1"/>
        </w:rPr>
        <w:t>right to stop the</w:t>
      </w:r>
      <w:r>
        <w:rPr>
          <w:rFonts w:asciiTheme="minorHAnsi" w:hAnsiTheme="minorHAnsi"/>
          <w:spacing w:val="-2"/>
        </w:rPr>
        <w:t xml:space="preserve"> Works.</w:t>
      </w:r>
    </w:p>
    <w:p w14:paraId="066488E6" w14:textId="77777777" w:rsidR="000F72C1" w:rsidRDefault="0020793E">
      <w:pPr>
        <w:pStyle w:val="BodyText"/>
        <w:spacing w:before="176" w:line="214" w:lineRule="auto"/>
        <w:ind w:left="603" w:right="769" w:hanging="557"/>
        <w:rPr>
          <w:rFonts w:asciiTheme="minorHAnsi" w:hAnsiTheme="minorHAnsi"/>
        </w:rPr>
      </w:pPr>
      <w:r>
        <w:rPr>
          <w:rFonts w:asciiTheme="minorHAnsi" w:hAnsiTheme="minorHAnsi"/>
          <w:spacing w:val="-1"/>
        </w:rPr>
        <w:t>11.     The  Licensor</w:t>
      </w:r>
      <w:r>
        <w:rPr>
          <w:rFonts w:asciiTheme="minorHAnsi" w:hAnsiTheme="minorHAnsi"/>
          <w:spacing w:val="20"/>
          <w:w w:val="101"/>
        </w:rPr>
        <w:t xml:space="preserve"> </w:t>
      </w:r>
      <w:r>
        <w:rPr>
          <w:rFonts w:asciiTheme="minorHAnsi" w:hAnsiTheme="minorHAnsi"/>
          <w:spacing w:val="-2"/>
        </w:rPr>
        <w:t>will</w:t>
      </w:r>
      <w:r>
        <w:rPr>
          <w:rFonts w:asciiTheme="minorHAnsi" w:hAnsiTheme="minorHAnsi"/>
          <w:spacing w:val="29"/>
        </w:rPr>
        <w:t xml:space="preserve"> </w:t>
      </w:r>
      <w:r>
        <w:rPr>
          <w:rFonts w:asciiTheme="minorHAnsi" w:hAnsiTheme="minorHAnsi"/>
          <w:spacing w:val="-2"/>
        </w:rPr>
        <w:t>make</w:t>
      </w:r>
      <w:r>
        <w:rPr>
          <w:rFonts w:asciiTheme="minorHAnsi" w:hAnsiTheme="minorHAnsi"/>
          <w:spacing w:val="25"/>
          <w:w w:val="101"/>
        </w:rPr>
        <w:t xml:space="preserve"> </w:t>
      </w:r>
      <w:r>
        <w:rPr>
          <w:rFonts w:asciiTheme="minorHAnsi" w:hAnsiTheme="minorHAnsi"/>
          <w:spacing w:val="-2"/>
        </w:rPr>
        <w:t>available</w:t>
      </w:r>
      <w:r>
        <w:rPr>
          <w:rFonts w:asciiTheme="minorHAnsi" w:hAnsiTheme="minorHAnsi"/>
          <w:spacing w:val="25"/>
        </w:rPr>
        <w:t xml:space="preserve"> </w:t>
      </w:r>
      <w:r>
        <w:rPr>
          <w:rFonts w:asciiTheme="minorHAnsi" w:hAnsiTheme="minorHAnsi"/>
          <w:spacing w:val="-2"/>
        </w:rPr>
        <w:t>at</w:t>
      </w:r>
      <w:r>
        <w:rPr>
          <w:rFonts w:asciiTheme="minorHAnsi" w:hAnsiTheme="minorHAnsi"/>
          <w:spacing w:val="19"/>
        </w:rPr>
        <w:t xml:space="preserve"> </w:t>
      </w:r>
      <w:r>
        <w:rPr>
          <w:rFonts w:asciiTheme="minorHAnsi" w:hAnsiTheme="minorHAnsi"/>
          <w:spacing w:val="-2"/>
        </w:rPr>
        <w:t>the  Premises</w:t>
      </w:r>
      <w:r>
        <w:rPr>
          <w:rFonts w:asciiTheme="minorHAnsi" w:hAnsiTheme="minorHAnsi"/>
          <w:spacing w:val="16"/>
          <w:w w:val="101"/>
        </w:rPr>
        <w:t xml:space="preserve"> </w:t>
      </w:r>
      <w:r>
        <w:rPr>
          <w:rFonts w:asciiTheme="minorHAnsi" w:hAnsiTheme="minorHAnsi"/>
          <w:spacing w:val="-2"/>
        </w:rPr>
        <w:t>to</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27"/>
          <w:w w:val="101"/>
        </w:rPr>
        <w:t xml:space="preserve"> </w:t>
      </w:r>
      <w:r>
        <w:rPr>
          <w:rFonts w:asciiTheme="minorHAnsi" w:hAnsiTheme="minorHAnsi"/>
          <w:spacing w:val="-2"/>
        </w:rPr>
        <w:t>its</w:t>
      </w:r>
      <w:r>
        <w:rPr>
          <w:rFonts w:asciiTheme="minorHAnsi" w:hAnsiTheme="minorHAnsi"/>
          <w:spacing w:val="23"/>
          <w:w w:val="101"/>
        </w:rPr>
        <w:t xml:space="preserve"> </w:t>
      </w:r>
      <w:r>
        <w:rPr>
          <w:rFonts w:asciiTheme="minorHAnsi" w:hAnsiTheme="minorHAnsi"/>
          <w:spacing w:val="-2"/>
        </w:rPr>
        <w:t>servants</w:t>
      </w:r>
      <w:r>
        <w:rPr>
          <w:rFonts w:asciiTheme="minorHAnsi" w:hAnsiTheme="minorHAnsi"/>
          <w:spacing w:val="25"/>
        </w:rPr>
        <w:t xml:space="preserve"> </w:t>
      </w:r>
      <w:r>
        <w:rPr>
          <w:rFonts w:asciiTheme="minorHAnsi" w:hAnsiTheme="minorHAnsi"/>
          <w:spacing w:val="-2"/>
        </w:rPr>
        <w:t>agents</w:t>
      </w:r>
      <w:r>
        <w:rPr>
          <w:rFonts w:asciiTheme="minorHAnsi" w:hAnsiTheme="minorHAnsi"/>
          <w:spacing w:val="25"/>
        </w:rPr>
        <w:t xml:space="preserve"> </w:t>
      </w:r>
      <w:r>
        <w:rPr>
          <w:rFonts w:asciiTheme="minorHAnsi" w:hAnsiTheme="minorHAnsi"/>
          <w:spacing w:val="-2"/>
        </w:rPr>
        <w:t>and</w:t>
      </w:r>
      <w:r>
        <w:rPr>
          <w:rFonts w:asciiTheme="minorHAnsi" w:hAnsiTheme="minorHAnsi"/>
          <w:spacing w:val="23"/>
          <w:w w:val="101"/>
        </w:rPr>
        <w:t xml:space="preserve"> </w:t>
      </w:r>
      <w:r>
        <w:rPr>
          <w:rFonts w:asciiTheme="minorHAnsi" w:hAnsiTheme="minorHAnsi"/>
          <w:spacing w:val="-2"/>
        </w:rPr>
        <w:t>sub-contractors</w:t>
      </w:r>
      <w:r>
        <w:rPr>
          <w:rFonts w:asciiTheme="minorHAnsi" w:hAnsiTheme="minorHAnsi"/>
          <w:spacing w:val="22"/>
          <w:w w:val="101"/>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copy of its</w:t>
      </w:r>
      <w:r>
        <w:rPr>
          <w:rFonts w:asciiTheme="minorHAnsi" w:hAnsiTheme="minorHAnsi"/>
          <w:spacing w:val="17"/>
          <w:w w:val="101"/>
        </w:rPr>
        <w:t xml:space="preserve"> </w:t>
      </w:r>
      <w:r>
        <w:rPr>
          <w:rFonts w:asciiTheme="minorHAnsi" w:hAnsiTheme="minorHAnsi"/>
          <w:spacing w:val="-1"/>
        </w:rPr>
        <w:t>Health, Safety and</w:t>
      </w:r>
      <w:r>
        <w:rPr>
          <w:rFonts w:asciiTheme="minorHAnsi" w:hAnsiTheme="minorHAnsi"/>
          <w:spacing w:val="18"/>
          <w:w w:val="101"/>
        </w:rPr>
        <w:t xml:space="preserve"> </w:t>
      </w:r>
      <w:r>
        <w:rPr>
          <w:rFonts w:asciiTheme="minorHAnsi" w:hAnsiTheme="minorHAnsi"/>
          <w:spacing w:val="-1"/>
        </w:rPr>
        <w:t>Environmental</w:t>
      </w:r>
      <w:r>
        <w:rPr>
          <w:rFonts w:asciiTheme="minorHAnsi" w:hAnsiTheme="minorHAnsi"/>
          <w:spacing w:val="16"/>
          <w:w w:val="101"/>
        </w:rPr>
        <w:t xml:space="preserve"> </w:t>
      </w:r>
      <w:r>
        <w:rPr>
          <w:rFonts w:asciiTheme="minorHAnsi" w:hAnsiTheme="minorHAnsi"/>
          <w:spacing w:val="-1"/>
        </w:rPr>
        <w:t>Policy</w:t>
      </w:r>
      <w:r>
        <w:rPr>
          <w:rFonts w:asciiTheme="minorHAnsi" w:hAnsiTheme="minorHAnsi"/>
          <w:spacing w:val="11"/>
        </w:rPr>
        <w:t xml:space="preserve"> </w:t>
      </w:r>
      <w:r>
        <w:rPr>
          <w:rFonts w:asciiTheme="minorHAnsi" w:hAnsiTheme="minorHAnsi"/>
          <w:spacing w:val="-1"/>
        </w:rPr>
        <w:t xml:space="preserve">and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5"/>
          <w:w w:val="101"/>
        </w:rPr>
        <w:t xml:space="preserve"> </w:t>
      </w:r>
      <w:r>
        <w:rPr>
          <w:rFonts w:asciiTheme="minorHAnsi" w:hAnsiTheme="minorHAnsi"/>
          <w:spacing w:val="-2"/>
        </w:rPr>
        <w:t>its</w:t>
      </w:r>
      <w:r>
        <w:rPr>
          <w:rFonts w:asciiTheme="minorHAnsi" w:hAnsiTheme="minorHAnsi"/>
          <w:spacing w:val="9"/>
        </w:rPr>
        <w:t xml:space="preserve"> </w:t>
      </w:r>
      <w:r>
        <w:rPr>
          <w:rFonts w:asciiTheme="minorHAnsi" w:hAnsiTheme="minorHAnsi"/>
          <w:spacing w:val="-2"/>
        </w:rPr>
        <w:t>servants</w:t>
      </w:r>
      <w:r>
        <w:rPr>
          <w:rFonts w:asciiTheme="minorHAnsi" w:hAnsiTheme="minorHAnsi"/>
          <w:spacing w:val="9"/>
        </w:rPr>
        <w:t xml:space="preserve"> </w:t>
      </w:r>
      <w:r>
        <w:rPr>
          <w:rFonts w:asciiTheme="minorHAnsi" w:hAnsiTheme="minorHAnsi"/>
          <w:spacing w:val="-2"/>
        </w:rPr>
        <w:t>agents</w:t>
      </w:r>
      <w:r>
        <w:rPr>
          <w:rFonts w:asciiTheme="minorHAnsi" w:hAnsiTheme="minorHAnsi"/>
          <w:spacing w:val="10"/>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2"/>
        </w:rPr>
        <w:t>sub-contractors</w:t>
      </w:r>
    </w:p>
    <w:p w14:paraId="066488E7" w14:textId="77777777" w:rsidR="000F72C1" w:rsidRDefault="000F72C1">
      <w:pPr>
        <w:spacing w:line="214" w:lineRule="auto"/>
        <w:rPr>
          <w:del w:id="1936" w:author="Jiang" w:date="2024-07-10T20:45:00Z"/>
          <w:rFonts w:asciiTheme="minorHAnsi" w:hAnsiTheme="minorHAnsi"/>
        </w:rPr>
        <w:sectPr w:rsidR="000F72C1">
          <w:footerReference w:type="default" r:id="rId139"/>
          <w:pgSz w:w="11907" w:h="16839"/>
          <w:pgMar w:top="1139" w:right="21" w:bottom="1495" w:left="878" w:header="6" w:footer="850" w:gutter="0"/>
          <w:cols w:space="720"/>
        </w:sectPr>
      </w:pPr>
    </w:p>
    <w:p w14:paraId="066488E8" w14:textId="77777777" w:rsidR="000F72C1" w:rsidRDefault="0020793E">
      <w:pPr>
        <w:pStyle w:val="BodyText"/>
        <w:spacing w:before="7" w:line="214" w:lineRule="auto"/>
        <w:ind w:left="604" w:right="770"/>
        <w:rPr>
          <w:rFonts w:asciiTheme="minorHAnsi" w:hAnsiTheme="minorHAnsi"/>
        </w:rPr>
      </w:pPr>
      <w:bookmarkStart w:id="1941" w:name="bookmark109"/>
      <w:bookmarkEnd w:id="1941"/>
      <w:r>
        <w:rPr>
          <w:rFonts w:asciiTheme="minorHAnsi" w:hAnsiTheme="minorHAnsi"/>
          <w:spacing w:val="-1"/>
        </w:rPr>
        <w:t>shall</w:t>
      </w:r>
      <w:r>
        <w:rPr>
          <w:rFonts w:asciiTheme="minorHAnsi" w:hAnsiTheme="minorHAnsi"/>
          <w:spacing w:val="15"/>
          <w:w w:val="101"/>
        </w:rPr>
        <w:t xml:space="preserve"> </w:t>
      </w:r>
      <w:r>
        <w:rPr>
          <w:rFonts w:asciiTheme="minorHAnsi" w:hAnsiTheme="minorHAnsi"/>
          <w:spacing w:val="-1"/>
        </w:rPr>
        <w:t>comply with the</w:t>
      </w:r>
      <w:r>
        <w:rPr>
          <w:rFonts w:asciiTheme="minorHAnsi" w:hAnsiTheme="minorHAnsi"/>
          <w:spacing w:val="22"/>
          <w:w w:val="101"/>
        </w:rPr>
        <w:t xml:space="preserve"> </w:t>
      </w:r>
      <w:r>
        <w:rPr>
          <w:rFonts w:asciiTheme="minorHAnsi" w:hAnsiTheme="minorHAnsi"/>
          <w:spacing w:val="-1"/>
        </w:rPr>
        <w:t>provisions</w:t>
      </w:r>
      <w:r>
        <w:rPr>
          <w:rFonts w:asciiTheme="minorHAnsi" w:hAnsiTheme="minorHAnsi"/>
          <w:spacing w:val="12"/>
          <w:w w:val="101"/>
        </w:rPr>
        <w:t xml:space="preserve"> </w:t>
      </w:r>
      <w:r>
        <w:rPr>
          <w:rFonts w:asciiTheme="minorHAnsi" w:hAnsiTheme="minorHAnsi"/>
          <w:spacing w:val="-1"/>
        </w:rPr>
        <w:t>of the</w:t>
      </w:r>
      <w:r>
        <w:rPr>
          <w:rFonts w:asciiTheme="minorHAnsi" w:hAnsiTheme="minorHAnsi"/>
          <w:spacing w:val="22"/>
        </w:rPr>
        <w:t xml:space="preserve"> </w:t>
      </w:r>
      <w:r>
        <w:rPr>
          <w:rFonts w:asciiTheme="minorHAnsi" w:hAnsiTheme="minorHAnsi"/>
          <w:spacing w:val="-1"/>
        </w:rPr>
        <w:t>Licensor's</w:t>
      </w:r>
      <w:r>
        <w:rPr>
          <w:rFonts w:asciiTheme="minorHAnsi" w:hAnsiTheme="minorHAnsi"/>
          <w:spacing w:val="22"/>
        </w:rPr>
        <w:t xml:space="preserve"> </w:t>
      </w:r>
      <w:r>
        <w:rPr>
          <w:rFonts w:asciiTheme="minorHAnsi" w:hAnsiTheme="minorHAnsi"/>
          <w:spacing w:val="-1"/>
        </w:rPr>
        <w:t>Health,</w:t>
      </w:r>
      <w:r>
        <w:rPr>
          <w:rFonts w:asciiTheme="minorHAnsi" w:hAnsiTheme="minorHAnsi"/>
          <w:spacing w:val="13"/>
        </w:rPr>
        <w:t xml:space="preserve"> </w:t>
      </w:r>
      <w:r>
        <w:rPr>
          <w:rFonts w:asciiTheme="minorHAnsi" w:hAnsiTheme="minorHAnsi"/>
          <w:spacing w:val="-1"/>
        </w:rPr>
        <w:t>Sa</w:t>
      </w:r>
      <w:r>
        <w:rPr>
          <w:rFonts w:asciiTheme="minorHAnsi" w:hAnsiTheme="minorHAnsi"/>
          <w:spacing w:val="-2"/>
        </w:rPr>
        <w:t>fety</w:t>
      </w:r>
      <w:r>
        <w:rPr>
          <w:rFonts w:asciiTheme="minorHAnsi" w:hAnsiTheme="minorHAnsi"/>
          <w:spacing w:val="14"/>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Environmental</w:t>
      </w:r>
      <w:r>
        <w:rPr>
          <w:rFonts w:asciiTheme="minorHAnsi" w:hAnsiTheme="minorHAnsi"/>
          <w:spacing w:val="24"/>
        </w:rPr>
        <w:t xml:space="preserve"> </w:t>
      </w:r>
      <w:r>
        <w:rPr>
          <w:rFonts w:asciiTheme="minorHAnsi" w:hAnsiTheme="minorHAnsi"/>
          <w:spacing w:val="-2"/>
        </w:rPr>
        <w:t>Policy</w:t>
      </w:r>
      <w:r>
        <w:rPr>
          <w:rFonts w:asciiTheme="minorHAnsi" w:hAnsiTheme="minorHAnsi"/>
          <w:spacing w:val="16"/>
        </w:rPr>
        <w:t xml:space="preserve"> </w:t>
      </w:r>
      <w:r>
        <w:rPr>
          <w:rFonts w:asciiTheme="minorHAnsi" w:hAnsiTheme="minorHAnsi"/>
          <w:spacing w:val="-2"/>
        </w:rPr>
        <w:t>at</w:t>
      </w:r>
      <w:r>
        <w:rPr>
          <w:rFonts w:asciiTheme="minorHAnsi" w:hAnsiTheme="minorHAnsi"/>
          <w:spacing w:val="13"/>
          <w:w w:val="101"/>
        </w:rPr>
        <w:t xml:space="preserve"> </w:t>
      </w:r>
      <w:r>
        <w:rPr>
          <w:rFonts w:asciiTheme="minorHAnsi" w:hAnsiTheme="minorHAnsi"/>
          <w:spacing w:val="-2"/>
        </w:rPr>
        <w:t>all times when</w:t>
      </w:r>
      <w:r>
        <w:rPr>
          <w:rFonts w:asciiTheme="minorHAnsi" w:hAnsiTheme="minorHAnsi"/>
        </w:rPr>
        <w:t xml:space="preserve"> </w:t>
      </w:r>
      <w:r>
        <w:rPr>
          <w:rFonts w:asciiTheme="minorHAnsi" w:hAnsiTheme="minorHAnsi"/>
          <w:spacing w:val="-2"/>
        </w:rPr>
        <w:t>on the</w:t>
      </w:r>
      <w:r>
        <w:rPr>
          <w:rFonts w:asciiTheme="minorHAnsi" w:hAnsiTheme="minorHAnsi"/>
          <w:spacing w:val="21"/>
          <w:w w:val="101"/>
        </w:rPr>
        <w:t xml:space="preserve"> </w:t>
      </w:r>
      <w:r>
        <w:rPr>
          <w:rFonts w:asciiTheme="minorHAnsi" w:hAnsiTheme="minorHAnsi"/>
          <w:spacing w:val="-2"/>
        </w:rPr>
        <w:t>Premises.</w:t>
      </w:r>
    </w:p>
    <w:p w14:paraId="066488E9" w14:textId="77777777" w:rsidR="000F72C1" w:rsidRDefault="000F72C1">
      <w:pPr>
        <w:spacing w:line="248" w:lineRule="auto"/>
        <w:rPr>
          <w:rFonts w:asciiTheme="minorHAnsi" w:hAnsiTheme="minorHAnsi"/>
        </w:rPr>
      </w:pPr>
    </w:p>
    <w:p w14:paraId="066488EA" w14:textId="77777777" w:rsidR="000F72C1" w:rsidRDefault="000F72C1">
      <w:pPr>
        <w:spacing w:line="249" w:lineRule="auto"/>
        <w:rPr>
          <w:rFonts w:asciiTheme="minorHAnsi" w:hAnsiTheme="minorHAnsi"/>
        </w:rPr>
      </w:pPr>
    </w:p>
    <w:p w14:paraId="066488EB" w14:textId="77777777" w:rsidR="000F72C1" w:rsidRDefault="0020793E">
      <w:pPr>
        <w:pStyle w:val="BodyText"/>
        <w:spacing w:before="67" w:line="188" w:lineRule="auto"/>
        <w:ind w:left="47"/>
        <w:rPr>
          <w:rFonts w:asciiTheme="minorHAnsi" w:hAnsiTheme="minorHAnsi"/>
        </w:rPr>
      </w:pPr>
      <w:r>
        <w:rPr>
          <w:rFonts w:asciiTheme="minorHAnsi" w:hAnsiTheme="minorHAnsi"/>
          <w:spacing w:val="-1"/>
        </w:rPr>
        <w:t>NB.     All references above to the</w:t>
      </w:r>
      <w:r>
        <w:rPr>
          <w:rFonts w:asciiTheme="minorHAnsi" w:hAnsiTheme="minorHAnsi"/>
          <w:spacing w:val="-11"/>
        </w:rPr>
        <w:t xml:space="preserve"> </w:t>
      </w:r>
      <w:r>
        <w:rPr>
          <w:rFonts w:asciiTheme="minorHAnsi" w:hAnsiTheme="minorHAnsi"/>
          <w:spacing w:val="-1"/>
        </w:rPr>
        <w:t>‘</w:t>
      </w:r>
      <w:r>
        <w:rPr>
          <w:rFonts w:asciiTheme="minorHAnsi" w:hAnsiTheme="minorHAnsi"/>
          <w:spacing w:val="-31"/>
        </w:rPr>
        <w:t xml:space="preserve"> </w:t>
      </w:r>
      <w:r>
        <w:rPr>
          <w:rFonts w:asciiTheme="minorHAnsi" w:hAnsiTheme="minorHAnsi"/>
          <w:spacing w:val="-1"/>
        </w:rPr>
        <w:t>Licensor's Authorised Representative’ sh</w:t>
      </w:r>
      <w:r>
        <w:rPr>
          <w:rFonts w:asciiTheme="minorHAnsi" w:hAnsiTheme="minorHAnsi"/>
          <w:spacing w:val="-2"/>
        </w:rPr>
        <w:t>all mean the person referred to in clause</w:t>
      </w:r>
    </w:p>
    <w:p w14:paraId="066488EC" w14:textId="77777777" w:rsidR="000F72C1" w:rsidRDefault="0020793E">
      <w:pPr>
        <w:pStyle w:val="BodyText"/>
        <w:spacing w:before="58" w:line="188" w:lineRule="auto"/>
        <w:ind w:left="600"/>
        <w:rPr>
          <w:rFonts w:asciiTheme="minorHAnsi" w:hAnsiTheme="minorHAnsi"/>
        </w:rPr>
      </w:pPr>
      <w:r>
        <w:rPr>
          <w:rFonts w:asciiTheme="minorHAnsi" w:hAnsiTheme="minorHAnsi"/>
          <w:spacing w:val="-1"/>
        </w:rPr>
        <w:t>4.1 of the Conditions of Agreement for the</w:t>
      </w:r>
      <w:r>
        <w:rPr>
          <w:rFonts w:asciiTheme="minorHAnsi" w:hAnsiTheme="minorHAnsi"/>
          <w:spacing w:val="10"/>
        </w:rPr>
        <w:t xml:space="preserve"> </w:t>
      </w:r>
      <w:r>
        <w:rPr>
          <w:rFonts w:asciiTheme="minorHAnsi" w:hAnsiTheme="minorHAnsi"/>
          <w:spacing w:val="-1"/>
        </w:rPr>
        <w:t>Siting</w:t>
      </w:r>
      <w:r>
        <w:rPr>
          <w:rFonts w:asciiTheme="minorHAnsi" w:hAnsiTheme="minorHAnsi"/>
          <w:spacing w:val="7"/>
        </w:rPr>
        <w:t xml:space="preserve"> </w:t>
      </w:r>
      <w:r>
        <w:rPr>
          <w:rFonts w:asciiTheme="minorHAnsi" w:hAnsiTheme="minorHAnsi"/>
          <w:spacing w:val="-1"/>
        </w:rPr>
        <w:t>of</w:t>
      </w:r>
      <w:r>
        <w:rPr>
          <w:rFonts w:asciiTheme="minorHAnsi" w:hAnsiTheme="minorHAnsi"/>
          <w:spacing w:val="17"/>
        </w:rPr>
        <w:t xml:space="preserve"> </w:t>
      </w:r>
      <w:r>
        <w:rPr>
          <w:rFonts w:asciiTheme="minorHAnsi" w:hAnsiTheme="minorHAnsi"/>
          <w:spacing w:val="-1"/>
        </w:rPr>
        <w:t>Equipment</w:t>
      </w:r>
      <w:r>
        <w:rPr>
          <w:rFonts w:asciiTheme="minorHAnsi" w:hAnsiTheme="minorHAnsi"/>
          <w:spacing w:val="11"/>
        </w:rPr>
        <w:t xml:space="preserve"> </w:t>
      </w:r>
      <w:r>
        <w:rPr>
          <w:rFonts w:asciiTheme="minorHAnsi" w:hAnsiTheme="minorHAnsi"/>
          <w:spacing w:val="-1"/>
        </w:rPr>
        <w:t>at Trinity</w:t>
      </w:r>
      <w:r>
        <w:rPr>
          <w:rFonts w:asciiTheme="minorHAnsi" w:hAnsiTheme="minorHAnsi"/>
          <w:spacing w:val="20"/>
        </w:rPr>
        <w:t xml:space="preserve"> </w:t>
      </w:r>
      <w:r>
        <w:rPr>
          <w:rFonts w:asciiTheme="minorHAnsi" w:hAnsiTheme="minorHAnsi"/>
          <w:spacing w:val="-1"/>
        </w:rPr>
        <w:t>House</w:t>
      </w:r>
      <w:r>
        <w:rPr>
          <w:rFonts w:asciiTheme="minorHAnsi" w:hAnsiTheme="minorHAnsi"/>
          <w:spacing w:val="17"/>
        </w:rPr>
        <w:t xml:space="preserve"> </w:t>
      </w:r>
      <w:r>
        <w:rPr>
          <w:rFonts w:asciiTheme="minorHAnsi" w:hAnsiTheme="minorHAnsi"/>
          <w:spacing w:val="-1"/>
        </w:rPr>
        <w:t>Premises.</w:t>
      </w:r>
    </w:p>
    <w:p w14:paraId="066488ED" w14:textId="77777777" w:rsidR="000F72C1" w:rsidRDefault="000F72C1">
      <w:pPr>
        <w:spacing w:line="188" w:lineRule="auto"/>
        <w:rPr>
          <w:rFonts w:asciiTheme="minorHAnsi" w:hAnsiTheme="minorHAnsi"/>
        </w:rPr>
        <w:sectPr w:rsidR="000F72C1">
          <w:footerReference w:type="default" r:id="rId140"/>
          <w:pgSz w:w="11907" w:h="16839"/>
          <w:pgMar w:top="1139" w:right="21" w:bottom="1495" w:left="878" w:header="6" w:footer="850" w:gutter="0"/>
          <w:cols w:space="720"/>
        </w:sectPr>
      </w:pPr>
    </w:p>
    <w:p w14:paraId="066488EE" w14:textId="77777777" w:rsidR="000F72C1" w:rsidRDefault="0020793E">
      <w:pPr>
        <w:pStyle w:val="BodyText"/>
        <w:spacing w:before="36" w:line="179" w:lineRule="auto"/>
        <w:ind w:left="4429"/>
        <w:rPr>
          <w:rFonts w:asciiTheme="minorHAnsi" w:hAnsiTheme="minorHAnsi"/>
          <w:sz w:val="28"/>
          <w:szCs w:val="28"/>
        </w:rPr>
      </w:pPr>
      <w:bookmarkStart w:id="1946" w:name="bookmark110"/>
      <w:bookmarkEnd w:id="1946"/>
      <w:r>
        <w:rPr>
          <w:rFonts w:asciiTheme="minorHAnsi" w:hAnsiTheme="minorHAnsi"/>
          <w:b/>
          <w:bCs/>
          <w:color w:val="00558C"/>
          <w:spacing w:val="-3"/>
          <w:sz w:val="28"/>
          <w:szCs w:val="28"/>
        </w:rPr>
        <w:t>SCHEDULE</w:t>
      </w:r>
      <w:r>
        <w:rPr>
          <w:rFonts w:asciiTheme="minorHAnsi" w:hAnsiTheme="minorHAnsi"/>
          <w:b/>
          <w:bCs/>
          <w:color w:val="00558C"/>
          <w:spacing w:val="21"/>
          <w:sz w:val="28"/>
          <w:szCs w:val="28"/>
        </w:rPr>
        <w:t xml:space="preserve"> </w:t>
      </w:r>
      <w:r>
        <w:rPr>
          <w:rFonts w:asciiTheme="minorHAnsi" w:hAnsiTheme="minorHAnsi"/>
          <w:b/>
          <w:bCs/>
          <w:color w:val="00558C"/>
          <w:spacing w:val="-3"/>
          <w:sz w:val="28"/>
          <w:szCs w:val="28"/>
        </w:rPr>
        <w:t>II</w:t>
      </w:r>
    </w:p>
    <w:p w14:paraId="066488EF" w14:textId="77777777" w:rsidR="000F72C1" w:rsidRDefault="000F72C1">
      <w:pPr>
        <w:spacing w:line="242" w:lineRule="auto"/>
        <w:rPr>
          <w:rFonts w:asciiTheme="minorHAnsi" w:hAnsiTheme="minorHAnsi"/>
        </w:rPr>
      </w:pPr>
    </w:p>
    <w:p w14:paraId="066488F0" w14:textId="77777777" w:rsidR="000F72C1" w:rsidRDefault="000F72C1">
      <w:pPr>
        <w:spacing w:line="242" w:lineRule="auto"/>
        <w:rPr>
          <w:rFonts w:asciiTheme="minorHAnsi" w:hAnsiTheme="minorHAnsi"/>
        </w:rPr>
      </w:pPr>
    </w:p>
    <w:p w14:paraId="066488F1" w14:textId="77777777" w:rsidR="000F72C1" w:rsidRDefault="000F72C1">
      <w:pPr>
        <w:spacing w:line="242" w:lineRule="auto"/>
        <w:rPr>
          <w:rFonts w:asciiTheme="minorHAnsi" w:hAnsiTheme="minorHAnsi"/>
        </w:rPr>
      </w:pPr>
    </w:p>
    <w:p w14:paraId="066488F2" w14:textId="77777777" w:rsidR="000F72C1" w:rsidRDefault="000F72C1">
      <w:pPr>
        <w:spacing w:line="242" w:lineRule="auto"/>
        <w:rPr>
          <w:rFonts w:asciiTheme="minorHAnsi" w:hAnsiTheme="minorHAnsi"/>
        </w:rPr>
      </w:pPr>
    </w:p>
    <w:p w14:paraId="066488F3" w14:textId="77777777" w:rsidR="000F72C1" w:rsidRDefault="000F72C1">
      <w:pPr>
        <w:spacing w:line="242" w:lineRule="auto"/>
        <w:rPr>
          <w:rFonts w:asciiTheme="minorHAnsi" w:hAnsiTheme="minorHAnsi"/>
        </w:rPr>
      </w:pPr>
    </w:p>
    <w:p w14:paraId="066488F4" w14:textId="77777777" w:rsidR="000F72C1" w:rsidRDefault="000F72C1">
      <w:pPr>
        <w:spacing w:line="242" w:lineRule="auto"/>
        <w:rPr>
          <w:rFonts w:asciiTheme="minorHAnsi" w:hAnsiTheme="minorHAnsi"/>
        </w:rPr>
      </w:pPr>
    </w:p>
    <w:p w14:paraId="066488F5" w14:textId="77777777" w:rsidR="000F72C1" w:rsidRDefault="000F72C1">
      <w:pPr>
        <w:spacing w:line="242" w:lineRule="auto"/>
        <w:rPr>
          <w:rFonts w:asciiTheme="minorHAnsi" w:hAnsiTheme="minorHAnsi"/>
        </w:rPr>
      </w:pPr>
    </w:p>
    <w:p w14:paraId="066488F6" w14:textId="77777777" w:rsidR="000F72C1" w:rsidRDefault="000F72C1">
      <w:pPr>
        <w:spacing w:line="242" w:lineRule="auto"/>
        <w:rPr>
          <w:rFonts w:asciiTheme="minorHAnsi" w:hAnsiTheme="minorHAnsi"/>
        </w:rPr>
      </w:pPr>
    </w:p>
    <w:p w14:paraId="066488F7" w14:textId="77777777" w:rsidR="000F72C1" w:rsidRDefault="000F72C1">
      <w:pPr>
        <w:spacing w:line="242" w:lineRule="auto"/>
        <w:rPr>
          <w:rFonts w:asciiTheme="minorHAnsi" w:hAnsiTheme="minorHAnsi"/>
        </w:rPr>
      </w:pPr>
    </w:p>
    <w:p w14:paraId="066488F8" w14:textId="77777777" w:rsidR="000F72C1" w:rsidRDefault="000F72C1">
      <w:pPr>
        <w:spacing w:line="242" w:lineRule="auto"/>
        <w:rPr>
          <w:rFonts w:asciiTheme="minorHAnsi" w:hAnsiTheme="minorHAnsi"/>
        </w:rPr>
      </w:pPr>
    </w:p>
    <w:p w14:paraId="066488F9" w14:textId="77777777" w:rsidR="000F72C1" w:rsidRDefault="000F72C1">
      <w:pPr>
        <w:spacing w:line="242" w:lineRule="auto"/>
        <w:rPr>
          <w:rFonts w:asciiTheme="minorHAnsi" w:hAnsiTheme="minorHAnsi"/>
        </w:rPr>
      </w:pPr>
    </w:p>
    <w:p w14:paraId="066488FA" w14:textId="77777777" w:rsidR="000F72C1" w:rsidRDefault="000F72C1">
      <w:pPr>
        <w:spacing w:line="242" w:lineRule="auto"/>
        <w:rPr>
          <w:rFonts w:asciiTheme="minorHAnsi" w:hAnsiTheme="minorHAnsi"/>
        </w:rPr>
      </w:pPr>
    </w:p>
    <w:p w14:paraId="066488FB" w14:textId="77777777" w:rsidR="000F72C1" w:rsidRDefault="000F72C1">
      <w:pPr>
        <w:spacing w:line="242" w:lineRule="auto"/>
        <w:rPr>
          <w:rFonts w:asciiTheme="minorHAnsi" w:hAnsiTheme="minorHAnsi"/>
        </w:rPr>
      </w:pPr>
    </w:p>
    <w:p w14:paraId="066488FC" w14:textId="77777777" w:rsidR="000F72C1" w:rsidRDefault="000F72C1">
      <w:pPr>
        <w:spacing w:line="242" w:lineRule="auto"/>
        <w:rPr>
          <w:rFonts w:asciiTheme="minorHAnsi" w:hAnsiTheme="minorHAnsi"/>
        </w:rPr>
      </w:pPr>
    </w:p>
    <w:p w14:paraId="066488FD" w14:textId="77777777" w:rsidR="000F72C1" w:rsidRDefault="000F72C1">
      <w:pPr>
        <w:spacing w:line="242" w:lineRule="auto"/>
        <w:rPr>
          <w:rFonts w:asciiTheme="minorHAnsi" w:hAnsiTheme="minorHAnsi"/>
        </w:rPr>
      </w:pPr>
    </w:p>
    <w:p w14:paraId="066488FE" w14:textId="77777777" w:rsidR="000F72C1" w:rsidRDefault="000F72C1">
      <w:pPr>
        <w:spacing w:line="242" w:lineRule="auto"/>
        <w:rPr>
          <w:rFonts w:asciiTheme="minorHAnsi" w:hAnsiTheme="minorHAnsi"/>
        </w:rPr>
      </w:pPr>
    </w:p>
    <w:p w14:paraId="066488FF" w14:textId="77777777" w:rsidR="000F72C1" w:rsidRDefault="000F72C1">
      <w:pPr>
        <w:spacing w:line="242" w:lineRule="auto"/>
        <w:rPr>
          <w:rFonts w:asciiTheme="minorHAnsi" w:hAnsiTheme="minorHAnsi"/>
        </w:rPr>
      </w:pPr>
    </w:p>
    <w:p w14:paraId="06648900" w14:textId="77777777" w:rsidR="000F72C1" w:rsidRDefault="000F72C1">
      <w:pPr>
        <w:spacing w:line="242" w:lineRule="auto"/>
        <w:rPr>
          <w:rFonts w:asciiTheme="minorHAnsi" w:hAnsiTheme="minorHAnsi"/>
        </w:rPr>
      </w:pPr>
    </w:p>
    <w:p w14:paraId="06648901" w14:textId="77777777" w:rsidR="000F72C1" w:rsidRDefault="0020793E">
      <w:pPr>
        <w:pStyle w:val="BodyText"/>
        <w:spacing w:before="86" w:line="187" w:lineRule="auto"/>
        <w:ind w:left="3846"/>
        <w:rPr>
          <w:rFonts w:asciiTheme="minorHAnsi" w:hAnsiTheme="minorHAnsi"/>
          <w:sz w:val="28"/>
          <w:szCs w:val="28"/>
        </w:rPr>
      </w:pPr>
      <w:r>
        <w:rPr>
          <w:rFonts w:asciiTheme="minorHAnsi" w:hAnsiTheme="minorHAnsi"/>
          <w:b/>
          <w:bCs/>
          <w:i/>
          <w:iCs/>
          <w:spacing w:val="-1"/>
          <w:sz w:val="28"/>
          <w:szCs w:val="28"/>
        </w:rPr>
        <w:t>Third Party Equipment</w:t>
      </w:r>
    </w:p>
    <w:p w14:paraId="06648902" w14:textId="77777777" w:rsidR="000F72C1" w:rsidRDefault="000F72C1">
      <w:pPr>
        <w:spacing w:line="248" w:lineRule="auto"/>
        <w:rPr>
          <w:rFonts w:asciiTheme="minorHAnsi" w:hAnsiTheme="minorHAnsi"/>
        </w:rPr>
      </w:pPr>
    </w:p>
    <w:p w14:paraId="06648903" w14:textId="77777777" w:rsidR="000F72C1" w:rsidRDefault="000F72C1">
      <w:pPr>
        <w:spacing w:line="249" w:lineRule="auto"/>
        <w:rPr>
          <w:rFonts w:asciiTheme="minorHAnsi" w:hAnsiTheme="minorHAnsi"/>
        </w:rPr>
      </w:pPr>
    </w:p>
    <w:p w14:paraId="06648904" w14:textId="77777777" w:rsidR="000F72C1" w:rsidRDefault="0020793E">
      <w:pPr>
        <w:pStyle w:val="BodyText"/>
        <w:spacing w:before="85" w:line="187" w:lineRule="auto"/>
        <w:ind w:left="2982"/>
        <w:rPr>
          <w:rFonts w:asciiTheme="minorHAnsi" w:hAnsiTheme="minorHAnsi"/>
          <w:sz w:val="28"/>
          <w:szCs w:val="28"/>
        </w:rPr>
      </w:pPr>
      <w:r>
        <w:rPr>
          <w:rFonts w:asciiTheme="minorHAnsi" w:hAnsiTheme="minorHAnsi"/>
          <w:b/>
          <w:bCs/>
          <w:i/>
          <w:iCs/>
          <w:sz w:val="28"/>
          <w:szCs w:val="28"/>
        </w:rPr>
        <w:t>Temporary Installatio</w:t>
      </w:r>
      <w:r>
        <w:rPr>
          <w:rFonts w:asciiTheme="minorHAnsi" w:hAnsiTheme="minorHAnsi"/>
          <w:b/>
          <w:bCs/>
          <w:i/>
          <w:iCs/>
          <w:spacing w:val="-1"/>
          <w:sz w:val="28"/>
          <w:szCs w:val="28"/>
        </w:rPr>
        <w:t>n Requirements</w:t>
      </w:r>
    </w:p>
    <w:p w14:paraId="06648905" w14:textId="77777777" w:rsidR="000F72C1" w:rsidRDefault="000F72C1">
      <w:pPr>
        <w:spacing w:line="187" w:lineRule="auto"/>
        <w:rPr>
          <w:rFonts w:asciiTheme="minorHAnsi" w:hAnsiTheme="minorHAnsi"/>
          <w:sz w:val="28"/>
          <w:szCs w:val="28"/>
        </w:rPr>
        <w:sectPr w:rsidR="000F72C1">
          <w:footerReference w:type="default" r:id="rId141"/>
          <w:pgSz w:w="11907" w:h="16839"/>
          <w:pgMar w:top="1139" w:right="21" w:bottom="1495" w:left="878" w:header="6" w:footer="850" w:gutter="0"/>
          <w:cols w:space="720"/>
        </w:sectPr>
      </w:pPr>
    </w:p>
    <w:p w14:paraId="06648906" w14:textId="77777777" w:rsidR="000F72C1" w:rsidRDefault="0020793E">
      <w:pPr>
        <w:pStyle w:val="BodyText"/>
        <w:spacing w:before="36" w:line="179" w:lineRule="auto"/>
        <w:ind w:left="3988"/>
        <w:rPr>
          <w:rFonts w:asciiTheme="minorHAnsi" w:hAnsiTheme="minorHAnsi"/>
          <w:sz w:val="28"/>
          <w:szCs w:val="28"/>
        </w:rPr>
      </w:pPr>
      <w:bookmarkStart w:id="1951" w:name="bookmark111"/>
      <w:bookmarkEnd w:id="1951"/>
      <w:r>
        <w:rPr>
          <w:rFonts w:asciiTheme="minorHAnsi" w:hAnsiTheme="minorHAnsi"/>
          <w:spacing w:val="-2"/>
          <w:sz w:val="28"/>
          <w:szCs w:val="28"/>
          <w:u w:val="single"/>
        </w:rPr>
        <w:t>TRINITY</w:t>
      </w:r>
      <w:r>
        <w:rPr>
          <w:rFonts w:asciiTheme="minorHAnsi" w:hAnsiTheme="minorHAnsi"/>
          <w:spacing w:val="31"/>
          <w:w w:val="101"/>
          <w:sz w:val="28"/>
          <w:szCs w:val="28"/>
          <w:u w:val="single"/>
        </w:rPr>
        <w:t xml:space="preserve"> </w:t>
      </w:r>
      <w:r>
        <w:rPr>
          <w:rFonts w:asciiTheme="minorHAnsi" w:hAnsiTheme="minorHAnsi"/>
          <w:spacing w:val="-2"/>
          <w:sz w:val="28"/>
          <w:szCs w:val="28"/>
          <w:u w:val="single"/>
        </w:rPr>
        <w:t>HOUSE AIM</w:t>
      </w:r>
    </w:p>
    <w:p w14:paraId="06648907" w14:textId="77777777" w:rsidR="000F72C1" w:rsidRDefault="000F72C1">
      <w:pPr>
        <w:spacing w:line="247" w:lineRule="auto"/>
        <w:rPr>
          <w:rFonts w:asciiTheme="minorHAnsi" w:hAnsiTheme="minorHAnsi"/>
        </w:rPr>
      </w:pPr>
    </w:p>
    <w:p w14:paraId="06648908" w14:textId="77777777" w:rsidR="000F72C1" w:rsidRDefault="000F72C1">
      <w:pPr>
        <w:spacing w:line="248" w:lineRule="auto"/>
        <w:rPr>
          <w:rFonts w:asciiTheme="minorHAnsi" w:hAnsiTheme="minorHAnsi"/>
        </w:rPr>
      </w:pPr>
    </w:p>
    <w:p w14:paraId="06648909" w14:textId="77777777" w:rsidR="000F72C1" w:rsidRDefault="0020793E">
      <w:pPr>
        <w:pStyle w:val="BodyText"/>
        <w:spacing w:before="67" w:line="214" w:lineRule="auto"/>
        <w:ind w:left="3950" w:right="853" w:hanging="3855"/>
        <w:rPr>
          <w:rFonts w:asciiTheme="minorHAnsi" w:hAnsiTheme="minorHAnsi"/>
        </w:rPr>
      </w:pPr>
      <w:r>
        <w:rPr>
          <w:rFonts w:asciiTheme="minorHAnsi" w:hAnsiTheme="minorHAnsi"/>
          <w:spacing w:val="-1"/>
        </w:rPr>
        <w:t>‘TO</w:t>
      </w:r>
      <w:r>
        <w:rPr>
          <w:rFonts w:asciiTheme="minorHAnsi" w:hAnsiTheme="minorHAnsi"/>
          <w:spacing w:val="17"/>
          <w:w w:val="101"/>
        </w:rPr>
        <w:t xml:space="preserve"> </w:t>
      </w:r>
      <w:r>
        <w:rPr>
          <w:rFonts w:asciiTheme="minorHAnsi" w:hAnsiTheme="minorHAnsi"/>
          <w:spacing w:val="-1"/>
        </w:rPr>
        <w:t>DELIVER A</w:t>
      </w:r>
      <w:r>
        <w:rPr>
          <w:rFonts w:asciiTheme="minorHAnsi" w:hAnsiTheme="minorHAnsi"/>
          <w:spacing w:val="18"/>
          <w:w w:val="101"/>
        </w:rPr>
        <w:t xml:space="preserve"> </w:t>
      </w:r>
      <w:r>
        <w:rPr>
          <w:rFonts w:asciiTheme="minorHAnsi" w:hAnsiTheme="minorHAnsi"/>
          <w:spacing w:val="-1"/>
        </w:rPr>
        <w:t>RELIABLE,</w:t>
      </w:r>
      <w:r>
        <w:rPr>
          <w:rFonts w:asciiTheme="minorHAnsi" w:hAnsiTheme="minorHAnsi"/>
          <w:spacing w:val="19"/>
        </w:rPr>
        <w:t xml:space="preserve"> </w:t>
      </w:r>
      <w:r>
        <w:rPr>
          <w:rFonts w:asciiTheme="minorHAnsi" w:hAnsiTheme="minorHAnsi"/>
          <w:spacing w:val="-1"/>
        </w:rPr>
        <w:t>EFFICIENT AND</w:t>
      </w:r>
      <w:r>
        <w:rPr>
          <w:rFonts w:asciiTheme="minorHAnsi" w:hAnsiTheme="minorHAnsi"/>
          <w:spacing w:val="12"/>
        </w:rPr>
        <w:t xml:space="preserve"> </w:t>
      </w:r>
      <w:r>
        <w:rPr>
          <w:rFonts w:asciiTheme="minorHAnsi" w:hAnsiTheme="minorHAnsi"/>
          <w:spacing w:val="-1"/>
        </w:rPr>
        <w:t>COST</w:t>
      </w:r>
      <w:r>
        <w:rPr>
          <w:rFonts w:asciiTheme="minorHAnsi" w:hAnsiTheme="minorHAnsi"/>
          <w:spacing w:val="19"/>
          <w:w w:val="101"/>
        </w:rPr>
        <w:t xml:space="preserve"> </w:t>
      </w:r>
      <w:r>
        <w:rPr>
          <w:rFonts w:asciiTheme="minorHAnsi" w:hAnsiTheme="minorHAnsi"/>
          <w:spacing w:val="-1"/>
        </w:rPr>
        <w:t>EFFECTIVE ‘AIDS TO</w:t>
      </w:r>
      <w:r>
        <w:rPr>
          <w:rFonts w:asciiTheme="minorHAnsi" w:hAnsiTheme="minorHAnsi"/>
          <w:spacing w:val="19"/>
          <w:w w:val="101"/>
        </w:rPr>
        <w:t xml:space="preserve"> </w:t>
      </w:r>
      <w:r>
        <w:rPr>
          <w:rFonts w:asciiTheme="minorHAnsi" w:hAnsiTheme="minorHAnsi"/>
          <w:spacing w:val="-1"/>
        </w:rPr>
        <w:t>N</w:t>
      </w:r>
      <w:r>
        <w:rPr>
          <w:rFonts w:asciiTheme="minorHAnsi" w:hAnsiTheme="minorHAnsi"/>
          <w:spacing w:val="-2"/>
        </w:rPr>
        <w:t>AVIGATION SERVICE’</w:t>
      </w:r>
      <w:r>
        <w:rPr>
          <w:rFonts w:asciiTheme="minorHAnsi" w:hAnsiTheme="minorHAnsi"/>
          <w:spacing w:val="19"/>
        </w:rPr>
        <w:t xml:space="preserve"> </w:t>
      </w:r>
      <w:r>
        <w:rPr>
          <w:rFonts w:asciiTheme="minorHAnsi" w:hAnsiTheme="minorHAnsi"/>
          <w:spacing w:val="-2"/>
        </w:rPr>
        <w:t>FOR THE</w:t>
      </w:r>
      <w:r>
        <w:rPr>
          <w:rFonts w:asciiTheme="minorHAnsi" w:hAnsiTheme="minorHAnsi"/>
          <w:spacing w:val="17"/>
        </w:rPr>
        <w:t xml:space="preserve"> </w:t>
      </w:r>
      <w:r>
        <w:rPr>
          <w:rFonts w:asciiTheme="minorHAnsi" w:hAnsiTheme="minorHAnsi"/>
          <w:spacing w:val="-2"/>
        </w:rPr>
        <w:t>BENEFIT AND</w:t>
      </w:r>
      <w:r>
        <w:rPr>
          <w:rFonts w:asciiTheme="minorHAnsi" w:hAnsiTheme="minorHAnsi"/>
        </w:rPr>
        <w:t xml:space="preserve"> SAFETY</w:t>
      </w:r>
      <w:r>
        <w:rPr>
          <w:rFonts w:asciiTheme="minorHAnsi" w:hAnsiTheme="minorHAnsi"/>
          <w:spacing w:val="1"/>
        </w:rPr>
        <w:t xml:space="preserve"> </w:t>
      </w:r>
      <w:r>
        <w:rPr>
          <w:rFonts w:asciiTheme="minorHAnsi" w:hAnsiTheme="minorHAnsi"/>
        </w:rPr>
        <w:t>OF</w:t>
      </w:r>
      <w:r>
        <w:rPr>
          <w:rFonts w:asciiTheme="minorHAnsi" w:hAnsiTheme="minorHAnsi"/>
          <w:spacing w:val="1"/>
        </w:rPr>
        <w:t xml:space="preserve"> </w:t>
      </w:r>
      <w:r>
        <w:rPr>
          <w:rFonts w:asciiTheme="minorHAnsi" w:hAnsiTheme="minorHAnsi"/>
        </w:rPr>
        <w:t>ALL</w:t>
      </w:r>
      <w:r>
        <w:rPr>
          <w:rFonts w:asciiTheme="minorHAnsi" w:hAnsiTheme="minorHAnsi"/>
          <w:spacing w:val="19"/>
        </w:rPr>
        <w:t xml:space="preserve"> </w:t>
      </w:r>
      <w:r>
        <w:rPr>
          <w:rFonts w:asciiTheme="minorHAnsi" w:hAnsiTheme="minorHAnsi"/>
        </w:rPr>
        <w:t>MARINERS</w:t>
      </w:r>
      <w:r>
        <w:rPr>
          <w:rFonts w:asciiTheme="minorHAnsi" w:hAnsiTheme="minorHAnsi"/>
          <w:spacing w:val="1"/>
        </w:rPr>
        <w:t>’</w:t>
      </w:r>
    </w:p>
    <w:p w14:paraId="0664890A" w14:textId="77777777" w:rsidR="000F72C1" w:rsidRDefault="000F72C1">
      <w:pPr>
        <w:spacing w:line="251" w:lineRule="auto"/>
        <w:rPr>
          <w:rFonts w:asciiTheme="minorHAnsi" w:hAnsiTheme="minorHAnsi"/>
        </w:rPr>
      </w:pPr>
    </w:p>
    <w:p w14:paraId="0664890B" w14:textId="77777777" w:rsidR="000F72C1" w:rsidRDefault="000F72C1">
      <w:pPr>
        <w:spacing w:line="251" w:lineRule="auto"/>
        <w:rPr>
          <w:rFonts w:asciiTheme="minorHAnsi" w:hAnsiTheme="minorHAnsi"/>
        </w:rPr>
      </w:pPr>
    </w:p>
    <w:p w14:paraId="0664890C" w14:textId="77777777" w:rsidR="000F72C1" w:rsidRDefault="0020793E">
      <w:pPr>
        <w:pStyle w:val="BodyText"/>
        <w:spacing w:before="67" w:line="183" w:lineRule="auto"/>
        <w:ind w:left="1825"/>
        <w:rPr>
          <w:rFonts w:asciiTheme="minorHAnsi" w:hAnsiTheme="minorHAnsi"/>
        </w:rPr>
      </w:pPr>
      <w:r>
        <w:rPr>
          <w:rFonts w:asciiTheme="minorHAnsi" w:hAnsiTheme="minorHAnsi"/>
          <w:spacing w:val="-1"/>
          <w:u w:val="single"/>
        </w:rPr>
        <w:t>HEALTH &amp; SAFETY AND</w:t>
      </w:r>
      <w:r>
        <w:rPr>
          <w:rFonts w:asciiTheme="minorHAnsi" w:hAnsiTheme="minorHAnsi"/>
          <w:spacing w:val="18"/>
          <w:u w:val="single"/>
        </w:rPr>
        <w:t xml:space="preserve"> </w:t>
      </w:r>
      <w:r>
        <w:rPr>
          <w:rFonts w:asciiTheme="minorHAnsi" w:hAnsiTheme="minorHAnsi"/>
          <w:spacing w:val="-1"/>
          <w:u w:val="single"/>
        </w:rPr>
        <w:t>ENVIRONMENTAL</w:t>
      </w:r>
      <w:r>
        <w:rPr>
          <w:rFonts w:asciiTheme="minorHAnsi" w:hAnsiTheme="minorHAnsi"/>
          <w:spacing w:val="12"/>
          <w:u w:val="single"/>
        </w:rPr>
        <w:t xml:space="preserve"> </w:t>
      </w:r>
      <w:r>
        <w:rPr>
          <w:rFonts w:asciiTheme="minorHAnsi" w:hAnsiTheme="minorHAnsi"/>
          <w:spacing w:val="-1"/>
          <w:u w:val="single"/>
        </w:rPr>
        <w:t>OBJECTIVES</w:t>
      </w:r>
      <w:r>
        <w:rPr>
          <w:rFonts w:asciiTheme="minorHAnsi" w:hAnsiTheme="minorHAnsi"/>
          <w:spacing w:val="18"/>
          <w:w w:val="101"/>
          <w:u w:val="single"/>
        </w:rPr>
        <w:t xml:space="preserve"> </w:t>
      </w:r>
      <w:r>
        <w:rPr>
          <w:rFonts w:asciiTheme="minorHAnsi" w:hAnsiTheme="minorHAnsi"/>
          <w:spacing w:val="-1"/>
          <w:u w:val="single"/>
        </w:rPr>
        <w:t>POLICY ST</w:t>
      </w:r>
      <w:r>
        <w:rPr>
          <w:rFonts w:asciiTheme="minorHAnsi" w:hAnsiTheme="minorHAnsi"/>
          <w:spacing w:val="-2"/>
          <w:u w:val="single"/>
        </w:rPr>
        <w:t>ATEMENT</w:t>
      </w:r>
    </w:p>
    <w:p w14:paraId="0664890D" w14:textId="77777777" w:rsidR="000F72C1" w:rsidRDefault="000F72C1">
      <w:pPr>
        <w:spacing w:line="248" w:lineRule="auto"/>
        <w:rPr>
          <w:rFonts w:asciiTheme="minorHAnsi" w:hAnsiTheme="minorHAnsi"/>
        </w:rPr>
      </w:pPr>
    </w:p>
    <w:p w14:paraId="0664890E" w14:textId="77777777" w:rsidR="000F72C1" w:rsidRDefault="000F72C1">
      <w:pPr>
        <w:spacing w:line="249" w:lineRule="auto"/>
        <w:rPr>
          <w:rFonts w:asciiTheme="minorHAnsi" w:hAnsiTheme="minorHAnsi"/>
        </w:rPr>
      </w:pPr>
    </w:p>
    <w:p w14:paraId="0664890F" w14:textId="77777777" w:rsidR="000F72C1" w:rsidRDefault="0020793E">
      <w:pPr>
        <w:pStyle w:val="BodyText"/>
        <w:spacing w:before="67" w:line="188" w:lineRule="auto"/>
        <w:ind w:left="30"/>
        <w:rPr>
          <w:rFonts w:asciiTheme="minorHAnsi" w:hAnsiTheme="minorHAnsi"/>
        </w:rPr>
      </w:pPr>
      <w:r>
        <w:rPr>
          <w:rFonts w:asciiTheme="minorHAnsi" w:hAnsiTheme="minorHAnsi"/>
          <w:spacing w:val="-1"/>
        </w:rPr>
        <w:t>The</w:t>
      </w:r>
      <w:r>
        <w:rPr>
          <w:rFonts w:asciiTheme="minorHAnsi" w:hAnsiTheme="minorHAnsi"/>
          <w:spacing w:val="37"/>
        </w:rPr>
        <w:t xml:space="preserve"> </w:t>
      </w:r>
      <w:r>
        <w:rPr>
          <w:rFonts w:asciiTheme="minorHAnsi" w:hAnsiTheme="minorHAnsi"/>
          <w:spacing w:val="-1"/>
        </w:rPr>
        <w:t>Health &amp; Safety and</w:t>
      </w:r>
      <w:r>
        <w:rPr>
          <w:rFonts w:asciiTheme="minorHAnsi" w:hAnsiTheme="minorHAnsi"/>
          <w:spacing w:val="18"/>
        </w:rPr>
        <w:t xml:space="preserve"> </w:t>
      </w:r>
      <w:r>
        <w:rPr>
          <w:rFonts w:asciiTheme="minorHAnsi" w:hAnsiTheme="minorHAnsi"/>
          <w:spacing w:val="-1"/>
        </w:rPr>
        <w:t>Environmental objectives of TH are:</w:t>
      </w:r>
    </w:p>
    <w:p w14:paraId="06648910" w14:textId="77777777" w:rsidR="000F72C1" w:rsidRDefault="0020793E">
      <w:pPr>
        <w:pStyle w:val="BodyText"/>
        <w:spacing w:before="191" w:line="178" w:lineRule="auto"/>
        <w:ind w:left="606"/>
        <w:rPr>
          <w:rFonts w:asciiTheme="minorHAnsi" w:hAnsiTheme="minorHAnsi"/>
        </w:rPr>
      </w:pPr>
      <w:r>
        <w:rPr>
          <w:rFonts w:asciiTheme="minorHAnsi" w:eastAsia="Symbol" w:hAnsiTheme="minorHAnsi" w:cs="Symbol"/>
          <w:color w:val="00558C"/>
          <w:spacing w:val="3"/>
        </w:rPr>
        <w:t>.</w:t>
      </w:r>
      <w:r>
        <w:rPr>
          <w:rFonts w:asciiTheme="minorHAnsi" w:eastAsia="Symbol" w:hAnsiTheme="minorHAnsi" w:cs="Symbol"/>
          <w:color w:val="00558C"/>
          <w:spacing w:val="10"/>
        </w:rPr>
        <w:t xml:space="preserve">     </w:t>
      </w:r>
      <w:r>
        <w:rPr>
          <w:rFonts w:asciiTheme="minorHAnsi" w:hAnsiTheme="minorHAnsi"/>
        </w:rPr>
        <w:t>To</w:t>
      </w:r>
      <w:r>
        <w:rPr>
          <w:rFonts w:asciiTheme="minorHAnsi" w:hAnsiTheme="minorHAnsi"/>
          <w:spacing w:val="3"/>
        </w:rPr>
        <w:t xml:space="preserve"> </w:t>
      </w:r>
      <w:r>
        <w:rPr>
          <w:rFonts w:asciiTheme="minorHAnsi" w:hAnsiTheme="minorHAnsi"/>
        </w:rPr>
        <w:t>ensure</w:t>
      </w:r>
      <w:r>
        <w:rPr>
          <w:rFonts w:asciiTheme="minorHAnsi" w:hAnsiTheme="minorHAnsi"/>
          <w:spacing w:val="11"/>
        </w:rPr>
        <w:t xml:space="preserve"> </w:t>
      </w:r>
      <w:r>
        <w:rPr>
          <w:rFonts w:asciiTheme="minorHAnsi" w:hAnsiTheme="minorHAnsi"/>
        </w:rPr>
        <w:t>safety</w:t>
      </w:r>
      <w:r>
        <w:rPr>
          <w:rFonts w:asciiTheme="minorHAnsi" w:hAnsiTheme="minorHAnsi"/>
          <w:spacing w:val="12"/>
        </w:rPr>
        <w:t xml:space="preserve"> </w:t>
      </w:r>
      <w:r>
        <w:rPr>
          <w:rFonts w:asciiTheme="minorHAnsi" w:hAnsiTheme="minorHAnsi"/>
        </w:rPr>
        <w:t>at</w:t>
      </w:r>
      <w:r>
        <w:rPr>
          <w:rFonts w:asciiTheme="minorHAnsi" w:hAnsiTheme="minorHAnsi"/>
          <w:spacing w:val="3"/>
        </w:rPr>
        <w:t xml:space="preserve"> </w:t>
      </w:r>
      <w:r>
        <w:rPr>
          <w:rFonts w:asciiTheme="minorHAnsi" w:hAnsiTheme="minorHAnsi"/>
        </w:rPr>
        <w:t>sea</w:t>
      </w:r>
      <w:r>
        <w:rPr>
          <w:rFonts w:asciiTheme="minorHAnsi" w:hAnsiTheme="minorHAnsi"/>
          <w:spacing w:val="3"/>
        </w:rPr>
        <w:t>;</w:t>
      </w:r>
    </w:p>
    <w:p w14:paraId="06648911" w14:textId="77777777" w:rsidR="000F72C1" w:rsidRDefault="0020793E">
      <w:pPr>
        <w:pStyle w:val="BodyText"/>
        <w:spacing w:before="191" w:line="177" w:lineRule="auto"/>
        <w:ind w:left="60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Prevention of</w:t>
      </w:r>
      <w:r>
        <w:rPr>
          <w:rFonts w:asciiTheme="minorHAnsi" w:hAnsiTheme="minorHAnsi"/>
          <w:spacing w:val="14"/>
          <w:w w:val="101"/>
        </w:rPr>
        <w:t xml:space="preserve"> </w:t>
      </w:r>
      <w:r>
        <w:rPr>
          <w:rFonts w:asciiTheme="minorHAnsi" w:hAnsiTheme="minorHAnsi"/>
          <w:spacing w:val="-1"/>
        </w:rPr>
        <w:t>human</w:t>
      </w:r>
      <w:r>
        <w:rPr>
          <w:rFonts w:asciiTheme="minorHAnsi" w:hAnsiTheme="minorHAnsi"/>
          <w:spacing w:val="14"/>
          <w:w w:val="101"/>
        </w:rPr>
        <w:t xml:space="preserve"> </w:t>
      </w:r>
      <w:r>
        <w:rPr>
          <w:rFonts w:asciiTheme="minorHAnsi" w:hAnsiTheme="minorHAnsi"/>
          <w:spacing w:val="-1"/>
        </w:rPr>
        <w:t>injury</w:t>
      </w:r>
      <w:r>
        <w:rPr>
          <w:rFonts w:asciiTheme="minorHAnsi" w:hAnsiTheme="minorHAnsi"/>
          <w:spacing w:val="8"/>
        </w:rPr>
        <w:t xml:space="preserve"> </w:t>
      </w:r>
      <w:r>
        <w:rPr>
          <w:rFonts w:asciiTheme="minorHAnsi" w:hAnsiTheme="minorHAnsi"/>
          <w:spacing w:val="-1"/>
        </w:rPr>
        <w:t>or</w:t>
      </w:r>
      <w:r>
        <w:rPr>
          <w:rFonts w:asciiTheme="minorHAnsi" w:hAnsiTheme="minorHAnsi"/>
          <w:spacing w:val="17"/>
          <w:w w:val="101"/>
        </w:rPr>
        <w:t xml:space="preserve"> </w:t>
      </w:r>
      <w:r>
        <w:rPr>
          <w:rFonts w:asciiTheme="minorHAnsi" w:hAnsiTheme="minorHAnsi"/>
          <w:spacing w:val="-1"/>
        </w:rPr>
        <w:t>loss</w:t>
      </w:r>
      <w:r>
        <w:rPr>
          <w:rFonts w:asciiTheme="minorHAnsi" w:hAnsiTheme="minorHAnsi"/>
          <w:spacing w:val="8"/>
        </w:rPr>
        <w:t xml:space="preserve"> </w:t>
      </w:r>
      <w:r>
        <w:rPr>
          <w:rFonts w:asciiTheme="minorHAnsi" w:hAnsiTheme="minorHAnsi"/>
          <w:spacing w:val="-1"/>
        </w:rPr>
        <w:t>of</w:t>
      </w:r>
      <w:r>
        <w:rPr>
          <w:rFonts w:asciiTheme="minorHAnsi" w:hAnsiTheme="minorHAnsi"/>
          <w:spacing w:val="14"/>
          <w:w w:val="101"/>
        </w:rPr>
        <w:t xml:space="preserve"> </w:t>
      </w:r>
      <w:r>
        <w:rPr>
          <w:rFonts w:asciiTheme="minorHAnsi" w:hAnsiTheme="minorHAnsi"/>
          <w:spacing w:val="-2"/>
        </w:rPr>
        <w:t>life;</w:t>
      </w:r>
    </w:p>
    <w:p w14:paraId="06648912" w14:textId="77777777" w:rsidR="000F72C1" w:rsidRDefault="0020793E">
      <w:pPr>
        <w:pStyle w:val="BodyText"/>
        <w:spacing w:before="188" w:line="177" w:lineRule="auto"/>
        <w:ind w:left="606"/>
        <w:rPr>
          <w:rFonts w:asciiTheme="minorHAnsi" w:hAnsiTheme="minorHAnsi"/>
        </w:rPr>
      </w:pPr>
      <w:r>
        <w:rPr>
          <w:rFonts w:asciiTheme="minorHAnsi" w:eastAsia="Symbol" w:hAnsiTheme="minorHAnsi" w:cs="Symbol"/>
          <w:color w:val="00558C"/>
          <w:spacing w:val="4"/>
        </w:rPr>
        <w:t>.</w:t>
      </w:r>
      <w:r>
        <w:rPr>
          <w:rFonts w:asciiTheme="minorHAnsi" w:eastAsia="Symbol" w:hAnsiTheme="minorHAnsi" w:cs="Symbol"/>
          <w:color w:val="00558C"/>
          <w:spacing w:val="10"/>
        </w:rPr>
        <w:t xml:space="preserve">     </w:t>
      </w:r>
      <w:r>
        <w:rPr>
          <w:rFonts w:asciiTheme="minorHAnsi" w:hAnsiTheme="minorHAnsi"/>
        </w:rPr>
        <w:t>Avoidance</w:t>
      </w:r>
      <w:r>
        <w:rPr>
          <w:rFonts w:asciiTheme="minorHAnsi" w:hAnsiTheme="minorHAnsi"/>
          <w:spacing w:val="4"/>
        </w:rPr>
        <w:t xml:space="preserve"> </w:t>
      </w:r>
      <w:r>
        <w:rPr>
          <w:rFonts w:asciiTheme="minorHAnsi" w:hAnsiTheme="minorHAnsi"/>
        </w:rPr>
        <w:t>of</w:t>
      </w:r>
      <w:r>
        <w:rPr>
          <w:rFonts w:asciiTheme="minorHAnsi" w:hAnsiTheme="minorHAnsi"/>
          <w:spacing w:val="4"/>
        </w:rPr>
        <w:t xml:space="preserve"> </w:t>
      </w:r>
      <w:r>
        <w:rPr>
          <w:rFonts w:asciiTheme="minorHAnsi" w:hAnsiTheme="minorHAnsi"/>
        </w:rPr>
        <w:t>damage</w:t>
      </w:r>
      <w:r>
        <w:rPr>
          <w:rFonts w:asciiTheme="minorHAnsi" w:hAnsiTheme="minorHAnsi"/>
          <w:spacing w:val="4"/>
        </w:rPr>
        <w:t xml:space="preserve"> </w:t>
      </w:r>
      <w:r>
        <w:rPr>
          <w:rFonts w:asciiTheme="minorHAnsi" w:hAnsiTheme="minorHAnsi"/>
        </w:rPr>
        <w:t>to</w:t>
      </w:r>
      <w:r>
        <w:rPr>
          <w:rFonts w:asciiTheme="minorHAnsi" w:hAnsiTheme="minorHAnsi"/>
          <w:spacing w:val="4"/>
        </w:rPr>
        <w:t xml:space="preserve"> </w:t>
      </w:r>
      <w:r>
        <w:rPr>
          <w:rFonts w:asciiTheme="minorHAnsi" w:hAnsiTheme="minorHAnsi"/>
        </w:rPr>
        <w:t>the</w:t>
      </w:r>
      <w:r>
        <w:rPr>
          <w:rFonts w:asciiTheme="minorHAnsi" w:hAnsiTheme="minorHAnsi"/>
          <w:spacing w:val="12"/>
          <w:w w:val="101"/>
        </w:rPr>
        <w:t xml:space="preserve"> </w:t>
      </w:r>
      <w:r>
        <w:rPr>
          <w:rFonts w:asciiTheme="minorHAnsi" w:hAnsiTheme="minorHAnsi"/>
        </w:rPr>
        <w:t>environment</w:t>
      </w:r>
      <w:r>
        <w:rPr>
          <w:rFonts w:asciiTheme="minorHAnsi" w:hAnsiTheme="minorHAnsi"/>
          <w:spacing w:val="4"/>
        </w:rPr>
        <w:t>.</w:t>
      </w:r>
    </w:p>
    <w:p w14:paraId="06648913" w14:textId="77777777" w:rsidR="000F72C1" w:rsidRDefault="000F72C1">
      <w:pPr>
        <w:spacing w:line="248" w:lineRule="auto"/>
        <w:rPr>
          <w:rFonts w:asciiTheme="minorHAnsi" w:hAnsiTheme="minorHAnsi"/>
        </w:rPr>
      </w:pPr>
    </w:p>
    <w:p w14:paraId="06648914" w14:textId="77777777" w:rsidR="000F72C1" w:rsidRDefault="000F72C1">
      <w:pPr>
        <w:spacing w:line="249" w:lineRule="auto"/>
        <w:rPr>
          <w:rFonts w:asciiTheme="minorHAnsi" w:hAnsiTheme="minorHAnsi"/>
        </w:rPr>
      </w:pPr>
    </w:p>
    <w:p w14:paraId="06648915" w14:textId="77777777" w:rsidR="000F72C1" w:rsidRDefault="0020793E">
      <w:pPr>
        <w:pStyle w:val="BodyText"/>
        <w:spacing w:before="68" w:line="188" w:lineRule="auto"/>
        <w:ind w:left="47"/>
        <w:rPr>
          <w:rFonts w:asciiTheme="minorHAnsi" w:hAnsiTheme="minorHAnsi"/>
        </w:rPr>
      </w:pPr>
      <w:r>
        <w:rPr>
          <w:rFonts w:asciiTheme="minorHAnsi" w:hAnsiTheme="minorHAnsi"/>
          <w:spacing w:val="-1"/>
        </w:rPr>
        <w:t>In</w:t>
      </w:r>
      <w:r>
        <w:rPr>
          <w:rFonts w:asciiTheme="minorHAnsi" w:hAnsiTheme="minorHAnsi"/>
          <w:spacing w:val="17"/>
        </w:rPr>
        <w:t xml:space="preserve"> </w:t>
      </w:r>
      <w:r>
        <w:rPr>
          <w:rFonts w:asciiTheme="minorHAnsi" w:hAnsiTheme="minorHAnsi"/>
          <w:spacing w:val="-1"/>
        </w:rPr>
        <w:t>pursuance of these objectives TH</w:t>
      </w:r>
      <w:r>
        <w:rPr>
          <w:rFonts w:asciiTheme="minorHAnsi" w:hAnsiTheme="minorHAnsi"/>
          <w:spacing w:val="14"/>
        </w:rPr>
        <w:t xml:space="preserve"> </w:t>
      </w:r>
      <w:r>
        <w:rPr>
          <w:rFonts w:asciiTheme="minorHAnsi" w:hAnsiTheme="minorHAnsi"/>
          <w:spacing w:val="-1"/>
        </w:rPr>
        <w:t>is committed to:</w:t>
      </w:r>
    </w:p>
    <w:p w14:paraId="06648916" w14:textId="77777777" w:rsidR="000F72C1" w:rsidRDefault="0020793E">
      <w:pPr>
        <w:pStyle w:val="BodyText"/>
        <w:spacing w:before="191" w:line="177" w:lineRule="auto"/>
        <w:ind w:left="606"/>
        <w:rPr>
          <w:rFonts w:asciiTheme="minorHAnsi" w:hAnsiTheme="minorHAnsi"/>
        </w:rPr>
      </w:pPr>
      <w:r>
        <w:rPr>
          <w:rFonts w:asciiTheme="minorHAnsi" w:eastAsia="Symbol" w:hAnsiTheme="minorHAnsi" w:cs="Symbol"/>
          <w:color w:val="00558C"/>
        </w:rPr>
        <w:t xml:space="preserve">.      </w:t>
      </w:r>
      <w:r>
        <w:rPr>
          <w:rFonts w:asciiTheme="minorHAnsi" w:hAnsiTheme="minorHAnsi"/>
        </w:rPr>
        <w:t xml:space="preserve">Providing for </w:t>
      </w:r>
      <w:r>
        <w:rPr>
          <w:rFonts w:asciiTheme="minorHAnsi" w:hAnsiTheme="minorHAnsi"/>
          <w:spacing w:val="-1"/>
        </w:rPr>
        <w:t>safe</w:t>
      </w:r>
      <w:r>
        <w:rPr>
          <w:rFonts w:asciiTheme="minorHAnsi" w:hAnsiTheme="minorHAnsi"/>
          <w:spacing w:val="16"/>
        </w:rPr>
        <w:t xml:space="preserve"> </w:t>
      </w:r>
      <w:r>
        <w:rPr>
          <w:rFonts w:asciiTheme="minorHAnsi" w:hAnsiTheme="minorHAnsi"/>
          <w:spacing w:val="-1"/>
        </w:rPr>
        <w:t>practices</w:t>
      </w:r>
      <w:r>
        <w:rPr>
          <w:rFonts w:asciiTheme="minorHAnsi" w:hAnsiTheme="minorHAnsi"/>
          <w:spacing w:val="12"/>
          <w:w w:val="101"/>
        </w:rPr>
        <w:t xml:space="preserve"> </w:t>
      </w:r>
      <w:r>
        <w:rPr>
          <w:rFonts w:asciiTheme="minorHAnsi" w:hAnsiTheme="minorHAnsi"/>
          <w:spacing w:val="-1"/>
        </w:rPr>
        <w:t>in operations</w:t>
      </w:r>
      <w:r>
        <w:rPr>
          <w:rFonts w:asciiTheme="minorHAnsi" w:hAnsiTheme="minorHAnsi"/>
          <w:spacing w:val="15"/>
        </w:rPr>
        <w:t xml:space="preserve"> </w:t>
      </w:r>
      <w:r>
        <w:rPr>
          <w:rFonts w:asciiTheme="minorHAnsi" w:hAnsiTheme="minorHAnsi"/>
          <w:spacing w:val="-1"/>
        </w:rPr>
        <w:t>both</w:t>
      </w:r>
      <w:r>
        <w:rPr>
          <w:rFonts w:asciiTheme="minorHAnsi" w:hAnsiTheme="minorHAnsi"/>
          <w:spacing w:val="14"/>
        </w:rPr>
        <w:t xml:space="preserve"> </w:t>
      </w:r>
      <w:r>
        <w:rPr>
          <w:rFonts w:asciiTheme="minorHAnsi" w:hAnsiTheme="minorHAnsi"/>
          <w:spacing w:val="-1"/>
        </w:rPr>
        <w:t>in ships</w:t>
      </w:r>
      <w:r>
        <w:rPr>
          <w:rFonts w:asciiTheme="minorHAnsi" w:hAnsiTheme="minorHAnsi"/>
          <w:spacing w:val="10"/>
        </w:rPr>
        <w:t xml:space="preserve"> </w:t>
      </w:r>
      <w:r>
        <w:rPr>
          <w:rFonts w:asciiTheme="minorHAnsi" w:hAnsiTheme="minorHAnsi"/>
          <w:spacing w:val="-1"/>
        </w:rPr>
        <w:t>and</w:t>
      </w:r>
      <w:r>
        <w:rPr>
          <w:rFonts w:asciiTheme="minorHAnsi" w:hAnsiTheme="minorHAnsi"/>
          <w:spacing w:val="10"/>
        </w:rPr>
        <w:t xml:space="preserve"> </w:t>
      </w:r>
      <w:r>
        <w:rPr>
          <w:rFonts w:asciiTheme="minorHAnsi" w:hAnsiTheme="minorHAnsi"/>
          <w:spacing w:val="-1"/>
        </w:rPr>
        <w:t>ashore;</w:t>
      </w:r>
    </w:p>
    <w:p w14:paraId="06648917" w14:textId="77777777" w:rsidR="000F72C1" w:rsidRDefault="0020793E">
      <w:pPr>
        <w:pStyle w:val="BodyText"/>
        <w:spacing w:before="191" w:line="177" w:lineRule="auto"/>
        <w:ind w:left="60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rPr>
        <w:t>Providing</w:t>
      </w:r>
      <w:r>
        <w:rPr>
          <w:rFonts w:asciiTheme="minorHAnsi" w:hAnsiTheme="minorHAnsi"/>
          <w:spacing w:val="1"/>
        </w:rPr>
        <w:t xml:space="preserve"> </w:t>
      </w:r>
      <w:r>
        <w:rPr>
          <w:rFonts w:asciiTheme="minorHAnsi" w:hAnsiTheme="minorHAnsi"/>
        </w:rPr>
        <w:t>a</w:t>
      </w:r>
      <w:r>
        <w:rPr>
          <w:rFonts w:asciiTheme="minorHAnsi" w:hAnsiTheme="minorHAnsi"/>
          <w:spacing w:val="1"/>
        </w:rPr>
        <w:t xml:space="preserve"> </w:t>
      </w:r>
      <w:r>
        <w:rPr>
          <w:rFonts w:asciiTheme="minorHAnsi" w:hAnsiTheme="minorHAnsi"/>
        </w:rPr>
        <w:t>safe</w:t>
      </w:r>
      <w:r>
        <w:rPr>
          <w:rFonts w:asciiTheme="minorHAnsi" w:hAnsiTheme="minorHAnsi"/>
          <w:spacing w:val="11"/>
        </w:rPr>
        <w:t xml:space="preserve"> </w:t>
      </w:r>
      <w:r>
        <w:rPr>
          <w:rFonts w:asciiTheme="minorHAnsi" w:hAnsiTheme="minorHAnsi"/>
        </w:rPr>
        <w:t>working</w:t>
      </w:r>
      <w:r>
        <w:rPr>
          <w:rFonts w:asciiTheme="minorHAnsi" w:hAnsiTheme="minorHAnsi"/>
          <w:spacing w:val="8"/>
        </w:rPr>
        <w:t xml:space="preserve"> </w:t>
      </w:r>
      <w:r>
        <w:rPr>
          <w:rFonts w:asciiTheme="minorHAnsi" w:hAnsiTheme="minorHAnsi"/>
        </w:rPr>
        <w:t>environment</w:t>
      </w:r>
      <w:r>
        <w:rPr>
          <w:rFonts w:asciiTheme="minorHAnsi" w:hAnsiTheme="minorHAnsi"/>
          <w:spacing w:val="1"/>
        </w:rPr>
        <w:t>;</w:t>
      </w:r>
    </w:p>
    <w:p w14:paraId="06648918" w14:textId="77777777" w:rsidR="000F72C1" w:rsidRDefault="0020793E">
      <w:pPr>
        <w:pStyle w:val="BodyText"/>
        <w:spacing w:before="191" w:line="177" w:lineRule="auto"/>
        <w:ind w:left="606"/>
        <w:rPr>
          <w:rFonts w:asciiTheme="minorHAnsi" w:hAnsiTheme="minorHAnsi"/>
        </w:rPr>
      </w:pPr>
      <w:r>
        <w:rPr>
          <w:rFonts w:asciiTheme="minorHAnsi" w:eastAsia="Symbol" w:hAnsiTheme="minorHAnsi" w:cs="Symbol"/>
          <w:color w:val="00558C"/>
        </w:rPr>
        <w:t xml:space="preserve">.      </w:t>
      </w:r>
      <w:r>
        <w:rPr>
          <w:rFonts w:asciiTheme="minorHAnsi" w:hAnsiTheme="minorHAnsi"/>
        </w:rPr>
        <w:t>Establishing safeguards against</w:t>
      </w:r>
      <w:r>
        <w:rPr>
          <w:rFonts w:asciiTheme="minorHAnsi" w:hAnsiTheme="minorHAnsi"/>
          <w:spacing w:val="11"/>
        </w:rPr>
        <w:t xml:space="preserve"> </w:t>
      </w:r>
      <w:r>
        <w:rPr>
          <w:rFonts w:asciiTheme="minorHAnsi" w:hAnsiTheme="minorHAnsi"/>
        </w:rPr>
        <w:t>all</w:t>
      </w:r>
      <w:r>
        <w:rPr>
          <w:rFonts w:asciiTheme="minorHAnsi" w:hAnsiTheme="minorHAnsi"/>
          <w:spacing w:val="15"/>
          <w:w w:val="101"/>
        </w:rPr>
        <w:t xml:space="preserve"> </w:t>
      </w:r>
      <w:r>
        <w:rPr>
          <w:rFonts w:asciiTheme="minorHAnsi" w:hAnsiTheme="minorHAnsi"/>
        </w:rPr>
        <w:t>ident</w:t>
      </w:r>
      <w:r>
        <w:rPr>
          <w:rFonts w:asciiTheme="minorHAnsi" w:hAnsiTheme="minorHAnsi"/>
          <w:spacing w:val="-1"/>
        </w:rPr>
        <w:t>ified</w:t>
      </w:r>
      <w:r>
        <w:rPr>
          <w:rFonts w:asciiTheme="minorHAnsi" w:hAnsiTheme="minorHAnsi"/>
          <w:spacing w:val="14"/>
        </w:rPr>
        <w:t xml:space="preserve"> </w:t>
      </w:r>
      <w:r>
        <w:rPr>
          <w:rFonts w:asciiTheme="minorHAnsi" w:hAnsiTheme="minorHAnsi"/>
          <w:spacing w:val="-1"/>
        </w:rPr>
        <w:t>risks;</w:t>
      </w:r>
    </w:p>
    <w:p w14:paraId="06648919" w14:textId="77777777" w:rsidR="000F72C1" w:rsidRDefault="0020793E">
      <w:pPr>
        <w:pStyle w:val="BodyText"/>
        <w:spacing w:before="188" w:line="209" w:lineRule="auto"/>
        <w:ind w:left="1030" w:right="1205" w:hanging="423"/>
        <w:rPr>
          <w:rFonts w:asciiTheme="minorHAnsi" w:hAnsiTheme="minorHAnsi"/>
        </w:rPr>
      </w:pPr>
      <w:r>
        <w:rPr>
          <w:rFonts w:asciiTheme="minorHAnsi" w:eastAsia="Symbol" w:hAnsiTheme="minorHAnsi" w:cs="Symbol"/>
          <w:color w:val="00558C"/>
        </w:rPr>
        <w:t xml:space="preserve">.      </w:t>
      </w:r>
      <w:r>
        <w:rPr>
          <w:rFonts w:asciiTheme="minorHAnsi" w:hAnsiTheme="minorHAnsi"/>
        </w:rPr>
        <w:t>Continuously</w:t>
      </w:r>
      <w:r>
        <w:rPr>
          <w:rFonts w:asciiTheme="minorHAnsi" w:hAnsiTheme="minorHAnsi"/>
          <w:spacing w:val="15"/>
          <w:w w:val="101"/>
        </w:rPr>
        <w:t xml:space="preserve"> </w:t>
      </w:r>
      <w:r>
        <w:rPr>
          <w:rFonts w:asciiTheme="minorHAnsi" w:hAnsiTheme="minorHAnsi"/>
        </w:rPr>
        <w:t>improving</w:t>
      </w:r>
      <w:r>
        <w:rPr>
          <w:rFonts w:asciiTheme="minorHAnsi" w:hAnsiTheme="minorHAnsi"/>
          <w:spacing w:val="16"/>
          <w:w w:val="101"/>
        </w:rPr>
        <w:t xml:space="preserve"> </w:t>
      </w:r>
      <w:r>
        <w:rPr>
          <w:rFonts w:asciiTheme="minorHAnsi" w:hAnsiTheme="minorHAnsi"/>
        </w:rPr>
        <w:t>health a</w:t>
      </w:r>
      <w:r>
        <w:rPr>
          <w:rFonts w:asciiTheme="minorHAnsi" w:hAnsiTheme="minorHAnsi"/>
          <w:spacing w:val="-1"/>
        </w:rPr>
        <w:t>nd safety</w:t>
      </w:r>
      <w:r>
        <w:rPr>
          <w:rFonts w:asciiTheme="minorHAnsi" w:hAnsiTheme="minorHAnsi"/>
          <w:spacing w:val="15"/>
          <w:w w:val="101"/>
        </w:rPr>
        <w:t xml:space="preserve"> </w:t>
      </w:r>
      <w:r>
        <w:rPr>
          <w:rFonts w:asciiTheme="minorHAnsi" w:hAnsiTheme="minorHAnsi"/>
          <w:spacing w:val="-1"/>
        </w:rPr>
        <w:t>management skills of</w:t>
      </w:r>
      <w:r>
        <w:rPr>
          <w:rFonts w:asciiTheme="minorHAnsi" w:hAnsiTheme="minorHAnsi"/>
          <w:spacing w:val="6"/>
        </w:rPr>
        <w:t xml:space="preserve"> </w:t>
      </w:r>
      <w:r>
        <w:rPr>
          <w:rFonts w:asciiTheme="minorHAnsi" w:hAnsiTheme="minorHAnsi"/>
          <w:spacing w:val="-1"/>
        </w:rPr>
        <w:t>employees</w:t>
      </w:r>
      <w:r>
        <w:rPr>
          <w:rFonts w:asciiTheme="minorHAnsi" w:hAnsiTheme="minorHAnsi"/>
          <w:spacing w:val="15"/>
        </w:rPr>
        <w:t xml:space="preserve"> </w:t>
      </w:r>
      <w:r>
        <w:rPr>
          <w:rFonts w:asciiTheme="minorHAnsi" w:hAnsiTheme="minorHAnsi"/>
          <w:spacing w:val="-1"/>
        </w:rPr>
        <w:t>including</w:t>
      </w:r>
      <w:r>
        <w:rPr>
          <w:rFonts w:asciiTheme="minorHAnsi" w:hAnsiTheme="minorHAnsi"/>
          <w:spacing w:val="16"/>
          <w:w w:val="101"/>
        </w:rPr>
        <w:t xml:space="preserve"> </w:t>
      </w:r>
      <w:r>
        <w:rPr>
          <w:rFonts w:asciiTheme="minorHAnsi" w:hAnsiTheme="minorHAnsi"/>
          <w:spacing w:val="-1"/>
        </w:rPr>
        <w:t>preparing</w:t>
      </w:r>
      <w:r>
        <w:rPr>
          <w:rFonts w:asciiTheme="minorHAnsi" w:hAnsiTheme="minorHAnsi"/>
          <w:spacing w:val="3"/>
        </w:rPr>
        <w:t xml:space="preserve"> </w:t>
      </w:r>
      <w:r>
        <w:rPr>
          <w:rFonts w:asciiTheme="minorHAnsi" w:hAnsiTheme="minorHAnsi"/>
          <w:spacing w:val="-1"/>
        </w:rPr>
        <w:t>for</w:t>
      </w:r>
      <w:r>
        <w:rPr>
          <w:rFonts w:asciiTheme="minorHAnsi" w:hAnsiTheme="minorHAnsi"/>
        </w:rPr>
        <w:t xml:space="preserve"> </w:t>
      </w:r>
      <w:r>
        <w:rPr>
          <w:rFonts w:asciiTheme="minorHAnsi" w:hAnsiTheme="minorHAnsi"/>
          <w:spacing w:val="-1"/>
        </w:rPr>
        <w:t>emergencies</w:t>
      </w:r>
      <w:r>
        <w:rPr>
          <w:rFonts w:asciiTheme="minorHAnsi" w:hAnsiTheme="minorHAnsi"/>
          <w:spacing w:val="19"/>
          <w:w w:val="101"/>
        </w:rPr>
        <w:t xml:space="preserve"> </w:t>
      </w:r>
      <w:r>
        <w:rPr>
          <w:rFonts w:asciiTheme="minorHAnsi" w:hAnsiTheme="minorHAnsi"/>
          <w:spacing w:val="-1"/>
        </w:rPr>
        <w:t>related</w:t>
      </w:r>
      <w:r>
        <w:rPr>
          <w:rFonts w:asciiTheme="minorHAnsi" w:hAnsiTheme="minorHAnsi"/>
          <w:spacing w:val="16"/>
          <w:w w:val="101"/>
        </w:rPr>
        <w:t xml:space="preserve"> </w:t>
      </w:r>
      <w:r>
        <w:rPr>
          <w:rFonts w:asciiTheme="minorHAnsi" w:hAnsiTheme="minorHAnsi"/>
          <w:spacing w:val="-1"/>
        </w:rPr>
        <w:t>both to safety and environmental</w:t>
      </w:r>
      <w:r>
        <w:rPr>
          <w:rFonts w:asciiTheme="minorHAnsi" w:hAnsiTheme="minorHAnsi"/>
          <w:spacing w:val="17"/>
        </w:rPr>
        <w:t xml:space="preserve"> </w:t>
      </w:r>
      <w:r>
        <w:rPr>
          <w:rFonts w:asciiTheme="minorHAnsi" w:hAnsiTheme="minorHAnsi"/>
          <w:spacing w:val="-1"/>
        </w:rPr>
        <w:t>protection;</w:t>
      </w:r>
    </w:p>
    <w:p w14:paraId="0664891A" w14:textId="77777777" w:rsidR="000F72C1" w:rsidRDefault="0020793E">
      <w:pPr>
        <w:pStyle w:val="BodyText"/>
        <w:spacing w:before="191" w:line="219" w:lineRule="auto"/>
        <w:ind w:left="1030" w:right="983" w:hanging="423"/>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Continuously</w:t>
      </w:r>
      <w:r>
        <w:rPr>
          <w:rFonts w:asciiTheme="minorHAnsi" w:hAnsiTheme="minorHAnsi"/>
          <w:spacing w:val="21"/>
        </w:rPr>
        <w:t xml:space="preserve"> </w:t>
      </w:r>
      <w:r>
        <w:rPr>
          <w:rFonts w:asciiTheme="minorHAnsi" w:hAnsiTheme="minorHAnsi"/>
          <w:spacing w:val="-1"/>
        </w:rPr>
        <w:t>improving our</w:t>
      </w:r>
      <w:r>
        <w:rPr>
          <w:rFonts w:asciiTheme="minorHAnsi" w:hAnsiTheme="minorHAnsi"/>
          <w:spacing w:val="17"/>
        </w:rPr>
        <w:t xml:space="preserve"> </w:t>
      </w:r>
      <w:r>
        <w:rPr>
          <w:rFonts w:asciiTheme="minorHAnsi" w:hAnsiTheme="minorHAnsi"/>
          <w:spacing w:val="-1"/>
        </w:rPr>
        <w:t>health and safety</w:t>
      </w:r>
      <w:r>
        <w:rPr>
          <w:rFonts w:asciiTheme="minorHAnsi" w:hAnsiTheme="minorHAnsi"/>
          <w:spacing w:val="15"/>
          <w:w w:val="101"/>
        </w:rPr>
        <w:t xml:space="preserve"> </w:t>
      </w:r>
      <w:r>
        <w:rPr>
          <w:rFonts w:asciiTheme="minorHAnsi" w:hAnsiTheme="minorHAnsi"/>
          <w:spacing w:val="-1"/>
        </w:rPr>
        <w:t>performance</w:t>
      </w:r>
      <w:r>
        <w:rPr>
          <w:rFonts w:asciiTheme="minorHAnsi" w:hAnsiTheme="minorHAnsi"/>
          <w:spacing w:val="15"/>
        </w:rPr>
        <w:t xml:space="preserve"> </w:t>
      </w:r>
      <w:r>
        <w:rPr>
          <w:rFonts w:asciiTheme="minorHAnsi" w:hAnsiTheme="minorHAnsi"/>
          <w:spacing w:val="-1"/>
        </w:rPr>
        <w:t>by</w:t>
      </w:r>
      <w:r>
        <w:rPr>
          <w:rFonts w:asciiTheme="minorHAnsi" w:hAnsiTheme="minorHAnsi"/>
          <w:spacing w:val="18"/>
        </w:rPr>
        <w:t xml:space="preserve"> </w:t>
      </w:r>
      <w:r>
        <w:rPr>
          <w:rFonts w:asciiTheme="minorHAnsi" w:hAnsiTheme="minorHAnsi"/>
          <w:spacing w:val="-1"/>
        </w:rPr>
        <w:t>proven</w:t>
      </w:r>
      <w:r>
        <w:rPr>
          <w:rFonts w:asciiTheme="minorHAnsi" w:hAnsiTheme="minorHAnsi"/>
          <w:spacing w:val="10"/>
        </w:rPr>
        <w:t xml:space="preserve"> </w:t>
      </w:r>
      <w:r>
        <w:rPr>
          <w:rFonts w:asciiTheme="minorHAnsi" w:hAnsiTheme="minorHAnsi"/>
          <w:spacing w:val="-1"/>
        </w:rPr>
        <w:t>conformity to</w:t>
      </w:r>
      <w:r>
        <w:rPr>
          <w:rFonts w:asciiTheme="minorHAnsi" w:hAnsiTheme="minorHAnsi"/>
          <w:spacing w:val="11"/>
        </w:rPr>
        <w:t xml:space="preserve"> </w:t>
      </w:r>
      <w:r>
        <w:rPr>
          <w:rFonts w:asciiTheme="minorHAnsi" w:hAnsiTheme="minorHAnsi"/>
          <w:spacing w:val="-1"/>
        </w:rPr>
        <w:t>accepted</w:t>
      </w:r>
      <w:r>
        <w:rPr>
          <w:rFonts w:asciiTheme="minorHAnsi" w:hAnsiTheme="minorHAnsi"/>
          <w:spacing w:val="19"/>
        </w:rPr>
        <w:t xml:space="preserve"> </w:t>
      </w:r>
      <w:r>
        <w:rPr>
          <w:rFonts w:asciiTheme="minorHAnsi" w:hAnsiTheme="minorHAnsi"/>
          <w:spacing w:val="-1"/>
        </w:rPr>
        <w:t>British</w:t>
      </w:r>
      <w:r>
        <w:rPr>
          <w:rFonts w:asciiTheme="minorHAnsi" w:hAnsiTheme="minorHAnsi"/>
        </w:rPr>
        <w:t xml:space="preserve"> </w:t>
      </w:r>
      <w:r>
        <w:rPr>
          <w:rFonts w:asciiTheme="minorHAnsi" w:hAnsiTheme="minorHAnsi"/>
          <w:spacing w:val="-1"/>
        </w:rPr>
        <w:t>and</w:t>
      </w:r>
      <w:r>
        <w:rPr>
          <w:rFonts w:asciiTheme="minorHAnsi" w:hAnsiTheme="minorHAnsi"/>
          <w:spacing w:val="18"/>
          <w:w w:val="101"/>
        </w:rPr>
        <w:t xml:space="preserve"> </w:t>
      </w:r>
      <w:r>
        <w:rPr>
          <w:rFonts w:asciiTheme="minorHAnsi" w:hAnsiTheme="minorHAnsi"/>
          <w:spacing w:val="-1"/>
        </w:rPr>
        <w:t>International safety</w:t>
      </w:r>
      <w:r>
        <w:rPr>
          <w:rFonts w:asciiTheme="minorHAnsi" w:hAnsiTheme="minorHAnsi"/>
          <w:spacing w:val="16"/>
        </w:rPr>
        <w:t xml:space="preserve"> </w:t>
      </w:r>
      <w:r>
        <w:rPr>
          <w:rFonts w:asciiTheme="minorHAnsi" w:hAnsiTheme="minorHAnsi"/>
          <w:spacing w:val="-1"/>
        </w:rPr>
        <w:t>management standards and quality</w:t>
      </w:r>
      <w:r>
        <w:rPr>
          <w:rFonts w:asciiTheme="minorHAnsi" w:hAnsiTheme="minorHAnsi"/>
          <w:spacing w:val="10"/>
        </w:rPr>
        <w:t xml:space="preserve"> </w:t>
      </w:r>
      <w:r>
        <w:rPr>
          <w:rFonts w:asciiTheme="minorHAnsi" w:hAnsiTheme="minorHAnsi"/>
          <w:spacing w:val="-1"/>
        </w:rPr>
        <w:t>systems,</w:t>
      </w:r>
      <w:r>
        <w:rPr>
          <w:rFonts w:asciiTheme="minorHAnsi" w:hAnsiTheme="minorHAnsi"/>
          <w:spacing w:val="15"/>
        </w:rPr>
        <w:t xml:space="preserve"> </w:t>
      </w:r>
      <w:r>
        <w:rPr>
          <w:rFonts w:asciiTheme="minorHAnsi" w:hAnsiTheme="minorHAnsi"/>
          <w:spacing w:val="-1"/>
        </w:rPr>
        <w:t>recognising</w:t>
      </w:r>
      <w:r>
        <w:rPr>
          <w:rFonts w:asciiTheme="minorHAnsi" w:hAnsiTheme="minorHAnsi"/>
          <w:spacing w:val="16"/>
        </w:rPr>
        <w:t xml:space="preserve"> </w:t>
      </w:r>
      <w:r>
        <w:rPr>
          <w:rFonts w:asciiTheme="minorHAnsi" w:hAnsiTheme="minorHAnsi"/>
          <w:spacing w:val="-1"/>
        </w:rPr>
        <w:t>legal</w:t>
      </w:r>
      <w:r>
        <w:rPr>
          <w:rFonts w:asciiTheme="minorHAnsi" w:hAnsiTheme="minorHAnsi"/>
          <w:spacing w:val="17"/>
        </w:rPr>
        <w:t xml:space="preserve"> </w:t>
      </w:r>
      <w:r>
        <w:rPr>
          <w:rFonts w:asciiTheme="minorHAnsi" w:hAnsiTheme="minorHAnsi"/>
          <w:spacing w:val="-1"/>
        </w:rPr>
        <w:t>re</w:t>
      </w:r>
      <w:r>
        <w:rPr>
          <w:rFonts w:asciiTheme="minorHAnsi" w:hAnsiTheme="minorHAnsi"/>
          <w:spacing w:val="-2"/>
        </w:rPr>
        <w:t>quirements</w:t>
      </w:r>
      <w:r>
        <w:rPr>
          <w:rFonts w:asciiTheme="minorHAnsi" w:hAnsiTheme="minorHAnsi"/>
        </w:rPr>
        <w:t xml:space="preserve"> </w:t>
      </w:r>
      <w:r>
        <w:rPr>
          <w:rFonts w:asciiTheme="minorHAnsi" w:hAnsiTheme="minorHAnsi"/>
          <w:spacing w:val="-1"/>
        </w:rPr>
        <w:t>are the</w:t>
      </w:r>
      <w:r>
        <w:rPr>
          <w:rFonts w:asciiTheme="minorHAnsi" w:hAnsiTheme="minorHAnsi"/>
          <w:spacing w:val="16"/>
        </w:rPr>
        <w:t xml:space="preserve"> </w:t>
      </w:r>
      <w:r>
        <w:rPr>
          <w:rFonts w:asciiTheme="minorHAnsi" w:hAnsiTheme="minorHAnsi"/>
          <w:spacing w:val="-1"/>
        </w:rPr>
        <w:t>minimum standard;</w:t>
      </w:r>
    </w:p>
    <w:p w14:paraId="0664891B" w14:textId="77777777" w:rsidR="000F72C1" w:rsidRDefault="0020793E">
      <w:pPr>
        <w:pStyle w:val="BodyText"/>
        <w:spacing w:before="188" w:line="209" w:lineRule="auto"/>
        <w:ind w:left="1030" w:right="1136" w:hanging="423"/>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Striving to</w:t>
      </w:r>
      <w:r>
        <w:rPr>
          <w:rFonts w:asciiTheme="minorHAnsi" w:hAnsiTheme="minorHAnsi"/>
          <w:spacing w:val="16"/>
          <w:w w:val="101"/>
        </w:rPr>
        <w:t xml:space="preserve"> </w:t>
      </w:r>
      <w:r>
        <w:rPr>
          <w:rFonts w:asciiTheme="minorHAnsi" w:hAnsiTheme="minorHAnsi"/>
          <w:spacing w:val="-1"/>
        </w:rPr>
        <w:t>maintain a</w:t>
      </w:r>
      <w:r>
        <w:rPr>
          <w:rFonts w:asciiTheme="minorHAnsi" w:hAnsiTheme="minorHAnsi"/>
          <w:spacing w:val="17"/>
        </w:rPr>
        <w:t xml:space="preserve"> </w:t>
      </w:r>
      <w:r>
        <w:rPr>
          <w:rFonts w:asciiTheme="minorHAnsi" w:hAnsiTheme="minorHAnsi"/>
          <w:spacing w:val="-1"/>
        </w:rPr>
        <w:t>positive</w:t>
      </w:r>
      <w:r>
        <w:rPr>
          <w:rFonts w:asciiTheme="minorHAnsi" w:hAnsiTheme="minorHAnsi"/>
          <w:spacing w:val="17"/>
          <w:w w:val="101"/>
        </w:rPr>
        <w:t xml:space="preserve"> </w:t>
      </w:r>
      <w:r>
        <w:rPr>
          <w:rFonts w:asciiTheme="minorHAnsi" w:hAnsiTheme="minorHAnsi"/>
          <w:spacing w:val="-1"/>
        </w:rPr>
        <w:t>health and safety</w:t>
      </w:r>
      <w:r>
        <w:rPr>
          <w:rFonts w:asciiTheme="minorHAnsi" w:hAnsiTheme="minorHAnsi"/>
          <w:spacing w:val="9"/>
        </w:rPr>
        <w:t xml:space="preserve"> </w:t>
      </w:r>
      <w:r>
        <w:rPr>
          <w:rFonts w:asciiTheme="minorHAnsi" w:hAnsiTheme="minorHAnsi"/>
          <w:spacing w:val="-1"/>
        </w:rPr>
        <w:t>culture</w:t>
      </w:r>
      <w:r>
        <w:rPr>
          <w:rFonts w:asciiTheme="minorHAnsi" w:hAnsiTheme="minorHAnsi"/>
          <w:spacing w:val="6"/>
        </w:rPr>
        <w:t xml:space="preserve"> </w:t>
      </w:r>
      <w:r>
        <w:rPr>
          <w:rFonts w:asciiTheme="minorHAnsi" w:hAnsiTheme="minorHAnsi"/>
          <w:spacing w:val="-1"/>
        </w:rPr>
        <w:t>with the</w:t>
      </w:r>
      <w:r>
        <w:rPr>
          <w:rFonts w:asciiTheme="minorHAnsi" w:hAnsiTheme="minorHAnsi"/>
          <w:spacing w:val="17"/>
          <w:w w:val="101"/>
        </w:rPr>
        <w:t xml:space="preserve"> </w:t>
      </w:r>
      <w:r>
        <w:rPr>
          <w:rFonts w:asciiTheme="minorHAnsi" w:hAnsiTheme="minorHAnsi"/>
          <w:spacing w:val="-1"/>
        </w:rPr>
        <w:t>ultimate</w:t>
      </w:r>
      <w:r>
        <w:rPr>
          <w:rFonts w:asciiTheme="minorHAnsi" w:hAnsiTheme="minorHAnsi"/>
          <w:spacing w:val="7"/>
        </w:rPr>
        <w:t xml:space="preserve"> </w:t>
      </w:r>
      <w:r>
        <w:rPr>
          <w:rFonts w:asciiTheme="minorHAnsi" w:hAnsiTheme="minorHAnsi"/>
          <w:spacing w:val="-1"/>
        </w:rPr>
        <w:t>goal</w:t>
      </w:r>
      <w:r>
        <w:rPr>
          <w:rFonts w:asciiTheme="minorHAnsi" w:hAnsiTheme="minorHAnsi"/>
          <w:spacing w:val="7"/>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red</w:t>
      </w:r>
      <w:r>
        <w:rPr>
          <w:rFonts w:asciiTheme="minorHAnsi" w:hAnsiTheme="minorHAnsi"/>
          <w:spacing w:val="-2"/>
        </w:rPr>
        <w:t>ucing</w:t>
      </w:r>
      <w:r>
        <w:rPr>
          <w:rFonts w:asciiTheme="minorHAnsi" w:hAnsiTheme="minorHAnsi"/>
          <w:spacing w:val="14"/>
        </w:rPr>
        <w:t xml:space="preserve"> </w:t>
      </w:r>
      <w:r>
        <w:rPr>
          <w:rFonts w:asciiTheme="minorHAnsi" w:hAnsiTheme="minorHAnsi"/>
          <w:spacing w:val="-2"/>
        </w:rPr>
        <w:t>ill</w:t>
      </w:r>
      <w:r>
        <w:rPr>
          <w:rFonts w:asciiTheme="minorHAnsi" w:hAnsiTheme="minorHAnsi"/>
          <w:spacing w:val="17"/>
        </w:rPr>
        <w:t xml:space="preserve"> </w:t>
      </w:r>
      <w:r>
        <w:rPr>
          <w:rFonts w:asciiTheme="minorHAnsi" w:hAnsiTheme="minorHAnsi"/>
          <w:spacing w:val="-2"/>
        </w:rPr>
        <w:t>health</w:t>
      </w:r>
      <w:r>
        <w:rPr>
          <w:rFonts w:asciiTheme="minorHAnsi" w:hAnsiTheme="minorHAnsi"/>
        </w:rPr>
        <w:t xml:space="preserve"> </w:t>
      </w:r>
      <w:r>
        <w:rPr>
          <w:rFonts w:asciiTheme="minorHAnsi" w:hAnsiTheme="minorHAnsi"/>
          <w:spacing w:val="-1"/>
        </w:rPr>
        <w:t>and accidents to an absolute</w:t>
      </w:r>
      <w:r>
        <w:rPr>
          <w:rFonts w:asciiTheme="minorHAnsi" w:hAnsiTheme="minorHAnsi"/>
          <w:spacing w:val="30"/>
          <w:w w:val="101"/>
        </w:rPr>
        <w:t xml:space="preserve"> </w:t>
      </w:r>
      <w:r>
        <w:rPr>
          <w:rFonts w:asciiTheme="minorHAnsi" w:hAnsiTheme="minorHAnsi"/>
          <w:spacing w:val="-1"/>
        </w:rPr>
        <w:t>minimum, eliminating</w:t>
      </w:r>
      <w:r>
        <w:rPr>
          <w:rFonts w:asciiTheme="minorHAnsi" w:hAnsiTheme="minorHAnsi"/>
          <w:spacing w:val="3"/>
        </w:rPr>
        <w:t xml:space="preserve"> </w:t>
      </w:r>
      <w:r>
        <w:rPr>
          <w:rFonts w:asciiTheme="minorHAnsi" w:hAnsiTheme="minorHAnsi"/>
          <w:spacing w:val="-1"/>
        </w:rPr>
        <w:t>them</w:t>
      </w:r>
      <w:r>
        <w:rPr>
          <w:rFonts w:asciiTheme="minorHAnsi" w:hAnsiTheme="minorHAnsi"/>
          <w:spacing w:val="5"/>
        </w:rPr>
        <w:t xml:space="preserve"> </w:t>
      </w:r>
      <w:r>
        <w:rPr>
          <w:rFonts w:asciiTheme="minorHAnsi" w:hAnsiTheme="minorHAnsi"/>
          <w:spacing w:val="-1"/>
        </w:rPr>
        <w:t>where</w:t>
      </w:r>
      <w:r>
        <w:rPr>
          <w:rFonts w:asciiTheme="minorHAnsi" w:hAnsiTheme="minorHAnsi"/>
          <w:spacing w:val="18"/>
          <w:w w:val="101"/>
        </w:rPr>
        <w:t xml:space="preserve"> </w:t>
      </w:r>
      <w:r>
        <w:rPr>
          <w:rFonts w:asciiTheme="minorHAnsi" w:hAnsiTheme="minorHAnsi"/>
          <w:spacing w:val="-1"/>
        </w:rPr>
        <w:t>possible;</w:t>
      </w:r>
    </w:p>
    <w:p w14:paraId="0664891C" w14:textId="77777777" w:rsidR="000F72C1" w:rsidRDefault="0020793E">
      <w:pPr>
        <w:pStyle w:val="BodyText"/>
        <w:spacing w:before="191" w:line="177" w:lineRule="auto"/>
        <w:ind w:left="607"/>
        <w:rPr>
          <w:rFonts w:asciiTheme="minorHAnsi" w:hAnsiTheme="minorHAnsi"/>
        </w:rPr>
      </w:pPr>
      <w:r>
        <w:rPr>
          <w:rFonts w:asciiTheme="minorHAnsi" w:eastAsia="Symbol" w:hAnsiTheme="minorHAnsi" w:cs="Symbol"/>
          <w:color w:val="00558C"/>
        </w:rPr>
        <w:t xml:space="preserve">.      </w:t>
      </w:r>
      <w:r>
        <w:rPr>
          <w:rFonts w:asciiTheme="minorHAnsi" w:hAnsiTheme="minorHAnsi"/>
        </w:rPr>
        <w:t>Optimising the consumption of</w:t>
      </w:r>
      <w:r>
        <w:rPr>
          <w:rFonts w:asciiTheme="minorHAnsi" w:hAnsiTheme="minorHAnsi"/>
          <w:spacing w:val="14"/>
          <w:w w:val="101"/>
        </w:rPr>
        <w:t xml:space="preserve"> </w:t>
      </w:r>
      <w:r>
        <w:rPr>
          <w:rFonts w:asciiTheme="minorHAnsi" w:hAnsiTheme="minorHAnsi"/>
        </w:rPr>
        <w:t>non-renewable</w:t>
      </w:r>
      <w:r>
        <w:rPr>
          <w:rFonts w:asciiTheme="minorHAnsi" w:hAnsiTheme="minorHAnsi"/>
          <w:spacing w:val="18"/>
        </w:rPr>
        <w:t xml:space="preserve"> </w:t>
      </w:r>
      <w:r>
        <w:rPr>
          <w:rFonts w:asciiTheme="minorHAnsi" w:hAnsiTheme="minorHAnsi"/>
        </w:rPr>
        <w:t>resources within</w:t>
      </w:r>
      <w:r>
        <w:rPr>
          <w:rFonts w:asciiTheme="minorHAnsi" w:hAnsiTheme="minorHAnsi"/>
          <w:spacing w:val="16"/>
        </w:rPr>
        <w:t xml:space="preserve"> </w:t>
      </w:r>
      <w:r>
        <w:rPr>
          <w:rFonts w:asciiTheme="minorHAnsi" w:hAnsiTheme="minorHAnsi"/>
        </w:rPr>
        <w:t>pr</w:t>
      </w:r>
      <w:r>
        <w:rPr>
          <w:rFonts w:asciiTheme="minorHAnsi" w:hAnsiTheme="minorHAnsi"/>
          <w:spacing w:val="-1"/>
        </w:rPr>
        <w:t>actical constraints;</w:t>
      </w:r>
    </w:p>
    <w:p w14:paraId="0664891D" w14:textId="77777777" w:rsidR="000F72C1" w:rsidRDefault="0020793E">
      <w:pPr>
        <w:pStyle w:val="BodyText"/>
        <w:spacing w:before="190" w:line="209" w:lineRule="auto"/>
        <w:ind w:left="1023" w:right="862" w:hanging="41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Investing sufficiently</w:t>
      </w:r>
      <w:r>
        <w:rPr>
          <w:rFonts w:asciiTheme="minorHAnsi" w:hAnsiTheme="minorHAnsi"/>
          <w:spacing w:val="13"/>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its assets and</w:t>
      </w:r>
      <w:r>
        <w:rPr>
          <w:rFonts w:asciiTheme="minorHAnsi" w:hAnsiTheme="minorHAnsi"/>
          <w:spacing w:val="16"/>
          <w:w w:val="101"/>
        </w:rPr>
        <w:t xml:space="preserve"> </w:t>
      </w:r>
      <w:r>
        <w:rPr>
          <w:rFonts w:asciiTheme="minorHAnsi" w:hAnsiTheme="minorHAnsi"/>
          <w:spacing w:val="-1"/>
        </w:rPr>
        <w:t>resources to</w:t>
      </w:r>
      <w:r>
        <w:rPr>
          <w:rFonts w:asciiTheme="minorHAnsi" w:hAnsiTheme="minorHAnsi"/>
          <w:spacing w:val="16"/>
        </w:rPr>
        <w:t xml:space="preserve"> </w:t>
      </w:r>
      <w:r>
        <w:rPr>
          <w:rFonts w:asciiTheme="minorHAnsi" w:hAnsiTheme="minorHAnsi"/>
          <w:spacing w:val="-1"/>
        </w:rPr>
        <w:t>meet</w:t>
      </w:r>
      <w:r>
        <w:rPr>
          <w:rFonts w:asciiTheme="minorHAnsi" w:hAnsiTheme="minorHAnsi"/>
          <w:spacing w:val="17"/>
          <w:w w:val="101"/>
        </w:rPr>
        <w:t xml:space="preserve"> </w:t>
      </w:r>
      <w:r>
        <w:rPr>
          <w:rFonts w:asciiTheme="minorHAnsi" w:hAnsiTheme="minorHAnsi"/>
          <w:spacing w:val="-1"/>
        </w:rPr>
        <w:t>regulatory</w:t>
      </w:r>
      <w:r>
        <w:rPr>
          <w:rFonts w:asciiTheme="minorHAnsi" w:hAnsiTheme="minorHAnsi"/>
          <w:spacing w:val="9"/>
        </w:rPr>
        <w:t xml:space="preserve"> </w:t>
      </w:r>
      <w:r>
        <w:rPr>
          <w:rFonts w:asciiTheme="minorHAnsi" w:hAnsiTheme="minorHAnsi"/>
          <w:spacing w:val="-1"/>
        </w:rPr>
        <w:t>obligations</w:t>
      </w:r>
      <w:r>
        <w:rPr>
          <w:rFonts w:asciiTheme="minorHAnsi" w:hAnsiTheme="minorHAnsi"/>
          <w:spacing w:val="15"/>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respect</w:t>
      </w:r>
      <w:r>
        <w:rPr>
          <w:rFonts w:asciiTheme="minorHAnsi" w:hAnsiTheme="minorHAnsi"/>
          <w:spacing w:val="8"/>
        </w:rPr>
        <w:t xml:space="preserve"> </w:t>
      </w:r>
      <w:r>
        <w:rPr>
          <w:rFonts w:asciiTheme="minorHAnsi" w:hAnsiTheme="minorHAnsi"/>
          <w:spacing w:val="-1"/>
        </w:rPr>
        <w:t>of</w:t>
      </w:r>
      <w:r>
        <w:rPr>
          <w:rFonts w:asciiTheme="minorHAnsi" w:hAnsiTheme="minorHAnsi"/>
          <w:spacing w:val="7"/>
        </w:rPr>
        <w:t xml:space="preserve"> </w:t>
      </w:r>
      <w:r>
        <w:rPr>
          <w:rFonts w:asciiTheme="minorHAnsi" w:hAnsiTheme="minorHAnsi"/>
          <w:spacing w:val="-2"/>
        </w:rPr>
        <w:t>safety</w:t>
      </w:r>
      <w:r>
        <w:rPr>
          <w:rFonts w:asciiTheme="minorHAnsi" w:hAnsiTheme="minorHAnsi"/>
          <w:spacing w:val="9"/>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the environment.</w:t>
      </w:r>
    </w:p>
    <w:p w14:paraId="0664891E" w14:textId="77777777" w:rsidR="000F72C1" w:rsidRDefault="000F72C1">
      <w:pPr>
        <w:spacing w:line="249" w:lineRule="auto"/>
        <w:rPr>
          <w:rFonts w:asciiTheme="minorHAnsi" w:hAnsiTheme="minorHAnsi"/>
        </w:rPr>
      </w:pPr>
    </w:p>
    <w:p w14:paraId="0664891F" w14:textId="77777777" w:rsidR="000F72C1" w:rsidRDefault="000F72C1">
      <w:pPr>
        <w:spacing w:line="249" w:lineRule="auto"/>
        <w:rPr>
          <w:rFonts w:asciiTheme="minorHAnsi" w:hAnsiTheme="minorHAnsi"/>
        </w:rPr>
      </w:pPr>
    </w:p>
    <w:p w14:paraId="06648920" w14:textId="77777777" w:rsidR="000F72C1" w:rsidRDefault="0020793E">
      <w:pPr>
        <w:pStyle w:val="BodyText"/>
        <w:spacing w:before="68" w:line="187" w:lineRule="auto"/>
        <w:ind w:left="30"/>
        <w:rPr>
          <w:rFonts w:asciiTheme="minorHAnsi" w:hAnsiTheme="minorHAnsi"/>
        </w:rPr>
      </w:pPr>
      <w:r>
        <w:rPr>
          <w:rFonts w:asciiTheme="minorHAnsi" w:hAnsiTheme="minorHAnsi"/>
        </w:rPr>
        <w:t>The TH</w:t>
      </w:r>
      <w:r>
        <w:rPr>
          <w:rFonts w:asciiTheme="minorHAnsi" w:hAnsiTheme="minorHAnsi"/>
          <w:spacing w:val="16"/>
        </w:rPr>
        <w:t xml:space="preserve"> </w:t>
      </w:r>
      <w:r>
        <w:rPr>
          <w:rFonts w:asciiTheme="minorHAnsi" w:hAnsiTheme="minorHAnsi"/>
        </w:rPr>
        <w:t>Management Sys</w:t>
      </w:r>
      <w:r>
        <w:rPr>
          <w:rFonts w:asciiTheme="minorHAnsi" w:hAnsiTheme="minorHAnsi"/>
          <w:spacing w:val="-1"/>
        </w:rPr>
        <w:t>tem will ensure:</w:t>
      </w:r>
    </w:p>
    <w:p w14:paraId="06648921" w14:textId="77777777" w:rsidR="000F72C1" w:rsidRDefault="0020793E">
      <w:pPr>
        <w:pStyle w:val="BodyText"/>
        <w:spacing w:before="189" w:line="177" w:lineRule="auto"/>
        <w:ind w:left="607"/>
        <w:rPr>
          <w:rFonts w:asciiTheme="minorHAnsi" w:hAnsiTheme="minorHAnsi"/>
        </w:rPr>
      </w:pPr>
      <w:r>
        <w:rPr>
          <w:rFonts w:asciiTheme="minorHAnsi" w:eastAsia="Symbol" w:hAnsiTheme="minorHAnsi" w:cs="Symbol"/>
          <w:color w:val="00558C"/>
        </w:rPr>
        <w:t xml:space="preserve">.      </w:t>
      </w:r>
      <w:r>
        <w:rPr>
          <w:rFonts w:asciiTheme="minorHAnsi" w:hAnsiTheme="minorHAnsi"/>
        </w:rPr>
        <w:t>Compliance with</w:t>
      </w:r>
      <w:r>
        <w:rPr>
          <w:rFonts w:asciiTheme="minorHAnsi" w:hAnsiTheme="minorHAnsi"/>
          <w:spacing w:val="17"/>
        </w:rPr>
        <w:t xml:space="preserve"> </w:t>
      </w:r>
      <w:r>
        <w:rPr>
          <w:rFonts w:asciiTheme="minorHAnsi" w:hAnsiTheme="minorHAnsi"/>
        </w:rPr>
        <w:t>legi</w:t>
      </w:r>
      <w:r>
        <w:rPr>
          <w:rFonts w:asciiTheme="minorHAnsi" w:hAnsiTheme="minorHAnsi"/>
          <w:spacing w:val="-1"/>
        </w:rPr>
        <w:t>slation,</w:t>
      </w:r>
      <w:r>
        <w:rPr>
          <w:rFonts w:asciiTheme="minorHAnsi" w:hAnsiTheme="minorHAnsi"/>
          <w:spacing w:val="17"/>
        </w:rPr>
        <w:t xml:space="preserve"> </w:t>
      </w:r>
      <w:r>
        <w:rPr>
          <w:rFonts w:asciiTheme="minorHAnsi" w:hAnsiTheme="minorHAnsi"/>
          <w:spacing w:val="-1"/>
        </w:rPr>
        <w:t>mandatory</w:t>
      </w:r>
      <w:r>
        <w:rPr>
          <w:rFonts w:asciiTheme="minorHAnsi" w:hAnsiTheme="minorHAnsi"/>
          <w:spacing w:val="15"/>
          <w:w w:val="101"/>
        </w:rPr>
        <w:t xml:space="preserve"> </w:t>
      </w:r>
      <w:r>
        <w:rPr>
          <w:rFonts w:asciiTheme="minorHAnsi" w:hAnsiTheme="minorHAnsi"/>
          <w:spacing w:val="-1"/>
        </w:rPr>
        <w:t>rules and</w:t>
      </w:r>
      <w:r>
        <w:rPr>
          <w:rFonts w:asciiTheme="minorHAnsi" w:hAnsiTheme="minorHAnsi"/>
          <w:spacing w:val="16"/>
          <w:w w:val="101"/>
        </w:rPr>
        <w:t xml:space="preserve"> </w:t>
      </w:r>
      <w:r>
        <w:rPr>
          <w:rFonts w:asciiTheme="minorHAnsi" w:hAnsiTheme="minorHAnsi"/>
          <w:spacing w:val="-1"/>
        </w:rPr>
        <w:t>regulations.</w:t>
      </w:r>
    </w:p>
    <w:p w14:paraId="06648922" w14:textId="77777777" w:rsidR="000F72C1" w:rsidRDefault="000F72C1">
      <w:pPr>
        <w:spacing w:line="249" w:lineRule="auto"/>
        <w:rPr>
          <w:rFonts w:asciiTheme="minorHAnsi" w:hAnsiTheme="minorHAnsi"/>
        </w:rPr>
      </w:pPr>
    </w:p>
    <w:p w14:paraId="06648923" w14:textId="77777777" w:rsidR="000F72C1" w:rsidRDefault="000F72C1">
      <w:pPr>
        <w:spacing w:line="249" w:lineRule="auto"/>
        <w:rPr>
          <w:rFonts w:asciiTheme="minorHAnsi" w:hAnsiTheme="minorHAnsi"/>
        </w:rPr>
      </w:pPr>
    </w:p>
    <w:p w14:paraId="06648924" w14:textId="77777777" w:rsidR="000F72C1" w:rsidRDefault="0020793E">
      <w:pPr>
        <w:pStyle w:val="BodyText"/>
        <w:spacing w:before="67" w:line="187" w:lineRule="auto"/>
        <w:ind w:left="33"/>
        <w:rPr>
          <w:rFonts w:asciiTheme="minorHAnsi" w:hAnsiTheme="minorHAnsi"/>
        </w:rPr>
      </w:pPr>
      <w:r>
        <w:rPr>
          <w:rFonts w:asciiTheme="minorHAnsi" w:hAnsiTheme="minorHAnsi"/>
          <w:spacing w:val="-1"/>
        </w:rPr>
        <w:t>Applicable codes, guidelines and standards</w:t>
      </w:r>
      <w:r>
        <w:rPr>
          <w:rFonts w:asciiTheme="minorHAnsi" w:hAnsiTheme="minorHAnsi"/>
          <w:spacing w:val="27"/>
          <w:w w:val="101"/>
        </w:rPr>
        <w:t xml:space="preserve"> </w:t>
      </w:r>
      <w:r>
        <w:rPr>
          <w:rFonts w:asciiTheme="minorHAnsi" w:hAnsiTheme="minorHAnsi"/>
          <w:spacing w:val="-1"/>
        </w:rPr>
        <w:t>relative to TH</w:t>
      </w:r>
      <w:r>
        <w:rPr>
          <w:rFonts w:asciiTheme="minorHAnsi" w:hAnsiTheme="minorHAnsi"/>
          <w:spacing w:val="16"/>
        </w:rPr>
        <w:t xml:space="preserve"> </w:t>
      </w:r>
      <w:r>
        <w:rPr>
          <w:rFonts w:asciiTheme="minorHAnsi" w:hAnsiTheme="minorHAnsi"/>
          <w:spacing w:val="-1"/>
        </w:rPr>
        <w:t>business</w:t>
      </w:r>
      <w:r>
        <w:rPr>
          <w:rFonts w:asciiTheme="minorHAnsi" w:hAnsiTheme="minorHAnsi"/>
          <w:spacing w:val="11"/>
        </w:rPr>
        <w:t xml:space="preserve"> </w:t>
      </w:r>
      <w:r>
        <w:rPr>
          <w:rFonts w:asciiTheme="minorHAnsi" w:hAnsiTheme="minorHAnsi"/>
          <w:spacing w:val="-1"/>
        </w:rPr>
        <w:t>are</w:t>
      </w:r>
      <w:r>
        <w:rPr>
          <w:rFonts w:asciiTheme="minorHAnsi" w:hAnsiTheme="minorHAnsi"/>
          <w:spacing w:val="4"/>
        </w:rPr>
        <w:t xml:space="preserve"> </w:t>
      </w:r>
      <w:r>
        <w:rPr>
          <w:rFonts w:asciiTheme="minorHAnsi" w:hAnsiTheme="minorHAnsi"/>
          <w:spacing w:val="-1"/>
        </w:rPr>
        <w:t>taken</w:t>
      </w:r>
      <w:r>
        <w:rPr>
          <w:rFonts w:asciiTheme="minorHAnsi" w:hAnsiTheme="minorHAnsi"/>
          <w:spacing w:val="14"/>
          <w:w w:val="101"/>
        </w:rPr>
        <w:t xml:space="preserve"> </w:t>
      </w:r>
      <w:r>
        <w:rPr>
          <w:rFonts w:asciiTheme="minorHAnsi" w:hAnsiTheme="minorHAnsi"/>
          <w:spacing w:val="-1"/>
        </w:rPr>
        <w:t>into</w:t>
      </w:r>
      <w:r>
        <w:rPr>
          <w:rFonts w:asciiTheme="minorHAnsi" w:hAnsiTheme="minorHAnsi"/>
          <w:spacing w:val="9"/>
        </w:rPr>
        <w:t xml:space="preserve"> </w:t>
      </w:r>
      <w:r>
        <w:rPr>
          <w:rFonts w:asciiTheme="minorHAnsi" w:hAnsiTheme="minorHAnsi"/>
          <w:spacing w:val="-1"/>
        </w:rPr>
        <w:t>account.</w:t>
      </w:r>
    </w:p>
    <w:p w14:paraId="06648925" w14:textId="77777777" w:rsidR="000F72C1" w:rsidRDefault="000F72C1">
      <w:pPr>
        <w:spacing w:line="187" w:lineRule="auto"/>
        <w:rPr>
          <w:rFonts w:asciiTheme="minorHAnsi" w:hAnsiTheme="minorHAnsi"/>
        </w:rPr>
        <w:sectPr w:rsidR="000F72C1">
          <w:footerReference w:type="default" r:id="rId142"/>
          <w:pgSz w:w="11907" w:h="16839"/>
          <w:pgMar w:top="1139" w:right="21" w:bottom="1495" w:left="878" w:header="6" w:footer="850" w:gutter="0"/>
          <w:cols w:space="720"/>
        </w:sectPr>
      </w:pPr>
    </w:p>
    <w:p w14:paraId="06648926" w14:textId="77777777" w:rsidR="000F72C1" w:rsidRDefault="0020793E">
      <w:pPr>
        <w:pStyle w:val="BodyText"/>
        <w:spacing w:before="36" w:line="179" w:lineRule="auto"/>
        <w:ind w:left="2632"/>
        <w:rPr>
          <w:rFonts w:asciiTheme="minorHAnsi" w:hAnsiTheme="minorHAnsi"/>
          <w:sz w:val="28"/>
          <w:szCs w:val="28"/>
        </w:rPr>
      </w:pPr>
      <w:bookmarkStart w:id="1956" w:name="bookmark112"/>
      <w:bookmarkEnd w:id="1956"/>
      <w:r>
        <w:rPr>
          <w:rFonts w:asciiTheme="minorHAnsi" w:hAnsiTheme="minorHAnsi"/>
          <w:spacing w:val="-1"/>
          <w:sz w:val="28"/>
          <w:szCs w:val="28"/>
          <w:u w:val="single"/>
        </w:rPr>
        <w:t>MANAGEMENT SYSTEM</w:t>
      </w:r>
      <w:r>
        <w:rPr>
          <w:rFonts w:asciiTheme="minorHAnsi" w:hAnsiTheme="minorHAnsi"/>
          <w:spacing w:val="22"/>
          <w:w w:val="101"/>
          <w:sz w:val="28"/>
          <w:szCs w:val="28"/>
          <w:u w:val="single"/>
        </w:rPr>
        <w:t xml:space="preserve"> </w:t>
      </w:r>
      <w:r>
        <w:rPr>
          <w:rFonts w:asciiTheme="minorHAnsi" w:hAnsiTheme="minorHAnsi"/>
          <w:spacing w:val="-1"/>
          <w:sz w:val="28"/>
          <w:szCs w:val="28"/>
          <w:u w:val="single"/>
        </w:rPr>
        <w:t>POLI</w:t>
      </w:r>
      <w:r>
        <w:rPr>
          <w:rFonts w:asciiTheme="minorHAnsi" w:hAnsiTheme="minorHAnsi"/>
          <w:spacing w:val="-2"/>
          <w:sz w:val="28"/>
          <w:szCs w:val="28"/>
          <w:u w:val="single"/>
        </w:rPr>
        <w:t>CY STATEMENT</w:t>
      </w:r>
    </w:p>
    <w:p w14:paraId="06648927" w14:textId="77777777" w:rsidR="000F72C1" w:rsidRDefault="000F72C1">
      <w:pPr>
        <w:spacing w:line="284" w:lineRule="auto"/>
        <w:rPr>
          <w:rFonts w:asciiTheme="minorHAnsi" w:hAnsiTheme="minorHAnsi"/>
        </w:rPr>
      </w:pPr>
    </w:p>
    <w:p w14:paraId="06648928" w14:textId="77777777" w:rsidR="000F72C1" w:rsidRDefault="000F72C1">
      <w:pPr>
        <w:spacing w:line="284" w:lineRule="auto"/>
        <w:rPr>
          <w:rFonts w:asciiTheme="minorHAnsi" w:hAnsiTheme="minorHAnsi"/>
        </w:rPr>
      </w:pPr>
    </w:p>
    <w:p w14:paraId="06648929" w14:textId="77777777" w:rsidR="000F72C1" w:rsidRDefault="0020793E">
      <w:pPr>
        <w:pStyle w:val="BodyText"/>
        <w:spacing w:before="67" w:line="223" w:lineRule="auto"/>
        <w:ind w:left="574" w:right="768" w:firstLine="38"/>
        <w:jc w:val="both"/>
        <w:rPr>
          <w:rFonts w:asciiTheme="minorHAnsi" w:hAnsiTheme="minorHAnsi"/>
        </w:rPr>
      </w:pPr>
      <w:r>
        <w:rPr>
          <w:rFonts w:asciiTheme="minorHAnsi" w:hAnsiTheme="minorHAnsi"/>
          <w:i/>
          <w:iCs/>
        </w:rPr>
        <w:t>Trinity House (TH) shall be managed in a syst</w:t>
      </w:r>
      <w:r>
        <w:rPr>
          <w:rFonts w:asciiTheme="minorHAnsi" w:hAnsiTheme="minorHAnsi"/>
          <w:i/>
          <w:iCs/>
          <w:spacing w:val="-1"/>
        </w:rPr>
        <w:t>ematic,</w:t>
      </w:r>
      <w:r>
        <w:rPr>
          <w:rFonts w:asciiTheme="minorHAnsi" w:hAnsiTheme="minorHAnsi"/>
          <w:i/>
          <w:iCs/>
          <w:spacing w:val="8"/>
        </w:rPr>
        <w:t xml:space="preserve"> </w:t>
      </w:r>
      <w:r>
        <w:rPr>
          <w:rFonts w:asciiTheme="minorHAnsi" w:hAnsiTheme="minorHAnsi"/>
          <w:i/>
          <w:iCs/>
          <w:spacing w:val="-1"/>
        </w:rPr>
        <w:t>integrated,</w:t>
      </w:r>
      <w:r>
        <w:rPr>
          <w:rFonts w:asciiTheme="minorHAnsi" w:hAnsiTheme="minorHAnsi"/>
          <w:i/>
          <w:iCs/>
          <w:spacing w:val="8"/>
        </w:rPr>
        <w:t xml:space="preserve"> </w:t>
      </w:r>
      <w:r>
        <w:rPr>
          <w:rFonts w:asciiTheme="minorHAnsi" w:hAnsiTheme="minorHAnsi"/>
          <w:i/>
          <w:iCs/>
          <w:spacing w:val="-1"/>
        </w:rPr>
        <w:t>consistent</w:t>
      </w:r>
      <w:r>
        <w:rPr>
          <w:rFonts w:asciiTheme="minorHAnsi" w:hAnsiTheme="minorHAnsi"/>
          <w:i/>
          <w:iCs/>
          <w:spacing w:val="5"/>
        </w:rPr>
        <w:t xml:space="preserve"> </w:t>
      </w:r>
      <w:r>
        <w:rPr>
          <w:rFonts w:asciiTheme="minorHAnsi" w:hAnsiTheme="minorHAnsi"/>
          <w:i/>
          <w:iCs/>
          <w:spacing w:val="-1"/>
        </w:rPr>
        <w:t>and</w:t>
      </w:r>
      <w:r>
        <w:rPr>
          <w:rFonts w:asciiTheme="minorHAnsi" w:hAnsiTheme="minorHAnsi"/>
          <w:i/>
          <w:iCs/>
          <w:spacing w:val="5"/>
        </w:rPr>
        <w:t xml:space="preserve"> </w:t>
      </w:r>
      <w:r>
        <w:rPr>
          <w:rFonts w:asciiTheme="minorHAnsi" w:hAnsiTheme="minorHAnsi"/>
          <w:i/>
          <w:iCs/>
          <w:spacing w:val="-1"/>
        </w:rPr>
        <w:t>cost-effective</w:t>
      </w:r>
      <w:r>
        <w:rPr>
          <w:rFonts w:asciiTheme="minorHAnsi" w:hAnsiTheme="minorHAnsi"/>
          <w:i/>
          <w:iCs/>
          <w:spacing w:val="5"/>
        </w:rPr>
        <w:t xml:space="preserve"> </w:t>
      </w:r>
      <w:r>
        <w:rPr>
          <w:rFonts w:asciiTheme="minorHAnsi" w:hAnsiTheme="minorHAnsi"/>
          <w:i/>
          <w:iCs/>
          <w:spacing w:val="-1"/>
        </w:rPr>
        <w:t>manner</w:t>
      </w:r>
      <w:r>
        <w:rPr>
          <w:rFonts w:asciiTheme="minorHAnsi" w:hAnsiTheme="minorHAnsi"/>
          <w:i/>
          <w:iCs/>
          <w:spacing w:val="12"/>
          <w:w w:val="101"/>
        </w:rPr>
        <w:t xml:space="preserve"> </w:t>
      </w:r>
      <w:r>
        <w:rPr>
          <w:rFonts w:asciiTheme="minorHAnsi" w:hAnsiTheme="minorHAnsi"/>
          <w:i/>
          <w:iCs/>
          <w:spacing w:val="-1"/>
        </w:rPr>
        <w:t>within</w:t>
      </w:r>
      <w:r>
        <w:rPr>
          <w:rFonts w:asciiTheme="minorHAnsi" w:hAnsiTheme="minorHAnsi"/>
          <w:i/>
          <w:iCs/>
        </w:rPr>
        <w:t xml:space="preserve"> the</w:t>
      </w:r>
      <w:r>
        <w:rPr>
          <w:rFonts w:asciiTheme="minorHAnsi" w:hAnsiTheme="minorHAnsi"/>
          <w:i/>
          <w:iCs/>
          <w:spacing w:val="-16"/>
        </w:rPr>
        <w:t xml:space="preserve"> </w:t>
      </w:r>
      <w:r>
        <w:rPr>
          <w:rFonts w:asciiTheme="minorHAnsi" w:hAnsiTheme="minorHAnsi"/>
          <w:i/>
          <w:iCs/>
        </w:rPr>
        <w:t>framework</w:t>
      </w:r>
      <w:r>
        <w:rPr>
          <w:rFonts w:asciiTheme="minorHAnsi" w:hAnsiTheme="minorHAnsi"/>
          <w:i/>
          <w:iCs/>
          <w:spacing w:val="3"/>
        </w:rPr>
        <w:t xml:space="preserve"> </w:t>
      </w:r>
      <w:r>
        <w:rPr>
          <w:rFonts w:asciiTheme="minorHAnsi" w:hAnsiTheme="minorHAnsi"/>
          <w:i/>
          <w:iCs/>
        </w:rPr>
        <w:t>of</w:t>
      </w:r>
      <w:r>
        <w:rPr>
          <w:rFonts w:asciiTheme="minorHAnsi" w:hAnsiTheme="minorHAnsi"/>
          <w:i/>
          <w:iCs/>
          <w:spacing w:val="3"/>
        </w:rPr>
        <w:t xml:space="preserve"> </w:t>
      </w:r>
      <w:r>
        <w:rPr>
          <w:rFonts w:asciiTheme="minorHAnsi" w:hAnsiTheme="minorHAnsi"/>
          <w:i/>
          <w:iCs/>
        </w:rPr>
        <w:t>the</w:t>
      </w:r>
      <w:r>
        <w:rPr>
          <w:rFonts w:asciiTheme="minorHAnsi" w:hAnsiTheme="minorHAnsi"/>
          <w:i/>
          <w:iCs/>
          <w:spacing w:val="3"/>
        </w:rPr>
        <w:t xml:space="preserve"> </w:t>
      </w:r>
      <w:r>
        <w:rPr>
          <w:rFonts w:asciiTheme="minorHAnsi" w:hAnsiTheme="minorHAnsi"/>
          <w:i/>
          <w:iCs/>
        </w:rPr>
        <w:t>Management</w:t>
      </w:r>
      <w:r>
        <w:rPr>
          <w:rFonts w:asciiTheme="minorHAnsi" w:hAnsiTheme="minorHAnsi"/>
          <w:i/>
          <w:iCs/>
          <w:spacing w:val="3"/>
        </w:rPr>
        <w:t xml:space="preserve"> </w:t>
      </w:r>
      <w:r>
        <w:rPr>
          <w:rFonts w:asciiTheme="minorHAnsi" w:hAnsiTheme="minorHAnsi"/>
          <w:i/>
          <w:iCs/>
        </w:rPr>
        <w:t>System</w:t>
      </w:r>
      <w:r>
        <w:rPr>
          <w:rFonts w:asciiTheme="minorHAnsi" w:hAnsiTheme="minorHAnsi"/>
          <w:i/>
          <w:iCs/>
          <w:spacing w:val="3"/>
        </w:rPr>
        <w:t>,</w:t>
      </w:r>
      <w:r>
        <w:rPr>
          <w:rFonts w:asciiTheme="minorHAnsi" w:hAnsiTheme="minorHAnsi"/>
          <w:i/>
          <w:iCs/>
          <w:spacing w:val="19"/>
        </w:rPr>
        <w:t xml:space="preserve"> </w:t>
      </w:r>
      <w:r>
        <w:rPr>
          <w:rFonts w:asciiTheme="minorHAnsi" w:hAnsiTheme="minorHAnsi"/>
          <w:i/>
          <w:iCs/>
        </w:rPr>
        <w:t>which</w:t>
      </w:r>
      <w:r>
        <w:rPr>
          <w:rFonts w:asciiTheme="minorHAnsi" w:hAnsiTheme="minorHAnsi"/>
          <w:i/>
          <w:iCs/>
          <w:spacing w:val="3"/>
        </w:rPr>
        <w:t xml:space="preserve"> </w:t>
      </w:r>
      <w:r>
        <w:rPr>
          <w:rFonts w:asciiTheme="minorHAnsi" w:hAnsiTheme="minorHAnsi"/>
          <w:i/>
          <w:iCs/>
        </w:rPr>
        <w:t>encourages</w:t>
      </w:r>
      <w:r>
        <w:rPr>
          <w:rFonts w:asciiTheme="minorHAnsi" w:hAnsiTheme="minorHAnsi"/>
          <w:i/>
          <w:iCs/>
          <w:spacing w:val="3"/>
        </w:rPr>
        <w:t xml:space="preserve"> </w:t>
      </w:r>
      <w:r>
        <w:rPr>
          <w:rFonts w:asciiTheme="minorHAnsi" w:hAnsiTheme="minorHAnsi"/>
          <w:i/>
          <w:iCs/>
        </w:rPr>
        <w:t>continuous</w:t>
      </w:r>
      <w:r>
        <w:rPr>
          <w:rFonts w:asciiTheme="minorHAnsi" w:hAnsiTheme="minorHAnsi"/>
          <w:i/>
          <w:iCs/>
          <w:spacing w:val="3"/>
        </w:rPr>
        <w:t xml:space="preserve"> </w:t>
      </w:r>
      <w:r>
        <w:rPr>
          <w:rFonts w:asciiTheme="minorHAnsi" w:hAnsiTheme="minorHAnsi"/>
          <w:i/>
          <w:iCs/>
        </w:rPr>
        <w:t>improvement</w:t>
      </w:r>
      <w:r>
        <w:rPr>
          <w:rFonts w:asciiTheme="minorHAnsi" w:hAnsiTheme="minorHAnsi"/>
          <w:i/>
          <w:iCs/>
          <w:spacing w:val="10"/>
        </w:rPr>
        <w:t xml:space="preserve"> </w:t>
      </w:r>
      <w:r>
        <w:rPr>
          <w:rFonts w:asciiTheme="minorHAnsi" w:hAnsiTheme="minorHAnsi"/>
          <w:i/>
          <w:iCs/>
        </w:rPr>
        <w:t>and</w:t>
      </w:r>
      <w:r>
        <w:rPr>
          <w:rFonts w:asciiTheme="minorHAnsi" w:hAnsiTheme="minorHAnsi"/>
          <w:i/>
          <w:iCs/>
          <w:spacing w:val="6"/>
        </w:rPr>
        <w:t xml:space="preserve"> </w:t>
      </w:r>
      <w:r>
        <w:rPr>
          <w:rFonts w:asciiTheme="minorHAnsi" w:hAnsiTheme="minorHAnsi"/>
          <w:i/>
          <w:iCs/>
        </w:rPr>
        <w:t>has</w:t>
      </w:r>
      <w:r>
        <w:rPr>
          <w:rFonts w:asciiTheme="minorHAnsi" w:hAnsiTheme="minorHAnsi"/>
          <w:i/>
          <w:iCs/>
          <w:spacing w:val="12"/>
          <w:w w:val="101"/>
        </w:rPr>
        <w:t xml:space="preserve"> </w:t>
      </w:r>
      <w:r>
        <w:rPr>
          <w:rFonts w:asciiTheme="minorHAnsi" w:hAnsiTheme="minorHAnsi"/>
          <w:i/>
          <w:iCs/>
        </w:rPr>
        <w:t>due</w:t>
      </w:r>
      <w:r>
        <w:rPr>
          <w:rFonts w:asciiTheme="minorHAnsi" w:hAnsiTheme="minorHAnsi"/>
          <w:i/>
          <w:iCs/>
          <w:spacing w:val="7"/>
        </w:rPr>
        <w:t xml:space="preserve"> </w:t>
      </w:r>
      <w:r>
        <w:rPr>
          <w:rFonts w:asciiTheme="minorHAnsi" w:hAnsiTheme="minorHAnsi"/>
          <w:i/>
          <w:iCs/>
        </w:rPr>
        <w:t>regard for</w:t>
      </w:r>
      <w:r>
        <w:rPr>
          <w:rFonts w:asciiTheme="minorHAnsi" w:hAnsiTheme="minorHAnsi"/>
          <w:i/>
          <w:iCs/>
          <w:spacing w:val="1"/>
        </w:rPr>
        <w:t xml:space="preserve"> </w:t>
      </w:r>
      <w:r>
        <w:rPr>
          <w:rFonts w:asciiTheme="minorHAnsi" w:hAnsiTheme="minorHAnsi"/>
          <w:i/>
          <w:iCs/>
        </w:rPr>
        <w:t>safety</w:t>
      </w:r>
      <w:r>
        <w:rPr>
          <w:rFonts w:asciiTheme="minorHAnsi" w:hAnsiTheme="minorHAnsi"/>
          <w:i/>
          <w:iCs/>
          <w:spacing w:val="1"/>
        </w:rPr>
        <w:t>,</w:t>
      </w:r>
      <w:r>
        <w:rPr>
          <w:rFonts w:asciiTheme="minorHAnsi" w:hAnsiTheme="minorHAnsi"/>
          <w:i/>
          <w:iCs/>
          <w:spacing w:val="13"/>
          <w:w w:val="101"/>
        </w:rPr>
        <w:t xml:space="preserve"> </w:t>
      </w:r>
      <w:r>
        <w:rPr>
          <w:rFonts w:asciiTheme="minorHAnsi" w:hAnsiTheme="minorHAnsi"/>
          <w:i/>
          <w:iCs/>
        </w:rPr>
        <w:t>the</w:t>
      </w:r>
      <w:r>
        <w:rPr>
          <w:rFonts w:asciiTheme="minorHAnsi" w:hAnsiTheme="minorHAnsi"/>
          <w:i/>
          <w:iCs/>
          <w:spacing w:val="1"/>
        </w:rPr>
        <w:t xml:space="preserve"> </w:t>
      </w:r>
      <w:r>
        <w:rPr>
          <w:rFonts w:asciiTheme="minorHAnsi" w:hAnsiTheme="minorHAnsi"/>
          <w:i/>
          <w:iCs/>
        </w:rPr>
        <w:t>environment</w:t>
      </w:r>
      <w:r>
        <w:rPr>
          <w:rFonts w:asciiTheme="minorHAnsi" w:hAnsiTheme="minorHAnsi"/>
          <w:i/>
          <w:iCs/>
          <w:spacing w:val="1"/>
        </w:rPr>
        <w:t xml:space="preserve"> </w:t>
      </w:r>
      <w:r>
        <w:rPr>
          <w:rFonts w:asciiTheme="minorHAnsi" w:hAnsiTheme="minorHAnsi"/>
          <w:i/>
          <w:iCs/>
        </w:rPr>
        <w:t>and</w:t>
      </w:r>
      <w:r>
        <w:rPr>
          <w:rFonts w:asciiTheme="minorHAnsi" w:hAnsiTheme="minorHAnsi"/>
          <w:i/>
          <w:iCs/>
          <w:spacing w:val="1"/>
        </w:rPr>
        <w:t xml:space="preserve"> </w:t>
      </w:r>
      <w:r>
        <w:rPr>
          <w:rFonts w:asciiTheme="minorHAnsi" w:hAnsiTheme="minorHAnsi"/>
          <w:i/>
          <w:iCs/>
        </w:rPr>
        <w:t>the</w:t>
      </w:r>
      <w:r>
        <w:rPr>
          <w:rFonts w:asciiTheme="minorHAnsi" w:hAnsiTheme="minorHAnsi"/>
          <w:i/>
          <w:iCs/>
          <w:spacing w:val="1"/>
        </w:rPr>
        <w:t xml:space="preserve"> </w:t>
      </w:r>
      <w:r>
        <w:rPr>
          <w:rFonts w:asciiTheme="minorHAnsi" w:hAnsiTheme="minorHAnsi"/>
          <w:i/>
          <w:iCs/>
        </w:rPr>
        <w:t>national</w:t>
      </w:r>
      <w:r>
        <w:rPr>
          <w:rFonts w:asciiTheme="minorHAnsi" w:hAnsiTheme="minorHAnsi"/>
          <w:i/>
          <w:iCs/>
          <w:spacing w:val="1"/>
        </w:rPr>
        <w:t xml:space="preserve"> </w:t>
      </w:r>
      <w:r>
        <w:rPr>
          <w:rFonts w:asciiTheme="minorHAnsi" w:hAnsiTheme="minorHAnsi"/>
          <w:i/>
          <w:iCs/>
        </w:rPr>
        <w:t>heritage</w:t>
      </w:r>
      <w:r>
        <w:rPr>
          <w:rFonts w:asciiTheme="minorHAnsi" w:hAnsiTheme="minorHAnsi"/>
          <w:i/>
          <w:iCs/>
          <w:spacing w:val="1"/>
        </w:rPr>
        <w:t>.</w:t>
      </w:r>
    </w:p>
    <w:p w14:paraId="0664892A" w14:textId="77777777" w:rsidR="000F72C1" w:rsidRDefault="000F72C1">
      <w:pPr>
        <w:spacing w:line="247" w:lineRule="auto"/>
        <w:rPr>
          <w:rFonts w:asciiTheme="minorHAnsi" w:hAnsiTheme="minorHAnsi"/>
        </w:rPr>
      </w:pPr>
    </w:p>
    <w:p w14:paraId="0664892B" w14:textId="77777777" w:rsidR="000F72C1" w:rsidRDefault="000F72C1">
      <w:pPr>
        <w:spacing w:line="247" w:lineRule="auto"/>
        <w:rPr>
          <w:rFonts w:asciiTheme="minorHAnsi" w:hAnsiTheme="minorHAnsi"/>
        </w:rPr>
      </w:pPr>
    </w:p>
    <w:p w14:paraId="0664892C" w14:textId="77777777" w:rsidR="000F72C1" w:rsidRDefault="0020793E">
      <w:pPr>
        <w:pStyle w:val="BodyText"/>
        <w:spacing w:before="68" w:line="214" w:lineRule="auto"/>
        <w:ind w:left="45" w:right="768" w:hanging="15"/>
        <w:rPr>
          <w:rFonts w:asciiTheme="minorHAnsi" w:hAnsiTheme="minorHAnsi"/>
        </w:rPr>
      </w:pPr>
      <w:r>
        <w:rPr>
          <w:rFonts w:asciiTheme="minorHAnsi" w:hAnsiTheme="minorHAnsi"/>
          <w:spacing w:val="-1"/>
        </w:rPr>
        <w:t>TH objectives shall be established by the Executive Committee,</w:t>
      </w:r>
      <w:r>
        <w:rPr>
          <w:rFonts w:asciiTheme="minorHAnsi" w:hAnsiTheme="minorHAnsi"/>
          <w:spacing w:val="4"/>
        </w:rPr>
        <w:t xml:space="preserve"> </w:t>
      </w:r>
      <w:r>
        <w:rPr>
          <w:rFonts w:asciiTheme="minorHAnsi" w:hAnsiTheme="minorHAnsi"/>
          <w:spacing w:val="-1"/>
        </w:rPr>
        <w:t>documented within the Strat</w:t>
      </w:r>
      <w:r>
        <w:rPr>
          <w:rFonts w:asciiTheme="minorHAnsi" w:hAnsiTheme="minorHAnsi"/>
          <w:spacing w:val="-2"/>
        </w:rPr>
        <w:t>egic</w:t>
      </w:r>
      <w:r>
        <w:rPr>
          <w:rFonts w:asciiTheme="minorHAnsi" w:hAnsiTheme="minorHAnsi"/>
          <w:spacing w:val="12"/>
          <w:w w:val="101"/>
        </w:rPr>
        <w:t xml:space="preserve"> </w:t>
      </w:r>
      <w:r>
        <w:rPr>
          <w:rFonts w:asciiTheme="minorHAnsi" w:hAnsiTheme="minorHAnsi"/>
          <w:spacing w:val="-2"/>
        </w:rPr>
        <w:t>Plan and</w:t>
      </w:r>
      <w:r>
        <w:rPr>
          <w:rFonts w:asciiTheme="minorHAnsi" w:hAnsiTheme="minorHAnsi"/>
          <w:spacing w:val="9"/>
        </w:rPr>
        <w:t xml:space="preserve"> </w:t>
      </w:r>
      <w:r>
        <w:rPr>
          <w:rFonts w:asciiTheme="minorHAnsi" w:hAnsiTheme="minorHAnsi"/>
          <w:spacing w:val="-2"/>
        </w:rPr>
        <w:t>reviewed</w:t>
      </w:r>
      <w:r>
        <w:rPr>
          <w:rFonts w:asciiTheme="minorHAnsi" w:hAnsiTheme="minorHAnsi"/>
        </w:rPr>
        <w:t xml:space="preserve"> </w:t>
      </w:r>
      <w:r>
        <w:rPr>
          <w:rFonts w:asciiTheme="minorHAnsi" w:hAnsiTheme="minorHAnsi"/>
          <w:spacing w:val="-2"/>
        </w:rPr>
        <w:t>periodically.</w:t>
      </w:r>
    </w:p>
    <w:p w14:paraId="0664892D" w14:textId="77777777" w:rsidR="000F72C1" w:rsidRDefault="0020793E">
      <w:pPr>
        <w:pStyle w:val="BodyText"/>
        <w:spacing w:before="176" w:line="230" w:lineRule="auto"/>
        <w:ind w:left="34" w:right="770" w:hanging="4"/>
        <w:jc w:val="both"/>
        <w:rPr>
          <w:rFonts w:asciiTheme="minorHAnsi" w:hAnsiTheme="minorHAnsi"/>
        </w:rPr>
      </w:pPr>
      <w:r>
        <w:rPr>
          <w:rFonts w:asciiTheme="minorHAnsi" w:hAnsiTheme="minorHAnsi"/>
          <w:spacing w:val="-1"/>
        </w:rPr>
        <w:t>To</w:t>
      </w:r>
      <w:r>
        <w:rPr>
          <w:rFonts w:asciiTheme="minorHAnsi" w:hAnsiTheme="minorHAnsi"/>
          <w:spacing w:val="28"/>
        </w:rPr>
        <w:t xml:space="preserve"> </w:t>
      </w:r>
      <w:r>
        <w:rPr>
          <w:rFonts w:asciiTheme="minorHAnsi" w:hAnsiTheme="minorHAnsi"/>
          <w:spacing w:val="-1"/>
        </w:rPr>
        <w:t>demonstrate</w:t>
      </w:r>
      <w:r>
        <w:rPr>
          <w:rFonts w:asciiTheme="minorHAnsi" w:hAnsiTheme="minorHAnsi"/>
          <w:spacing w:val="11"/>
        </w:rPr>
        <w:t xml:space="preserve"> </w:t>
      </w:r>
      <w:r>
        <w:rPr>
          <w:rFonts w:asciiTheme="minorHAnsi" w:hAnsiTheme="minorHAnsi"/>
          <w:spacing w:val="-1"/>
        </w:rPr>
        <w:t>the</w:t>
      </w:r>
      <w:r>
        <w:rPr>
          <w:rFonts w:asciiTheme="minorHAnsi" w:hAnsiTheme="minorHAnsi"/>
          <w:spacing w:val="19"/>
        </w:rPr>
        <w:t xml:space="preserve"> </w:t>
      </w:r>
      <w:r>
        <w:rPr>
          <w:rFonts w:asciiTheme="minorHAnsi" w:hAnsiTheme="minorHAnsi"/>
          <w:spacing w:val="-1"/>
        </w:rPr>
        <w:t>above, the</w:t>
      </w:r>
      <w:r>
        <w:rPr>
          <w:rFonts w:asciiTheme="minorHAnsi" w:hAnsiTheme="minorHAnsi"/>
          <w:spacing w:val="27"/>
        </w:rPr>
        <w:t xml:space="preserve"> </w:t>
      </w:r>
      <w:r>
        <w:rPr>
          <w:rFonts w:asciiTheme="minorHAnsi" w:hAnsiTheme="minorHAnsi"/>
          <w:spacing w:val="-1"/>
        </w:rPr>
        <w:t>Management</w:t>
      </w:r>
      <w:r>
        <w:rPr>
          <w:rFonts w:asciiTheme="minorHAnsi" w:hAnsiTheme="minorHAnsi"/>
          <w:spacing w:val="16"/>
        </w:rPr>
        <w:t xml:space="preserve"> </w:t>
      </w:r>
      <w:r>
        <w:rPr>
          <w:rFonts w:asciiTheme="minorHAnsi" w:hAnsiTheme="minorHAnsi"/>
          <w:spacing w:val="-1"/>
        </w:rPr>
        <w:t>System, which</w:t>
      </w:r>
      <w:r>
        <w:rPr>
          <w:rFonts w:asciiTheme="minorHAnsi" w:hAnsiTheme="minorHAnsi"/>
          <w:spacing w:val="17"/>
          <w:w w:val="101"/>
        </w:rPr>
        <w:t xml:space="preserve"> </w:t>
      </w:r>
      <w:r>
        <w:rPr>
          <w:rFonts w:asciiTheme="minorHAnsi" w:hAnsiTheme="minorHAnsi"/>
          <w:spacing w:val="-1"/>
        </w:rPr>
        <w:t>derives</w:t>
      </w:r>
      <w:r>
        <w:rPr>
          <w:rFonts w:asciiTheme="minorHAnsi" w:hAnsiTheme="minorHAnsi"/>
          <w:spacing w:val="12"/>
        </w:rPr>
        <w:t xml:space="preserve"> </w:t>
      </w:r>
      <w:r>
        <w:rPr>
          <w:rFonts w:asciiTheme="minorHAnsi" w:hAnsiTheme="minorHAnsi"/>
          <w:spacing w:val="-1"/>
        </w:rPr>
        <w:t>from the</w:t>
      </w:r>
      <w:r>
        <w:rPr>
          <w:rFonts w:asciiTheme="minorHAnsi" w:hAnsiTheme="minorHAnsi"/>
          <w:spacing w:val="18"/>
        </w:rPr>
        <w:t xml:space="preserve"> </w:t>
      </w:r>
      <w:r>
        <w:rPr>
          <w:rFonts w:asciiTheme="minorHAnsi" w:hAnsiTheme="minorHAnsi"/>
          <w:spacing w:val="-1"/>
        </w:rPr>
        <w:t>established</w:t>
      </w:r>
      <w:r>
        <w:rPr>
          <w:rFonts w:asciiTheme="minorHAnsi" w:hAnsiTheme="minorHAnsi"/>
          <w:spacing w:val="24"/>
        </w:rPr>
        <w:t xml:space="preserve"> </w:t>
      </w:r>
      <w:r>
        <w:rPr>
          <w:rFonts w:asciiTheme="minorHAnsi" w:hAnsiTheme="minorHAnsi"/>
          <w:spacing w:val="-1"/>
        </w:rPr>
        <w:t>business</w:t>
      </w:r>
      <w:r>
        <w:rPr>
          <w:rFonts w:asciiTheme="minorHAnsi" w:hAnsiTheme="minorHAnsi"/>
          <w:spacing w:val="24"/>
          <w:w w:val="101"/>
        </w:rPr>
        <w:t xml:space="preserve"> </w:t>
      </w:r>
      <w:r>
        <w:rPr>
          <w:rFonts w:asciiTheme="minorHAnsi" w:hAnsiTheme="minorHAnsi"/>
          <w:spacing w:val="-1"/>
        </w:rPr>
        <w:t>process</w:t>
      </w:r>
      <w:r>
        <w:rPr>
          <w:rFonts w:asciiTheme="minorHAnsi" w:hAnsiTheme="minorHAnsi"/>
          <w:spacing w:val="15"/>
        </w:rPr>
        <w:t xml:space="preserve"> </w:t>
      </w:r>
      <w:r>
        <w:rPr>
          <w:rFonts w:asciiTheme="minorHAnsi" w:hAnsiTheme="minorHAnsi"/>
          <w:spacing w:val="-1"/>
        </w:rPr>
        <w:t>of TH,</w:t>
      </w:r>
      <w:r>
        <w:rPr>
          <w:rFonts w:asciiTheme="minorHAnsi" w:hAnsiTheme="minorHAnsi"/>
        </w:rPr>
        <w:t xml:space="preserve"> </w:t>
      </w:r>
      <w:r>
        <w:rPr>
          <w:rFonts w:asciiTheme="minorHAnsi" w:hAnsiTheme="minorHAnsi"/>
          <w:spacing w:val="-2"/>
        </w:rPr>
        <w:t>will  be  certified  against  the  requirements  of  BS</w:t>
      </w:r>
      <w:r>
        <w:rPr>
          <w:rFonts w:asciiTheme="minorHAnsi" w:hAnsiTheme="minorHAnsi"/>
          <w:spacing w:val="11"/>
        </w:rPr>
        <w:t xml:space="preserve">  </w:t>
      </w:r>
      <w:r>
        <w:rPr>
          <w:rFonts w:asciiTheme="minorHAnsi" w:hAnsiTheme="minorHAnsi"/>
          <w:spacing w:val="-2"/>
        </w:rPr>
        <w:t>EN</w:t>
      </w:r>
      <w:r>
        <w:rPr>
          <w:rFonts w:asciiTheme="minorHAnsi" w:hAnsiTheme="minorHAnsi"/>
          <w:spacing w:val="4"/>
        </w:rPr>
        <w:t xml:space="preserve">  </w:t>
      </w:r>
      <w:r>
        <w:rPr>
          <w:rFonts w:asciiTheme="minorHAnsi" w:hAnsiTheme="minorHAnsi"/>
          <w:spacing w:val="-2"/>
        </w:rPr>
        <w:t>ISO  9001:2000</w:t>
      </w:r>
      <w:r>
        <w:rPr>
          <w:rFonts w:asciiTheme="minorHAnsi" w:hAnsiTheme="minorHAnsi"/>
          <w:spacing w:val="2"/>
        </w:rPr>
        <w:t xml:space="preserve">  </w:t>
      </w:r>
      <w:r>
        <w:rPr>
          <w:rFonts w:asciiTheme="minorHAnsi" w:hAnsiTheme="minorHAnsi"/>
          <w:spacing w:val="-2"/>
        </w:rPr>
        <w:t>Quality</w:t>
      </w:r>
      <w:r>
        <w:rPr>
          <w:rFonts w:asciiTheme="minorHAnsi" w:hAnsiTheme="minorHAnsi"/>
          <w:spacing w:val="4"/>
        </w:rPr>
        <w:t xml:space="preserve">  </w:t>
      </w:r>
      <w:r>
        <w:rPr>
          <w:rFonts w:asciiTheme="minorHAnsi" w:hAnsiTheme="minorHAnsi"/>
          <w:spacing w:val="-2"/>
        </w:rPr>
        <w:t>Management  Systems;</w:t>
      </w:r>
      <w:r>
        <w:rPr>
          <w:rFonts w:asciiTheme="minorHAnsi" w:hAnsiTheme="minorHAnsi"/>
          <w:spacing w:val="6"/>
        </w:rPr>
        <w:t xml:space="preserve">  </w:t>
      </w:r>
      <w:r>
        <w:rPr>
          <w:rFonts w:asciiTheme="minorHAnsi" w:hAnsiTheme="minorHAnsi"/>
          <w:spacing w:val="-2"/>
        </w:rPr>
        <w:t>BS</w:t>
      </w:r>
      <w:r>
        <w:rPr>
          <w:rFonts w:asciiTheme="minorHAnsi" w:hAnsiTheme="minorHAnsi"/>
          <w:spacing w:val="4"/>
        </w:rPr>
        <w:t xml:space="preserve">  </w:t>
      </w:r>
      <w:r>
        <w:rPr>
          <w:rFonts w:asciiTheme="minorHAnsi" w:hAnsiTheme="minorHAnsi"/>
          <w:spacing w:val="-2"/>
        </w:rPr>
        <w:t>EN</w:t>
      </w:r>
      <w:r>
        <w:rPr>
          <w:rFonts w:asciiTheme="minorHAnsi" w:hAnsiTheme="minorHAnsi"/>
          <w:spacing w:val="4"/>
        </w:rPr>
        <w:t xml:space="preserve">  </w:t>
      </w:r>
      <w:r>
        <w:rPr>
          <w:rFonts w:asciiTheme="minorHAnsi" w:hAnsiTheme="minorHAnsi"/>
          <w:spacing w:val="-2"/>
        </w:rPr>
        <w:t>ISO</w:t>
      </w:r>
      <w:r>
        <w:rPr>
          <w:rFonts w:asciiTheme="minorHAnsi" w:hAnsiTheme="minorHAnsi"/>
          <w:spacing w:val="1"/>
        </w:rPr>
        <w:t xml:space="preserve"> </w:t>
      </w:r>
      <w:r>
        <w:rPr>
          <w:rFonts w:asciiTheme="minorHAnsi" w:hAnsiTheme="minorHAnsi"/>
          <w:spacing w:val="-1"/>
        </w:rPr>
        <w:t>14001:2004</w:t>
      </w:r>
      <w:r>
        <w:rPr>
          <w:rFonts w:asciiTheme="minorHAnsi" w:hAnsiTheme="minorHAnsi"/>
          <w:spacing w:val="40"/>
        </w:rPr>
        <w:t xml:space="preserve"> </w:t>
      </w:r>
      <w:r>
        <w:rPr>
          <w:rFonts w:asciiTheme="minorHAnsi" w:hAnsiTheme="minorHAnsi"/>
          <w:spacing w:val="-1"/>
        </w:rPr>
        <w:t>Environmental</w:t>
      </w:r>
      <w:r>
        <w:rPr>
          <w:rFonts w:asciiTheme="minorHAnsi" w:hAnsiTheme="minorHAnsi"/>
          <w:spacing w:val="38"/>
        </w:rPr>
        <w:t xml:space="preserve"> </w:t>
      </w:r>
      <w:r>
        <w:rPr>
          <w:rFonts w:asciiTheme="minorHAnsi" w:hAnsiTheme="minorHAnsi"/>
          <w:spacing w:val="-1"/>
        </w:rPr>
        <w:t>Management</w:t>
      </w:r>
      <w:r>
        <w:rPr>
          <w:rFonts w:asciiTheme="minorHAnsi" w:hAnsiTheme="minorHAnsi"/>
          <w:spacing w:val="30"/>
          <w:w w:val="101"/>
        </w:rPr>
        <w:t xml:space="preserve"> </w:t>
      </w:r>
      <w:r>
        <w:rPr>
          <w:rFonts w:asciiTheme="minorHAnsi" w:hAnsiTheme="minorHAnsi"/>
          <w:spacing w:val="-1"/>
        </w:rPr>
        <w:t>Sy</w:t>
      </w:r>
      <w:r>
        <w:rPr>
          <w:rFonts w:asciiTheme="minorHAnsi" w:hAnsiTheme="minorHAnsi"/>
          <w:spacing w:val="-2"/>
        </w:rPr>
        <w:t>stems;</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41"/>
        </w:rPr>
        <w:t xml:space="preserve"> </w:t>
      </w:r>
      <w:r>
        <w:rPr>
          <w:rFonts w:asciiTheme="minorHAnsi" w:hAnsiTheme="minorHAnsi"/>
          <w:spacing w:val="-2"/>
        </w:rPr>
        <w:t>International</w:t>
      </w:r>
      <w:r>
        <w:rPr>
          <w:rFonts w:asciiTheme="minorHAnsi" w:hAnsiTheme="minorHAnsi"/>
          <w:spacing w:val="27"/>
          <w:w w:val="101"/>
        </w:rPr>
        <w:t xml:space="preserve"> </w:t>
      </w:r>
      <w:r>
        <w:rPr>
          <w:rFonts w:asciiTheme="minorHAnsi" w:hAnsiTheme="minorHAnsi"/>
          <w:spacing w:val="-2"/>
        </w:rPr>
        <w:t>Safety</w:t>
      </w:r>
      <w:r>
        <w:rPr>
          <w:rFonts w:asciiTheme="minorHAnsi" w:hAnsiTheme="minorHAnsi"/>
          <w:spacing w:val="39"/>
        </w:rPr>
        <w:t xml:space="preserve"> </w:t>
      </w:r>
      <w:r>
        <w:rPr>
          <w:rFonts w:asciiTheme="minorHAnsi" w:hAnsiTheme="minorHAnsi"/>
          <w:spacing w:val="-2"/>
        </w:rPr>
        <w:t>Management</w:t>
      </w:r>
      <w:r>
        <w:rPr>
          <w:rFonts w:asciiTheme="minorHAnsi" w:hAnsiTheme="minorHAnsi"/>
          <w:spacing w:val="33"/>
          <w:w w:val="101"/>
        </w:rPr>
        <w:t xml:space="preserve"> </w:t>
      </w:r>
      <w:r>
        <w:rPr>
          <w:rFonts w:asciiTheme="minorHAnsi" w:hAnsiTheme="minorHAnsi"/>
          <w:spacing w:val="-2"/>
        </w:rPr>
        <w:t>Code</w:t>
      </w:r>
      <w:r>
        <w:rPr>
          <w:rFonts w:asciiTheme="minorHAnsi" w:hAnsiTheme="minorHAnsi"/>
          <w:spacing w:val="32"/>
          <w:w w:val="101"/>
        </w:rPr>
        <w:t xml:space="preserve"> </w:t>
      </w:r>
      <w:r>
        <w:rPr>
          <w:rFonts w:asciiTheme="minorHAnsi" w:hAnsiTheme="minorHAnsi"/>
          <w:spacing w:val="-2"/>
        </w:rPr>
        <w:t>2002</w:t>
      </w:r>
      <w:r>
        <w:rPr>
          <w:rFonts w:asciiTheme="minorHAnsi" w:hAnsiTheme="minorHAnsi"/>
          <w:spacing w:val="35"/>
        </w:rPr>
        <w:t xml:space="preserve"> </w:t>
      </w:r>
      <w:r>
        <w:rPr>
          <w:rFonts w:asciiTheme="minorHAnsi" w:hAnsiTheme="minorHAnsi"/>
          <w:spacing w:val="-2"/>
        </w:rPr>
        <w:t>(ISM</w:t>
      </w:r>
      <w:r>
        <w:rPr>
          <w:rFonts w:asciiTheme="minorHAnsi" w:hAnsiTheme="minorHAnsi"/>
          <w:spacing w:val="28"/>
          <w:w w:val="101"/>
        </w:rPr>
        <w:t xml:space="preserve"> </w:t>
      </w:r>
      <w:r>
        <w:rPr>
          <w:rFonts w:asciiTheme="minorHAnsi" w:hAnsiTheme="minorHAnsi"/>
          <w:spacing w:val="-2"/>
        </w:rPr>
        <w:t>Code)</w:t>
      </w:r>
      <w:r>
        <w:rPr>
          <w:rFonts w:asciiTheme="minorHAnsi" w:hAnsiTheme="minorHAnsi"/>
        </w:rPr>
        <w:t xml:space="preserve"> </w:t>
      </w:r>
      <w:r>
        <w:rPr>
          <w:rFonts w:asciiTheme="minorHAnsi" w:hAnsiTheme="minorHAnsi"/>
          <w:spacing w:val="-1"/>
        </w:rPr>
        <w:t>and BS 8800: 2004 Occupational</w:t>
      </w:r>
      <w:r>
        <w:rPr>
          <w:rFonts w:asciiTheme="minorHAnsi" w:hAnsiTheme="minorHAnsi"/>
          <w:spacing w:val="12"/>
          <w:w w:val="101"/>
        </w:rPr>
        <w:t xml:space="preserve"> </w:t>
      </w:r>
      <w:r>
        <w:rPr>
          <w:rFonts w:asciiTheme="minorHAnsi" w:hAnsiTheme="minorHAnsi"/>
          <w:spacing w:val="-1"/>
        </w:rPr>
        <w:t>Health</w:t>
      </w:r>
      <w:r>
        <w:rPr>
          <w:rFonts w:asciiTheme="minorHAnsi" w:hAnsiTheme="minorHAnsi"/>
          <w:spacing w:val="-10"/>
        </w:rPr>
        <w:t xml:space="preserve"> </w:t>
      </w:r>
      <w:r>
        <w:rPr>
          <w:rFonts w:asciiTheme="minorHAnsi" w:hAnsiTheme="minorHAnsi"/>
          <w:spacing w:val="-1"/>
        </w:rPr>
        <w:t>&amp; Safety Management Systems valid</w:t>
      </w:r>
      <w:r>
        <w:rPr>
          <w:rFonts w:asciiTheme="minorHAnsi" w:hAnsiTheme="minorHAnsi"/>
          <w:spacing w:val="-2"/>
        </w:rPr>
        <w:t>ated</w:t>
      </w:r>
      <w:r>
        <w:rPr>
          <w:rFonts w:asciiTheme="minorHAnsi" w:hAnsiTheme="minorHAnsi"/>
          <w:spacing w:val="7"/>
        </w:rPr>
        <w:t xml:space="preserve"> </w:t>
      </w:r>
      <w:r>
        <w:rPr>
          <w:rFonts w:asciiTheme="minorHAnsi" w:hAnsiTheme="minorHAnsi"/>
          <w:spacing w:val="-2"/>
        </w:rPr>
        <w:t>by the</w:t>
      </w:r>
      <w:r>
        <w:rPr>
          <w:rFonts w:asciiTheme="minorHAnsi" w:hAnsiTheme="minorHAnsi"/>
          <w:spacing w:val="12"/>
          <w:w w:val="101"/>
        </w:rPr>
        <w:t xml:space="preserve"> </w:t>
      </w:r>
      <w:r>
        <w:rPr>
          <w:rFonts w:asciiTheme="minorHAnsi" w:hAnsiTheme="minorHAnsi"/>
          <w:spacing w:val="-2"/>
        </w:rPr>
        <w:t>RoSPA Quality</w:t>
      </w:r>
      <w:r>
        <w:rPr>
          <w:rFonts w:asciiTheme="minorHAnsi" w:hAnsiTheme="minorHAnsi"/>
          <w:spacing w:val="2"/>
        </w:rPr>
        <w:t xml:space="preserve"> </w:t>
      </w:r>
      <w:r>
        <w:rPr>
          <w:rFonts w:asciiTheme="minorHAnsi" w:hAnsiTheme="minorHAnsi"/>
          <w:spacing w:val="-2"/>
        </w:rPr>
        <w:t>Safety Audit</w:t>
      </w:r>
      <w:r>
        <w:rPr>
          <w:rFonts w:asciiTheme="minorHAnsi" w:hAnsiTheme="minorHAnsi"/>
        </w:rPr>
        <w:t xml:space="preserve"> </w:t>
      </w:r>
      <w:r>
        <w:rPr>
          <w:rFonts w:asciiTheme="minorHAnsi" w:hAnsiTheme="minorHAnsi"/>
          <w:spacing w:val="3"/>
        </w:rPr>
        <w:t>(</w:t>
      </w:r>
      <w:r>
        <w:rPr>
          <w:rFonts w:asciiTheme="minorHAnsi" w:hAnsiTheme="minorHAnsi"/>
        </w:rPr>
        <w:t>QSA</w:t>
      </w:r>
      <w:r>
        <w:rPr>
          <w:rFonts w:asciiTheme="minorHAnsi" w:hAnsiTheme="minorHAnsi"/>
          <w:spacing w:val="3"/>
        </w:rPr>
        <w:t>).</w:t>
      </w:r>
    </w:p>
    <w:p w14:paraId="0664892E" w14:textId="77777777" w:rsidR="000F72C1" w:rsidRDefault="000F72C1">
      <w:pPr>
        <w:spacing w:line="242" w:lineRule="auto"/>
        <w:rPr>
          <w:rFonts w:asciiTheme="minorHAnsi" w:hAnsiTheme="minorHAnsi"/>
        </w:rPr>
      </w:pPr>
    </w:p>
    <w:p w14:paraId="0664892F" w14:textId="77777777" w:rsidR="000F72C1" w:rsidRDefault="000F72C1">
      <w:pPr>
        <w:spacing w:line="242" w:lineRule="auto"/>
        <w:rPr>
          <w:rFonts w:asciiTheme="minorHAnsi" w:hAnsiTheme="minorHAnsi"/>
        </w:rPr>
      </w:pPr>
    </w:p>
    <w:p w14:paraId="06648930" w14:textId="77777777" w:rsidR="000F72C1" w:rsidRDefault="000F72C1">
      <w:pPr>
        <w:spacing w:line="243" w:lineRule="auto"/>
        <w:rPr>
          <w:rFonts w:asciiTheme="minorHAnsi" w:hAnsiTheme="minorHAnsi"/>
        </w:rPr>
      </w:pPr>
    </w:p>
    <w:p w14:paraId="06648931" w14:textId="77777777" w:rsidR="000F72C1" w:rsidRDefault="000F72C1">
      <w:pPr>
        <w:spacing w:line="243" w:lineRule="auto"/>
        <w:rPr>
          <w:rFonts w:asciiTheme="minorHAnsi" w:hAnsiTheme="minorHAnsi"/>
        </w:rPr>
      </w:pPr>
    </w:p>
    <w:p w14:paraId="06648932" w14:textId="77777777" w:rsidR="000F72C1" w:rsidRDefault="000F72C1">
      <w:pPr>
        <w:spacing w:line="243" w:lineRule="auto"/>
        <w:rPr>
          <w:rFonts w:asciiTheme="minorHAnsi" w:hAnsiTheme="minorHAnsi"/>
        </w:rPr>
      </w:pPr>
    </w:p>
    <w:p w14:paraId="06648933" w14:textId="77777777" w:rsidR="000F72C1" w:rsidRDefault="000F72C1">
      <w:pPr>
        <w:spacing w:line="243" w:lineRule="auto"/>
        <w:rPr>
          <w:rFonts w:asciiTheme="minorHAnsi" w:hAnsiTheme="minorHAnsi"/>
        </w:rPr>
      </w:pPr>
    </w:p>
    <w:p w14:paraId="06648934" w14:textId="77777777" w:rsidR="000F72C1" w:rsidRDefault="000F72C1">
      <w:pPr>
        <w:spacing w:line="243" w:lineRule="auto"/>
        <w:rPr>
          <w:rFonts w:asciiTheme="minorHAnsi" w:hAnsiTheme="minorHAnsi"/>
        </w:rPr>
      </w:pPr>
    </w:p>
    <w:p w14:paraId="06648935" w14:textId="77777777" w:rsidR="000F72C1" w:rsidRDefault="000F72C1">
      <w:pPr>
        <w:spacing w:line="243" w:lineRule="auto"/>
        <w:rPr>
          <w:rFonts w:asciiTheme="minorHAnsi" w:hAnsiTheme="minorHAnsi"/>
        </w:rPr>
      </w:pPr>
    </w:p>
    <w:p w14:paraId="06648936" w14:textId="77777777" w:rsidR="000F72C1" w:rsidRDefault="000F72C1">
      <w:pPr>
        <w:spacing w:line="243" w:lineRule="auto"/>
        <w:rPr>
          <w:rFonts w:asciiTheme="minorHAnsi" w:hAnsiTheme="minorHAnsi"/>
        </w:rPr>
      </w:pPr>
    </w:p>
    <w:p w14:paraId="06648937" w14:textId="77777777" w:rsidR="000F72C1" w:rsidRDefault="000F72C1">
      <w:pPr>
        <w:spacing w:line="243" w:lineRule="auto"/>
        <w:rPr>
          <w:rFonts w:asciiTheme="minorHAnsi" w:hAnsiTheme="minorHAnsi"/>
        </w:rPr>
      </w:pPr>
    </w:p>
    <w:p w14:paraId="06648938" w14:textId="77777777" w:rsidR="000F72C1" w:rsidRDefault="0020793E">
      <w:pPr>
        <w:pStyle w:val="BodyText"/>
        <w:spacing w:before="68" w:line="351" w:lineRule="auto"/>
        <w:ind w:left="7739" w:right="770"/>
        <w:jc w:val="right"/>
        <w:rPr>
          <w:rFonts w:asciiTheme="minorHAnsi" w:hAnsiTheme="minorHAnsi"/>
        </w:rPr>
      </w:pPr>
      <w:r>
        <w:rPr>
          <w:rFonts w:asciiTheme="minorHAnsi" w:hAnsiTheme="minorHAnsi"/>
          <w:spacing w:val="-3"/>
        </w:rPr>
        <w:t>Rear Admiral J</w:t>
      </w:r>
      <w:r>
        <w:rPr>
          <w:rFonts w:asciiTheme="minorHAnsi" w:hAnsiTheme="minorHAnsi"/>
          <w:spacing w:val="19"/>
          <w:w w:val="101"/>
        </w:rPr>
        <w:t xml:space="preserve"> </w:t>
      </w:r>
      <w:r>
        <w:rPr>
          <w:rFonts w:asciiTheme="minorHAnsi" w:hAnsiTheme="minorHAnsi"/>
          <w:spacing w:val="-3"/>
        </w:rPr>
        <w:t>M</w:t>
      </w:r>
      <w:r>
        <w:rPr>
          <w:rFonts w:asciiTheme="minorHAnsi" w:hAnsiTheme="minorHAnsi"/>
          <w:spacing w:val="12"/>
        </w:rPr>
        <w:t xml:space="preserve"> </w:t>
      </w:r>
      <w:r>
        <w:rPr>
          <w:rFonts w:asciiTheme="minorHAnsi" w:hAnsiTheme="minorHAnsi"/>
          <w:spacing w:val="-3"/>
        </w:rPr>
        <w:t>de</w:t>
      </w:r>
      <w:r>
        <w:rPr>
          <w:rFonts w:asciiTheme="minorHAnsi" w:hAnsiTheme="minorHAnsi"/>
          <w:spacing w:val="19"/>
          <w:w w:val="101"/>
        </w:rPr>
        <w:t xml:space="preserve"> </w:t>
      </w:r>
      <w:r>
        <w:rPr>
          <w:rFonts w:asciiTheme="minorHAnsi" w:hAnsiTheme="minorHAnsi"/>
          <w:spacing w:val="-3"/>
        </w:rPr>
        <w:t>Halpert</w:t>
      </w:r>
      <w:r>
        <w:rPr>
          <w:rFonts w:asciiTheme="minorHAnsi" w:hAnsiTheme="minorHAnsi"/>
        </w:rPr>
        <w:t xml:space="preserve"> </w:t>
      </w:r>
      <w:r>
        <w:rPr>
          <w:rFonts w:asciiTheme="minorHAnsi" w:hAnsiTheme="minorHAnsi"/>
          <w:spacing w:val="-1"/>
        </w:rPr>
        <w:t>Executive Chairman</w:t>
      </w:r>
    </w:p>
    <w:p w14:paraId="06648939" w14:textId="77777777" w:rsidR="000F72C1" w:rsidRDefault="0020793E">
      <w:pPr>
        <w:pStyle w:val="BodyText"/>
        <w:spacing w:line="179" w:lineRule="auto"/>
        <w:ind w:left="8851"/>
        <w:rPr>
          <w:rFonts w:asciiTheme="minorHAnsi" w:hAnsiTheme="minorHAnsi"/>
        </w:rPr>
      </w:pPr>
      <w:r>
        <w:rPr>
          <w:rFonts w:asciiTheme="minorHAnsi" w:hAnsiTheme="minorHAnsi"/>
          <w:spacing w:val="-2"/>
        </w:rPr>
        <w:t>03 August</w:t>
      </w:r>
      <w:r>
        <w:rPr>
          <w:rFonts w:asciiTheme="minorHAnsi" w:hAnsiTheme="minorHAnsi"/>
          <w:spacing w:val="19"/>
        </w:rPr>
        <w:t xml:space="preserve"> </w:t>
      </w:r>
      <w:r>
        <w:rPr>
          <w:rFonts w:asciiTheme="minorHAnsi" w:hAnsiTheme="minorHAnsi"/>
          <w:spacing w:val="-2"/>
        </w:rPr>
        <w:t>2006</w:t>
      </w:r>
    </w:p>
    <w:p w14:paraId="0664893A" w14:textId="77777777" w:rsidR="000F72C1" w:rsidRDefault="0020793E">
      <w:pPr>
        <w:rPr>
          <w:ins w:id="1957" w:author="Jiang" w:date="2024-07-11T11:34:00Z"/>
          <w:rFonts w:asciiTheme="minorHAnsi" w:hAnsiTheme="minorHAnsi"/>
        </w:rPr>
        <w:pPrChange w:id="1958" w:author="Jiang" w:date="2024-07-11T11:34:00Z">
          <w:pPr>
            <w:pStyle w:val="BodyText"/>
          </w:pPr>
        </w:pPrChange>
      </w:pPr>
      <w:ins w:id="1959" w:author="Jiang" w:date="2024-07-11T11:34:00Z">
        <w:r>
          <w:rPr>
            <w:rFonts w:asciiTheme="minorHAnsi" w:hAnsiTheme="minorHAnsi"/>
          </w:rPr>
          <w:br w:type="page"/>
        </w:r>
      </w:ins>
    </w:p>
    <w:p w14:paraId="0664893B" w14:textId="77777777" w:rsidR="000F72C1" w:rsidRDefault="0020793E">
      <w:pPr>
        <w:jc w:val="both"/>
        <w:rPr>
          <w:ins w:id="1960" w:author="Jiang" w:date="2024-07-11T11:35:00Z"/>
          <w:sz w:val="22"/>
          <w:szCs w:val="22"/>
          <w:lang w:val="en-GB"/>
        </w:rPr>
      </w:pPr>
      <w:ins w:id="1961" w:author="Jiang" w:date="2024-07-11T11:35:00Z">
        <w:r>
          <w:rPr>
            <w:b/>
            <w:bCs/>
            <w:sz w:val="22"/>
            <w:szCs w:val="22"/>
            <w:lang w:val="en-GB"/>
          </w:rPr>
          <w:t xml:space="preserve">THIS AGREEMENT </w:t>
        </w:r>
        <w:r>
          <w:rPr>
            <w:sz w:val="22"/>
            <w:szCs w:val="22"/>
            <w:lang w:val="en-GB"/>
          </w:rPr>
          <w:t xml:space="preserve">is made the       day of March 2024                      </w:t>
        </w:r>
      </w:ins>
    </w:p>
    <w:p w14:paraId="0664893C" w14:textId="77777777" w:rsidR="000F72C1" w:rsidRDefault="000F72C1">
      <w:pPr>
        <w:jc w:val="both"/>
        <w:rPr>
          <w:ins w:id="1962" w:author="Jiang" w:date="2024-07-11T11:35:00Z"/>
          <w:sz w:val="22"/>
          <w:szCs w:val="22"/>
          <w:lang w:val="en-GB"/>
        </w:rPr>
      </w:pPr>
    </w:p>
    <w:p w14:paraId="0664893D" w14:textId="77777777" w:rsidR="000F72C1" w:rsidRDefault="0020793E">
      <w:pPr>
        <w:jc w:val="both"/>
        <w:rPr>
          <w:ins w:id="1963" w:author="Jiang" w:date="2024-07-11T11:35:00Z"/>
          <w:sz w:val="22"/>
          <w:szCs w:val="22"/>
          <w:lang w:val="en-GB"/>
        </w:rPr>
      </w:pPr>
      <w:ins w:id="1964" w:author="Jiang" w:date="2024-07-11T11:35:00Z">
        <w:r>
          <w:rPr>
            <w:b/>
            <w:bCs/>
            <w:sz w:val="22"/>
            <w:szCs w:val="22"/>
            <w:lang w:val="en-GB"/>
          </w:rPr>
          <w:t>BY AND BETWEEN</w:t>
        </w:r>
      </w:ins>
    </w:p>
    <w:p w14:paraId="0664893E" w14:textId="77777777" w:rsidR="000F72C1" w:rsidRDefault="000F72C1">
      <w:pPr>
        <w:jc w:val="both"/>
        <w:rPr>
          <w:ins w:id="1965" w:author="Jiang" w:date="2024-07-11T11:35:00Z"/>
          <w:sz w:val="22"/>
          <w:szCs w:val="22"/>
          <w:lang w:val="en-GB"/>
        </w:rPr>
      </w:pPr>
    </w:p>
    <w:p w14:paraId="0664893F" w14:textId="77777777" w:rsidR="000F72C1" w:rsidRDefault="0020793E">
      <w:pPr>
        <w:ind w:left="709" w:hanging="709"/>
        <w:jc w:val="both"/>
        <w:rPr>
          <w:ins w:id="1966" w:author="Jiang" w:date="2024-07-11T11:35:00Z"/>
          <w:sz w:val="22"/>
          <w:szCs w:val="22"/>
          <w:lang w:val="en-GB"/>
        </w:rPr>
      </w:pPr>
      <w:ins w:id="1967" w:author="Jiang" w:date="2024-07-11T11:35:00Z">
        <w:r>
          <w:rPr>
            <w:sz w:val="22"/>
            <w:szCs w:val="22"/>
            <w:lang w:val="en-GB"/>
          </w:rPr>
          <w:t>A</w:t>
        </w:r>
        <w:r>
          <w:rPr>
            <w:sz w:val="22"/>
            <w:szCs w:val="22"/>
            <w:lang w:val="en-GB"/>
          </w:rPr>
          <w:tab/>
          <w:t>***Lighthouse Authority of Deptford Strond a Royal Charter company with registered number RC000622 of ***Lighthouse Authority, Tower Hill, London, EC3N 4DH (***Lighthouse Authority) and</w:t>
        </w:r>
      </w:ins>
    </w:p>
    <w:p w14:paraId="06648940" w14:textId="77777777" w:rsidR="000F72C1" w:rsidRDefault="000F72C1">
      <w:pPr>
        <w:jc w:val="both"/>
        <w:rPr>
          <w:ins w:id="1968" w:author="Jiang" w:date="2024-07-11T11:35:00Z"/>
          <w:sz w:val="22"/>
          <w:szCs w:val="22"/>
          <w:lang w:val="en-GB"/>
        </w:rPr>
      </w:pPr>
    </w:p>
    <w:p w14:paraId="06648941" w14:textId="77777777" w:rsidR="000F72C1" w:rsidRDefault="0020793E">
      <w:pPr>
        <w:shd w:val="clear" w:color="auto" w:fill="FFFFFF"/>
        <w:autoSpaceDE/>
        <w:autoSpaceDN/>
        <w:adjustRightInd/>
        <w:spacing w:before="63" w:after="252"/>
        <w:ind w:left="720" w:hanging="720"/>
        <w:jc w:val="both"/>
        <w:rPr>
          <w:ins w:id="1969" w:author="Jiang" w:date="2024-07-11T11:35:00Z"/>
          <w:bCs/>
          <w:sz w:val="22"/>
          <w:szCs w:val="22"/>
          <w:lang w:val="en-GB" w:eastAsia="en-GB"/>
        </w:rPr>
      </w:pPr>
      <w:ins w:id="1970" w:author="Jiang" w:date="2024-07-11T11:35:00Z">
        <w:r>
          <w:rPr>
            <w:sz w:val="22"/>
            <w:szCs w:val="22"/>
            <w:lang w:val="en-GB"/>
          </w:rPr>
          <w:t>B</w:t>
        </w:r>
        <w:r>
          <w:rPr>
            <w:sz w:val="22"/>
            <w:szCs w:val="22"/>
            <w:lang w:val="en-GB"/>
          </w:rPr>
          <w:tab/>
          <w:t>………………..</w:t>
        </w:r>
      </w:ins>
    </w:p>
    <w:p w14:paraId="06648942" w14:textId="77777777" w:rsidR="000F72C1" w:rsidRDefault="0020793E">
      <w:pPr>
        <w:ind w:left="709" w:hanging="709"/>
        <w:jc w:val="both"/>
        <w:rPr>
          <w:ins w:id="1971" w:author="Jiang" w:date="2024-07-11T11:35:00Z"/>
          <w:sz w:val="22"/>
          <w:szCs w:val="22"/>
          <w:lang w:val="en-GB"/>
        </w:rPr>
      </w:pPr>
      <w:ins w:id="1972" w:author="Jiang" w:date="2024-07-11T11:35:00Z">
        <w:r>
          <w:rPr>
            <w:sz w:val="22"/>
            <w:szCs w:val="22"/>
            <w:lang w:val="en-GB"/>
          </w:rPr>
          <w:t xml:space="preserve"> (“Licensee”). </w:t>
        </w:r>
      </w:ins>
    </w:p>
    <w:p w14:paraId="06648943" w14:textId="77777777" w:rsidR="000F72C1" w:rsidRDefault="000F72C1">
      <w:pPr>
        <w:jc w:val="both"/>
        <w:rPr>
          <w:ins w:id="1973" w:author="Jiang" w:date="2024-07-11T11:35:00Z"/>
          <w:sz w:val="22"/>
          <w:szCs w:val="22"/>
          <w:lang w:val="en-GB"/>
        </w:rPr>
      </w:pPr>
    </w:p>
    <w:p w14:paraId="06648944" w14:textId="77777777" w:rsidR="000F72C1" w:rsidRDefault="0020793E">
      <w:pPr>
        <w:jc w:val="both"/>
        <w:rPr>
          <w:ins w:id="1974" w:author="Jiang" w:date="2024-07-11T11:35:00Z"/>
          <w:sz w:val="22"/>
          <w:szCs w:val="22"/>
          <w:lang w:val="en-GB"/>
        </w:rPr>
      </w:pPr>
      <w:ins w:id="1975" w:author="Jiang" w:date="2024-07-11T11:35:00Z">
        <w:r>
          <w:rPr>
            <w:b/>
            <w:bCs/>
            <w:sz w:val="22"/>
            <w:szCs w:val="22"/>
            <w:lang w:val="en-GB"/>
          </w:rPr>
          <w:t>WHEREAS</w:t>
        </w:r>
        <w:r>
          <w:rPr>
            <w:sz w:val="22"/>
            <w:szCs w:val="22"/>
            <w:lang w:val="en-GB"/>
          </w:rPr>
          <w:t xml:space="preserve"> </w:t>
        </w:r>
      </w:ins>
    </w:p>
    <w:p w14:paraId="06648945" w14:textId="77777777" w:rsidR="000F72C1" w:rsidRDefault="000F72C1">
      <w:pPr>
        <w:jc w:val="both"/>
        <w:rPr>
          <w:ins w:id="1976" w:author="Jiang" w:date="2024-07-11T11:35:00Z"/>
          <w:sz w:val="22"/>
          <w:szCs w:val="22"/>
          <w:lang w:val="en-GB"/>
        </w:rPr>
      </w:pPr>
    </w:p>
    <w:p w14:paraId="06648946" w14:textId="77777777" w:rsidR="000F72C1" w:rsidRDefault="0020793E">
      <w:pPr>
        <w:tabs>
          <w:tab w:val="left" w:pos="-1440"/>
        </w:tabs>
        <w:ind w:left="709" w:hanging="709"/>
        <w:jc w:val="both"/>
        <w:rPr>
          <w:ins w:id="1977" w:author="Jiang" w:date="2024-07-11T11:35:00Z"/>
          <w:color w:val="0000FF"/>
          <w:sz w:val="22"/>
          <w:szCs w:val="22"/>
          <w:lang w:val="en-GB"/>
        </w:rPr>
      </w:pPr>
      <w:ins w:id="1978" w:author="Jiang" w:date="2024-07-11T11:35:00Z">
        <w:r>
          <w:rPr>
            <w:sz w:val="22"/>
            <w:szCs w:val="22"/>
            <w:lang w:val="en-GB"/>
          </w:rPr>
          <w:t>I</w:t>
        </w:r>
        <w:r>
          <w:rPr>
            <w:sz w:val="22"/>
            <w:szCs w:val="22"/>
            <w:lang w:val="en-GB"/>
          </w:rPr>
          <w:tab/>
          <w:t xml:space="preserve">***Lighthouse Authority is the General Lighthouse </w:t>
        </w:r>
        <w:r>
          <w:rPr>
            <w:sz w:val="22"/>
          </w:rPr>
          <w:t>Authority for all lighthouses, buoys and beacons within its lighthouse area (as defined in Section *** of the ***Act and is the owner of the land and buildings situated at and known as *** Lighthouse.</w:t>
        </w:r>
      </w:ins>
    </w:p>
    <w:p w14:paraId="06648947" w14:textId="77777777" w:rsidR="000F72C1" w:rsidRDefault="000F72C1">
      <w:pPr>
        <w:tabs>
          <w:tab w:val="left" w:pos="-1440"/>
        </w:tabs>
        <w:ind w:left="720" w:hanging="720"/>
        <w:jc w:val="both"/>
        <w:rPr>
          <w:ins w:id="1979" w:author="Jiang" w:date="2024-07-11T11:35:00Z"/>
          <w:sz w:val="22"/>
          <w:szCs w:val="22"/>
          <w:lang w:val="en-GB"/>
        </w:rPr>
      </w:pPr>
    </w:p>
    <w:p w14:paraId="06648948" w14:textId="77777777" w:rsidR="000F72C1" w:rsidRDefault="0020793E">
      <w:pPr>
        <w:tabs>
          <w:tab w:val="left" w:pos="-1440"/>
        </w:tabs>
        <w:ind w:left="709" w:hanging="709"/>
        <w:jc w:val="both"/>
        <w:rPr>
          <w:ins w:id="1980" w:author="Jiang" w:date="2024-07-11T11:35:00Z"/>
          <w:sz w:val="22"/>
        </w:rPr>
      </w:pPr>
      <w:ins w:id="1981" w:author="Jiang" w:date="2024-07-11T11:35:00Z">
        <w:r>
          <w:rPr>
            <w:sz w:val="22"/>
          </w:rPr>
          <w:t>II</w:t>
        </w:r>
        <w:r>
          <w:rPr>
            <w:sz w:val="22"/>
          </w:rPr>
          <w:tab/>
          <w:t xml:space="preserve">***Lighthouse Authority wishes to grant the Licensee, and the Licensee wishes to accept a  licence to give Tours of the Lighthouse to visiting members of the public, including visits by groups from educational and other establishments and to operate a Visitor Centre. </w:t>
        </w:r>
      </w:ins>
    </w:p>
    <w:p w14:paraId="06648949" w14:textId="77777777" w:rsidR="000F72C1" w:rsidRDefault="000F72C1">
      <w:pPr>
        <w:tabs>
          <w:tab w:val="left" w:pos="-1440"/>
        </w:tabs>
        <w:ind w:left="851" w:hanging="851"/>
        <w:jc w:val="both"/>
        <w:rPr>
          <w:ins w:id="1982" w:author="Jiang" w:date="2024-07-11T11:35:00Z"/>
          <w:sz w:val="22"/>
        </w:rPr>
      </w:pPr>
    </w:p>
    <w:p w14:paraId="0664894A" w14:textId="77777777" w:rsidR="000F72C1" w:rsidRDefault="0020793E">
      <w:pPr>
        <w:tabs>
          <w:tab w:val="left" w:pos="-1440"/>
        </w:tabs>
        <w:jc w:val="both"/>
        <w:rPr>
          <w:ins w:id="1983" w:author="Jiang" w:date="2024-07-11T11:35:00Z"/>
          <w:sz w:val="22"/>
        </w:rPr>
      </w:pPr>
      <w:ins w:id="1984" w:author="Jiang" w:date="2024-07-11T11:35:00Z">
        <w:r>
          <w:rPr>
            <w:sz w:val="22"/>
          </w:rPr>
          <w:t>III</w:t>
        </w:r>
        <w:r>
          <w:rPr>
            <w:sz w:val="22"/>
          </w:rPr>
          <w:tab/>
          <w:t xml:space="preserve">Each Party confirms that it has the necessary authority to enter into this Agreement.  </w:t>
        </w:r>
      </w:ins>
    </w:p>
    <w:p w14:paraId="0664894B" w14:textId="77777777" w:rsidR="000F72C1" w:rsidRDefault="000F72C1">
      <w:pPr>
        <w:jc w:val="both"/>
        <w:rPr>
          <w:ins w:id="1985" w:author="Jiang" w:date="2024-07-11T11:35:00Z"/>
          <w:sz w:val="22"/>
          <w:szCs w:val="22"/>
          <w:lang w:val="en-GB"/>
        </w:rPr>
      </w:pPr>
    </w:p>
    <w:p w14:paraId="0664894C" w14:textId="77777777" w:rsidR="000F72C1" w:rsidRDefault="0020793E">
      <w:pPr>
        <w:tabs>
          <w:tab w:val="left" w:pos="-1440"/>
        </w:tabs>
        <w:ind w:left="720" w:hanging="720"/>
        <w:jc w:val="both"/>
        <w:rPr>
          <w:ins w:id="1986" w:author="Jiang" w:date="2024-07-11T11:35:00Z"/>
          <w:color w:val="0000FF"/>
          <w:sz w:val="22"/>
          <w:szCs w:val="22"/>
          <w:lang w:val="en-GB"/>
        </w:rPr>
      </w:pPr>
      <w:ins w:id="1987" w:author="Jiang" w:date="2024-07-11T11:35:00Z">
        <w:r>
          <w:rPr>
            <w:b/>
            <w:bCs/>
            <w:sz w:val="22"/>
            <w:szCs w:val="22"/>
            <w:lang w:val="en-GB"/>
          </w:rPr>
          <w:t>1</w:t>
        </w:r>
        <w:r>
          <w:rPr>
            <w:b/>
            <w:bCs/>
            <w:sz w:val="22"/>
            <w:szCs w:val="22"/>
            <w:lang w:val="en-GB"/>
          </w:rPr>
          <w:tab/>
          <w:t>DEFINITIONS</w:t>
        </w:r>
        <w:r>
          <w:rPr>
            <w:b/>
            <w:bCs/>
            <w:sz w:val="22"/>
            <w:szCs w:val="22"/>
            <w:lang w:val="en-GB"/>
          </w:rPr>
          <w:tab/>
        </w:r>
      </w:ins>
    </w:p>
    <w:p w14:paraId="0664894D" w14:textId="77777777" w:rsidR="000F72C1" w:rsidRDefault="000F72C1">
      <w:pPr>
        <w:jc w:val="both"/>
        <w:rPr>
          <w:ins w:id="1988" w:author="Jiang" w:date="2024-07-11T11:35:00Z"/>
          <w:sz w:val="22"/>
          <w:szCs w:val="22"/>
          <w:lang w:val="en-GB"/>
        </w:rPr>
      </w:pPr>
    </w:p>
    <w:p w14:paraId="0664894E" w14:textId="77777777" w:rsidR="000F72C1" w:rsidRDefault="0020793E">
      <w:pPr>
        <w:ind w:left="720"/>
        <w:jc w:val="both"/>
        <w:rPr>
          <w:ins w:id="1989" w:author="Jiang" w:date="2024-07-11T11:35:00Z"/>
          <w:sz w:val="22"/>
          <w:szCs w:val="22"/>
          <w:lang w:val="en-GB"/>
        </w:rPr>
      </w:pPr>
      <w:ins w:id="1990" w:author="Jiang" w:date="2024-07-11T11:35:00Z">
        <w:r>
          <w:rPr>
            <w:sz w:val="22"/>
            <w:szCs w:val="22"/>
            <w:lang w:val="en-GB"/>
          </w:rPr>
          <w:t>In this Agreement the following words and expressions shall have the meaning hereby assigned to them unless otherwise specified:</w:t>
        </w:r>
      </w:ins>
    </w:p>
    <w:p w14:paraId="0664894F" w14:textId="77777777" w:rsidR="000F72C1" w:rsidRDefault="000F72C1">
      <w:pPr>
        <w:ind w:left="720"/>
        <w:jc w:val="both"/>
        <w:rPr>
          <w:ins w:id="1991" w:author="Jiang" w:date="2024-07-11T11:35:00Z"/>
          <w:sz w:val="22"/>
          <w:szCs w:val="22"/>
          <w:lang w:val="en-GB"/>
        </w:rPr>
      </w:pPr>
    </w:p>
    <w:p w14:paraId="06648950" w14:textId="77777777" w:rsidR="000F72C1" w:rsidRDefault="0020793E">
      <w:pPr>
        <w:ind w:left="720"/>
        <w:jc w:val="both"/>
        <w:rPr>
          <w:ins w:id="1992" w:author="Jiang" w:date="2024-07-11T11:35:00Z"/>
          <w:sz w:val="22"/>
          <w:szCs w:val="22"/>
          <w:lang w:val="en-GB"/>
        </w:rPr>
      </w:pPr>
      <w:ins w:id="1993" w:author="Jiang" w:date="2024-07-11T11:35:00Z">
        <w:r>
          <w:rPr>
            <w:b/>
            <w:bCs/>
            <w:sz w:val="22"/>
            <w:szCs w:val="22"/>
            <w:lang w:val="en-GB"/>
          </w:rPr>
          <w:t xml:space="preserve">“Attendant” </w:t>
        </w:r>
        <w:r>
          <w:rPr>
            <w:sz w:val="22"/>
            <w:szCs w:val="22"/>
            <w:lang w:val="en-GB"/>
          </w:rPr>
          <w:t>shall mean the contractor appointed from time to time by ***Lighthouse Authority to provide attendant services and carry out general husbandry duties at the Lighthouse.</w:t>
        </w:r>
      </w:ins>
    </w:p>
    <w:p w14:paraId="06648951" w14:textId="77777777" w:rsidR="000F72C1" w:rsidRDefault="000F72C1">
      <w:pPr>
        <w:ind w:left="720"/>
        <w:jc w:val="both"/>
        <w:rPr>
          <w:ins w:id="1994" w:author="Jiang" w:date="2024-07-11T11:35:00Z"/>
          <w:sz w:val="22"/>
          <w:szCs w:val="22"/>
          <w:lang w:val="en-GB"/>
        </w:rPr>
      </w:pPr>
    </w:p>
    <w:p w14:paraId="06648952" w14:textId="77777777" w:rsidR="000F72C1" w:rsidRDefault="0020793E">
      <w:pPr>
        <w:ind w:left="720"/>
        <w:jc w:val="both"/>
        <w:rPr>
          <w:ins w:id="1995" w:author="Jiang" w:date="2024-07-11T11:35:00Z"/>
          <w:sz w:val="22"/>
          <w:szCs w:val="22"/>
          <w:lang w:val="en-GB"/>
        </w:rPr>
      </w:pPr>
      <w:ins w:id="1996" w:author="Jiang" w:date="2024-07-11T11:35:00Z">
        <w:r>
          <w:rPr>
            <w:b/>
            <w:bCs/>
            <w:sz w:val="22"/>
            <w:szCs w:val="22"/>
            <w:lang w:val="en-GB"/>
          </w:rPr>
          <w:t>“Commencement Date”</w:t>
        </w:r>
        <w:r>
          <w:rPr>
            <w:sz w:val="22"/>
            <w:szCs w:val="22"/>
            <w:lang w:val="en-GB"/>
          </w:rPr>
          <w:t xml:space="preserve"> shall have the meaning given in Clause 3.</w:t>
        </w:r>
      </w:ins>
    </w:p>
    <w:p w14:paraId="06648953" w14:textId="77777777" w:rsidR="000F72C1" w:rsidRDefault="000F72C1">
      <w:pPr>
        <w:jc w:val="both"/>
        <w:rPr>
          <w:ins w:id="1997" w:author="Jiang" w:date="2024-07-11T11:35:00Z"/>
          <w:b/>
          <w:sz w:val="22"/>
          <w:szCs w:val="22"/>
          <w:lang w:val="en-GB"/>
        </w:rPr>
      </w:pPr>
    </w:p>
    <w:p w14:paraId="06648954" w14:textId="77777777" w:rsidR="000F72C1" w:rsidRDefault="0020793E">
      <w:pPr>
        <w:ind w:left="720"/>
        <w:jc w:val="both"/>
        <w:rPr>
          <w:ins w:id="1998" w:author="Jiang" w:date="2024-07-11T11:35:00Z"/>
          <w:sz w:val="22"/>
          <w:szCs w:val="22"/>
          <w:lang w:val="en-GB"/>
        </w:rPr>
      </w:pPr>
      <w:ins w:id="1999" w:author="Jiang" w:date="2024-07-11T11:35:00Z">
        <w:r>
          <w:rPr>
            <w:b/>
            <w:bCs/>
            <w:sz w:val="22"/>
            <w:szCs w:val="22"/>
            <w:lang w:val="en-GB"/>
          </w:rPr>
          <w:t>“</w:t>
        </w:r>
        <w:r>
          <w:rPr>
            <w:b/>
            <w:sz w:val="22"/>
            <w:szCs w:val="22"/>
            <w:lang w:val="en-GB"/>
          </w:rPr>
          <w:t>Intellectual Property Rights</w:t>
        </w:r>
        <w:r>
          <w:rPr>
            <w:b/>
            <w:bCs/>
            <w:sz w:val="22"/>
            <w:szCs w:val="22"/>
            <w:lang w:val="en-GB"/>
          </w:rPr>
          <w:t xml:space="preserve">” </w:t>
        </w:r>
        <w:r>
          <w:rPr>
            <w:sz w:val="22"/>
            <w:szCs w:val="22"/>
            <w:lang w:val="en-GB"/>
          </w:rPr>
          <w:t>means  patents, rights to inventions, copyright and related rights, moral rights, trademarks and service marks, business names and domain names, rights in get-up and trade dress, goodwill and the right to sue for passing off or unfair competition, rights in designs, database rights, rights to use, and protect the confidentiality of, confidential information (including know-how and trade secrets) and all other intellectual property rights, in each case whether registered or unregistered and including all applications and rights to apply for and be granted, renewals or extensions of, and rights to claim priority from, such rights and all similar or equivalent rights or forms of protection which subsist or will subsist now or in the future in any part of the world.</w:t>
        </w:r>
      </w:ins>
    </w:p>
    <w:p w14:paraId="06648955" w14:textId="77777777" w:rsidR="000F72C1" w:rsidRDefault="000F72C1">
      <w:pPr>
        <w:ind w:left="720"/>
        <w:jc w:val="both"/>
        <w:rPr>
          <w:ins w:id="2000" w:author="Jiang" w:date="2024-07-11T11:35:00Z"/>
          <w:b/>
          <w:bCs/>
          <w:sz w:val="22"/>
          <w:szCs w:val="22"/>
          <w:lang w:val="en-GB"/>
        </w:rPr>
      </w:pPr>
    </w:p>
    <w:p w14:paraId="06648956" w14:textId="77777777" w:rsidR="000F72C1" w:rsidRDefault="0020793E">
      <w:pPr>
        <w:ind w:left="720"/>
        <w:jc w:val="both"/>
        <w:rPr>
          <w:ins w:id="2001" w:author="Jiang" w:date="2024-07-11T11:35:00Z"/>
          <w:sz w:val="22"/>
        </w:rPr>
      </w:pPr>
      <w:ins w:id="2002" w:author="Jiang" w:date="2024-07-11T11:35:00Z">
        <w:r>
          <w:rPr>
            <w:b/>
            <w:bCs/>
            <w:sz w:val="22"/>
            <w:szCs w:val="22"/>
            <w:lang w:val="en-GB"/>
          </w:rPr>
          <w:t>“Licence Fee”</w:t>
        </w:r>
        <w:r>
          <w:rPr>
            <w:sz w:val="22"/>
            <w:szCs w:val="22"/>
            <w:lang w:val="en-GB"/>
          </w:rPr>
          <w:t xml:space="preserve"> shall be 25,000 per annum + tax. </w:t>
        </w:r>
      </w:ins>
    </w:p>
    <w:p w14:paraId="06648957" w14:textId="77777777" w:rsidR="000F72C1" w:rsidRDefault="000F72C1">
      <w:pPr>
        <w:ind w:left="720"/>
        <w:jc w:val="both"/>
        <w:rPr>
          <w:ins w:id="2003" w:author="Jiang" w:date="2024-07-11T11:35:00Z"/>
          <w:sz w:val="22"/>
          <w:szCs w:val="22"/>
          <w:lang w:val="en-GB"/>
        </w:rPr>
      </w:pPr>
    </w:p>
    <w:p w14:paraId="06648958" w14:textId="77777777" w:rsidR="000F72C1" w:rsidRDefault="0020793E">
      <w:pPr>
        <w:ind w:left="720"/>
        <w:jc w:val="both"/>
        <w:rPr>
          <w:ins w:id="2004" w:author="Jiang" w:date="2024-07-11T11:35:00Z"/>
          <w:b/>
          <w:bCs/>
          <w:sz w:val="22"/>
          <w:szCs w:val="22"/>
          <w:lang w:val="en-GB"/>
        </w:rPr>
      </w:pPr>
      <w:ins w:id="2005" w:author="Jiang" w:date="2024-07-11T11:35:00Z">
        <w:r>
          <w:rPr>
            <w:b/>
            <w:bCs/>
            <w:sz w:val="22"/>
            <w:szCs w:val="22"/>
            <w:lang w:val="en-GB"/>
          </w:rPr>
          <w:t>“Lighthouse”</w:t>
        </w:r>
        <w:r>
          <w:rPr>
            <w:sz w:val="22"/>
            <w:szCs w:val="22"/>
            <w:lang w:val="en-GB"/>
          </w:rPr>
          <w:t xml:space="preserve"> shall mean *** Lighthouse comprising the area marked ‘Tower’ on the plan attached as Appendix 1. </w:t>
        </w:r>
      </w:ins>
    </w:p>
    <w:p w14:paraId="06648959" w14:textId="77777777" w:rsidR="000F72C1" w:rsidRDefault="000F72C1">
      <w:pPr>
        <w:jc w:val="both"/>
        <w:rPr>
          <w:ins w:id="2006" w:author="Jiang" w:date="2024-07-11T11:35:00Z"/>
          <w:sz w:val="22"/>
          <w:szCs w:val="22"/>
          <w:lang w:val="en-GB"/>
        </w:rPr>
      </w:pPr>
    </w:p>
    <w:p w14:paraId="0664895A" w14:textId="77777777" w:rsidR="000F72C1" w:rsidRDefault="0020793E">
      <w:pPr>
        <w:ind w:left="720"/>
        <w:jc w:val="both"/>
        <w:rPr>
          <w:ins w:id="2007" w:author="Jiang" w:date="2024-07-11T11:35:00Z"/>
          <w:sz w:val="22"/>
          <w:szCs w:val="22"/>
          <w:lang w:val="en-GB"/>
        </w:rPr>
      </w:pPr>
      <w:ins w:id="2008" w:author="Jiang" w:date="2024-07-11T11:35:00Z">
        <w:r>
          <w:rPr>
            <w:b/>
            <w:bCs/>
            <w:sz w:val="22"/>
            <w:szCs w:val="22"/>
            <w:lang w:val="en-GB"/>
          </w:rPr>
          <w:t>“Responsible Person”</w:t>
        </w:r>
        <w:r>
          <w:rPr>
            <w:sz w:val="22"/>
            <w:szCs w:val="22"/>
            <w:lang w:val="en-GB"/>
          </w:rPr>
          <w:t xml:space="preserve"> shall mean a representative of the Licensee, agreed by ***Lighthouse Authority, qualified in first aid and trained in all duties associated with giving Tours.</w:t>
        </w:r>
      </w:ins>
    </w:p>
    <w:p w14:paraId="0664895B" w14:textId="77777777" w:rsidR="000F72C1" w:rsidRDefault="000F72C1">
      <w:pPr>
        <w:ind w:left="720"/>
        <w:jc w:val="both"/>
        <w:rPr>
          <w:ins w:id="2009" w:author="Jiang" w:date="2024-07-11T11:35:00Z"/>
          <w:sz w:val="22"/>
          <w:szCs w:val="22"/>
          <w:lang w:val="en-GB"/>
        </w:rPr>
      </w:pPr>
    </w:p>
    <w:p w14:paraId="0664895C" w14:textId="77777777" w:rsidR="000F72C1" w:rsidRDefault="0020793E">
      <w:pPr>
        <w:ind w:left="720"/>
        <w:jc w:val="both"/>
        <w:rPr>
          <w:ins w:id="2010" w:author="Jiang" w:date="2024-07-11T11:35:00Z"/>
          <w:sz w:val="22"/>
          <w:szCs w:val="22"/>
          <w:lang w:val="en-GB"/>
        </w:rPr>
      </w:pPr>
      <w:ins w:id="2011" w:author="Jiang" w:date="2024-07-11T11:35:00Z">
        <w:r>
          <w:rPr>
            <w:b/>
            <w:bCs/>
            <w:sz w:val="22"/>
            <w:szCs w:val="22"/>
            <w:lang w:val="en-GB"/>
          </w:rPr>
          <w:t>“Term”</w:t>
        </w:r>
        <w:r>
          <w:rPr>
            <w:sz w:val="22"/>
            <w:szCs w:val="22"/>
            <w:lang w:val="en-GB"/>
          </w:rPr>
          <w:t xml:space="preserve"> shall have the meaning given in Clause 3.</w:t>
        </w:r>
      </w:ins>
    </w:p>
    <w:p w14:paraId="0664895D" w14:textId="77777777" w:rsidR="000F72C1" w:rsidRDefault="000F72C1">
      <w:pPr>
        <w:ind w:left="720"/>
        <w:jc w:val="both"/>
        <w:rPr>
          <w:ins w:id="2012" w:author="Jiang" w:date="2024-07-11T11:35:00Z"/>
          <w:color w:val="0000FF"/>
          <w:sz w:val="22"/>
          <w:szCs w:val="22"/>
          <w:lang w:val="en-GB"/>
        </w:rPr>
      </w:pPr>
    </w:p>
    <w:p w14:paraId="0664895E" w14:textId="77777777" w:rsidR="000F72C1" w:rsidRDefault="0020793E">
      <w:pPr>
        <w:ind w:left="720"/>
        <w:jc w:val="both"/>
        <w:rPr>
          <w:ins w:id="2013" w:author="Jiang" w:date="2024-07-11T11:35:00Z"/>
          <w:color w:val="0000FF"/>
          <w:sz w:val="22"/>
          <w:szCs w:val="22"/>
          <w:lang w:val="en-GB"/>
        </w:rPr>
      </w:pPr>
      <w:ins w:id="2014" w:author="Jiang" w:date="2024-07-11T11:35:00Z">
        <w:r>
          <w:rPr>
            <w:b/>
            <w:bCs/>
            <w:sz w:val="22"/>
            <w:szCs w:val="22"/>
            <w:lang w:val="en-GB"/>
          </w:rPr>
          <w:t xml:space="preserve">“Tours” </w:t>
        </w:r>
        <w:r>
          <w:rPr>
            <w:sz w:val="22"/>
            <w:szCs w:val="22"/>
            <w:lang w:val="en-GB"/>
          </w:rPr>
          <w:t>shall mean the tours of the Lighthouse by the Licensee in accordance with the provisions of this Agreement.</w:t>
        </w:r>
      </w:ins>
    </w:p>
    <w:p w14:paraId="0664895F" w14:textId="77777777" w:rsidR="000F72C1" w:rsidRDefault="000F72C1">
      <w:pPr>
        <w:jc w:val="both"/>
        <w:rPr>
          <w:ins w:id="2015" w:author="Jiang" w:date="2024-07-11T11:35:00Z"/>
          <w:sz w:val="22"/>
          <w:szCs w:val="22"/>
          <w:lang w:val="en-GB"/>
        </w:rPr>
      </w:pPr>
    </w:p>
    <w:p w14:paraId="06648960" w14:textId="77777777" w:rsidR="000F72C1" w:rsidRDefault="0020793E">
      <w:pPr>
        <w:ind w:left="709"/>
        <w:jc w:val="both"/>
        <w:rPr>
          <w:ins w:id="2016" w:author="Jiang" w:date="2024-07-11T11:35:00Z"/>
          <w:sz w:val="22"/>
          <w:szCs w:val="22"/>
          <w:lang w:val="en-GB"/>
        </w:rPr>
      </w:pPr>
      <w:ins w:id="2017" w:author="Jiang" w:date="2024-07-11T11:35:00Z">
        <w:r>
          <w:rPr>
            <w:b/>
            <w:bCs/>
            <w:sz w:val="22"/>
            <w:szCs w:val="22"/>
            <w:lang w:val="en-GB"/>
          </w:rPr>
          <w:t>“***Lighthouse Authority Corporate Brand”</w:t>
        </w:r>
        <w:r>
          <w:rPr>
            <w:sz w:val="22"/>
            <w:szCs w:val="22"/>
            <w:lang w:val="en-GB"/>
          </w:rPr>
          <w:t xml:space="preserve"> shall mean the style, designs, characteristics, colours, photographs, images, symbols, legends, logos, marks, heritage and values, or a combination of these, or other things or signs (including trademarks) belonging to or associated with ***Lighthouse Authority and its business which distinguishes ***Lighthouse Authority from any other party.  </w:t>
        </w:r>
      </w:ins>
    </w:p>
    <w:p w14:paraId="06648961" w14:textId="77777777" w:rsidR="000F72C1" w:rsidRDefault="000F72C1">
      <w:pPr>
        <w:ind w:left="709"/>
        <w:jc w:val="both"/>
        <w:rPr>
          <w:ins w:id="2018" w:author="Jiang" w:date="2024-07-11T11:35:00Z"/>
          <w:b/>
          <w:bCs/>
          <w:sz w:val="22"/>
          <w:szCs w:val="22"/>
          <w:lang w:val="en-GB"/>
        </w:rPr>
      </w:pPr>
    </w:p>
    <w:p w14:paraId="06648962" w14:textId="77777777" w:rsidR="000F72C1" w:rsidRDefault="0020793E">
      <w:pPr>
        <w:ind w:left="709"/>
        <w:jc w:val="both"/>
        <w:rPr>
          <w:ins w:id="2019" w:author="Jiang" w:date="2024-07-11T11:35:00Z"/>
          <w:sz w:val="22"/>
          <w:szCs w:val="22"/>
          <w:lang w:val="en-GB"/>
        </w:rPr>
      </w:pPr>
      <w:ins w:id="2020" w:author="Jiang" w:date="2024-07-11T11:35:00Z">
        <w:r>
          <w:rPr>
            <w:b/>
            <w:bCs/>
            <w:sz w:val="22"/>
            <w:szCs w:val="22"/>
            <w:lang w:val="en-GB"/>
          </w:rPr>
          <w:t>“***Lighthouse Authority Representative”</w:t>
        </w:r>
        <w:r>
          <w:rPr>
            <w:sz w:val="22"/>
            <w:szCs w:val="22"/>
            <w:lang w:val="en-GB"/>
          </w:rPr>
          <w:t xml:space="preserve"> shall </w:t>
        </w:r>
        <w:r>
          <w:rPr>
            <w:sz w:val="22"/>
            <w:szCs w:val="22"/>
            <w:shd w:val="clear" w:color="auto" w:fill="FFFFFF" w:themeFill="background1"/>
            <w:lang w:val="en-GB"/>
          </w:rPr>
          <w:t xml:space="preserve">mean ***, *** Manager based at ***Lighthouse Authority, **** telephone 0*** 2****, e-mail </w:t>
        </w:r>
        <w:r>
          <w:fldChar w:fldCharType="begin"/>
        </w:r>
        <w:r>
          <w:instrText xml:space="preserve"> HYPERLINK "mailto:***@***.com" </w:instrText>
        </w:r>
        <w:r>
          <w:fldChar w:fldCharType="separate"/>
        </w:r>
        <w:r>
          <w:rPr>
            <w:rStyle w:val="Hyperlink"/>
            <w:sz w:val="22"/>
            <w:szCs w:val="22"/>
            <w:shd w:val="clear" w:color="auto" w:fill="FFFFFF" w:themeFill="background1"/>
            <w:lang w:val="en-GB"/>
          </w:rPr>
          <w:t>***@***.com</w:t>
        </w:r>
        <w:r>
          <w:rPr>
            <w:rStyle w:val="Hyperlink"/>
            <w:sz w:val="22"/>
            <w:szCs w:val="22"/>
            <w:shd w:val="clear" w:color="auto" w:fill="FFFFFF" w:themeFill="background1"/>
            <w:lang w:val="en-GB"/>
          </w:rPr>
          <w:fldChar w:fldCharType="end"/>
        </w:r>
        <w:r>
          <w:rPr>
            <w:sz w:val="22"/>
            <w:szCs w:val="22"/>
            <w:shd w:val="clear" w:color="auto" w:fill="FFFFFF" w:themeFill="background1"/>
            <w:lang w:val="en-GB"/>
          </w:rPr>
          <w:t xml:space="preserve"> duly</w:t>
        </w:r>
        <w:r>
          <w:rPr>
            <w:sz w:val="22"/>
            <w:szCs w:val="22"/>
            <w:lang w:val="en-GB"/>
          </w:rPr>
          <w:t xml:space="preserve"> authorised by ***Lighthouse Authority to provide guidance in respect of the operation and management of this Agreement and the main point of contact for all Licensee enquiries.   </w:t>
        </w:r>
      </w:ins>
    </w:p>
    <w:p w14:paraId="06648963" w14:textId="77777777" w:rsidR="000F72C1" w:rsidRDefault="000F72C1">
      <w:pPr>
        <w:ind w:left="709"/>
        <w:jc w:val="both"/>
        <w:rPr>
          <w:ins w:id="2021" w:author="Jiang" w:date="2024-07-11T11:35:00Z"/>
          <w:sz w:val="22"/>
          <w:szCs w:val="22"/>
          <w:lang w:val="en-GB"/>
        </w:rPr>
      </w:pPr>
    </w:p>
    <w:p w14:paraId="06648964" w14:textId="77777777" w:rsidR="000F72C1" w:rsidRDefault="0020793E">
      <w:pPr>
        <w:ind w:left="709"/>
        <w:jc w:val="both"/>
        <w:rPr>
          <w:ins w:id="2022" w:author="Jiang" w:date="2024-07-11T11:35:00Z"/>
          <w:sz w:val="22"/>
          <w:szCs w:val="22"/>
          <w:lang w:val="en-GB"/>
        </w:rPr>
      </w:pPr>
      <w:ins w:id="2023" w:author="Jiang" w:date="2024-07-11T11:35:00Z">
        <w:r>
          <w:rPr>
            <w:b/>
            <w:sz w:val="22"/>
            <w:szCs w:val="22"/>
            <w:lang w:val="en-GB"/>
          </w:rPr>
          <w:t>“Visitor Centre”</w:t>
        </w:r>
        <w:r>
          <w:rPr>
            <w:sz w:val="22"/>
            <w:szCs w:val="22"/>
            <w:lang w:val="en-GB"/>
          </w:rPr>
          <w:t xml:space="preserve"> shall mean the area within *** Lighthouse indicated in the plan attached as Appendix 1.</w:t>
        </w:r>
      </w:ins>
    </w:p>
    <w:p w14:paraId="06648965" w14:textId="77777777" w:rsidR="000F72C1" w:rsidRDefault="000F72C1">
      <w:pPr>
        <w:ind w:left="709"/>
        <w:jc w:val="both"/>
        <w:rPr>
          <w:ins w:id="2024" w:author="Jiang" w:date="2024-07-11T11:35:00Z"/>
          <w:sz w:val="22"/>
          <w:szCs w:val="22"/>
          <w:lang w:val="en-GB"/>
        </w:rPr>
      </w:pPr>
    </w:p>
    <w:p w14:paraId="06648966" w14:textId="77777777" w:rsidR="000F72C1" w:rsidRDefault="0020793E">
      <w:pPr>
        <w:pStyle w:val="Heading6"/>
        <w:rPr>
          <w:ins w:id="2025" w:author="Jiang" w:date="2024-07-11T11:35:00Z"/>
          <w:color w:val="0000FF"/>
        </w:rPr>
      </w:pPr>
      <w:ins w:id="2026" w:author="Jiang" w:date="2024-07-11T11:35:00Z">
        <w:r>
          <w:t>2</w:t>
        </w:r>
        <w:r>
          <w:tab/>
          <w:t xml:space="preserve">GENERAL  </w:t>
        </w:r>
      </w:ins>
    </w:p>
    <w:p w14:paraId="06648967" w14:textId="77777777" w:rsidR="000F72C1" w:rsidRDefault="000F72C1">
      <w:pPr>
        <w:jc w:val="both"/>
        <w:rPr>
          <w:ins w:id="2027" w:author="Jiang" w:date="2024-07-11T11:35:00Z"/>
          <w:lang w:val="en-GB"/>
        </w:rPr>
      </w:pPr>
    </w:p>
    <w:p w14:paraId="06648968" w14:textId="77777777" w:rsidR="000F72C1" w:rsidRDefault="0020793E">
      <w:pPr>
        <w:ind w:left="709" w:hanging="709"/>
        <w:jc w:val="both"/>
        <w:rPr>
          <w:ins w:id="2028" w:author="Jiang" w:date="2024-07-11T11:35:00Z"/>
          <w:b/>
          <w:bCs/>
          <w:sz w:val="22"/>
        </w:rPr>
      </w:pPr>
      <w:ins w:id="2029" w:author="Jiang" w:date="2024-07-11T11:35:00Z">
        <w:r>
          <w:rPr>
            <w:bCs/>
            <w:sz w:val="22"/>
            <w:lang w:val="en-GB"/>
          </w:rPr>
          <w:t>2.1</w:t>
        </w:r>
        <w:r>
          <w:rPr>
            <w:sz w:val="22"/>
            <w:lang w:val="en-GB"/>
          </w:rPr>
          <w:tab/>
        </w:r>
        <w:r>
          <w:rPr>
            <w:sz w:val="22"/>
          </w:rPr>
          <w:t>In this Agreement words importing the neuter gender include the masculine or feminine gender (as the case may be) and words importing the masculine gender include the feminine gender and vice versa; words in the singular shall include the plural and vice versa</w:t>
        </w:r>
        <w:r>
          <w:rPr>
            <w:b/>
            <w:bCs/>
            <w:sz w:val="22"/>
          </w:rPr>
          <w:t>.</w:t>
        </w:r>
      </w:ins>
    </w:p>
    <w:p w14:paraId="06648969" w14:textId="77777777" w:rsidR="000F72C1" w:rsidRDefault="000F72C1">
      <w:pPr>
        <w:tabs>
          <w:tab w:val="left" w:pos="-1440"/>
        </w:tabs>
        <w:ind w:right="-96"/>
        <w:jc w:val="both"/>
        <w:rPr>
          <w:ins w:id="2030" w:author="Jiang" w:date="2024-07-11T11:35:00Z"/>
          <w:b/>
          <w:bCs/>
          <w:sz w:val="22"/>
          <w:szCs w:val="22"/>
        </w:rPr>
      </w:pPr>
    </w:p>
    <w:p w14:paraId="0664896A" w14:textId="77777777" w:rsidR="000F72C1" w:rsidRDefault="0020793E">
      <w:pPr>
        <w:tabs>
          <w:tab w:val="left" w:pos="-1440"/>
        </w:tabs>
        <w:ind w:left="709" w:right="-96" w:hanging="709"/>
        <w:jc w:val="both"/>
        <w:rPr>
          <w:ins w:id="2031" w:author="Jiang" w:date="2024-07-11T11:35:00Z"/>
          <w:sz w:val="22"/>
          <w:szCs w:val="22"/>
        </w:rPr>
      </w:pPr>
      <w:ins w:id="2032" w:author="Jiang" w:date="2024-07-11T11:35:00Z">
        <w:r>
          <w:rPr>
            <w:bCs/>
            <w:sz w:val="22"/>
            <w:szCs w:val="22"/>
          </w:rPr>
          <w:t>2.2</w:t>
        </w:r>
        <w:r>
          <w:rPr>
            <w:b/>
            <w:bCs/>
            <w:sz w:val="22"/>
            <w:szCs w:val="22"/>
          </w:rPr>
          <w:tab/>
        </w:r>
        <w:r>
          <w:rPr>
            <w:sz w:val="22"/>
            <w:szCs w:val="22"/>
          </w:rPr>
          <w:t>Any reference to a Clause, Schedule or Annex is a reference to that Clause, Schedule or Annex to this Agreement.</w:t>
        </w:r>
      </w:ins>
    </w:p>
    <w:p w14:paraId="0664896B" w14:textId="77777777" w:rsidR="000F72C1" w:rsidRDefault="000F72C1">
      <w:pPr>
        <w:tabs>
          <w:tab w:val="left" w:pos="-1440"/>
        </w:tabs>
        <w:ind w:left="709" w:right="-96" w:hanging="709"/>
        <w:jc w:val="both"/>
        <w:rPr>
          <w:ins w:id="2033" w:author="Jiang" w:date="2024-07-11T11:35:00Z"/>
          <w:sz w:val="22"/>
          <w:szCs w:val="22"/>
        </w:rPr>
      </w:pPr>
    </w:p>
    <w:p w14:paraId="0664896C" w14:textId="77777777" w:rsidR="000F72C1" w:rsidRDefault="0020793E">
      <w:pPr>
        <w:tabs>
          <w:tab w:val="left" w:pos="-1440"/>
        </w:tabs>
        <w:ind w:left="709" w:right="-96" w:hanging="709"/>
        <w:jc w:val="both"/>
        <w:rPr>
          <w:ins w:id="2034" w:author="Jiang" w:date="2024-07-11T11:35:00Z"/>
          <w:sz w:val="22"/>
          <w:szCs w:val="22"/>
        </w:rPr>
      </w:pPr>
      <w:ins w:id="2035" w:author="Jiang" w:date="2024-07-11T11:35:00Z">
        <w:r>
          <w:rPr>
            <w:bCs/>
            <w:sz w:val="22"/>
            <w:szCs w:val="22"/>
          </w:rPr>
          <w:t>2.3</w:t>
        </w:r>
        <w:r>
          <w:rPr>
            <w:b/>
            <w:bCs/>
            <w:sz w:val="22"/>
            <w:szCs w:val="22"/>
          </w:rPr>
          <w:tab/>
        </w:r>
        <w:r>
          <w:rPr>
            <w:sz w:val="22"/>
            <w:szCs w:val="22"/>
          </w:rPr>
          <w:t>The Schedules and / or Annexes attached to this Agreement shall form part of this Agreement and a reference to “this Agreement” includes a reference to the Schedules and Annexes.</w:t>
        </w:r>
      </w:ins>
    </w:p>
    <w:p w14:paraId="0664896D" w14:textId="77777777" w:rsidR="000F72C1" w:rsidRDefault="000F72C1">
      <w:pPr>
        <w:tabs>
          <w:tab w:val="left" w:pos="-1440"/>
        </w:tabs>
        <w:ind w:right="-96"/>
        <w:jc w:val="both"/>
        <w:rPr>
          <w:ins w:id="2036" w:author="Jiang" w:date="2024-07-11T11:35:00Z"/>
          <w:sz w:val="22"/>
          <w:szCs w:val="22"/>
        </w:rPr>
      </w:pPr>
    </w:p>
    <w:p w14:paraId="0664896E" w14:textId="77777777" w:rsidR="000F72C1" w:rsidRDefault="0020793E">
      <w:pPr>
        <w:tabs>
          <w:tab w:val="left" w:pos="-1440"/>
        </w:tabs>
        <w:ind w:left="709" w:right="-96" w:hanging="709"/>
        <w:jc w:val="both"/>
        <w:rPr>
          <w:ins w:id="2037" w:author="Jiang" w:date="2024-07-11T11:35:00Z"/>
          <w:sz w:val="22"/>
          <w:szCs w:val="22"/>
        </w:rPr>
      </w:pPr>
      <w:ins w:id="2038" w:author="Jiang" w:date="2024-07-11T11:35:00Z">
        <w:r>
          <w:rPr>
            <w:bCs/>
            <w:sz w:val="22"/>
            <w:szCs w:val="22"/>
          </w:rPr>
          <w:t>2.4</w:t>
        </w:r>
        <w:r>
          <w:rPr>
            <w:sz w:val="22"/>
            <w:szCs w:val="22"/>
          </w:rPr>
          <w:tab/>
          <w:t>The terms and conditions of this Agreement shall prevail over the Schedules and Annexes to the extent that there is any inconsistency between them.</w:t>
        </w:r>
      </w:ins>
    </w:p>
    <w:p w14:paraId="0664896F" w14:textId="77777777" w:rsidR="000F72C1" w:rsidRDefault="000F72C1">
      <w:pPr>
        <w:tabs>
          <w:tab w:val="left" w:pos="-1440"/>
        </w:tabs>
        <w:ind w:right="-96"/>
        <w:jc w:val="both"/>
        <w:rPr>
          <w:ins w:id="2039" w:author="Jiang" w:date="2024-07-11T11:35:00Z"/>
          <w:sz w:val="22"/>
          <w:szCs w:val="22"/>
        </w:rPr>
      </w:pPr>
    </w:p>
    <w:p w14:paraId="06648970" w14:textId="77777777" w:rsidR="000F72C1" w:rsidRDefault="0020793E">
      <w:pPr>
        <w:numPr>
          <w:ilvl w:val="1"/>
          <w:numId w:val="5"/>
        </w:numPr>
        <w:tabs>
          <w:tab w:val="clear" w:pos="360"/>
          <w:tab w:val="left" w:pos="-1440"/>
        </w:tabs>
        <w:ind w:left="709" w:right="-96" w:hanging="709"/>
        <w:jc w:val="both"/>
        <w:rPr>
          <w:ins w:id="2040" w:author="Jiang" w:date="2024-07-11T11:35:00Z"/>
          <w:sz w:val="22"/>
          <w:szCs w:val="22"/>
        </w:rPr>
      </w:pPr>
      <w:ins w:id="2041" w:author="Jiang" w:date="2024-07-11T11:35:00Z">
        <w:r>
          <w:rPr>
            <w:sz w:val="22"/>
            <w:szCs w:val="22"/>
          </w:rPr>
          <w:t>Reference to any law or statute includes a reference to that law or statute as from time to time amended and to any orders, statutory instruments or regulations made under that law or statute.</w:t>
        </w:r>
      </w:ins>
    </w:p>
    <w:p w14:paraId="06648971" w14:textId="77777777" w:rsidR="000F72C1" w:rsidRDefault="000F72C1">
      <w:pPr>
        <w:tabs>
          <w:tab w:val="left" w:pos="-1440"/>
        </w:tabs>
        <w:ind w:right="-96"/>
        <w:jc w:val="both"/>
        <w:rPr>
          <w:ins w:id="2042" w:author="Jiang" w:date="2024-07-11T11:35:00Z"/>
          <w:sz w:val="22"/>
          <w:szCs w:val="22"/>
        </w:rPr>
      </w:pPr>
    </w:p>
    <w:p w14:paraId="06648972" w14:textId="77777777" w:rsidR="000F72C1" w:rsidRDefault="000F72C1">
      <w:pPr>
        <w:tabs>
          <w:tab w:val="left" w:pos="-1440"/>
        </w:tabs>
        <w:ind w:right="-96"/>
        <w:jc w:val="both"/>
        <w:rPr>
          <w:ins w:id="2043" w:author="Jiang" w:date="2024-07-11T11:35:00Z"/>
          <w:sz w:val="22"/>
          <w:szCs w:val="22"/>
        </w:rPr>
      </w:pPr>
    </w:p>
    <w:p w14:paraId="06648973" w14:textId="77777777" w:rsidR="000F72C1" w:rsidRDefault="0020793E">
      <w:pPr>
        <w:pStyle w:val="Heading6"/>
        <w:rPr>
          <w:ins w:id="2044" w:author="Jiang" w:date="2024-07-11T11:35:00Z"/>
        </w:rPr>
      </w:pPr>
      <w:ins w:id="2045" w:author="Jiang" w:date="2024-07-11T11:35:00Z">
        <w:r>
          <w:t>3</w:t>
        </w:r>
        <w:r>
          <w:tab/>
          <w:t xml:space="preserve">TERM </w:t>
        </w:r>
      </w:ins>
    </w:p>
    <w:p w14:paraId="06648974" w14:textId="77777777" w:rsidR="000F72C1" w:rsidRDefault="000F72C1">
      <w:pPr>
        <w:ind w:left="720"/>
        <w:jc w:val="both"/>
        <w:rPr>
          <w:ins w:id="2046" w:author="Jiang" w:date="2024-07-11T11:35:00Z"/>
          <w:sz w:val="22"/>
          <w:szCs w:val="22"/>
          <w:lang w:val="en-GB"/>
        </w:rPr>
      </w:pPr>
    </w:p>
    <w:p w14:paraId="06648975" w14:textId="77777777" w:rsidR="000F72C1" w:rsidRDefault="0020793E">
      <w:pPr>
        <w:ind w:left="709" w:hanging="709"/>
        <w:jc w:val="both"/>
        <w:rPr>
          <w:ins w:id="2047" w:author="Jiang" w:date="2024-07-11T11:35:00Z"/>
          <w:sz w:val="22"/>
          <w:szCs w:val="22"/>
        </w:rPr>
      </w:pPr>
      <w:ins w:id="2048" w:author="Jiang" w:date="2024-07-11T11:35:00Z">
        <w:r>
          <w:rPr>
            <w:bCs/>
            <w:sz w:val="22"/>
            <w:szCs w:val="22"/>
            <w:lang w:val="en-GB"/>
          </w:rPr>
          <w:t>3.1</w:t>
        </w:r>
        <w:r>
          <w:rPr>
            <w:b/>
            <w:bCs/>
            <w:sz w:val="22"/>
            <w:szCs w:val="22"/>
            <w:lang w:val="en-GB"/>
          </w:rPr>
          <w:tab/>
        </w:r>
        <w:r>
          <w:rPr>
            <w:sz w:val="22"/>
            <w:szCs w:val="22"/>
            <w:lang w:val="en-GB"/>
          </w:rPr>
          <w:t xml:space="preserve">The Term of this </w:t>
        </w:r>
        <w:r>
          <w:rPr>
            <w:sz w:val="22"/>
            <w:szCs w:val="22"/>
          </w:rPr>
          <w:t xml:space="preserve">Agreement shall be for a period of five years from 1 April 2024 (“the Commencement Date) to 31 March 2029 (“the Term”) unless the Agreement is terminated earlier in accordance with the terms of this Agreement.  </w:t>
        </w:r>
      </w:ins>
    </w:p>
    <w:p w14:paraId="06648976" w14:textId="77777777" w:rsidR="000F72C1" w:rsidRDefault="000F72C1">
      <w:pPr>
        <w:ind w:left="709" w:hanging="709"/>
        <w:jc w:val="both"/>
        <w:rPr>
          <w:ins w:id="2049" w:author="Jiang" w:date="2024-07-11T11:35:00Z"/>
          <w:sz w:val="22"/>
          <w:szCs w:val="22"/>
        </w:rPr>
      </w:pPr>
    </w:p>
    <w:p w14:paraId="06648977" w14:textId="77777777" w:rsidR="000F72C1" w:rsidRDefault="0020793E">
      <w:pPr>
        <w:pStyle w:val="Heading6"/>
        <w:rPr>
          <w:ins w:id="2050" w:author="Jiang" w:date="2024-07-11T11:35:00Z"/>
        </w:rPr>
      </w:pPr>
      <w:ins w:id="2051" w:author="Jiang" w:date="2024-07-11T11:35:00Z">
        <w:r>
          <w:t>4.</w:t>
        </w:r>
        <w:r>
          <w:tab/>
          <w:t>LICENCE FEE</w:t>
        </w:r>
      </w:ins>
    </w:p>
    <w:p w14:paraId="06648978" w14:textId="77777777" w:rsidR="000F72C1" w:rsidRDefault="000F72C1">
      <w:pPr>
        <w:jc w:val="both"/>
        <w:rPr>
          <w:ins w:id="2052" w:author="Jiang" w:date="2024-07-11T11:35:00Z"/>
          <w:lang w:val="en-GB"/>
        </w:rPr>
      </w:pPr>
    </w:p>
    <w:p w14:paraId="06648979" w14:textId="77777777" w:rsidR="000F72C1" w:rsidRDefault="0020793E">
      <w:pPr>
        <w:ind w:left="709" w:hanging="709"/>
        <w:jc w:val="both"/>
        <w:rPr>
          <w:ins w:id="2053" w:author="Jiang" w:date="2024-07-11T11:35:00Z"/>
          <w:sz w:val="22"/>
          <w:szCs w:val="22"/>
          <w:lang w:val="en-GB"/>
        </w:rPr>
      </w:pPr>
      <w:ins w:id="2054" w:author="Jiang" w:date="2024-07-11T11:35:00Z">
        <w:r>
          <w:rPr>
            <w:sz w:val="22"/>
            <w:szCs w:val="22"/>
            <w:lang w:val="en-GB"/>
          </w:rPr>
          <w:t>4.1</w:t>
        </w:r>
        <w:r>
          <w:rPr>
            <w:sz w:val="22"/>
            <w:szCs w:val="22"/>
            <w:lang w:val="en-GB"/>
          </w:rPr>
          <w:tab/>
          <w:t xml:space="preserve">***Lighthouse Authority shall invoice the Licensee in respect of the annual Licence Fee in accordance with the Second Schedule as updated and reissued each year by ***Lighthouse Authority in accordance with clause 4.5. </w:t>
        </w:r>
      </w:ins>
    </w:p>
    <w:p w14:paraId="0664897A" w14:textId="77777777" w:rsidR="000F72C1" w:rsidRDefault="000F72C1">
      <w:pPr>
        <w:ind w:left="709" w:hanging="709"/>
        <w:jc w:val="both"/>
        <w:rPr>
          <w:ins w:id="2055" w:author="Jiang" w:date="2024-07-11T11:35:00Z"/>
          <w:sz w:val="22"/>
          <w:szCs w:val="22"/>
          <w:lang w:val="en-GB"/>
        </w:rPr>
      </w:pPr>
    </w:p>
    <w:p w14:paraId="0664897B" w14:textId="77777777" w:rsidR="000F72C1" w:rsidRDefault="0020793E">
      <w:pPr>
        <w:ind w:left="709" w:hanging="709"/>
        <w:jc w:val="both"/>
        <w:rPr>
          <w:ins w:id="2056" w:author="Jiang" w:date="2024-07-11T11:35:00Z"/>
          <w:sz w:val="22"/>
          <w:szCs w:val="22"/>
          <w:lang w:val="en-GB"/>
        </w:rPr>
      </w:pPr>
      <w:ins w:id="2057" w:author="Jiang" w:date="2024-07-11T11:35:00Z">
        <w:r>
          <w:rPr>
            <w:sz w:val="22"/>
            <w:szCs w:val="22"/>
            <w:lang w:val="en-GB"/>
          </w:rPr>
          <w:t>4.2</w:t>
        </w:r>
        <w:r>
          <w:rPr>
            <w:sz w:val="22"/>
            <w:szCs w:val="22"/>
            <w:lang w:val="en-GB"/>
          </w:rPr>
          <w:tab/>
          <w:t>Invoices shall be paid by the Licensee within 30 days of the invoice date.</w:t>
        </w:r>
      </w:ins>
    </w:p>
    <w:p w14:paraId="0664897C" w14:textId="77777777" w:rsidR="000F72C1" w:rsidRDefault="000F72C1">
      <w:pPr>
        <w:ind w:left="709" w:hanging="709"/>
        <w:jc w:val="both"/>
        <w:rPr>
          <w:ins w:id="2058" w:author="Jiang" w:date="2024-07-11T11:35:00Z"/>
          <w:sz w:val="22"/>
          <w:szCs w:val="22"/>
          <w:lang w:val="en-GB"/>
        </w:rPr>
      </w:pPr>
    </w:p>
    <w:p w14:paraId="0664897D" w14:textId="77777777" w:rsidR="000F72C1" w:rsidRDefault="0020793E">
      <w:pPr>
        <w:ind w:left="709" w:hanging="709"/>
        <w:jc w:val="both"/>
        <w:rPr>
          <w:ins w:id="2059" w:author="Jiang" w:date="2024-07-11T11:35:00Z"/>
          <w:sz w:val="22"/>
          <w:szCs w:val="22"/>
          <w:lang w:val="en-GB"/>
        </w:rPr>
      </w:pPr>
      <w:ins w:id="2060" w:author="Jiang" w:date="2024-07-11T11:35:00Z">
        <w:r>
          <w:rPr>
            <w:sz w:val="22"/>
            <w:szCs w:val="22"/>
            <w:lang w:val="en-GB"/>
          </w:rPr>
          <w:t>4.3</w:t>
        </w:r>
        <w:r>
          <w:rPr>
            <w:sz w:val="22"/>
            <w:szCs w:val="22"/>
            <w:lang w:val="en-GB"/>
          </w:rPr>
          <w:tab/>
          <w:t xml:space="preserve">If the Licensee fails to make payment due to the other party under this clause by the due date, then the Licensee  shall pay interest on the overdue sum from the due date until payment of the overdue sum, whether before or after judgment. Interest under this clause will accrue each date at 4% a year above the National Bank base rate from time to time, but at 4% a year for any period when the base rate is below 0%. </w:t>
        </w:r>
      </w:ins>
    </w:p>
    <w:p w14:paraId="0664897E" w14:textId="77777777" w:rsidR="000F72C1" w:rsidRDefault="000F72C1">
      <w:pPr>
        <w:ind w:left="709" w:hanging="709"/>
        <w:jc w:val="both"/>
        <w:rPr>
          <w:ins w:id="2061" w:author="Jiang" w:date="2024-07-11T11:35:00Z"/>
          <w:sz w:val="22"/>
          <w:szCs w:val="22"/>
          <w:lang w:val="en-GB"/>
        </w:rPr>
      </w:pPr>
    </w:p>
    <w:p w14:paraId="0664897F" w14:textId="77777777" w:rsidR="000F72C1" w:rsidRDefault="0020793E">
      <w:pPr>
        <w:ind w:left="709" w:hanging="709"/>
        <w:jc w:val="both"/>
        <w:rPr>
          <w:ins w:id="2062" w:author="Jiang" w:date="2024-07-11T11:35:00Z"/>
          <w:sz w:val="22"/>
          <w:szCs w:val="22"/>
          <w:lang w:val="en-GB"/>
        </w:rPr>
      </w:pPr>
      <w:ins w:id="2063" w:author="Jiang" w:date="2024-07-11T11:35:00Z">
        <w:r>
          <w:rPr>
            <w:sz w:val="22"/>
            <w:szCs w:val="22"/>
            <w:lang w:val="en-GB"/>
          </w:rPr>
          <w:t>4.4</w:t>
        </w:r>
        <w:r>
          <w:rPr>
            <w:sz w:val="22"/>
            <w:szCs w:val="22"/>
            <w:lang w:val="en-GB"/>
          </w:rPr>
          <w:tab/>
          <w:t>The Licence Fee may be reviewed on each anniversary of this Agreement by ***Lighthouse Authority notifying the Licensee of any change. Any increase in the Licence Fee shall be no more than the change in the published Price Index between the immediately preceding anniversary and the next anniversary of the Agreement.</w:t>
        </w:r>
      </w:ins>
    </w:p>
    <w:p w14:paraId="06648980" w14:textId="77777777" w:rsidR="000F72C1" w:rsidRDefault="000F72C1">
      <w:pPr>
        <w:ind w:left="709" w:hanging="709"/>
        <w:jc w:val="both"/>
        <w:rPr>
          <w:ins w:id="2064" w:author="Jiang" w:date="2024-07-11T11:35:00Z"/>
          <w:b/>
          <w:bCs/>
          <w:color w:val="0000FF"/>
          <w:sz w:val="22"/>
        </w:rPr>
      </w:pPr>
    </w:p>
    <w:p w14:paraId="06648981" w14:textId="77777777" w:rsidR="000F72C1" w:rsidRDefault="0020793E">
      <w:pPr>
        <w:ind w:left="709" w:hanging="709"/>
        <w:jc w:val="both"/>
        <w:rPr>
          <w:ins w:id="2065" w:author="Jiang" w:date="2024-07-11T11:35:00Z"/>
          <w:b/>
          <w:bCs/>
          <w:sz w:val="22"/>
          <w:lang w:val="en-GB"/>
        </w:rPr>
      </w:pPr>
      <w:ins w:id="2066" w:author="Jiang" w:date="2024-07-11T11:35:00Z">
        <w:r>
          <w:rPr>
            <w:b/>
            <w:bCs/>
            <w:sz w:val="22"/>
            <w:szCs w:val="22"/>
            <w:lang w:val="en-GB"/>
          </w:rPr>
          <w:t>5</w:t>
        </w:r>
        <w:r>
          <w:rPr>
            <w:b/>
            <w:bCs/>
            <w:sz w:val="22"/>
            <w:szCs w:val="22"/>
            <w:lang w:val="en-GB"/>
          </w:rPr>
          <w:tab/>
          <w:t>USE OF LIGHTHOUSE</w:t>
        </w:r>
      </w:ins>
    </w:p>
    <w:p w14:paraId="06648982" w14:textId="77777777" w:rsidR="000F72C1" w:rsidRDefault="000F72C1">
      <w:pPr>
        <w:ind w:left="709" w:hanging="709"/>
        <w:jc w:val="both"/>
        <w:rPr>
          <w:ins w:id="2067" w:author="Jiang" w:date="2024-07-11T11:35:00Z"/>
          <w:sz w:val="22"/>
          <w:lang w:val="en-GB"/>
        </w:rPr>
      </w:pPr>
    </w:p>
    <w:p w14:paraId="06648983" w14:textId="77777777" w:rsidR="000F72C1" w:rsidRDefault="0020793E">
      <w:pPr>
        <w:ind w:left="709" w:hanging="709"/>
        <w:jc w:val="both"/>
        <w:rPr>
          <w:ins w:id="2068" w:author="Jiang" w:date="2024-07-11T11:35:00Z"/>
          <w:sz w:val="22"/>
          <w:szCs w:val="22"/>
          <w:lang w:val="en-GB"/>
        </w:rPr>
      </w:pPr>
      <w:ins w:id="2069" w:author="Jiang" w:date="2024-07-11T11:35:00Z">
        <w:r>
          <w:rPr>
            <w:bCs/>
            <w:sz w:val="22"/>
            <w:lang w:val="en-GB"/>
          </w:rPr>
          <w:t>5.1</w:t>
        </w:r>
        <w:r>
          <w:rPr>
            <w:sz w:val="22"/>
            <w:lang w:val="en-GB"/>
          </w:rPr>
          <w:tab/>
          <w:t xml:space="preserve">***Lighthouse Authority </w:t>
        </w:r>
        <w:r>
          <w:rPr>
            <w:sz w:val="22"/>
            <w:szCs w:val="22"/>
            <w:lang w:val="en-GB"/>
          </w:rPr>
          <w:t>grants to the Licensee a licence to use designated areas of the Lighthouse and the Visitor Centre for the purposes of providing Tours for the Term on the conditions contained in this Agreement.</w:t>
        </w:r>
      </w:ins>
    </w:p>
    <w:p w14:paraId="06648984" w14:textId="77777777" w:rsidR="000F72C1" w:rsidRDefault="0020793E">
      <w:pPr>
        <w:ind w:left="709" w:hanging="709"/>
        <w:jc w:val="both"/>
        <w:rPr>
          <w:ins w:id="2070" w:author="Jiang" w:date="2024-07-11T11:35:00Z"/>
          <w:sz w:val="22"/>
        </w:rPr>
      </w:pPr>
      <w:ins w:id="2071" w:author="Jiang" w:date="2024-07-11T11:35:00Z">
        <w:r>
          <w:rPr>
            <w:sz w:val="22"/>
            <w:szCs w:val="22"/>
            <w:lang w:val="en-GB"/>
          </w:rPr>
          <w:t xml:space="preserve"> </w:t>
        </w:r>
      </w:ins>
    </w:p>
    <w:p w14:paraId="06648985" w14:textId="77777777" w:rsidR="000F72C1" w:rsidRDefault="0020793E">
      <w:pPr>
        <w:ind w:left="709" w:hanging="709"/>
        <w:jc w:val="both"/>
        <w:rPr>
          <w:ins w:id="2072" w:author="Jiang" w:date="2024-07-11T11:35:00Z"/>
          <w:sz w:val="22"/>
        </w:rPr>
      </w:pPr>
      <w:ins w:id="2073" w:author="Jiang" w:date="2024-07-11T11:35:00Z">
        <w:r>
          <w:rPr>
            <w:bCs/>
            <w:sz w:val="22"/>
          </w:rPr>
          <w:t>5.2</w:t>
        </w:r>
        <w:r>
          <w:rPr>
            <w:sz w:val="22"/>
          </w:rPr>
          <w:tab/>
          <w:t xml:space="preserve">The Licensee shall not do anything at the Lighthouse which in the reasonable opinion of ***Lighthouse Authority hinders or prevents its functions as a General Lighthouse Authority within the meaning of Part *** of the *** Act. </w:t>
        </w:r>
      </w:ins>
    </w:p>
    <w:p w14:paraId="06648986" w14:textId="77777777" w:rsidR="000F72C1" w:rsidRDefault="000F72C1">
      <w:pPr>
        <w:ind w:left="709" w:hanging="709"/>
        <w:jc w:val="both"/>
        <w:rPr>
          <w:ins w:id="2074" w:author="Jiang" w:date="2024-07-11T11:35:00Z"/>
          <w:sz w:val="22"/>
          <w:szCs w:val="22"/>
          <w:lang w:val="en-GB"/>
        </w:rPr>
      </w:pPr>
    </w:p>
    <w:p w14:paraId="06648987" w14:textId="77777777" w:rsidR="000F72C1" w:rsidRDefault="0020793E">
      <w:pPr>
        <w:ind w:left="709" w:hanging="709"/>
        <w:jc w:val="both"/>
        <w:rPr>
          <w:ins w:id="2075" w:author="Jiang" w:date="2024-07-11T11:35:00Z"/>
          <w:sz w:val="22"/>
          <w:szCs w:val="22"/>
          <w:lang w:val="en-GB"/>
        </w:rPr>
      </w:pPr>
      <w:ins w:id="2076" w:author="Jiang" w:date="2024-07-11T11:35:00Z">
        <w:r>
          <w:rPr>
            <w:bCs/>
            <w:sz w:val="22"/>
            <w:szCs w:val="22"/>
            <w:lang w:val="en-GB"/>
          </w:rPr>
          <w:t>5.3</w:t>
        </w:r>
        <w:r>
          <w:rPr>
            <w:b/>
            <w:bCs/>
            <w:sz w:val="22"/>
            <w:szCs w:val="22"/>
            <w:lang w:val="en-GB"/>
          </w:rPr>
          <w:tab/>
        </w:r>
        <w:r>
          <w:rPr>
            <w:sz w:val="22"/>
            <w:szCs w:val="22"/>
            <w:lang w:val="en-GB"/>
          </w:rPr>
          <w:t xml:space="preserve">The use of the Lighthouse by ***Lighthouse Authority shall  take precedence over the  Licensee’s use and (for the avoidance of doubt) ***Lighthouse Authority shall be entitled to  suspend access to the Lighthouse and Visitor Centre at any time where ***Lighthouse Authority reasonably considers it necessary to do so to carry out its functions as a </w:t>
        </w:r>
        <w:r>
          <w:rPr>
            <w:sz w:val="22"/>
          </w:rPr>
          <w:t>General Lighthouse Authority within the meaning of Part *** of the Act, including in addition any VIP, ceremonial or official events associated with ***Lighthouse Authority in which case ***Lighthouse Authority shall give the Licensee as much notice as reasonably practicable of the requirement for such closure</w:t>
        </w:r>
        <w:r>
          <w:rPr>
            <w:sz w:val="22"/>
            <w:szCs w:val="22"/>
            <w:lang w:val="en-GB"/>
          </w:rPr>
          <w:t xml:space="preserve">. </w:t>
        </w:r>
      </w:ins>
    </w:p>
    <w:p w14:paraId="06648988" w14:textId="77777777" w:rsidR="000F72C1" w:rsidRDefault="000F72C1">
      <w:pPr>
        <w:ind w:left="709" w:hanging="709"/>
        <w:jc w:val="both"/>
        <w:rPr>
          <w:ins w:id="2077" w:author="Jiang" w:date="2024-07-11T11:35:00Z"/>
          <w:sz w:val="22"/>
          <w:szCs w:val="22"/>
          <w:lang w:val="en-GB"/>
        </w:rPr>
      </w:pPr>
    </w:p>
    <w:p w14:paraId="06648989" w14:textId="77777777" w:rsidR="000F72C1" w:rsidRDefault="0020793E">
      <w:pPr>
        <w:pStyle w:val="Heading4"/>
        <w:numPr>
          <w:ilvl w:val="1"/>
          <w:numId w:val="6"/>
        </w:numPr>
        <w:tabs>
          <w:tab w:val="clear" w:pos="360"/>
        </w:tabs>
        <w:ind w:left="709" w:hanging="709"/>
        <w:rPr>
          <w:ins w:id="2078" w:author="Jiang" w:date="2024-07-11T11:35:00Z"/>
        </w:rPr>
      </w:pPr>
      <w:ins w:id="2079" w:author="Jiang" w:date="2024-07-11T11:35:00Z">
        <w:r>
          <w:rPr>
            <w:b w:val="0"/>
            <w:bCs w:val="0"/>
          </w:rPr>
          <w:t>The Licensee shall not install equipment, alter the premises in anyway or erect displays at the Lighthouse or Visitor Centre without the prior written consent of ***Lighthouse Authority (which may be given or refused in ***Lighthouse Authority's absolute discretion) provided always that any such equipment so installed or displays so erected or alterations to the Lighthouse or Visitor Centre by the Licensee must be removed on termination of this Agreement, or as and when required for operational purposes as decided by ***Lighthouse Authority, and the Licensee shall make good any damage to the reasonable satisfaction of ***Lighthouse Authority at the Licensee’s expense.</w:t>
        </w:r>
      </w:ins>
    </w:p>
    <w:p w14:paraId="0664898A" w14:textId="77777777" w:rsidR="000F72C1" w:rsidRDefault="000F72C1">
      <w:pPr>
        <w:jc w:val="both"/>
        <w:rPr>
          <w:ins w:id="2080" w:author="Jiang" w:date="2024-07-11T11:35:00Z"/>
          <w:lang w:val="en-GB"/>
        </w:rPr>
      </w:pPr>
    </w:p>
    <w:p w14:paraId="0664898B" w14:textId="77777777" w:rsidR="000F72C1" w:rsidRDefault="0020793E">
      <w:pPr>
        <w:pStyle w:val="Heading4"/>
        <w:ind w:left="709" w:hanging="709"/>
        <w:rPr>
          <w:ins w:id="2081" w:author="Jiang" w:date="2024-07-11T11:35:00Z"/>
        </w:rPr>
      </w:pPr>
      <w:ins w:id="2082" w:author="Jiang" w:date="2024-07-11T11:35:00Z">
        <w:r>
          <w:t xml:space="preserve"> </w:t>
        </w:r>
        <w:r>
          <w:rPr>
            <w:b w:val="0"/>
          </w:rPr>
          <w:t>5.5</w:t>
        </w:r>
        <w:r>
          <w:tab/>
        </w:r>
        <w:r>
          <w:rPr>
            <w:b w:val="0"/>
            <w:bCs w:val="0"/>
          </w:rPr>
          <w:t>The Licensee shall co</w:t>
        </w:r>
        <w:r>
          <w:rPr>
            <w:b w:val="0"/>
            <w:bCs w:val="0"/>
          </w:rPr>
          <w:noBreakHyphen/>
          <w:t>operate with the Attendant and any other third party who has the consent of ***Lighthouse Authority to be at the Lighthouse or Visitor Centre. The Licensee shall follow directions given by the Attendant in connection with any reasonable requirement of ***Lighthouse Authority in relation to the Lighthouse.</w:t>
        </w:r>
        <w:r>
          <w:t xml:space="preserve"> </w:t>
        </w:r>
      </w:ins>
    </w:p>
    <w:p w14:paraId="0664898C" w14:textId="77777777" w:rsidR="000F72C1" w:rsidRDefault="000F72C1">
      <w:pPr>
        <w:rPr>
          <w:ins w:id="2083" w:author="Jiang" w:date="2024-07-11T11:35:00Z"/>
          <w:b/>
          <w:bCs/>
        </w:rPr>
      </w:pPr>
    </w:p>
    <w:p w14:paraId="0664898D" w14:textId="77777777" w:rsidR="000F72C1" w:rsidRDefault="0020793E">
      <w:pPr>
        <w:pStyle w:val="ListParagraph"/>
        <w:ind w:left="709" w:hanging="709"/>
        <w:jc w:val="both"/>
        <w:rPr>
          <w:ins w:id="2084" w:author="Jiang" w:date="2024-07-11T11:35:00Z"/>
        </w:rPr>
      </w:pPr>
      <w:ins w:id="2085" w:author="Jiang" w:date="2024-07-11T11:35:00Z">
        <w:r>
          <w:rPr>
            <w:sz w:val="22"/>
            <w:szCs w:val="22"/>
            <w:lang w:val="en-GB"/>
          </w:rPr>
          <w:t xml:space="preserve"> 5.6</w:t>
        </w:r>
        <w:r>
          <w:rPr>
            <w:sz w:val="22"/>
            <w:szCs w:val="22"/>
            <w:lang w:val="en-GB"/>
          </w:rPr>
          <w:tab/>
          <w:t xml:space="preserve">***Lighthouse Authority shall have the right to accompany a Tour where it considers it appropriate to do so. </w:t>
        </w:r>
      </w:ins>
    </w:p>
    <w:p w14:paraId="0664898E" w14:textId="77777777" w:rsidR="000F72C1" w:rsidRDefault="000F72C1">
      <w:pPr>
        <w:jc w:val="both"/>
        <w:rPr>
          <w:ins w:id="2086" w:author="Jiang" w:date="2024-07-11T11:35:00Z"/>
          <w:sz w:val="22"/>
          <w:szCs w:val="22"/>
          <w:lang w:val="en-GB"/>
        </w:rPr>
      </w:pPr>
    </w:p>
    <w:p w14:paraId="0664898F" w14:textId="77777777" w:rsidR="000F72C1" w:rsidRDefault="0020793E">
      <w:pPr>
        <w:pStyle w:val="Heading4"/>
        <w:rPr>
          <w:ins w:id="2087" w:author="Jiang" w:date="2024-07-11T11:35:00Z"/>
        </w:rPr>
      </w:pPr>
      <w:ins w:id="2088" w:author="Jiang" w:date="2024-07-11T11:35:00Z">
        <w:r>
          <w:t>6</w:t>
        </w:r>
        <w:r>
          <w:tab/>
          <w:t xml:space="preserve">***LIGHTHOUSE AUTHORITY OBLIGATIONS </w:t>
        </w:r>
      </w:ins>
    </w:p>
    <w:p w14:paraId="06648990" w14:textId="77777777" w:rsidR="000F72C1" w:rsidRDefault="000F72C1">
      <w:pPr>
        <w:jc w:val="both"/>
        <w:rPr>
          <w:ins w:id="2089" w:author="Jiang" w:date="2024-07-11T11:35:00Z"/>
          <w:rFonts w:eastAsia="Arial Unicode MS"/>
          <w:lang w:val="en-GB"/>
        </w:rPr>
      </w:pPr>
    </w:p>
    <w:p w14:paraId="06648991" w14:textId="77777777" w:rsidR="000F72C1" w:rsidRDefault="0020793E">
      <w:pPr>
        <w:ind w:left="709"/>
        <w:jc w:val="both"/>
        <w:rPr>
          <w:ins w:id="2090" w:author="Jiang" w:date="2024-07-11T11:35:00Z"/>
          <w:sz w:val="22"/>
          <w:szCs w:val="22"/>
          <w:lang w:val="en-GB"/>
        </w:rPr>
      </w:pPr>
      <w:ins w:id="2091" w:author="Jiang" w:date="2024-07-11T11:35:00Z">
        <w:r>
          <w:rPr>
            <w:sz w:val="22"/>
            <w:szCs w:val="22"/>
            <w:lang w:val="en-GB"/>
          </w:rPr>
          <w:t>In addition to other obligations of ***Lighthouse Authority pursuant to this Agreement, ***Lighthouse Authority shall:</w:t>
        </w:r>
      </w:ins>
    </w:p>
    <w:p w14:paraId="06648992" w14:textId="77777777" w:rsidR="000F72C1" w:rsidRDefault="000F72C1">
      <w:pPr>
        <w:ind w:left="709"/>
        <w:jc w:val="both"/>
        <w:rPr>
          <w:ins w:id="2092" w:author="Jiang" w:date="2024-07-11T11:35:00Z"/>
          <w:rFonts w:eastAsia="Arial Unicode MS"/>
          <w:lang w:val="en-GB"/>
        </w:rPr>
      </w:pPr>
    </w:p>
    <w:p w14:paraId="06648993" w14:textId="77777777" w:rsidR="000F72C1" w:rsidRDefault="0020793E">
      <w:pPr>
        <w:ind w:left="709" w:hanging="709"/>
        <w:jc w:val="both"/>
        <w:rPr>
          <w:ins w:id="2093" w:author="Jiang" w:date="2024-07-11T11:35:00Z"/>
          <w:sz w:val="22"/>
          <w:szCs w:val="22"/>
          <w:lang w:val="en-GB"/>
        </w:rPr>
      </w:pPr>
      <w:ins w:id="2094" w:author="Jiang" w:date="2024-07-11T11:35:00Z">
        <w:r>
          <w:rPr>
            <w:bCs/>
            <w:sz w:val="22"/>
            <w:lang w:val="en-GB"/>
          </w:rPr>
          <w:t>6.1</w:t>
        </w:r>
        <w:r>
          <w:rPr>
            <w:b/>
            <w:bCs/>
            <w:sz w:val="22"/>
            <w:lang w:val="en-GB"/>
          </w:rPr>
          <w:tab/>
        </w:r>
        <w:r>
          <w:rPr>
            <w:sz w:val="22"/>
            <w:szCs w:val="22"/>
            <w:lang w:val="en-GB"/>
          </w:rPr>
          <w:t>keep the Lighthouse and Visitor Centre in good condition and safe working order (with instructions for use where appropriate) and ensure that the Lighthouse and Visitor Centre complies in all respects, including but not limited to the water, gas and electricity supplies, with current legislation or guidance issued by the statutory Health and Safety body;</w:t>
        </w:r>
      </w:ins>
    </w:p>
    <w:p w14:paraId="06648994" w14:textId="77777777" w:rsidR="000F72C1" w:rsidRDefault="000F72C1">
      <w:pPr>
        <w:ind w:left="709" w:hanging="709"/>
        <w:jc w:val="both"/>
        <w:rPr>
          <w:ins w:id="2095" w:author="Jiang" w:date="2024-07-11T11:35:00Z"/>
          <w:sz w:val="22"/>
          <w:szCs w:val="22"/>
          <w:lang w:val="en-GB"/>
        </w:rPr>
      </w:pPr>
    </w:p>
    <w:p w14:paraId="06648995" w14:textId="77777777" w:rsidR="000F72C1" w:rsidRDefault="0020793E">
      <w:pPr>
        <w:ind w:left="709" w:hanging="709"/>
        <w:jc w:val="both"/>
        <w:rPr>
          <w:ins w:id="2096" w:author="Jiang" w:date="2024-07-11T11:35:00Z"/>
          <w:sz w:val="22"/>
          <w:szCs w:val="22"/>
          <w:lang w:val="en-GB"/>
        </w:rPr>
      </w:pPr>
      <w:ins w:id="2097" w:author="Jiang" w:date="2024-07-11T11:35:00Z">
        <w:r>
          <w:rPr>
            <w:bCs/>
            <w:sz w:val="22"/>
            <w:szCs w:val="22"/>
            <w:lang w:val="en-GB"/>
          </w:rPr>
          <w:t>6.2</w:t>
        </w:r>
        <w:r>
          <w:rPr>
            <w:sz w:val="22"/>
            <w:szCs w:val="22"/>
            <w:lang w:val="en-GB"/>
          </w:rPr>
          <w:tab/>
          <w:t xml:space="preserve">provide guidance to the Licensee upon the commencement of the agreement, and thereafter at ***Lighthouse Authority’s discretion on an acceptable format for the Tours which shall be interesting, educational and reflect the corporate values, mission and heritage of ***Lighthouse Authority as may be advised to the Licensee from time to time; </w:t>
        </w:r>
      </w:ins>
    </w:p>
    <w:p w14:paraId="06648996" w14:textId="77777777" w:rsidR="000F72C1" w:rsidRDefault="000F72C1">
      <w:pPr>
        <w:ind w:left="709" w:hanging="709"/>
        <w:jc w:val="both"/>
        <w:rPr>
          <w:ins w:id="2098" w:author="Jiang" w:date="2024-07-11T11:35:00Z"/>
          <w:sz w:val="22"/>
          <w:szCs w:val="22"/>
          <w:lang w:val="en-GB"/>
        </w:rPr>
      </w:pPr>
    </w:p>
    <w:p w14:paraId="06648997" w14:textId="77777777" w:rsidR="000F72C1" w:rsidRDefault="0020793E">
      <w:pPr>
        <w:ind w:left="720" w:hanging="720"/>
        <w:jc w:val="both"/>
        <w:rPr>
          <w:ins w:id="2099" w:author="Jiang" w:date="2024-07-11T11:35:00Z"/>
          <w:sz w:val="22"/>
          <w:szCs w:val="22"/>
          <w:lang w:val="en-GB"/>
        </w:rPr>
      </w:pPr>
      <w:ins w:id="2100" w:author="Jiang" w:date="2024-07-11T11:35:00Z">
        <w:r>
          <w:rPr>
            <w:bCs/>
            <w:sz w:val="22"/>
            <w:szCs w:val="22"/>
            <w:lang w:val="en-GB"/>
          </w:rPr>
          <w:t>6.3</w:t>
        </w:r>
        <w:r>
          <w:rPr>
            <w:sz w:val="22"/>
            <w:szCs w:val="22"/>
            <w:lang w:val="en-GB"/>
          </w:rPr>
          <w:tab/>
          <w:t>provide access to the Trip Advisor account, Google listing and social media accounts for the Lighthouse and Visitor Centre or where such listings do not exist, the rights to set one up and manage it for the duration of this Agreement; and</w:t>
        </w:r>
      </w:ins>
    </w:p>
    <w:p w14:paraId="06648998" w14:textId="77777777" w:rsidR="000F72C1" w:rsidRDefault="000F72C1">
      <w:pPr>
        <w:ind w:left="720" w:hanging="720"/>
        <w:jc w:val="both"/>
        <w:rPr>
          <w:ins w:id="2101" w:author="Jiang" w:date="2024-07-11T11:35:00Z"/>
          <w:sz w:val="22"/>
          <w:szCs w:val="22"/>
          <w:lang w:val="en-GB"/>
        </w:rPr>
      </w:pPr>
    </w:p>
    <w:p w14:paraId="06648999" w14:textId="77777777" w:rsidR="000F72C1" w:rsidRDefault="0020793E">
      <w:pPr>
        <w:ind w:left="720" w:hanging="720"/>
        <w:jc w:val="both"/>
        <w:rPr>
          <w:ins w:id="2102" w:author="Jiang" w:date="2024-07-11T11:35:00Z"/>
          <w:sz w:val="22"/>
          <w:szCs w:val="22"/>
          <w:lang w:val="en-GB"/>
        </w:rPr>
      </w:pPr>
      <w:ins w:id="2103" w:author="Jiang" w:date="2024-07-11T11:35:00Z">
        <w:r>
          <w:rPr>
            <w:bCs/>
            <w:sz w:val="22"/>
            <w:szCs w:val="22"/>
            <w:lang w:val="en-GB"/>
          </w:rPr>
          <w:t>6.4</w:t>
        </w:r>
        <w:r>
          <w:rPr>
            <w:sz w:val="22"/>
            <w:szCs w:val="22"/>
            <w:lang w:val="en-GB"/>
          </w:rPr>
          <w:tab/>
          <w:t>promptly approve any requests from the Licensee to approve any employees as Responsible Persons and not to withhold any approval unreasonably.</w:t>
        </w:r>
      </w:ins>
    </w:p>
    <w:p w14:paraId="0664899A" w14:textId="77777777" w:rsidR="000F72C1" w:rsidRDefault="000F72C1">
      <w:pPr>
        <w:jc w:val="both"/>
        <w:rPr>
          <w:ins w:id="2104" w:author="Jiang" w:date="2024-07-11T11:35:00Z"/>
          <w:sz w:val="22"/>
          <w:szCs w:val="22"/>
          <w:lang w:val="en-GB"/>
        </w:rPr>
      </w:pPr>
    </w:p>
    <w:p w14:paraId="0664899B" w14:textId="77777777" w:rsidR="000F72C1" w:rsidRDefault="0020793E">
      <w:pPr>
        <w:pStyle w:val="Heading6"/>
        <w:rPr>
          <w:ins w:id="2105" w:author="Jiang" w:date="2024-07-11T11:35:00Z"/>
        </w:rPr>
      </w:pPr>
      <w:ins w:id="2106" w:author="Jiang" w:date="2024-07-11T11:35:00Z">
        <w:r>
          <w:t>7</w:t>
        </w:r>
        <w:r>
          <w:tab/>
          <w:t>LICENSEE’S OBLIGATIONS</w:t>
        </w:r>
      </w:ins>
    </w:p>
    <w:p w14:paraId="0664899C" w14:textId="77777777" w:rsidR="000F72C1" w:rsidRDefault="000F72C1">
      <w:pPr>
        <w:tabs>
          <w:tab w:val="left" w:pos="-1440"/>
        </w:tabs>
        <w:ind w:left="360"/>
        <w:jc w:val="both"/>
        <w:rPr>
          <w:ins w:id="2107" w:author="Jiang" w:date="2024-07-11T11:35:00Z"/>
          <w:b/>
          <w:bCs/>
          <w:sz w:val="22"/>
          <w:szCs w:val="22"/>
          <w:lang w:val="en-GB"/>
        </w:rPr>
      </w:pPr>
    </w:p>
    <w:p w14:paraId="0664899D" w14:textId="77777777" w:rsidR="000F72C1" w:rsidRDefault="0020793E">
      <w:pPr>
        <w:tabs>
          <w:tab w:val="left" w:pos="-1440"/>
        </w:tabs>
        <w:ind w:left="709"/>
        <w:jc w:val="both"/>
        <w:rPr>
          <w:ins w:id="2108" w:author="Jiang" w:date="2024-07-11T11:35:00Z"/>
          <w:sz w:val="22"/>
          <w:szCs w:val="22"/>
          <w:lang w:val="en-GB"/>
        </w:rPr>
      </w:pPr>
      <w:ins w:id="2109" w:author="Jiang" w:date="2024-07-11T11:35:00Z">
        <w:r>
          <w:rPr>
            <w:sz w:val="22"/>
            <w:szCs w:val="22"/>
            <w:lang w:val="en-GB"/>
          </w:rPr>
          <w:tab/>
          <w:t>In addition to other obligations of the Licensee pursuant to this Agreement, the Licensee shall:</w:t>
        </w:r>
      </w:ins>
    </w:p>
    <w:p w14:paraId="0664899E" w14:textId="77777777" w:rsidR="000F72C1" w:rsidRDefault="000F72C1">
      <w:pPr>
        <w:jc w:val="both"/>
        <w:rPr>
          <w:ins w:id="2110" w:author="Jiang" w:date="2024-07-11T11:35:00Z"/>
          <w:sz w:val="22"/>
          <w:szCs w:val="22"/>
          <w:lang w:val="en-GB"/>
        </w:rPr>
      </w:pPr>
    </w:p>
    <w:p w14:paraId="0664899F" w14:textId="77777777" w:rsidR="000F72C1" w:rsidRDefault="0020793E">
      <w:pPr>
        <w:pStyle w:val="Style1"/>
        <w:numPr>
          <w:ilvl w:val="0"/>
          <w:numId w:val="0"/>
        </w:numPr>
        <w:ind w:left="720" w:hanging="720"/>
        <w:jc w:val="both"/>
        <w:rPr>
          <w:ins w:id="2111" w:author="Jiang" w:date="2024-07-11T11:35:00Z"/>
          <w:sz w:val="22"/>
        </w:rPr>
      </w:pPr>
      <w:ins w:id="2112" w:author="Jiang" w:date="2024-07-11T11:35:00Z">
        <w:r>
          <w:rPr>
            <w:sz w:val="22"/>
          </w:rPr>
          <w:t>7.1</w:t>
        </w:r>
        <w:r>
          <w:rPr>
            <w:sz w:val="22"/>
          </w:rPr>
          <w:tab/>
          <w:t xml:space="preserve">comply with all statutory requirements and guidelines in force when carrying out the Tours.  </w:t>
        </w:r>
      </w:ins>
    </w:p>
    <w:p w14:paraId="066489A0" w14:textId="77777777" w:rsidR="000F72C1" w:rsidRDefault="000F72C1">
      <w:pPr>
        <w:pStyle w:val="Style1"/>
        <w:numPr>
          <w:ilvl w:val="0"/>
          <w:numId w:val="0"/>
        </w:numPr>
        <w:ind w:left="643" w:hanging="360"/>
        <w:jc w:val="both"/>
        <w:rPr>
          <w:ins w:id="2113" w:author="Jiang" w:date="2024-07-11T11:35:00Z"/>
          <w:sz w:val="22"/>
          <w:szCs w:val="22"/>
          <w:lang w:val="en-GB"/>
        </w:rPr>
      </w:pPr>
    </w:p>
    <w:p w14:paraId="066489A1" w14:textId="77777777" w:rsidR="000F72C1" w:rsidRDefault="0020793E">
      <w:pPr>
        <w:pStyle w:val="Style1"/>
        <w:numPr>
          <w:ilvl w:val="1"/>
          <w:numId w:val="7"/>
        </w:numPr>
        <w:ind w:left="709" w:hanging="709"/>
        <w:jc w:val="both"/>
        <w:rPr>
          <w:ins w:id="2114" w:author="Jiang" w:date="2024-07-11T11:35:00Z"/>
          <w:sz w:val="22"/>
          <w:lang w:val="en-GB"/>
        </w:rPr>
      </w:pPr>
      <w:ins w:id="2115" w:author="Jiang" w:date="2024-07-11T11:35:00Z">
        <w:r>
          <w:rPr>
            <w:sz w:val="22"/>
            <w:lang w:val="en-GB"/>
          </w:rPr>
          <w:t xml:space="preserve">make it clear to third parties at all times that it has no authority to bind ***Lighthouse Authority and shall not enter into any contracts, make any representation or give any warranty for or on behalf of ***Lighthouse Authority or pledge credit to ***Lighthouse Authority; </w:t>
        </w:r>
      </w:ins>
    </w:p>
    <w:p w14:paraId="066489A2" w14:textId="77777777" w:rsidR="000F72C1" w:rsidRDefault="000F72C1">
      <w:pPr>
        <w:pStyle w:val="Style1"/>
        <w:numPr>
          <w:ilvl w:val="0"/>
          <w:numId w:val="0"/>
        </w:numPr>
        <w:ind w:left="720" w:hanging="720"/>
        <w:jc w:val="both"/>
        <w:rPr>
          <w:ins w:id="2116" w:author="Jiang" w:date="2024-07-11T11:35:00Z"/>
          <w:sz w:val="22"/>
        </w:rPr>
      </w:pPr>
    </w:p>
    <w:p w14:paraId="066489A3" w14:textId="77777777" w:rsidR="000F72C1" w:rsidRDefault="0020793E">
      <w:pPr>
        <w:pStyle w:val="Style1"/>
        <w:numPr>
          <w:ilvl w:val="1"/>
          <w:numId w:val="7"/>
        </w:numPr>
        <w:ind w:left="709" w:hanging="709"/>
        <w:jc w:val="both"/>
        <w:rPr>
          <w:ins w:id="2117" w:author="Jiang" w:date="2024-07-11T11:35:00Z"/>
          <w:sz w:val="22"/>
          <w:lang w:val="en-GB"/>
        </w:rPr>
      </w:pPr>
      <w:ins w:id="2118" w:author="Jiang" w:date="2024-07-11T11:35:00Z">
        <w:r>
          <w:rPr>
            <w:sz w:val="22"/>
            <w:lang w:val="en-GB"/>
          </w:rPr>
          <w:t xml:space="preserve">ensure that a Responsible Person is present at the Lighthouse during the Tours.    </w:t>
        </w:r>
      </w:ins>
    </w:p>
    <w:p w14:paraId="066489A4" w14:textId="77777777" w:rsidR="000F72C1" w:rsidRDefault="000F72C1">
      <w:pPr>
        <w:pStyle w:val="Style1"/>
        <w:numPr>
          <w:ilvl w:val="0"/>
          <w:numId w:val="0"/>
        </w:numPr>
        <w:ind w:left="709"/>
        <w:jc w:val="both"/>
        <w:rPr>
          <w:ins w:id="2119" w:author="Jiang" w:date="2024-07-11T11:35:00Z"/>
          <w:sz w:val="22"/>
          <w:lang w:val="en-GB"/>
        </w:rPr>
      </w:pPr>
    </w:p>
    <w:p w14:paraId="066489A5" w14:textId="77777777" w:rsidR="000F72C1" w:rsidRDefault="0020793E">
      <w:pPr>
        <w:pStyle w:val="Style1"/>
        <w:numPr>
          <w:ilvl w:val="1"/>
          <w:numId w:val="7"/>
        </w:numPr>
        <w:ind w:left="709" w:hanging="709"/>
        <w:jc w:val="both"/>
        <w:rPr>
          <w:ins w:id="2120" w:author="Jiang" w:date="2024-07-11T11:35:00Z"/>
          <w:sz w:val="22"/>
          <w:lang w:val="en-GB"/>
        </w:rPr>
      </w:pPr>
      <w:ins w:id="2121" w:author="Jiang" w:date="2024-07-11T11:35:00Z">
        <w:r>
          <w:rPr>
            <w:sz w:val="22"/>
            <w:lang w:val="en-GB"/>
          </w:rPr>
          <w:t>ensure that the number of persons inside the Lighthouse tower, with the exception of the base of the Lighthouse tower does not exceed twenty (20) persons including tour guides at any one time,</w:t>
        </w:r>
      </w:ins>
    </w:p>
    <w:p w14:paraId="066489A6" w14:textId="77777777" w:rsidR="000F72C1" w:rsidRDefault="000F72C1">
      <w:pPr>
        <w:pStyle w:val="Style1"/>
        <w:numPr>
          <w:ilvl w:val="0"/>
          <w:numId w:val="0"/>
        </w:numPr>
        <w:ind w:left="709"/>
        <w:jc w:val="both"/>
        <w:rPr>
          <w:ins w:id="2122" w:author="Jiang" w:date="2024-07-11T11:35:00Z"/>
          <w:sz w:val="22"/>
          <w:lang w:val="en-GB"/>
        </w:rPr>
      </w:pPr>
    </w:p>
    <w:p w14:paraId="066489A7" w14:textId="77777777" w:rsidR="000F72C1" w:rsidRDefault="0020793E">
      <w:pPr>
        <w:pStyle w:val="Style1"/>
        <w:numPr>
          <w:ilvl w:val="1"/>
          <w:numId w:val="7"/>
        </w:numPr>
        <w:ind w:left="709" w:hanging="709"/>
        <w:jc w:val="both"/>
        <w:rPr>
          <w:ins w:id="2123" w:author="Jiang" w:date="2024-07-11T11:35:00Z"/>
          <w:sz w:val="22"/>
          <w:lang w:val="en-GB"/>
        </w:rPr>
      </w:pPr>
      <w:ins w:id="2124" w:author="Jiang" w:date="2024-07-11T11:35:00Z">
        <w:r>
          <w:rPr>
            <w:sz w:val="22"/>
            <w:lang w:val="en-GB"/>
          </w:rPr>
          <w:t xml:space="preserve">ensure that visiting members of the public do not access the exterior Lighthouse lantern gallery, and comply with the current ***Lighthouse Authority Health &amp; Safety Visitor Risk Assessment (attached to this Agreement at Annex A) and Restrictions (attached to this Agreement as Annex B); </w:t>
        </w:r>
      </w:ins>
    </w:p>
    <w:p w14:paraId="066489A8" w14:textId="77777777" w:rsidR="000F72C1" w:rsidRDefault="000F72C1">
      <w:pPr>
        <w:pStyle w:val="Style1"/>
        <w:numPr>
          <w:ilvl w:val="0"/>
          <w:numId w:val="0"/>
        </w:numPr>
        <w:ind w:left="709"/>
        <w:jc w:val="both"/>
        <w:rPr>
          <w:ins w:id="2125" w:author="Jiang" w:date="2024-07-11T11:35:00Z"/>
          <w:sz w:val="22"/>
          <w:lang w:val="en-GB"/>
        </w:rPr>
      </w:pPr>
    </w:p>
    <w:p w14:paraId="066489A9" w14:textId="77777777" w:rsidR="000F72C1" w:rsidRDefault="0020793E">
      <w:pPr>
        <w:pStyle w:val="Style1"/>
        <w:numPr>
          <w:ilvl w:val="1"/>
          <w:numId w:val="7"/>
        </w:numPr>
        <w:ind w:left="709" w:hanging="709"/>
        <w:jc w:val="both"/>
        <w:rPr>
          <w:ins w:id="2126" w:author="Jiang" w:date="2024-07-11T11:35:00Z"/>
          <w:sz w:val="22"/>
          <w:lang w:val="en-GB"/>
        </w:rPr>
      </w:pPr>
      <w:ins w:id="2127" w:author="Jiang" w:date="2024-07-11T11:35:00Z">
        <w:r>
          <w:rPr>
            <w:sz w:val="22"/>
            <w:lang w:val="en-GB"/>
          </w:rPr>
          <w:t>not go upstairs at the Lighthouse during the hours of darkness;</w:t>
        </w:r>
      </w:ins>
    </w:p>
    <w:p w14:paraId="066489AA" w14:textId="77777777" w:rsidR="000F72C1" w:rsidRDefault="000F72C1">
      <w:pPr>
        <w:pStyle w:val="ListParagraph"/>
        <w:rPr>
          <w:ins w:id="2128" w:author="Jiang" w:date="2024-07-11T11:35:00Z"/>
          <w:sz w:val="22"/>
          <w:lang w:val="en-GB"/>
        </w:rPr>
      </w:pPr>
    </w:p>
    <w:p w14:paraId="066489AB" w14:textId="77777777" w:rsidR="000F72C1" w:rsidRDefault="0020793E">
      <w:pPr>
        <w:pStyle w:val="Style1"/>
        <w:numPr>
          <w:ilvl w:val="1"/>
          <w:numId w:val="7"/>
        </w:numPr>
        <w:ind w:left="709" w:hanging="709"/>
        <w:jc w:val="both"/>
        <w:rPr>
          <w:ins w:id="2129" w:author="Jiang" w:date="2024-07-11T11:35:00Z"/>
          <w:sz w:val="22"/>
          <w:lang w:val="en-GB"/>
        </w:rPr>
      </w:pPr>
      <w:ins w:id="2130" w:author="Jiang" w:date="2024-07-11T11:35:00Z">
        <w:r>
          <w:rPr>
            <w:sz w:val="22"/>
            <w:lang w:val="en-GB"/>
          </w:rPr>
          <w:t>provide the Tours with reasonable care and skill in accordance with the guidance on acceptable format provided by ***Lighthouse Authority;</w:t>
        </w:r>
      </w:ins>
    </w:p>
    <w:p w14:paraId="066489AC" w14:textId="77777777" w:rsidR="000F72C1" w:rsidRDefault="000F72C1">
      <w:pPr>
        <w:pStyle w:val="ListParagraph"/>
        <w:rPr>
          <w:ins w:id="2131" w:author="Jiang" w:date="2024-07-11T11:35:00Z"/>
          <w:sz w:val="22"/>
          <w:lang w:val="en-GB"/>
        </w:rPr>
      </w:pPr>
    </w:p>
    <w:p w14:paraId="066489AD" w14:textId="77777777" w:rsidR="000F72C1" w:rsidRDefault="0020793E">
      <w:pPr>
        <w:pStyle w:val="Style1"/>
        <w:numPr>
          <w:ilvl w:val="1"/>
          <w:numId w:val="7"/>
        </w:numPr>
        <w:ind w:left="709" w:hanging="709"/>
        <w:jc w:val="both"/>
        <w:rPr>
          <w:ins w:id="2132" w:author="Jiang" w:date="2024-07-11T11:35:00Z"/>
          <w:sz w:val="22"/>
          <w:lang w:val="en-GB"/>
        </w:rPr>
      </w:pPr>
      <w:ins w:id="2133" w:author="Jiang" w:date="2024-07-11T11:35:00Z">
        <w:r>
          <w:rPr>
            <w:sz w:val="22"/>
            <w:lang w:val="en-GB"/>
          </w:rPr>
          <w:t>undertake a risk assessment in relation to Tours and comply with any recommendations arising therefrom;</w:t>
        </w:r>
      </w:ins>
    </w:p>
    <w:p w14:paraId="066489AE" w14:textId="77777777" w:rsidR="000F72C1" w:rsidRDefault="000F72C1">
      <w:pPr>
        <w:pStyle w:val="ListParagraph"/>
        <w:rPr>
          <w:ins w:id="2134" w:author="Jiang" w:date="2024-07-11T11:35:00Z"/>
          <w:sz w:val="22"/>
          <w:lang w:val="en-GB"/>
        </w:rPr>
      </w:pPr>
    </w:p>
    <w:p w14:paraId="066489AF" w14:textId="77777777" w:rsidR="000F72C1" w:rsidRDefault="0020793E">
      <w:pPr>
        <w:pStyle w:val="Style1"/>
        <w:numPr>
          <w:ilvl w:val="1"/>
          <w:numId w:val="7"/>
        </w:numPr>
        <w:ind w:left="709" w:hanging="709"/>
        <w:jc w:val="both"/>
        <w:rPr>
          <w:ins w:id="2135" w:author="Jiang" w:date="2024-07-11T11:35:00Z"/>
          <w:sz w:val="22"/>
          <w:lang w:val="en-GB"/>
        </w:rPr>
      </w:pPr>
      <w:ins w:id="2136" w:author="Jiang" w:date="2024-07-11T11:35:00Z">
        <w:r>
          <w:rPr>
            <w:sz w:val="22"/>
            <w:lang w:val="en-GB"/>
          </w:rPr>
          <w:t>not offer or operate activities outside of the scope of the Tours and the use of the Visitor Centre or Lighthouse without the prior written permission of ***Lighthouse Authority;</w:t>
        </w:r>
      </w:ins>
    </w:p>
    <w:p w14:paraId="066489B0" w14:textId="77777777" w:rsidR="000F72C1" w:rsidRDefault="000F72C1">
      <w:pPr>
        <w:pStyle w:val="ListParagraph"/>
        <w:rPr>
          <w:ins w:id="2137" w:author="Jiang" w:date="2024-07-11T11:35:00Z"/>
          <w:sz w:val="22"/>
          <w:lang w:val="en-GB"/>
        </w:rPr>
      </w:pPr>
    </w:p>
    <w:p w14:paraId="066489B1" w14:textId="77777777" w:rsidR="000F72C1" w:rsidRDefault="0020793E">
      <w:pPr>
        <w:pStyle w:val="Style1"/>
        <w:numPr>
          <w:ilvl w:val="1"/>
          <w:numId w:val="7"/>
        </w:numPr>
        <w:ind w:left="709" w:hanging="709"/>
        <w:jc w:val="both"/>
        <w:rPr>
          <w:ins w:id="2138" w:author="Jiang" w:date="2024-07-11T11:35:00Z"/>
          <w:sz w:val="22"/>
          <w:lang w:val="en-GB"/>
        </w:rPr>
      </w:pPr>
      <w:ins w:id="2139" w:author="Jiang" w:date="2024-07-11T11:35:00Z">
        <w:r>
          <w:rPr>
            <w:sz w:val="22"/>
            <w:lang w:val="en-GB"/>
          </w:rPr>
          <w:t xml:space="preserve">keep up to date and accurate </w:t>
        </w:r>
        <w:r>
          <w:rPr>
            <w:sz w:val="22"/>
            <w:szCs w:val="22"/>
            <w:lang w:val="en-GB"/>
          </w:rPr>
          <w:t>the Trip Advisor account, Google listing, social media accounts and any websites pertaining to the Lighthouse and Visitor Centre,  responding to any adverse comment or complaint in a professional and ethical manner;</w:t>
        </w:r>
      </w:ins>
    </w:p>
    <w:p w14:paraId="066489B2" w14:textId="77777777" w:rsidR="000F72C1" w:rsidRDefault="000F72C1">
      <w:pPr>
        <w:pStyle w:val="ListParagraph"/>
        <w:rPr>
          <w:ins w:id="2140" w:author="Jiang" w:date="2024-07-11T11:35:00Z"/>
          <w:sz w:val="22"/>
          <w:lang w:val="en-GB"/>
        </w:rPr>
      </w:pPr>
    </w:p>
    <w:p w14:paraId="066489B3" w14:textId="77777777" w:rsidR="000F72C1" w:rsidRDefault="0020793E">
      <w:pPr>
        <w:pStyle w:val="Style1"/>
        <w:numPr>
          <w:ilvl w:val="1"/>
          <w:numId w:val="7"/>
        </w:numPr>
        <w:ind w:left="709" w:hanging="709"/>
        <w:jc w:val="both"/>
        <w:rPr>
          <w:ins w:id="2141" w:author="Jiang" w:date="2024-07-11T11:35:00Z"/>
          <w:sz w:val="22"/>
          <w:lang w:val="en-GB"/>
        </w:rPr>
      </w:pPr>
      <w:ins w:id="2142" w:author="Jiang" w:date="2024-07-11T11:35:00Z">
        <w:r>
          <w:rPr>
            <w:sz w:val="22"/>
            <w:lang w:val="en-GB"/>
          </w:rPr>
          <w:t>ensure that the Lighthouse and Visitor Centre is kept clean and tidy following Tours and when the Visitor Centre is open for public access;</w:t>
        </w:r>
      </w:ins>
    </w:p>
    <w:p w14:paraId="066489B4" w14:textId="77777777" w:rsidR="000F72C1" w:rsidRDefault="000F72C1">
      <w:pPr>
        <w:pStyle w:val="ListParagraph"/>
        <w:rPr>
          <w:ins w:id="2143" w:author="Jiang" w:date="2024-07-11T11:35:00Z"/>
          <w:sz w:val="22"/>
          <w:u w:val="single"/>
          <w:lang w:val="en-GB"/>
        </w:rPr>
      </w:pPr>
    </w:p>
    <w:p w14:paraId="066489B5" w14:textId="77777777" w:rsidR="000F72C1" w:rsidRDefault="0020793E">
      <w:pPr>
        <w:pStyle w:val="Style1"/>
        <w:numPr>
          <w:ilvl w:val="1"/>
          <w:numId w:val="7"/>
        </w:numPr>
        <w:ind w:left="709" w:hanging="709"/>
        <w:jc w:val="both"/>
        <w:rPr>
          <w:ins w:id="2144" w:author="Jiang" w:date="2024-07-11T11:35:00Z"/>
          <w:sz w:val="22"/>
          <w:lang w:val="en-GB"/>
        </w:rPr>
      </w:pPr>
      <w:ins w:id="2145" w:author="Jiang" w:date="2024-07-11T11:35:00Z">
        <w:r>
          <w:rPr>
            <w:sz w:val="22"/>
            <w:lang w:val="en-GB"/>
          </w:rPr>
          <w:t>comply with the reasonable instructions of ***Lighthouse Authority in relation to the security of the Lighthouse and Visitor Centre; and</w:t>
        </w:r>
      </w:ins>
    </w:p>
    <w:p w14:paraId="066489B6" w14:textId="77777777" w:rsidR="000F72C1" w:rsidRDefault="000F72C1">
      <w:pPr>
        <w:pStyle w:val="ListParagraph"/>
        <w:rPr>
          <w:ins w:id="2146" w:author="Jiang" w:date="2024-07-11T11:35:00Z"/>
          <w:sz w:val="22"/>
          <w:lang w:val="en-GB"/>
        </w:rPr>
      </w:pPr>
    </w:p>
    <w:p w14:paraId="066489B7" w14:textId="77777777" w:rsidR="000F72C1" w:rsidRDefault="0020793E">
      <w:pPr>
        <w:pStyle w:val="Style1"/>
        <w:numPr>
          <w:ilvl w:val="1"/>
          <w:numId w:val="7"/>
        </w:numPr>
        <w:tabs>
          <w:tab w:val="left" w:pos="720"/>
        </w:tabs>
        <w:ind w:left="709" w:hanging="709"/>
        <w:jc w:val="both"/>
        <w:rPr>
          <w:ins w:id="2147" w:author="Jiang" w:date="2024-07-11T11:35:00Z"/>
          <w:sz w:val="22"/>
          <w:lang w:val="en-GB"/>
        </w:rPr>
      </w:pPr>
      <w:ins w:id="2148" w:author="Jiang" w:date="2024-07-11T11:35:00Z">
        <w:r>
          <w:rPr>
            <w:sz w:val="22"/>
            <w:lang w:val="en-GB"/>
          </w:rPr>
          <w:t>where requested to do so by ***Lighthouse Authority, and on no more than on a quarterly basis in any year, the Licensee shall provide confirmation to ***Lighthouse Authority as to the number of Tours conducted at the Lighthouse and/or Visitor Centre and the numbers of persons attending such Tours;</w:t>
        </w:r>
      </w:ins>
    </w:p>
    <w:p w14:paraId="066489B8" w14:textId="77777777" w:rsidR="000F72C1" w:rsidRDefault="000F72C1">
      <w:pPr>
        <w:pStyle w:val="Style1"/>
        <w:numPr>
          <w:ilvl w:val="0"/>
          <w:numId w:val="0"/>
        </w:numPr>
        <w:ind w:left="709"/>
        <w:jc w:val="both"/>
        <w:rPr>
          <w:ins w:id="2149" w:author="Jiang" w:date="2024-07-11T11:35:00Z"/>
          <w:sz w:val="22"/>
          <w:lang w:val="en-GB"/>
        </w:rPr>
      </w:pPr>
    </w:p>
    <w:p w14:paraId="066489B9" w14:textId="77777777" w:rsidR="000F72C1" w:rsidRDefault="0020793E">
      <w:pPr>
        <w:ind w:left="720" w:right="-47" w:hanging="720"/>
        <w:jc w:val="both"/>
        <w:rPr>
          <w:ins w:id="2150" w:author="Jiang" w:date="2024-07-11T11:35:00Z"/>
          <w:sz w:val="22"/>
        </w:rPr>
      </w:pPr>
      <w:ins w:id="2151" w:author="Jiang" w:date="2024-07-11T11:35:00Z">
        <w:r>
          <w:rPr>
            <w:sz w:val="22"/>
            <w:lang w:val="en-GB"/>
          </w:rPr>
          <w:t xml:space="preserve">7.14 </w:t>
        </w:r>
        <w:r>
          <w:rPr>
            <w:sz w:val="22"/>
            <w:lang w:val="en-GB"/>
          </w:rPr>
          <w:tab/>
          <w:t>n</w:t>
        </w:r>
        <w:r>
          <w:rPr>
            <w:sz w:val="22"/>
          </w:rPr>
          <w:t>ot to do or suffer to be done anything at the Lighthouse or Visitor Centre that may become a source of nuisance, annoyance, inconvenience, to ***Lighthouse Authority or to neighbouring premises or landowners.</w:t>
        </w:r>
      </w:ins>
    </w:p>
    <w:p w14:paraId="066489BA" w14:textId="77777777" w:rsidR="000F72C1" w:rsidRDefault="000F72C1">
      <w:pPr>
        <w:pStyle w:val="Style1"/>
        <w:numPr>
          <w:ilvl w:val="0"/>
          <w:numId w:val="0"/>
        </w:numPr>
        <w:ind w:left="709"/>
        <w:jc w:val="both"/>
        <w:rPr>
          <w:ins w:id="2152" w:author="Jiang" w:date="2024-07-11T11:35:00Z"/>
          <w:sz w:val="22"/>
          <w:lang w:val="en-GB"/>
        </w:rPr>
      </w:pPr>
    </w:p>
    <w:p w14:paraId="066489BB" w14:textId="77777777" w:rsidR="000F72C1" w:rsidRDefault="0020793E">
      <w:pPr>
        <w:tabs>
          <w:tab w:val="left" w:pos="-1440"/>
        </w:tabs>
        <w:jc w:val="both"/>
        <w:rPr>
          <w:ins w:id="2153" w:author="Jiang" w:date="2024-07-11T11:35:00Z"/>
          <w:b/>
          <w:bCs/>
          <w:sz w:val="22"/>
        </w:rPr>
      </w:pPr>
      <w:ins w:id="2154" w:author="Jiang" w:date="2024-07-11T11:35:00Z">
        <w:r>
          <w:rPr>
            <w:b/>
            <w:bCs/>
            <w:sz w:val="22"/>
            <w:szCs w:val="22"/>
            <w:lang w:val="en-GB"/>
          </w:rPr>
          <w:t>8</w:t>
        </w:r>
        <w:r>
          <w:rPr>
            <w:b/>
            <w:bCs/>
            <w:sz w:val="22"/>
            <w:szCs w:val="22"/>
            <w:lang w:val="en-GB"/>
          </w:rPr>
          <w:tab/>
        </w:r>
        <w:r>
          <w:rPr>
            <w:b/>
            <w:bCs/>
            <w:sz w:val="22"/>
          </w:rPr>
          <w:t>ADVERTISING, PUBLICITY AND INTELLECTUAL PROPERTY RIGHTS</w:t>
        </w:r>
      </w:ins>
    </w:p>
    <w:p w14:paraId="066489BC" w14:textId="77777777" w:rsidR="000F72C1" w:rsidRDefault="000F72C1">
      <w:pPr>
        <w:tabs>
          <w:tab w:val="left" w:pos="-1440"/>
        </w:tabs>
        <w:ind w:left="709" w:hanging="709"/>
        <w:jc w:val="both"/>
        <w:rPr>
          <w:ins w:id="2155" w:author="Jiang" w:date="2024-07-11T11:35:00Z"/>
          <w:sz w:val="22"/>
          <w:szCs w:val="22"/>
          <w:lang w:val="en-GB"/>
        </w:rPr>
      </w:pPr>
    </w:p>
    <w:p w14:paraId="066489BD" w14:textId="77777777" w:rsidR="000F72C1" w:rsidRDefault="0020793E">
      <w:pPr>
        <w:numPr>
          <w:ilvl w:val="1"/>
          <w:numId w:val="8"/>
        </w:numPr>
        <w:tabs>
          <w:tab w:val="clear" w:pos="360"/>
          <w:tab w:val="left" w:pos="-1440"/>
          <w:tab w:val="left" w:pos="709"/>
        </w:tabs>
        <w:ind w:left="709" w:hanging="709"/>
        <w:jc w:val="both"/>
        <w:rPr>
          <w:ins w:id="2156" w:author="Jiang" w:date="2024-07-11T11:35:00Z"/>
          <w:color w:val="0000FF"/>
          <w:sz w:val="22"/>
          <w:szCs w:val="22"/>
          <w:lang w:val="en-GB"/>
        </w:rPr>
      </w:pPr>
      <w:ins w:id="2157" w:author="Jiang" w:date="2024-07-11T11:35:00Z">
        <w:r>
          <w:rPr>
            <w:sz w:val="22"/>
            <w:szCs w:val="22"/>
            <w:lang w:val="en-GB"/>
          </w:rPr>
          <w:t>Any advertising, publicity, press release or signage produced by the Licensee or ***Lighthouse Authority in relation to the Lighthouse, Visitor Centre</w:t>
        </w:r>
        <w:r>
          <w:rPr>
            <w:color w:val="008000"/>
            <w:sz w:val="22"/>
            <w:szCs w:val="22"/>
            <w:lang w:val="en-GB"/>
          </w:rPr>
          <w:t xml:space="preserve"> </w:t>
        </w:r>
        <w:r>
          <w:rPr>
            <w:sz w:val="22"/>
            <w:szCs w:val="22"/>
            <w:lang w:val="en-GB"/>
          </w:rPr>
          <w:t xml:space="preserve">and / or Tours </w:t>
        </w:r>
        <w:r>
          <w:rPr>
            <w:sz w:val="22"/>
            <w:lang w:val="en-GB"/>
          </w:rPr>
          <w:t xml:space="preserve">which uses the other party’s Corporate Branding </w:t>
        </w:r>
        <w:r>
          <w:rPr>
            <w:sz w:val="22"/>
            <w:szCs w:val="22"/>
            <w:lang w:val="en-GB"/>
          </w:rPr>
          <w:t xml:space="preserve">must receive prior written (which includes email) approval of the other party.  For the avoidance of doubt, once approval has been granted, only material changes require further approval.    </w:t>
        </w:r>
      </w:ins>
    </w:p>
    <w:p w14:paraId="066489BE" w14:textId="77777777" w:rsidR="000F72C1" w:rsidRDefault="000F72C1">
      <w:pPr>
        <w:tabs>
          <w:tab w:val="left" w:pos="-1440"/>
        </w:tabs>
        <w:ind w:left="709"/>
        <w:jc w:val="both"/>
        <w:rPr>
          <w:ins w:id="2158" w:author="Jiang" w:date="2024-07-11T11:35:00Z"/>
          <w:color w:val="0000FF"/>
          <w:sz w:val="22"/>
          <w:szCs w:val="22"/>
          <w:lang w:val="en-GB"/>
        </w:rPr>
      </w:pPr>
    </w:p>
    <w:p w14:paraId="066489BF" w14:textId="77777777" w:rsidR="000F72C1" w:rsidRDefault="0020793E">
      <w:pPr>
        <w:numPr>
          <w:ilvl w:val="1"/>
          <w:numId w:val="8"/>
        </w:numPr>
        <w:tabs>
          <w:tab w:val="clear" w:pos="360"/>
          <w:tab w:val="left" w:pos="-1440"/>
          <w:tab w:val="left" w:pos="709"/>
        </w:tabs>
        <w:ind w:left="709" w:hanging="709"/>
        <w:jc w:val="both"/>
        <w:rPr>
          <w:ins w:id="2159" w:author="Jiang" w:date="2024-07-11T11:35:00Z"/>
          <w:sz w:val="22"/>
          <w:szCs w:val="22"/>
          <w:lang w:val="en-GB"/>
        </w:rPr>
      </w:pPr>
      <w:ins w:id="2160" w:author="Jiang" w:date="2024-07-11T11:35:00Z">
        <w:r>
          <w:rPr>
            <w:sz w:val="22"/>
            <w:szCs w:val="22"/>
            <w:lang w:val="en-GB"/>
          </w:rPr>
          <w:t>***Lighthouse Authority and the Licensee acknowledge as follows:</w:t>
        </w:r>
      </w:ins>
    </w:p>
    <w:p w14:paraId="066489C0" w14:textId="77777777" w:rsidR="000F72C1" w:rsidRDefault="000F72C1">
      <w:pPr>
        <w:pStyle w:val="ListParagraph"/>
        <w:rPr>
          <w:ins w:id="2161" w:author="Jiang" w:date="2024-07-11T11:35:00Z"/>
          <w:sz w:val="22"/>
          <w:szCs w:val="22"/>
          <w:lang w:val="en-GB"/>
        </w:rPr>
      </w:pPr>
    </w:p>
    <w:p w14:paraId="066489C1" w14:textId="77777777" w:rsidR="000F72C1" w:rsidRDefault="0020793E">
      <w:pPr>
        <w:numPr>
          <w:ilvl w:val="2"/>
          <w:numId w:val="8"/>
        </w:numPr>
        <w:tabs>
          <w:tab w:val="left" w:pos="-1440"/>
        </w:tabs>
        <w:jc w:val="both"/>
        <w:rPr>
          <w:ins w:id="2162" w:author="Jiang" w:date="2024-07-11T11:35:00Z"/>
          <w:sz w:val="22"/>
          <w:szCs w:val="22"/>
          <w:lang w:val="en-GB"/>
        </w:rPr>
      </w:pPr>
      <w:ins w:id="2163" w:author="Jiang" w:date="2024-07-11T11:35:00Z">
        <w:r>
          <w:rPr>
            <w:sz w:val="22"/>
            <w:szCs w:val="22"/>
            <w:lang w:val="en-GB"/>
          </w:rPr>
          <w:t>all rights in ***Lighthouse Authority’s Corporate Branding, including any goodwill associated with them, shall be the sole and exclusive property of ***Lighthouse Authority, and, save as expressly provided in </w:t>
        </w:r>
        <w:r>
          <w:fldChar w:fldCharType="begin"/>
        </w:r>
        <w:r>
          <w:instrText xml:space="preserve"> HYPERLINK "https://uk.practicallaw.thomsonreuters.com/8-505-8666?originationContext=document&amp;transitionType=DocumentItem&amp;contextData=(sc.Default)&amp;ppcid=6a7b17cfd8a544d194189289e68872e0&amp;comp=pluk&amp;view=hidealldraftingnotes" \l "co_anchor_a745291" </w:instrText>
        </w:r>
        <w:r>
          <w:fldChar w:fldCharType="separate"/>
        </w:r>
        <w:r>
          <w:rPr>
            <w:sz w:val="22"/>
            <w:szCs w:val="22"/>
            <w:lang w:val="en-GB"/>
          </w:rPr>
          <w:t>Clause 8.1</w:t>
        </w:r>
        <w:r>
          <w:rPr>
            <w:sz w:val="22"/>
            <w:szCs w:val="22"/>
            <w:lang w:val="en-GB"/>
          </w:rPr>
          <w:fldChar w:fldCharType="end"/>
        </w:r>
        <w:r>
          <w:rPr>
            <w:sz w:val="22"/>
            <w:szCs w:val="22"/>
            <w:lang w:val="en-GB"/>
          </w:rPr>
          <w:t>, the Licensee shall not acquire any rights in ***Lighthouse Authority’s Corporate Branding, nor in any developments or variations of them;</w:t>
        </w:r>
      </w:ins>
    </w:p>
    <w:p w14:paraId="066489C2" w14:textId="77777777" w:rsidR="000F72C1" w:rsidRDefault="000F72C1">
      <w:pPr>
        <w:tabs>
          <w:tab w:val="left" w:pos="-1440"/>
        </w:tabs>
        <w:ind w:left="720"/>
        <w:jc w:val="both"/>
        <w:rPr>
          <w:ins w:id="2164" w:author="Jiang" w:date="2024-07-11T11:35:00Z"/>
          <w:sz w:val="22"/>
          <w:szCs w:val="22"/>
          <w:lang w:val="en-GB"/>
        </w:rPr>
      </w:pPr>
    </w:p>
    <w:p w14:paraId="066489C3" w14:textId="77777777" w:rsidR="000F72C1" w:rsidRDefault="0020793E">
      <w:pPr>
        <w:numPr>
          <w:ilvl w:val="2"/>
          <w:numId w:val="8"/>
        </w:numPr>
        <w:tabs>
          <w:tab w:val="left" w:pos="-1440"/>
        </w:tabs>
        <w:jc w:val="both"/>
        <w:rPr>
          <w:ins w:id="2165" w:author="Jiang" w:date="2024-07-11T11:35:00Z"/>
          <w:sz w:val="22"/>
          <w:szCs w:val="22"/>
          <w:lang w:val="en-GB"/>
        </w:rPr>
      </w:pPr>
      <w:ins w:id="2166" w:author="Jiang" w:date="2024-07-11T11:35:00Z">
        <w:r>
          <w:rPr>
            <w:sz w:val="22"/>
            <w:szCs w:val="22"/>
            <w:lang w:val="en-GB"/>
          </w:rPr>
          <w:t>all rights in the Licensee’s Corporate Branding, including any goodwill associated with them, shall be the sole and exclusive property of the Licensee and, save as expressly provided in </w:t>
        </w:r>
        <w:r>
          <w:fldChar w:fldCharType="begin"/>
        </w:r>
        <w:r>
          <w:instrText xml:space="preserve"> HYPERLINK "https://uk.practicallaw.thomsonreuters.com/8-505-8666?originationContext=document&amp;transitionType=DocumentItem&amp;contextData=(sc.Default)&amp;ppcid=6a7b17cfd8a544d194189289e68872e0&amp;comp=pluk&amp;view=hidealldraftingnotes" \l "co_anchor_a204588" </w:instrText>
        </w:r>
        <w:r>
          <w:fldChar w:fldCharType="separate"/>
        </w:r>
        <w:r>
          <w:rPr>
            <w:sz w:val="22"/>
            <w:szCs w:val="22"/>
            <w:lang w:val="en-GB"/>
          </w:rPr>
          <w:t>Clause 8.1</w:t>
        </w:r>
        <w:r>
          <w:rPr>
            <w:sz w:val="22"/>
            <w:szCs w:val="22"/>
            <w:lang w:val="en-GB"/>
          </w:rPr>
          <w:fldChar w:fldCharType="end"/>
        </w:r>
        <w:r>
          <w:rPr>
            <w:sz w:val="22"/>
            <w:szCs w:val="22"/>
            <w:lang w:val="en-GB"/>
          </w:rPr>
          <w:t>, ***Lighthouse Authority shall not acquire any rights in the Licensee’s Corporate Branding, including any developments or variations of them.</w:t>
        </w:r>
      </w:ins>
    </w:p>
    <w:p w14:paraId="066489C4" w14:textId="77777777" w:rsidR="000F72C1" w:rsidRDefault="000F72C1">
      <w:pPr>
        <w:pStyle w:val="ListParagraph"/>
        <w:jc w:val="both"/>
        <w:rPr>
          <w:ins w:id="2167" w:author="Jiang" w:date="2024-07-11T11:35:00Z"/>
          <w:b/>
          <w:bCs/>
          <w:sz w:val="22"/>
        </w:rPr>
      </w:pPr>
    </w:p>
    <w:p w14:paraId="066489C5" w14:textId="77777777" w:rsidR="000F72C1" w:rsidRDefault="0020793E">
      <w:pPr>
        <w:tabs>
          <w:tab w:val="left" w:pos="-1440"/>
        </w:tabs>
        <w:ind w:left="720" w:hanging="720"/>
        <w:jc w:val="both"/>
        <w:rPr>
          <w:ins w:id="2168" w:author="Jiang" w:date="2024-07-11T11:35:00Z"/>
          <w:sz w:val="22"/>
          <w:szCs w:val="22"/>
          <w:lang w:val="en-GB"/>
        </w:rPr>
      </w:pPr>
      <w:ins w:id="2169" w:author="Jiang" w:date="2024-07-11T11:35:00Z">
        <w:r>
          <w:rPr>
            <w:sz w:val="22"/>
            <w:szCs w:val="22"/>
            <w:lang w:val="en-GB"/>
          </w:rPr>
          <w:t>8.3</w:t>
        </w:r>
        <w:r>
          <w:rPr>
            <w:sz w:val="22"/>
            <w:szCs w:val="22"/>
            <w:lang w:val="en-GB"/>
          </w:rPr>
          <w:tab/>
          <w:t xml:space="preserve">The Licensee and ***Lighthouse Authority shall use reasonable endeavours to discuss with the other party any planned significant additional advertising, publicity or press release  pertaining to the Lighthouse or Visitor Centre beyond the usual marketing, advertising (including, in addition, social media and web-based advertising) or publicity arising pursuant to the activities covered by this Agreement. </w:t>
        </w:r>
      </w:ins>
    </w:p>
    <w:p w14:paraId="066489C6" w14:textId="77777777" w:rsidR="000F72C1" w:rsidRDefault="000F72C1">
      <w:pPr>
        <w:pStyle w:val="ListParagraph"/>
        <w:jc w:val="both"/>
        <w:rPr>
          <w:ins w:id="2170" w:author="Jiang" w:date="2024-07-11T11:35:00Z"/>
          <w:b/>
          <w:bCs/>
          <w:sz w:val="22"/>
        </w:rPr>
      </w:pPr>
    </w:p>
    <w:p w14:paraId="066489C7" w14:textId="77777777" w:rsidR="000F72C1" w:rsidRDefault="0020793E">
      <w:pPr>
        <w:jc w:val="both"/>
        <w:rPr>
          <w:ins w:id="2171" w:author="Jiang" w:date="2024-07-11T11:35:00Z"/>
          <w:color w:val="0000FF"/>
          <w:sz w:val="22"/>
          <w:szCs w:val="22"/>
          <w:lang w:val="en-GB"/>
        </w:rPr>
      </w:pPr>
      <w:ins w:id="2172" w:author="Jiang" w:date="2024-07-11T11:35:00Z">
        <w:r>
          <w:rPr>
            <w:b/>
            <w:bCs/>
            <w:sz w:val="22"/>
            <w:szCs w:val="22"/>
            <w:lang w:val="en-GB"/>
          </w:rPr>
          <w:t>9</w:t>
        </w:r>
        <w:r>
          <w:rPr>
            <w:b/>
            <w:bCs/>
            <w:sz w:val="22"/>
            <w:szCs w:val="22"/>
            <w:lang w:val="en-GB"/>
          </w:rPr>
          <w:tab/>
          <w:t xml:space="preserve">MERCHANDISE </w:t>
        </w:r>
      </w:ins>
    </w:p>
    <w:p w14:paraId="066489C8" w14:textId="77777777" w:rsidR="000F72C1" w:rsidRDefault="000F72C1">
      <w:pPr>
        <w:tabs>
          <w:tab w:val="left" w:pos="-1440"/>
        </w:tabs>
        <w:jc w:val="both"/>
        <w:rPr>
          <w:ins w:id="2173" w:author="Jiang" w:date="2024-07-11T11:35:00Z"/>
          <w:sz w:val="22"/>
          <w:szCs w:val="22"/>
          <w:lang w:val="en-GB"/>
        </w:rPr>
      </w:pPr>
    </w:p>
    <w:p w14:paraId="066489C9" w14:textId="77777777" w:rsidR="000F72C1" w:rsidRDefault="0020793E">
      <w:pPr>
        <w:tabs>
          <w:tab w:val="left" w:pos="-1440"/>
        </w:tabs>
        <w:ind w:left="709" w:hanging="709"/>
        <w:jc w:val="both"/>
        <w:rPr>
          <w:ins w:id="2174" w:author="Jiang" w:date="2024-07-11T11:35:00Z"/>
          <w:rFonts w:eastAsia="@PMingLiU"/>
          <w:sz w:val="22"/>
          <w:szCs w:val="22"/>
        </w:rPr>
      </w:pPr>
      <w:ins w:id="2175" w:author="Jiang" w:date="2024-07-11T11:35:00Z">
        <w:r>
          <w:rPr>
            <w:bCs/>
            <w:sz w:val="22"/>
            <w:szCs w:val="22"/>
            <w:lang w:val="en-GB"/>
          </w:rPr>
          <w:t>9.1</w:t>
        </w:r>
        <w:r>
          <w:rPr>
            <w:sz w:val="22"/>
            <w:szCs w:val="22"/>
            <w:lang w:val="en-GB"/>
          </w:rPr>
          <w:tab/>
          <w:t xml:space="preserve">***Lighthouse Authority may, at its discretion, offer the Licensee the opportunity to purchase branded merchandise to sell in the Visitor Centre or provide free of charge literature or promotional materials for display and distribution in the Visitor Centre. </w:t>
        </w:r>
      </w:ins>
    </w:p>
    <w:p w14:paraId="066489CA" w14:textId="77777777" w:rsidR="000F72C1" w:rsidRDefault="000F72C1">
      <w:pPr>
        <w:ind w:left="709" w:hanging="709"/>
        <w:jc w:val="both"/>
        <w:rPr>
          <w:ins w:id="2176" w:author="Jiang" w:date="2024-07-11T11:35:00Z"/>
          <w:sz w:val="22"/>
          <w:szCs w:val="22"/>
          <w:lang w:val="en-GB"/>
        </w:rPr>
      </w:pPr>
    </w:p>
    <w:p w14:paraId="066489CB" w14:textId="77777777" w:rsidR="000F72C1" w:rsidRDefault="000F72C1">
      <w:pPr>
        <w:ind w:left="709" w:hanging="709"/>
        <w:jc w:val="both"/>
        <w:rPr>
          <w:ins w:id="2177" w:author="Jiang" w:date="2024-07-11T11:35:00Z"/>
          <w:sz w:val="22"/>
          <w:szCs w:val="22"/>
          <w:lang w:val="en-GB"/>
        </w:rPr>
      </w:pPr>
    </w:p>
    <w:p w14:paraId="066489CC" w14:textId="77777777" w:rsidR="000F72C1" w:rsidRDefault="000F72C1">
      <w:pPr>
        <w:ind w:left="709" w:hanging="709"/>
        <w:jc w:val="both"/>
        <w:rPr>
          <w:ins w:id="2178" w:author="Jiang" w:date="2024-07-11T11:35:00Z"/>
          <w:sz w:val="22"/>
          <w:szCs w:val="22"/>
          <w:lang w:val="en-GB"/>
        </w:rPr>
      </w:pPr>
    </w:p>
    <w:p w14:paraId="066489CD" w14:textId="77777777" w:rsidR="000F72C1" w:rsidRDefault="000F72C1">
      <w:pPr>
        <w:ind w:left="709" w:hanging="709"/>
        <w:jc w:val="both"/>
        <w:rPr>
          <w:ins w:id="2179" w:author="Jiang" w:date="2024-07-11T11:35:00Z"/>
          <w:sz w:val="22"/>
          <w:szCs w:val="22"/>
          <w:lang w:val="en-GB"/>
        </w:rPr>
      </w:pPr>
    </w:p>
    <w:p w14:paraId="066489CE" w14:textId="77777777" w:rsidR="000F72C1" w:rsidRDefault="0020793E">
      <w:pPr>
        <w:jc w:val="both"/>
        <w:rPr>
          <w:ins w:id="2180" w:author="Jiang" w:date="2024-07-11T11:35:00Z"/>
          <w:b/>
          <w:bCs/>
          <w:sz w:val="22"/>
        </w:rPr>
      </w:pPr>
      <w:ins w:id="2181" w:author="Jiang" w:date="2024-07-11T11:35:00Z">
        <w:r>
          <w:rPr>
            <w:b/>
            <w:bCs/>
            <w:sz w:val="22"/>
            <w:szCs w:val="22"/>
            <w:lang w:val="en-GB"/>
          </w:rPr>
          <w:t>10</w:t>
        </w:r>
        <w:r>
          <w:rPr>
            <w:b/>
            <w:bCs/>
            <w:sz w:val="22"/>
            <w:szCs w:val="22"/>
            <w:lang w:val="en-GB"/>
          </w:rPr>
          <w:tab/>
          <w:t xml:space="preserve">EXHIBITIONS </w:t>
        </w:r>
      </w:ins>
    </w:p>
    <w:p w14:paraId="066489CF" w14:textId="77777777" w:rsidR="000F72C1" w:rsidRDefault="000F72C1">
      <w:pPr>
        <w:pStyle w:val="Style1"/>
        <w:numPr>
          <w:ilvl w:val="0"/>
          <w:numId w:val="0"/>
        </w:numPr>
        <w:tabs>
          <w:tab w:val="left" w:pos="720"/>
        </w:tabs>
        <w:jc w:val="both"/>
        <w:rPr>
          <w:ins w:id="2182" w:author="Jiang" w:date="2024-07-11T11:35:00Z"/>
          <w:b/>
          <w:bCs/>
          <w:sz w:val="22"/>
        </w:rPr>
      </w:pPr>
    </w:p>
    <w:p w14:paraId="066489D0" w14:textId="77777777" w:rsidR="000F72C1" w:rsidRDefault="0020793E">
      <w:pPr>
        <w:pStyle w:val="Style1"/>
        <w:numPr>
          <w:ilvl w:val="0"/>
          <w:numId w:val="0"/>
        </w:numPr>
        <w:tabs>
          <w:tab w:val="left" w:pos="720"/>
        </w:tabs>
        <w:ind w:left="709" w:hanging="709"/>
        <w:jc w:val="both"/>
        <w:rPr>
          <w:ins w:id="2183" w:author="Jiang" w:date="2024-07-11T11:35:00Z"/>
          <w:sz w:val="22"/>
        </w:rPr>
      </w:pPr>
      <w:ins w:id="2184" w:author="Jiang" w:date="2024-07-11T11:35:00Z">
        <w:r>
          <w:rPr>
            <w:bCs/>
            <w:sz w:val="22"/>
          </w:rPr>
          <w:t>10.1</w:t>
        </w:r>
        <w:r>
          <w:rPr>
            <w:sz w:val="22"/>
          </w:rPr>
          <w:tab/>
          <w:t>Should ***Lighthouse Authority loan exhibition, display and/or artefact material to the Visitor Centre all such material shall remain under the management of ***Lighthouse Authority at all times.</w:t>
        </w:r>
      </w:ins>
    </w:p>
    <w:p w14:paraId="066489D1" w14:textId="77777777" w:rsidR="000F72C1" w:rsidRDefault="000F72C1">
      <w:pPr>
        <w:pStyle w:val="Style1"/>
        <w:numPr>
          <w:ilvl w:val="0"/>
          <w:numId w:val="0"/>
        </w:numPr>
        <w:tabs>
          <w:tab w:val="left" w:pos="720"/>
        </w:tabs>
        <w:ind w:left="709" w:hanging="709"/>
        <w:jc w:val="both"/>
        <w:rPr>
          <w:ins w:id="2185" w:author="Jiang" w:date="2024-07-11T11:35:00Z"/>
          <w:sz w:val="22"/>
        </w:rPr>
      </w:pPr>
    </w:p>
    <w:p w14:paraId="066489D2" w14:textId="77777777" w:rsidR="000F72C1" w:rsidRDefault="0020793E">
      <w:pPr>
        <w:pStyle w:val="Style1"/>
        <w:numPr>
          <w:ilvl w:val="0"/>
          <w:numId w:val="0"/>
        </w:numPr>
        <w:tabs>
          <w:tab w:val="left" w:pos="720"/>
        </w:tabs>
        <w:ind w:left="709" w:hanging="709"/>
        <w:jc w:val="both"/>
        <w:rPr>
          <w:ins w:id="2186" w:author="Jiang" w:date="2024-07-11T11:35:00Z"/>
          <w:sz w:val="22"/>
        </w:rPr>
      </w:pPr>
      <w:ins w:id="2187" w:author="Jiang" w:date="2024-07-11T11:35:00Z">
        <w:r>
          <w:rPr>
            <w:sz w:val="22"/>
          </w:rPr>
          <w:t>10.2</w:t>
        </w:r>
        <w:r>
          <w:rPr>
            <w:sz w:val="22"/>
          </w:rPr>
          <w:tab/>
          <w:t xml:space="preserve">The Licensee shall submit any requests for changes, additions or movement of exhibition, display or artefact material to ***Lighthouse Authority.   </w:t>
        </w:r>
      </w:ins>
    </w:p>
    <w:p w14:paraId="066489D3" w14:textId="77777777" w:rsidR="000F72C1" w:rsidRDefault="000F72C1">
      <w:pPr>
        <w:pStyle w:val="Style1"/>
        <w:numPr>
          <w:ilvl w:val="0"/>
          <w:numId w:val="0"/>
        </w:numPr>
        <w:tabs>
          <w:tab w:val="left" w:pos="720"/>
        </w:tabs>
        <w:ind w:left="709" w:hanging="709"/>
        <w:jc w:val="both"/>
        <w:rPr>
          <w:ins w:id="2188" w:author="Jiang" w:date="2024-07-11T11:35:00Z"/>
          <w:sz w:val="22"/>
        </w:rPr>
      </w:pPr>
    </w:p>
    <w:p w14:paraId="066489D4" w14:textId="77777777" w:rsidR="000F72C1" w:rsidRDefault="0020793E">
      <w:pPr>
        <w:pStyle w:val="ListParagraph"/>
        <w:numPr>
          <w:ilvl w:val="0"/>
          <w:numId w:val="9"/>
        </w:numPr>
        <w:ind w:hanging="720"/>
        <w:jc w:val="both"/>
        <w:rPr>
          <w:ins w:id="2189" w:author="Jiang" w:date="2024-07-11T11:35:00Z"/>
          <w:b/>
          <w:bCs/>
          <w:sz w:val="22"/>
        </w:rPr>
      </w:pPr>
      <w:ins w:id="2190" w:author="Jiang" w:date="2024-07-11T11:35:00Z">
        <w:r>
          <w:rPr>
            <w:b/>
            <w:bCs/>
            <w:sz w:val="22"/>
          </w:rPr>
          <w:t xml:space="preserve">MAINTENANCE </w:t>
        </w:r>
      </w:ins>
    </w:p>
    <w:p w14:paraId="066489D5" w14:textId="77777777" w:rsidR="000F72C1" w:rsidRDefault="000F72C1">
      <w:pPr>
        <w:jc w:val="both"/>
        <w:rPr>
          <w:ins w:id="2191" w:author="Jiang" w:date="2024-07-11T11:35:00Z"/>
          <w:b/>
          <w:bCs/>
          <w:sz w:val="22"/>
        </w:rPr>
      </w:pPr>
    </w:p>
    <w:p w14:paraId="066489D6" w14:textId="77777777" w:rsidR="000F72C1" w:rsidRDefault="0020793E">
      <w:pPr>
        <w:ind w:left="709" w:hanging="709"/>
        <w:jc w:val="both"/>
        <w:rPr>
          <w:ins w:id="2192" w:author="Jiang" w:date="2024-07-11T11:35:00Z"/>
          <w:sz w:val="22"/>
          <w:szCs w:val="22"/>
          <w:lang w:val="en-GB"/>
        </w:rPr>
      </w:pPr>
      <w:ins w:id="2193" w:author="Jiang" w:date="2024-07-11T11:35:00Z">
        <w:r>
          <w:rPr>
            <w:bCs/>
            <w:sz w:val="22"/>
          </w:rPr>
          <w:t>11.1</w:t>
        </w:r>
        <w:r>
          <w:rPr>
            <w:b/>
            <w:bCs/>
            <w:sz w:val="22"/>
          </w:rPr>
          <w:tab/>
        </w:r>
        <w:r>
          <w:rPr>
            <w:sz w:val="22"/>
          </w:rPr>
          <w:t>***Lighthouse Authority</w:t>
        </w:r>
        <w:r>
          <w:rPr>
            <w:sz w:val="22"/>
            <w:szCs w:val="22"/>
            <w:lang w:val="en-GB"/>
          </w:rPr>
          <w:t xml:space="preserve"> is responsible for all property and maintenance costs at the Lighthouse and Visitor Centre. The Licensee shall promptly submit all requests for maintenance of the Lighthouse to ***Lighthouse Authority and shall not arrange or carry out any maintenance work at the Lighthouse without the prior permission of ***Lighthouse Authority.</w:t>
        </w:r>
      </w:ins>
    </w:p>
    <w:p w14:paraId="066489D7" w14:textId="77777777" w:rsidR="000F72C1" w:rsidRDefault="000F72C1">
      <w:pPr>
        <w:ind w:left="709" w:hanging="709"/>
        <w:jc w:val="both"/>
        <w:rPr>
          <w:ins w:id="2194" w:author="Jiang" w:date="2024-07-11T11:35:00Z"/>
          <w:sz w:val="22"/>
          <w:szCs w:val="22"/>
          <w:lang w:val="en-GB"/>
        </w:rPr>
      </w:pPr>
    </w:p>
    <w:p w14:paraId="066489D8" w14:textId="77777777" w:rsidR="000F72C1" w:rsidRDefault="0020793E">
      <w:pPr>
        <w:ind w:left="709" w:hanging="709"/>
        <w:jc w:val="both"/>
        <w:rPr>
          <w:ins w:id="2195" w:author="Jiang" w:date="2024-07-11T11:35:00Z"/>
          <w:sz w:val="22"/>
          <w:szCs w:val="22"/>
          <w:lang w:val="en-GB"/>
        </w:rPr>
      </w:pPr>
      <w:ins w:id="2196" w:author="Jiang" w:date="2024-07-11T11:35:00Z">
        <w:r>
          <w:rPr>
            <w:sz w:val="22"/>
            <w:szCs w:val="22"/>
            <w:lang w:val="en-GB"/>
          </w:rPr>
          <w:t>11.2</w:t>
        </w:r>
        <w:r>
          <w:rPr>
            <w:sz w:val="22"/>
            <w:szCs w:val="22"/>
            <w:lang w:val="en-GB"/>
          </w:rPr>
          <w:tab/>
          <w:t>***Lighthouse Authority shall  advise the Licensee  of any planned maintenance to the Lighthouse and/or Visitor Centre and shall use reasonable endeavours to carry out maintenance on such dates, at such times and in a manner which causes minimal disruption to the Licensee (acting reasonably).</w:t>
        </w:r>
      </w:ins>
    </w:p>
    <w:p w14:paraId="066489D9" w14:textId="77777777" w:rsidR="000F72C1" w:rsidRDefault="0020793E">
      <w:pPr>
        <w:ind w:left="709" w:hanging="709"/>
        <w:jc w:val="both"/>
        <w:rPr>
          <w:ins w:id="2197" w:author="Jiang" w:date="2024-07-11T11:35:00Z"/>
          <w:sz w:val="22"/>
          <w:szCs w:val="22"/>
          <w:lang w:val="en-GB"/>
        </w:rPr>
      </w:pPr>
      <w:ins w:id="2198" w:author="Jiang" w:date="2024-07-11T11:35:00Z">
        <w:r>
          <w:rPr>
            <w:sz w:val="22"/>
            <w:szCs w:val="22"/>
            <w:lang w:val="en-GB"/>
          </w:rPr>
          <w:t xml:space="preserve">  </w:t>
        </w:r>
      </w:ins>
    </w:p>
    <w:p w14:paraId="066489DA" w14:textId="77777777" w:rsidR="000F72C1" w:rsidRDefault="0020793E">
      <w:pPr>
        <w:pStyle w:val="Heading4"/>
        <w:numPr>
          <w:ilvl w:val="0"/>
          <w:numId w:val="9"/>
        </w:numPr>
        <w:ind w:hanging="720"/>
        <w:rPr>
          <w:ins w:id="2199" w:author="Jiang" w:date="2024-07-11T11:35:00Z"/>
        </w:rPr>
      </w:pPr>
      <w:ins w:id="2200" w:author="Jiang" w:date="2024-07-11T11:35:00Z">
        <w:r>
          <w:t>HEALTH, SAFETY &amp; ENVIRONMENT</w:t>
        </w:r>
        <w:r>
          <w:rPr>
            <w:b w:val="0"/>
            <w:bCs w:val="0"/>
            <w:color w:val="0000FF"/>
          </w:rPr>
          <w:t xml:space="preserve">   </w:t>
        </w:r>
      </w:ins>
    </w:p>
    <w:p w14:paraId="066489DB" w14:textId="77777777" w:rsidR="000F72C1" w:rsidRDefault="000F72C1">
      <w:pPr>
        <w:jc w:val="both"/>
        <w:rPr>
          <w:ins w:id="2201" w:author="Jiang" w:date="2024-07-11T11:35:00Z"/>
          <w:sz w:val="22"/>
          <w:lang w:val="en-GB"/>
        </w:rPr>
      </w:pPr>
    </w:p>
    <w:p w14:paraId="066489DC" w14:textId="77777777" w:rsidR="000F72C1" w:rsidRDefault="0020793E">
      <w:pPr>
        <w:pStyle w:val="ListParagraph"/>
        <w:numPr>
          <w:ilvl w:val="1"/>
          <w:numId w:val="10"/>
        </w:numPr>
        <w:ind w:left="709" w:hanging="709"/>
        <w:jc w:val="both"/>
        <w:rPr>
          <w:ins w:id="2202" w:author="Jiang" w:date="2024-07-11T11:35:00Z"/>
          <w:sz w:val="22"/>
        </w:rPr>
      </w:pPr>
      <w:ins w:id="2203" w:author="Jiang" w:date="2024-07-11T11:35:00Z">
        <w:r>
          <w:rPr>
            <w:sz w:val="22"/>
            <w:lang w:val="en-GB"/>
          </w:rPr>
          <w:t xml:space="preserve">The </w:t>
        </w:r>
        <w:r>
          <w:rPr>
            <w:sz w:val="22"/>
          </w:rPr>
          <w:t>Licensee shall carry out the Tours in accordance with the First Schedule to ensure the:</w:t>
        </w:r>
      </w:ins>
    </w:p>
    <w:p w14:paraId="066489DD" w14:textId="77777777" w:rsidR="000F72C1" w:rsidRDefault="000F72C1">
      <w:pPr>
        <w:ind w:left="709"/>
        <w:jc w:val="both"/>
        <w:rPr>
          <w:ins w:id="2204" w:author="Jiang" w:date="2024-07-11T11:35:00Z"/>
          <w:sz w:val="22"/>
        </w:rPr>
      </w:pPr>
    </w:p>
    <w:p w14:paraId="066489DE" w14:textId="77777777" w:rsidR="000F72C1" w:rsidRDefault="0020793E">
      <w:pPr>
        <w:numPr>
          <w:ilvl w:val="0"/>
          <w:numId w:val="11"/>
        </w:numPr>
        <w:tabs>
          <w:tab w:val="clear" w:pos="720"/>
        </w:tabs>
        <w:ind w:left="709" w:firstLine="0"/>
        <w:jc w:val="both"/>
        <w:rPr>
          <w:ins w:id="2205" w:author="Jiang" w:date="2024-07-11T11:35:00Z"/>
          <w:sz w:val="22"/>
        </w:rPr>
      </w:pPr>
      <w:ins w:id="2206" w:author="Jiang" w:date="2024-07-11T11:35:00Z">
        <w:r>
          <w:rPr>
            <w:sz w:val="22"/>
          </w:rPr>
          <w:t xml:space="preserve">Safety of visitors </w:t>
        </w:r>
      </w:ins>
    </w:p>
    <w:p w14:paraId="066489DF" w14:textId="77777777" w:rsidR="000F72C1" w:rsidRDefault="0020793E">
      <w:pPr>
        <w:numPr>
          <w:ilvl w:val="0"/>
          <w:numId w:val="11"/>
        </w:numPr>
        <w:tabs>
          <w:tab w:val="clear" w:pos="720"/>
        </w:tabs>
        <w:ind w:hanging="11"/>
        <w:jc w:val="both"/>
        <w:rPr>
          <w:ins w:id="2207" w:author="Jiang" w:date="2024-07-11T11:35:00Z"/>
          <w:sz w:val="22"/>
        </w:rPr>
      </w:pPr>
      <w:ins w:id="2208" w:author="Jiang" w:date="2024-07-11T11:35:00Z">
        <w:r>
          <w:rPr>
            <w:sz w:val="22"/>
          </w:rPr>
          <w:t>Conservation of the building</w:t>
        </w:r>
      </w:ins>
    </w:p>
    <w:p w14:paraId="066489E0" w14:textId="77777777" w:rsidR="000F72C1" w:rsidRDefault="0020793E">
      <w:pPr>
        <w:numPr>
          <w:ilvl w:val="0"/>
          <w:numId w:val="11"/>
        </w:numPr>
        <w:tabs>
          <w:tab w:val="clear" w:pos="720"/>
        </w:tabs>
        <w:ind w:hanging="11"/>
        <w:jc w:val="both"/>
        <w:rPr>
          <w:ins w:id="2209" w:author="Jiang" w:date="2024-07-11T11:35:00Z"/>
          <w:sz w:val="22"/>
        </w:rPr>
      </w:pPr>
      <w:ins w:id="2210" w:author="Jiang" w:date="2024-07-11T11:35:00Z">
        <w:r>
          <w:rPr>
            <w:sz w:val="22"/>
          </w:rPr>
          <w:t xml:space="preserve">Preservation of the natural heritage and the environment  </w:t>
        </w:r>
      </w:ins>
    </w:p>
    <w:p w14:paraId="066489E1" w14:textId="77777777" w:rsidR="000F72C1" w:rsidRDefault="000F72C1">
      <w:pPr>
        <w:tabs>
          <w:tab w:val="left" w:pos="-1440"/>
        </w:tabs>
        <w:ind w:left="360"/>
        <w:jc w:val="both"/>
        <w:rPr>
          <w:ins w:id="2211" w:author="Jiang" w:date="2024-07-11T11:35:00Z"/>
          <w:sz w:val="22"/>
          <w:szCs w:val="22"/>
          <w:lang w:val="en-GB"/>
        </w:rPr>
      </w:pPr>
    </w:p>
    <w:p w14:paraId="066489E2" w14:textId="77777777" w:rsidR="000F72C1" w:rsidRDefault="0020793E">
      <w:pPr>
        <w:pStyle w:val="Heading2"/>
        <w:ind w:left="709" w:hanging="709"/>
        <w:rPr>
          <w:ins w:id="2212" w:author="Jiang" w:date="2024-07-11T11:35:00Z"/>
        </w:rPr>
      </w:pPr>
      <w:ins w:id="2213" w:author="Jiang" w:date="2024-07-11T11:35:00Z">
        <w:r>
          <w:t>13</w:t>
        </w:r>
        <w:r>
          <w:tab/>
          <w:t>EQUALITY &amp; DIVERSITY</w:t>
        </w:r>
      </w:ins>
    </w:p>
    <w:p w14:paraId="066489E3" w14:textId="77777777" w:rsidR="000F72C1" w:rsidRDefault="000F72C1">
      <w:pPr>
        <w:ind w:left="709"/>
        <w:jc w:val="both"/>
        <w:rPr>
          <w:ins w:id="2214" w:author="Jiang" w:date="2024-07-11T11:35:00Z"/>
          <w:sz w:val="22"/>
          <w:szCs w:val="22"/>
        </w:rPr>
      </w:pPr>
    </w:p>
    <w:p w14:paraId="066489E4" w14:textId="77777777" w:rsidR="000F72C1" w:rsidRDefault="0020793E">
      <w:pPr>
        <w:ind w:left="709" w:hanging="709"/>
        <w:jc w:val="both"/>
        <w:rPr>
          <w:ins w:id="2215" w:author="Jiang" w:date="2024-07-11T11:35:00Z"/>
          <w:sz w:val="22"/>
          <w:szCs w:val="22"/>
        </w:rPr>
      </w:pPr>
      <w:ins w:id="2216" w:author="Jiang" w:date="2024-07-11T11:35:00Z">
        <w:r>
          <w:rPr>
            <w:sz w:val="22"/>
            <w:szCs w:val="22"/>
          </w:rPr>
          <w:t>13.1</w:t>
        </w:r>
        <w:r>
          <w:rPr>
            <w:sz w:val="22"/>
            <w:szCs w:val="22"/>
          </w:rPr>
          <w:tab/>
          <w:t xml:space="preserve">The Licensee shall, and shall procure that the Licensee’s personnel comply with any applicable anti-discrimination legislation in force. </w:t>
        </w:r>
      </w:ins>
    </w:p>
    <w:p w14:paraId="066489E5" w14:textId="77777777" w:rsidR="000F72C1" w:rsidRDefault="000F72C1">
      <w:pPr>
        <w:ind w:left="709" w:hanging="709"/>
        <w:jc w:val="both"/>
        <w:rPr>
          <w:ins w:id="2217" w:author="Jiang" w:date="2024-07-11T11:35:00Z"/>
          <w:sz w:val="22"/>
          <w:szCs w:val="22"/>
        </w:rPr>
      </w:pPr>
    </w:p>
    <w:p w14:paraId="066489E6" w14:textId="77777777" w:rsidR="000F72C1" w:rsidRDefault="0020793E">
      <w:pPr>
        <w:pStyle w:val="Heading2"/>
        <w:ind w:left="709" w:hanging="709"/>
        <w:rPr>
          <w:ins w:id="2218" w:author="Jiang" w:date="2024-07-11T11:35:00Z"/>
        </w:rPr>
      </w:pPr>
      <w:ins w:id="2219" w:author="Jiang" w:date="2024-07-11T11:35:00Z">
        <w:r>
          <w:t>14</w:t>
        </w:r>
        <w:r>
          <w:tab/>
          <w:t xml:space="preserve">RELATIONSHIP BETWEEN THE PARTIES </w:t>
        </w:r>
      </w:ins>
    </w:p>
    <w:p w14:paraId="066489E7" w14:textId="77777777" w:rsidR="000F72C1" w:rsidRDefault="000F72C1">
      <w:pPr>
        <w:ind w:left="709"/>
        <w:jc w:val="both"/>
        <w:rPr>
          <w:ins w:id="2220" w:author="Jiang" w:date="2024-07-11T11:35:00Z"/>
          <w:sz w:val="22"/>
          <w:szCs w:val="22"/>
        </w:rPr>
      </w:pPr>
    </w:p>
    <w:p w14:paraId="066489E8" w14:textId="77777777" w:rsidR="000F72C1" w:rsidRDefault="0020793E">
      <w:pPr>
        <w:ind w:left="709" w:hanging="709"/>
        <w:jc w:val="both"/>
        <w:rPr>
          <w:ins w:id="2221" w:author="Jiang" w:date="2024-07-11T11:35:00Z"/>
          <w:bCs/>
          <w:sz w:val="22"/>
          <w:szCs w:val="22"/>
          <w:lang w:val="en-GB"/>
        </w:rPr>
      </w:pPr>
      <w:ins w:id="2222" w:author="Jiang" w:date="2024-07-11T11:35:00Z">
        <w:r>
          <w:rPr>
            <w:bCs/>
            <w:sz w:val="22"/>
            <w:szCs w:val="22"/>
          </w:rPr>
          <w:t>14.1</w:t>
        </w:r>
        <w:r>
          <w:rPr>
            <w:bCs/>
            <w:sz w:val="22"/>
            <w:szCs w:val="22"/>
          </w:rPr>
          <w:tab/>
        </w:r>
        <w:r>
          <w:rPr>
            <w:sz w:val="22"/>
            <w:szCs w:val="22"/>
          </w:rPr>
          <w:t xml:space="preserve"> Nothing in this Agreement shall constitute the creation, establishment or relationship of partnership, joint venture, or employer or employee between the Parties.</w:t>
        </w:r>
      </w:ins>
    </w:p>
    <w:p w14:paraId="066489E9" w14:textId="77777777" w:rsidR="000F72C1" w:rsidRDefault="000F72C1">
      <w:pPr>
        <w:ind w:left="709"/>
        <w:jc w:val="both"/>
        <w:rPr>
          <w:ins w:id="2223" w:author="Jiang" w:date="2024-07-11T11:35:00Z"/>
          <w:sz w:val="22"/>
          <w:szCs w:val="22"/>
          <w:lang w:val="en-GB"/>
        </w:rPr>
      </w:pPr>
    </w:p>
    <w:p w14:paraId="066489EA" w14:textId="77777777" w:rsidR="000F72C1" w:rsidRDefault="0020793E">
      <w:pPr>
        <w:ind w:left="709" w:hanging="709"/>
        <w:jc w:val="both"/>
        <w:rPr>
          <w:ins w:id="2224" w:author="Jiang" w:date="2024-07-11T11:35:00Z"/>
          <w:b/>
          <w:sz w:val="22"/>
          <w:szCs w:val="22"/>
        </w:rPr>
      </w:pPr>
      <w:ins w:id="2225" w:author="Jiang" w:date="2024-07-11T11:35:00Z">
        <w:r>
          <w:rPr>
            <w:b/>
            <w:sz w:val="22"/>
            <w:szCs w:val="22"/>
            <w:lang w:val="en-GB"/>
          </w:rPr>
          <w:t>15</w:t>
        </w:r>
        <w:r>
          <w:rPr>
            <w:b/>
            <w:sz w:val="22"/>
            <w:szCs w:val="22"/>
            <w:lang w:val="en-GB"/>
          </w:rPr>
          <w:tab/>
        </w:r>
        <w:r>
          <w:rPr>
            <w:b/>
            <w:sz w:val="22"/>
            <w:szCs w:val="22"/>
          </w:rPr>
          <w:t xml:space="preserve">ANTI BRIBERY, FRAUD AND CORRUPTION </w:t>
        </w:r>
      </w:ins>
    </w:p>
    <w:p w14:paraId="066489EB" w14:textId="77777777" w:rsidR="000F72C1" w:rsidRDefault="000F72C1">
      <w:pPr>
        <w:jc w:val="both"/>
        <w:rPr>
          <w:ins w:id="2226" w:author="Jiang" w:date="2024-07-11T11:35:00Z"/>
          <w:sz w:val="22"/>
          <w:szCs w:val="22"/>
        </w:rPr>
      </w:pPr>
    </w:p>
    <w:p w14:paraId="066489EC" w14:textId="77777777" w:rsidR="000F72C1" w:rsidRDefault="0020793E">
      <w:pPr>
        <w:jc w:val="both"/>
        <w:rPr>
          <w:ins w:id="2227" w:author="Jiang" w:date="2024-07-11T11:35:00Z"/>
          <w:sz w:val="22"/>
        </w:rPr>
      </w:pPr>
      <w:ins w:id="2228" w:author="Jiang" w:date="2024-07-11T11:35:00Z">
        <w:r>
          <w:rPr>
            <w:sz w:val="22"/>
          </w:rPr>
          <w:t>Each party shall in relation to this Agreement:</w:t>
        </w:r>
      </w:ins>
    </w:p>
    <w:p w14:paraId="066489ED" w14:textId="77777777" w:rsidR="000F72C1" w:rsidRDefault="000F72C1">
      <w:pPr>
        <w:jc w:val="both"/>
        <w:rPr>
          <w:ins w:id="2229" w:author="Jiang" w:date="2024-07-11T11:35:00Z"/>
          <w:sz w:val="22"/>
        </w:rPr>
      </w:pPr>
    </w:p>
    <w:p w14:paraId="066489EE" w14:textId="77777777" w:rsidR="000F72C1" w:rsidRDefault="000F72C1">
      <w:pPr>
        <w:jc w:val="both"/>
        <w:rPr>
          <w:ins w:id="2230" w:author="Jiang" w:date="2024-07-11T11:35:00Z"/>
          <w:vanish/>
          <w:sz w:val="22"/>
        </w:rPr>
      </w:pPr>
    </w:p>
    <w:p w14:paraId="066489EF" w14:textId="77777777" w:rsidR="000F72C1" w:rsidRDefault="0020793E">
      <w:pPr>
        <w:pStyle w:val="ListParagraph"/>
        <w:numPr>
          <w:ilvl w:val="1"/>
          <w:numId w:val="12"/>
        </w:numPr>
        <w:ind w:left="709" w:hanging="709"/>
        <w:jc w:val="both"/>
        <w:rPr>
          <w:ins w:id="2231" w:author="Jiang" w:date="2024-07-11T11:35:00Z"/>
          <w:sz w:val="22"/>
        </w:rPr>
      </w:pPr>
      <w:ins w:id="2232" w:author="Jiang" w:date="2024-07-11T11:35:00Z">
        <w:r>
          <w:rPr>
            <w:sz w:val="22"/>
          </w:rPr>
          <w:t>comply with all applicable laws, statutes, regulations, and codes relating to anti-bribery and anti-corruption including the Bribery Act 2010 and/or fraudulent acts (“Relevant Requirements”);</w:t>
        </w:r>
      </w:ins>
    </w:p>
    <w:p w14:paraId="066489F0" w14:textId="77777777" w:rsidR="000F72C1" w:rsidRDefault="000F72C1">
      <w:pPr>
        <w:ind w:left="709"/>
        <w:jc w:val="both"/>
        <w:rPr>
          <w:ins w:id="2233" w:author="Jiang" w:date="2024-07-11T11:35:00Z"/>
          <w:sz w:val="22"/>
        </w:rPr>
      </w:pPr>
    </w:p>
    <w:p w14:paraId="066489F1" w14:textId="77777777" w:rsidR="000F72C1" w:rsidRDefault="0020793E">
      <w:pPr>
        <w:pStyle w:val="ListParagraph"/>
        <w:numPr>
          <w:ilvl w:val="1"/>
          <w:numId w:val="12"/>
        </w:numPr>
        <w:ind w:left="709" w:hanging="709"/>
        <w:jc w:val="both"/>
        <w:rPr>
          <w:ins w:id="2234" w:author="Jiang" w:date="2024-07-11T11:35:00Z"/>
          <w:sz w:val="22"/>
        </w:rPr>
      </w:pPr>
      <w:ins w:id="2235" w:author="Jiang" w:date="2024-07-11T11:35:00Z">
        <w:r>
          <w:rPr>
            <w:sz w:val="22"/>
          </w:rPr>
          <w:t>not engage in any activity, practice or conduct which would constitute an offence under sections 1, 2 or 6 of the Bribery Act 2010 if such activity, practice or conduct had been carried out in the UK;</w:t>
        </w:r>
      </w:ins>
    </w:p>
    <w:p w14:paraId="066489F2" w14:textId="77777777" w:rsidR="000F72C1" w:rsidRDefault="000F72C1">
      <w:pPr>
        <w:pStyle w:val="ListParagraph"/>
        <w:ind w:left="709"/>
        <w:jc w:val="both"/>
        <w:rPr>
          <w:ins w:id="2236" w:author="Jiang" w:date="2024-07-11T11:35:00Z"/>
          <w:sz w:val="22"/>
        </w:rPr>
      </w:pPr>
    </w:p>
    <w:p w14:paraId="066489F3" w14:textId="77777777" w:rsidR="000F72C1" w:rsidRDefault="0020793E">
      <w:pPr>
        <w:pStyle w:val="ListParagraph"/>
        <w:numPr>
          <w:ilvl w:val="1"/>
          <w:numId w:val="12"/>
        </w:numPr>
        <w:ind w:left="709" w:hanging="709"/>
        <w:jc w:val="both"/>
        <w:rPr>
          <w:ins w:id="2237" w:author="Jiang" w:date="2024-07-11T11:35:00Z"/>
          <w:sz w:val="22"/>
        </w:rPr>
      </w:pPr>
      <w:ins w:id="2238" w:author="Jiang" w:date="2024-07-11T11:35:00Z">
        <w:r>
          <w:rPr>
            <w:sz w:val="22"/>
          </w:rPr>
          <w:t>have and shall maintain in place throughout the term of this agreement its own policies and procedures, including adequate procedures under the Bribery Act 2010, to ensure compliance with the Relevant Requirements; and</w:t>
        </w:r>
      </w:ins>
    </w:p>
    <w:p w14:paraId="066489F4" w14:textId="77777777" w:rsidR="000F72C1" w:rsidRDefault="000F72C1">
      <w:pPr>
        <w:pStyle w:val="ListParagraph"/>
        <w:ind w:left="709"/>
        <w:jc w:val="both"/>
        <w:rPr>
          <w:ins w:id="2239" w:author="Jiang" w:date="2024-07-11T11:35:00Z"/>
          <w:sz w:val="22"/>
        </w:rPr>
      </w:pPr>
    </w:p>
    <w:p w14:paraId="066489F5" w14:textId="77777777" w:rsidR="000F72C1" w:rsidRDefault="0020793E">
      <w:pPr>
        <w:pStyle w:val="ListParagraph"/>
        <w:numPr>
          <w:ilvl w:val="1"/>
          <w:numId w:val="12"/>
        </w:numPr>
        <w:ind w:left="709" w:hanging="709"/>
        <w:jc w:val="both"/>
        <w:rPr>
          <w:ins w:id="2240" w:author="Jiang" w:date="2024-07-11T11:35:00Z"/>
          <w:sz w:val="22"/>
        </w:rPr>
      </w:pPr>
      <w:ins w:id="2241" w:author="Jiang" w:date="2024-07-11T11:35:00Z">
        <w:r>
          <w:rPr>
            <w:sz w:val="22"/>
          </w:rPr>
          <w:t xml:space="preserve">promptly notify the other party (in writing) if it becomes aware of any breach of </w:t>
        </w:r>
        <w:r>
          <w:fldChar w:fldCharType="begin"/>
        </w:r>
        <w:r>
          <w:instrText xml:space="preserve"> HYPERLINK "https://uk.practicallaw.thomsonreuters.com/Document/Ie07abe3a09f711e498db8b09b4f043e0/View/FullText.html?navigationPath=Search%2Fv1%2Fresults%2Fnavigation%2Fi0ad74016000001867f2d33c7733fbe17%3Fppcid%3D1a2c25f17a384b929ffdfea2ef5f71c3%26Nav%3DKNOWHOW_TOPIC_UK%26fragmentIdentifier%3DIe07abe3a09f711e498db8b09b4f043e0%26parentRank%3D0%26startIndex%3D1%26contextData%3D%2528sc.Default%2529%26transitionType%3DSearchItem&amp;listSource=Search&amp;listPageSource=76f0cd185d4edf32bb3d68cd93f3cd0b&amp;list=KNOWHOW_TOPIC_UK&amp;rank=9&amp;sessionScopeId=1982b6ccd7dc90f0d0d907adb9caaef620af4017f1d3bd6968f6df1711fd386f&amp;ppcid=1a2c25f17a384b929ffdfea2ef5f71c3&amp;originationContext=Search%20Result&amp;transitionType=SearchItem&amp;contextData=(sc.Default)&amp;comp=pluk&amp;navId=CE6A5F5CF5C45C541FA1FF5569835347" \l "co_anchor_a396312" </w:instrText>
        </w:r>
        <w:r>
          <w:fldChar w:fldCharType="separate"/>
        </w:r>
        <w:r>
          <w:rPr>
            <w:sz w:val="22"/>
          </w:rPr>
          <w:t>Clause 15.1</w:t>
        </w:r>
        <w:r>
          <w:rPr>
            <w:sz w:val="22"/>
          </w:rPr>
          <w:fldChar w:fldCharType="end"/>
        </w:r>
        <w:r>
          <w:rPr>
            <w:sz w:val="22"/>
          </w:rPr>
          <w:t xml:space="preserve"> or </w:t>
        </w:r>
        <w:r>
          <w:fldChar w:fldCharType="begin"/>
        </w:r>
        <w:r>
          <w:instrText xml:space="preserve"> HYPERLINK "https://uk.practicallaw.thomsonreuters.com/Document/Ie07abe3a09f711e498db8b09b4f043e0/View/FullText.html?navigationPath=Search%2Fv1%2Fresults%2Fnavigation%2Fi0ad74016000001867f2d33c7733fbe17%3Fppcid%3D1a2c25f17a384b929ffdfea2ef5f71c3%26Nav%3DKNOWHOW_TOPIC_UK%26fragmentIdentifier%3DIe07abe3a09f711e498db8b09b4f043e0%26parentRank%3D0%26startIndex%3D1%26contextData%3D%2528sc.Default%2529%26transitionType%3DSearchItem&amp;listSource=Search&amp;listPageSource=76f0cd185d4edf32bb3d68cd93f3cd0b&amp;list=KNOWHOW_TOPIC_UK&amp;rank=9&amp;sessionScopeId=1982b6ccd7dc90f0d0d907adb9caaef620af4017f1d3bd6968f6df1711fd386f&amp;ppcid=1a2c25f17a384b929ffdfea2ef5f71c3&amp;originationContext=Search%20Result&amp;transitionType=SearchItem&amp;contextData=(sc.Default)&amp;comp=pluk&amp;navId=CE6A5F5CF5C45C541FA1FF5569835347" \l "co_anchor_a313453" </w:instrText>
        </w:r>
        <w:r>
          <w:fldChar w:fldCharType="separate"/>
        </w:r>
        <w:r>
          <w:rPr>
            <w:sz w:val="22"/>
          </w:rPr>
          <w:t>Clause 15.2</w:t>
        </w:r>
        <w:r>
          <w:rPr>
            <w:sz w:val="22"/>
          </w:rPr>
          <w:fldChar w:fldCharType="end"/>
        </w:r>
        <w:r>
          <w:rPr>
            <w:sz w:val="22"/>
          </w:rPr>
          <w:t>, or it or any person associated with it receives a request or demand for any undue financial or other advantage in connection with the performance of this agreement.</w:t>
        </w:r>
      </w:ins>
    </w:p>
    <w:p w14:paraId="066489F6" w14:textId="77777777" w:rsidR="000F72C1" w:rsidRDefault="000F72C1">
      <w:pPr>
        <w:ind w:left="709"/>
        <w:jc w:val="both"/>
        <w:rPr>
          <w:ins w:id="2242" w:author="Jiang" w:date="2024-07-11T11:35:00Z"/>
          <w:sz w:val="22"/>
          <w:szCs w:val="22"/>
        </w:rPr>
      </w:pPr>
    </w:p>
    <w:p w14:paraId="066489F7" w14:textId="77777777" w:rsidR="000F72C1" w:rsidRDefault="0020793E">
      <w:pPr>
        <w:ind w:left="709" w:hanging="709"/>
        <w:jc w:val="both"/>
        <w:rPr>
          <w:ins w:id="2243" w:author="Jiang" w:date="2024-07-11T11:35:00Z"/>
          <w:b/>
          <w:sz w:val="22"/>
          <w:szCs w:val="22"/>
          <w:lang w:val="en-GB"/>
        </w:rPr>
      </w:pPr>
      <w:ins w:id="2244" w:author="Jiang" w:date="2024-07-11T11:35:00Z">
        <w:r>
          <w:rPr>
            <w:b/>
            <w:sz w:val="22"/>
            <w:szCs w:val="22"/>
            <w:lang w:val="en-GB"/>
          </w:rPr>
          <w:t>16</w:t>
        </w:r>
        <w:r>
          <w:rPr>
            <w:b/>
            <w:sz w:val="22"/>
            <w:szCs w:val="22"/>
            <w:lang w:val="en-GB"/>
          </w:rPr>
          <w:tab/>
          <w:t xml:space="preserve">LIABILITY &amp; INSURANCE </w:t>
        </w:r>
      </w:ins>
    </w:p>
    <w:p w14:paraId="066489F8" w14:textId="77777777" w:rsidR="000F72C1" w:rsidRDefault="000F72C1">
      <w:pPr>
        <w:ind w:left="420"/>
        <w:jc w:val="both"/>
        <w:rPr>
          <w:ins w:id="2245" w:author="Jiang" w:date="2024-07-11T11:35:00Z"/>
          <w:sz w:val="22"/>
          <w:szCs w:val="22"/>
          <w:lang w:val="en-GB"/>
        </w:rPr>
      </w:pPr>
    </w:p>
    <w:p w14:paraId="066489F9" w14:textId="77777777" w:rsidR="000F72C1" w:rsidRDefault="0020793E">
      <w:pPr>
        <w:ind w:left="709" w:hanging="709"/>
        <w:jc w:val="both"/>
        <w:rPr>
          <w:ins w:id="2246" w:author="Jiang" w:date="2024-07-11T11:35:00Z"/>
          <w:sz w:val="22"/>
          <w:szCs w:val="22"/>
        </w:rPr>
      </w:pPr>
      <w:ins w:id="2247" w:author="Jiang" w:date="2024-07-11T11:35:00Z">
        <w:r>
          <w:rPr>
            <w:sz w:val="22"/>
            <w:szCs w:val="22"/>
          </w:rPr>
          <w:t>16.1</w:t>
        </w:r>
        <w:r>
          <w:rPr>
            <w:sz w:val="22"/>
            <w:szCs w:val="22"/>
          </w:rPr>
          <w:tab/>
          <w:t xml:space="preserve">The Licensee shall indemnify ***Lighthouse Authority, its servants and agents against all actions, claims, demands, costs and expenses whatsoever or howsoever arising incurred by or made against ***Lighthouse Authority, its servants or agents in respect of any loss or damage to property, personal injury or death, caused as a result of </w:t>
        </w:r>
        <w:r>
          <w:rPr>
            <w:bCs/>
            <w:sz w:val="22"/>
            <w:szCs w:val="22"/>
          </w:rPr>
          <w:t xml:space="preserve">any negligent act or omission by the Licensee, its servants or agents, or non-performance by the Licensee, its servants or agents of its obligations under this Agreement </w:t>
        </w:r>
        <w:r>
          <w:rPr>
            <w:sz w:val="22"/>
            <w:szCs w:val="22"/>
          </w:rPr>
          <w:t>(except in circumstances where caused by the negligence of ***Lighthouse Authority). Nothing in this clause shall restrict or limit ***Lighthouse Authority's general obligation at law to mitigate any loss it may suffer or incur as a result of an event that may give rise to a claim under this indemnity.</w:t>
        </w:r>
      </w:ins>
    </w:p>
    <w:p w14:paraId="066489FA" w14:textId="77777777" w:rsidR="000F72C1" w:rsidRDefault="000F72C1">
      <w:pPr>
        <w:ind w:left="709"/>
        <w:jc w:val="both"/>
        <w:rPr>
          <w:ins w:id="2248" w:author="Jiang" w:date="2024-07-11T11:35:00Z"/>
          <w:sz w:val="22"/>
          <w:szCs w:val="22"/>
        </w:rPr>
      </w:pPr>
    </w:p>
    <w:p w14:paraId="066489FB" w14:textId="77777777" w:rsidR="000F72C1" w:rsidRDefault="0020793E">
      <w:pPr>
        <w:ind w:left="709" w:hanging="709"/>
        <w:jc w:val="both"/>
        <w:rPr>
          <w:ins w:id="2249" w:author="Jiang" w:date="2024-07-11T11:35:00Z"/>
          <w:sz w:val="22"/>
          <w:szCs w:val="22"/>
        </w:rPr>
      </w:pPr>
      <w:ins w:id="2250" w:author="Jiang" w:date="2024-07-11T11:35:00Z">
        <w:r>
          <w:rPr>
            <w:sz w:val="22"/>
            <w:szCs w:val="22"/>
          </w:rPr>
          <w:t>16.2</w:t>
        </w:r>
        <w:r>
          <w:rPr>
            <w:sz w:val="22"/>
            <w:szCs w:val="22"/>
          </w:rPr>
          <w:tab/>
          <w:t xml:space="preserve">Nothing in this Clause 16 shall exclude or restrict liability of ***Lighthouse Authority for death or personal injury arising from its negligence.  </w:t>
        </w:r>
      </w:ins>
    </w:p>
    <w:p w14:paraId="066489FC" w14:textId="77777777" w:rsidR="000F72C1" w:rsidRDefault="000F72C1">
      <w:pPr>
        <w:jc w:val="both"/>
        <w:rPr>
          <w:ins w:id="2251" w:author="Jiang" w:date="2024-07-11T11:35:00Z"/>
          <w:sz w:val="22"/>
          <w:szCs w:val="22"/>
        </w:rPr>
      </w:pPr>
    </w:p>
    <w:p w14:paraId="066489FD" w14:textId="77777777" w:rsidR="000F72C1" w:rsidRDefault="0020793E">
      <w:pPr>
        <w:ind w:left="709" w:hanging="709"/>
        <w:jc w:val="both"/>
        <w:rPr>
          <w:ins w:id="2252" w:author="Jiang" w:date="2024-07-11T11:35:00Z"/>
          <w:sz w:val="22"/>
          <w:szCs w:val="22"/>
        </w:rPr>
      </w:pPr>
      <w:ins w:id="2253" w:author="Jiang" w:date="2024-07-11T11:35:00Z">
        <w:r>
          <w:rPr>
            <w:sz w:val="22"/>
            <w:szCs w:val="22"/>
          </w:rPr>
          <w:t>16.3</w:t>
        </w:r>
        <w:r>
          <w:rPr>
            <w:sz w:val="22"/>
            <w:szCs w:val="22"/>
          </w:rPr>
          <w:tab/>
          <w:t>The Licensee shall have in force with a reputable insurance company during the Term all insurance required by law in relation to the Tours, including but not limited to:</w:t>
        </w:r>
      </w:ins>
    </w:p>
    <w:p w14:paraId="066489FE" w14:textId="77777777" w:rsidR="000F72C1" w:rsidRDefault="000F72C1">
      <w:pPr>
        <w:ind w:left="709" w:hanging="709"/>
        <w:jc w:val="both"/>
        <w:rPr>
          <w:ins w:id="2254" w:author="Jiang" w:date="2024-07-11T11:35:00Z"/>
          <w:sz w:val="22"/>
          <w:szCs w:val="22"/>
        </w:rPr>
      </w:pPr>
    </w:p>
    <w:p w14:paraId="066489FF" w14:textId="77777777" w:rsidR="000F72C1" w:rsidRDefault="0020793E">
      <w:pPr>
        <w:numPr>
          <w:ilvl w:val="0"/>
          <w:numId w:val="13"/>
        </w:numPr>
        <w:tabs>
          <w:tab w:val="left" w:pos="-1440"/>
        </w:tabs>
        <w:ind w:hanging="720"/>
        <w:jc w:val="both"/>
        <w:rPr>
          <w:ins w:id="2255" w:author="Jiang" w:date="2024-07-11T11:35:00Z"/>
          <w:sz w:val="22"/>
          <w:szCs w:val="22"/>
        </w:rPr>
      </w:pPr>
      <w:ins w:id="2256" w:author="Jiang" w:date="2024-07-11T11:35:00Z">
        <w:r>
          <w:rPr>
            <w:sz w:val="22"/>
            <w:szCs w:val="22"/>
          </w:rPr>
          <w:t xml:space="preserve">Public and products liability insurance in the sum of not less than 5 Million or any one incident and unlimited in total in any one policy year  </w:t>
        </w:r>
      </w:ins>
    </w:p>
    <w:p w14:paraId="06648A00" w14:textId="77777777" w:rsidR="000F72C1" w:rsidRDefault="0020793E">
      <w:pPr>
        <w:numPr>
          <w:ilvl w:val="0"/>
          <w:numId w:val="13"/>
        </w:numPr>
        <w:tabs>
          <w:tab w:val="left" w:pos="-1440"/>
        </w:tabs>
        <w:ind w:hanging="720"/>
        <w:jc w:val="both"/>
        <w:rPr>
          <w:ins w:id="2257" w:author="Jiang" w:date="2024-07-11T11:35:00Z"/>
          <w:sz w:val="22"/>
          <w:szCs w:val="22"/>
        </w:rPr>
      </w:pPr>
      <w:ins w:id="2258" w:author="Jiang" w:date="2024-07-11T11:35:00Z">
        <w:r>
          <w:rPr>
            <w:sz w:val="22"/>
            <w:szCs w:val="22"/>
          </w:rPr>
          <w:t xml:space="preserve">Employers’ liability insurance in compliance with current legislation.  </w:t>
        </w:r>
      </w:ins>
    </w:p>
    <w:p w14:paraId="06648A01" w14:textId="77777777" w:rsidR="000F72C1" w:rsidRDefault="000F72C1">
      <w:pPr>
        <w:ind w:left="709"/>
        <w:jc w:val="both"/>
        <w:rPr>
          <w:ins w:id="2259" w:author="Jiang" w:date="2024-07-11T11:35:00Z"/>
          <w:sz w:val="22"/>
          <w:szCs w:val="22"/>
        </w:rPr>
      </w:pPr>
    </w:p>
    <w:p w14:paraId="06648A02" w14:textId="77777777" w:rsidR="000F72C1" w:rsidRDefault="0020793E">
      <w:pPr>
        <w:ind w:left="709" w:hanging="709"/>
        <w:jc w:val="both"/>
        <w:rPr>
          <w:ins w:id="2260" w:author="Jiang" w:date="2024-07-11T11:35:00Z"/>
          <w:sz w:val="22"/>
          <w:szCs w:val="22"/>
        </w:rPr>
      </w:pPr>
      <w:ins w:id="2261" w:author="Jiang" w:date="2024-07-11T11:35:00Z">
        <w:r>
          <w:rPr>
            <w:bCs/>
            <w:sz w:val="22"/>
            <w:szCs w:val="22"/>
          </w:rPr>
          <w:t>16.4</w:t>
        </w:r>
        <w:r>
          <w:rPr>
            <w:bCs/>
            <w:sz w:val="22"/>
            <w:szCs w:val="22"/>
          </w:rPr>
          <w:tab/>
          <w:t xml:space="preserve">On written request, </w:t>
        </w:r>
        <w:r>
          <w:rPr>
            <w:sz w:val="22"/>
            <w:szCs w:val="22"/>
          </w:rPr>
          <w:t xml:space="preserve">the Licensee shall provide ***Lighthouse Authority with copies of all insurance certificates referred to in this Clause 16.  </w:t>
        </w:r>
      </w:ins>
    </w:p>
    <w:p w14:paraId="06648A03" w14:textId="77777777" w:rsidR="000F72C1" w:rsidRDefault="000F72C1">
      <w:pPr>
        <w:ind w:left="709" w:hanging="709"/>
        <w:jc w:val="both"/>
        <w:rPr>
          <w:ins w:id="2262" w:author="Jiang" w:date="2024-07-11T11:35:00Z"/>
          <w:sz w:val="22"/>
          <w:szCs w:val="22"/>
        </w:rPr>
      </w:pPr>
    </w:p>
    <w:p w14:paraId="06648A04" w14:textId="77777777" w:rsidR="000F72C1" w:rsidRDefault="000F72C1">
      <w:pPr>
        <w:ind w:left="709" w:hanging="709"/>
        <w:jc w:val="both"/>
        <w:rPr>
          <w:ins w:id="2263" w:author="Jiang" w:date="2024-07-11T11:35:00Z"/>
          <w:b/>
          <w:sz w:val="22"/>
          <w:szCs w:val="22"/>
        </w:rPr>
      </w:pPr>
    </w:p>
    <w:p w14:paraId="06648A05" w14:textId="77777777" w:rsidR="000F72C1" w:rsidRDefault="0020793E">
      <w:pPr>
        <w:ind w:left="709" w:hanging="709"/>
        <w:jc w:val="both"/>
        <w:rPr>
          <w:ins w:id="2264" w:author="Jiang" w:date="2024-07-11T11:35:00Z"/>
          <w:b/>
          <w:sz w:val="22"/>
          <w:szCs w:val="22"/>
        </w:rPr>
      </w:pPr>
      <w:ins w:id="2265" w:author="Jiang" w:date="2024-07-11T11:35:00Z">
        <w:r>
          <w:rPr>
            <w:b/>
            <w:sz w:val="22"/>
            <w:szCs w:val="22"/>
          </w:rPr>
          <w:t>17</w:t>
        </w:r>
        <w:r>
          <w:rPr>
            <w:b/>
            <w:sz w:val="22"/>
            <w:szCs w:val="22"/>
          </w:rPr>
          <w:tab/>
          <w:t>FORCE MAJEURE</w:t>
        </w:r>
      </w:ins>
    </w:p>
    <w:p w14:paraId="06648A06" w14:textId="77777777" w:rsidR="000F72C1" w:rsidRDefault="000F72C1">
      <w:pPr>
        <w:ind w:left="709" w:hanging="709"/>
        <w:jc w:val="both"/>
        <w:rPr>
          <w:ins w:id="2266" w:author="Jiang" w:date="2024-07-11T11:35:00Z"/>
          <w:b/>
          <w:sz w:val="22"/>
          <w:szCs w:val="22"/>
        </w:rPr>
      </w:pPr>
    </w:p>
    <w:p w14:paraId="06648A07" w14:textId="77777777" w:rsidR="000F72C1" w:rsidRDefault="0020793E">
      <w:pPr>
        <w:ind w:left="709" w:hanging="709"/>
        <w:jc w:val="both"/>
        <w:rPr>
          <w:ins w:id="2267" w:author="Jiang" w:date="2024-07-11T11:35:00Z"/>
          <w:sz w:val="22"/>
          <w:szCs w:val="22"/>
        </w:rPr>
      </w:pPr>
      <w:ins w:id="2268" w:author="Jiang" w:date="2024-07-11T11:35:00Z">
        <w:r>
          <w:rPr>
            <w:sz w:val="22"/>
            <w:szCs w:val="22"/>
          </w:rPr>
          <w:t>17.1</w:t>
        </w:r>
        <w:r>
          <w:rPr>
            <w:sz w:val="22"/>
            <w:szCs w:val="22"/>
          </w:rPr>
          <w:tab/>
          <w:t>Neither party shall be in breach of this agreement or otherwise liable for any failure or delay in the performance of its obligations if such delay or failure results from events, circumstances or causes beyond its reasonable control. The time for performance of such obligations shall be extended accordingly. If the period of delay or non-performance continues for three months, the party not affected may terminate this agreement by giving immediate written notice to the affected party.</w:t>
        </w:r>
      </w:ins>
    </w:p>
    <w:p w14:paraId="06648A08" w14:textId="77777777" w:rsidR="000F72C1" w:rsidRDefault="000F72C1">
      <w:pPr>
        <w:ind w:left="709" w:hanging="709"/>
        <w:jc w:val="both"/>
        <w:rPr>
          <w:ins w:id="2269" w:author="Jiang" w:date="2024-07-11T11:35:00Z"/>
          <w:b/>
          <w:sz w:val="22"/>
          <w:szCs w:val="22"/>
        </w:rPr>
      </w:pPr>
    </w:p>
    <w:p w14:paraId="06648A09" w14:textId="77777777" w:rsidR="000F72C1" w:rsidRDefault="0020793E">
      <w:pPr>
        <w:ind w:left="709" w:hanging="709"/>
        <w:jc w:val="both"/>
        <w:rPr>
          <w:ins w:id="2270" w:author="Jiang" w:date="2024-07-11T11:35:00Z"/>
          <w:b/>
          <w:sz w:val="22"/>
          <w:szCs w:val="22"/>
        </w:rPr>
      </w:pPr>
      <w:ins w:id="2271" w:author="Jiang" w:date="2024-07-11T11:35:00Z">
        <w:r>
          <w:rPr>
            <w:b/>
            <w:sz w:val="22"/>
            <w:szCs w:val="22"/>
          </w:rPr>
          <w:t>18</w:t>
        </w:r>
        <w:r>
          <w:rPr>
            <w:b/>
            <w:sz w:val="22"/>
            <w:szCs w:val="22"/>
          </w:rPr>
          <w:tab/>
          <w:t xml:space="preserve">CONFIDENTIALITY &amp; TRANSPARENCY   </w:t>
        </w:r>
      </w:ins>
    </w:p>
    <w:p w14:paraId="06648A0A" w14:textId="77777777" w:rsidR="000F72C1" w:rsidRDefault="000F72C1">
      <w:pPr>
        <w:jc w:val="both"/>
        <w:rPr>
          <w:ins w:id="2272" w:author="Jiang" w:date="2024-07-11T11:35:00Z"/>
          <w:sz w:val="22"/>
          <w:szCs w:val="22"/>
        </w:rPr>
      </w:pPr>
    </w:p>
    <w:p w14:paraId="06648A0B" w14:textId="77777777" w:rsidR="000F72C1" w:rsidRDefault="0020793E">
      <w:pPr>
        <w:ind w:left="709" w:hanging="709"/>
        <w:jc w:val="both"/>
        <w:rPr>
          <w:ins w:id="2273" w:author="Jiang" w:date="2024-07-11T11:35:00Z"/>
          <w:sz w:val="22"/>
          <w:szCs w:val="22"/>
        </w:rPr>
      </w:pPr>
      <w:ins w:id="2274" w:author="Jiang" w:date="2024-07-11T11:35:00Z">
        <w:r>
          <w:rPr>
            <w:sz w:val="22"/>
            <w:szCs w:val="22"/>
          </w:rPr>
          <w:t>18.2</w:t>
        </w:r>
        <w:r>
          <w:rPr>
            <w:sz w:val="22"/>
            <w:szCs w:val="22"/>
          </w:rPr>
          <w:tab/>
          <w:t>Except to the extent set out in this clause or where disclosure is expressly permitted elsewhere in the Agreement, each Party shall:</w:t>
        </w:r>
      </w:ins>
    </w:p>
    <w:p w14:paraId="06648A0C" w14:textId="77777777" w:rsidR="000F72C1" w:rsidRDefault="0020793E">
      <w:pPr>
        <w:numPr>
          <w:ilvl w:val="0"/>
          <w:numId w:val="14"/>
        </w:numPr>
        <w:tabs>
          <w:tab w:val="left" w:pos="-1440"/>
        </w:tabs>
        <w:ind w:hanging="720"/>
        <w:jc w:val="both"/>
        <w:rPr>
          <w:ins w:id="2275" w:author="Jiang" w:date="2024-07-11T11:35:00Z"/>
          <w:sz w:val="22"/>
          <w:szCs w:val="22"/>
        </w:rPr>
      </w:pPr>
      <w:ins w:id="2276" w:author="Jiang" w:date="2024-07-11T11:35:00Z">
        <w:r>
          <w:rPr>
            <w:sz w:val="22"/>
            <w:szCs w:val="22"/>
          </w:rPr>
          <w:t>treat the other Party's information of a confidential nature as confidential and safeguard accordingly; and</w:t>
        </w:r>
      </w:ins>
    </w:p>
    <w:p w14:paraId="06648A0D" w14:textId="77777777" w:rsidR="000F72C1" w:rsidRDefault="0020793E">
      <w:pPr>
        <w:numPr>
          <w:ilvl w:val="0"/>
          <w:numId w:val="14"/>
        </w:numPr>
        <w:tabs>
          <w:tab w:val="left" w:pos="-1440"/>
        </w:tabs>
        <w:ind w:hanging="720"/>
        <w:jc w:val="both"/>
        <w:rPr>
          <w:ins w:id="2277" w:author="Jiang" w:date="2024-07-11T11:35:00Z"/>
          <w:sz w:val="22"/>
          <w:szCs w:val="22"/>
        </w:rPr>
      </w:pPr>
      <w:ins w:id="2278" w:author="Jiang" w:date="2024-07-11T11:35:00Z">
        <w:r>
          <w:rPr>
            <w:sz w:val="22"/>
            <w:szCs w:val="22"/>
          </w:rPr>
          <w:t>not disclose the other Party's information of a confidential nature to any other person without the owner’s prior written consent.</w:t>
        </w:r>
      </w:ins>
    </w:p>
    <w:p w14:paraId="06648A0E" w14:textId="77777777" w:rsidR="000F72C1" w:rsidRDefault="000F72C1">
      <w:pPr>
        <w:ind w:left="709"/>
        <w:jc w:val="both"/>
        <w:rPr>
          <w:ins w:id="2279" w:author="Jiang" w:date="2024-07-11T11:35:00Z"/>
          <w:sz w:val="22"/>
          <w:szCs w:val="22"/>
        </w:rPr>
      </w:pPr>
    </w:p>
    <w:p w14:paraId="06648A0F" w14:textId="77777777" w:rsidR="000F72C1" w:rsidRDefault="0020793E">
      <w:pPr>
        <w:jc w:val="both"/>
        <w:rPr>
          <w:ins w:id="2280" w:author="Jiang" w:date="2024-07-11T11:35:00Z"/>
          <w:sz w:val="22"/>
          <w:szCs w:val="22"/>
        </w:rPr>
      </w:pPr>
      <w:ins w:id="2281" w:author="Jiang" w:date="2024-07-11T11:35:00Z">
        <w:r>
          <w:rPr>
            <w:sz w:val="22"/>
            <w:szCs w:val="22"/>
          </w:rPr>
          <w:t>18.3</w:t>
        </w:r>
        <w:r>
          <w:rPr>
            <w:sz w:val="22"/>
            <w:szCs w:val="22"/>
          </w:rPr>
          <w:tab/>
          <w:t>Clause 18.2 shall not apply to information which:</w:t>
        </w:r>
      </w:ins>
    </w:p>
    <w:p w14:paraId="06648A10" w14:textId="77777777" w:rsidR="000F72C1" w:rsidRDefault="0020793E">
      <w:pPr>
        <w:numPr>
          <w:ilvl w:val="0"/>
          <w:numId w:val="15"/>
        </w:numPr>
        <w:tabs>
          <w:tab w:val="left" w:pos="-1440"/>
        </w:tabs>
        <w:ind w:hanging="720"/>
        <w:jc w:val="both"/>
        <w:rPr>
          <w:ins w:id="2282" w:author="Jiang" w:date="2024-07-11T11:35:00Z"/>
          <w:sz w:val="22"/>
          <w:szCs w:val="22"/>
        </w:rPr>
      </w:pPr>
      <w:ins w:id="2283" w:author="Jiang" w:date="2024-07-11T11:35:00Z">
        <w:r>
          <w:rPr>
            <w:sz w:val="22"/>
            <w:szCs w:val="22"/>
          </w:rPr>
          <w:t>is in the public domain other than by a breach of the Agreement;</w:t>
        </w:r>
      </w:ins>
    </w:p>
    <w:p w14:paraId="06648A11" w14:textId="77777777" w:rsidR="000F72C1" w:rsidRDefault="0020793E">
      <w:pPr>
        <w:numPr>
          <w:ilvl w:val="0"/>
          <w:numId w:val="15"/>
        </w:numPr>
        <w:tabs>
          <w:tab w:val="left" w:pos="-1440"/>
        </w:tabs>
        <w:ind w:hanging="720"/>
        <w:jc w:val="both"/>
        <w:rPr>
          <w:ins w:id="2284" w:author="Jiang" w:date="2024-07-11T11:35:00Z"/>
          <w:sz w:val="22"/>
          <w:szCs w:val="22"/>
        </w:rPr>
      </w:pPr>
      <w:ins w:id="2285" w:author="Jiang" w:date="2024-07-11T11:35:00Z">
        <w:r>
          <w:rPr>
            <w:sz w:val="22"/>
            <w:szCs w:val="22"/>
          </w:rPr>
          <w:t>was lawfully in the possession of the other party before the disclosure under the Agreement took place;</w:t>
        </w:r>
      </w:ins>
    </w:p>
    <w:p w14:paraId="06648A12" w14:textId="77777777" w:rsidR="000F72C1" w:rsidRDefault="0020793E">
      <w:pPr>
        <w:numPr>
          <w:ilvl w:val="0"/>
          <w:numId w:val="15"/>
        </w:numPr>
        <w:tabs>
          <w:tab w:val="left" w:pos="-1440"/>
        </w:tabs>
        <w:ind w:hanging="720"/>
        <w:jc w:val="both"/>
        <w:rPr>
          <w:ins w:id="2286" w:author="Jiang" w:date="2024-07-11T11:35:00Z"/>
          <w:sz w:val="22"/>
          <w:szCs w:val="22"/>
        </w:rPr>
      </w:pPr>
      <w:ins w:id="2287" w:author="Jiang" w:date="2024-07-11T11:35:00Z">
        <w:r>
          <w:rPr>
            <w:sz w:val="22"/>
            <w:szCs w:val="22"/>
          </w:rPr>
          <w:t>is obtained from a third party who is free to disclose it; or</w:t>
        </w:r>
      </w:ins>
    </w:p>
    <w:p w14:paraId="06648A13" w14:textId="77777777" w:rsidR="000F72C1" w:rsidRDefault="0020793E">
      <w:pPr>
        <w:numPr>
          <w:ilvl w:val="0"/>
          <w:numId w:val="15"/>
        </w:numPr>
        <w:tabs>
          <w:tab w:val="left" w:pos="-1440"/>
        </w:tabs>
        <w:ind w:hanging="720"/>
        <w:jc w:val="both"/>
        <w:rPr>
          <w:ins w:id="2288" w:author="Jiang" w:date="2024-07-11T11:35:00Z"/>
          <w:sz w:val="22"/>
          <w:szCs w:val="22"/>
        </w:rPr>
      </w:pPr>
      <w:ins w:id="2289" w:author="Jiang" w:date="2024-07-11T11:35:00Z">
        <w:r>
          <w:rPr>
            <w:sz w:val="22"/>
            <w:szCs w:val="22"/>
          </w:rPr>
          <w:t>a party is required to disclose by law.</w:t>
        </w:r>
      </w:ins>
    </w:p>
    <w:p w14:paraId="06648A14" w14:textId="77777777" w:rsidR="000F72C1" w:rsidRDefault="000F72C1">
      <w:pPr>
        <w:ind w:left="709"/>
        <w:jc w:val="both"/>
        <w:rPr>
          <w:ins w:id="2290" w:author="Jiang" w:date="2024-07-11T11:35:00Z"/>
          <w:sz w:val="22"/>
          <w:szCs w:val="22"/>
        </w:rPr>
      </w:pPr>
    </w:p>
    <w:p w14:paraId="06648A15" w14:textId="77777777" w:rsidR="000F72C1" w:rsidRDefault="0020793E">
      <w:pPr>
        <w:jc w:val="both"/>
        <w:rPr>
          <w:ins w:id="2291" w:author="Jiang" w:date="2024-07-11T11:35:00Z"/>
          <w:sz w:val="22"/>
          <w:szCs w:val="22"/>
        </w:rPr>
      </w:pPr>
      <w:ins w:id="2292" w:author="Jiang" w:date="2024-07-11T11:35:00Z">
        <w:r>
          <w:rPr>
            <w:sz w:val="22"/>
            <w:szCs w:val="22"/>
          </w:rPr>
          <w:t>18.4</w:t>
        </w:r>
        <w:r>
          <w:rPr>
            <w:sz w:val="22"/>
            <w:szCs w:val="22"/>
          </w:rPr>
          <w:tab/>
          <w:t xml:space="preserve">The provisions of this Clause 18 shall apply during the continuance of this Agreement </w:t>
        </w:r>
        <w:r>
          <w:rPr>
            <w:sz w:val="22"/>
            <w:szCs w:val="22"/>
          </w:rPr>
          <w:tab/>
          <w:t xml:space="preserve">and after its termination howsoever arising.  </w:t>
        </w:r>
      </w:ins>
    </w:p>
    <w:p w14:paraId="06648A16" w14:textId="77777777" w:rsidR="000F72C1" w:rsidRDefault="000F72C1">
      <w:pPr>
        <w:jc w:val="both"/>
        <w:rPr>
          <w:ins w:id="2293" w:author="Jiang" w:date="2024-07-11T11:35:00Z"/>
          <w:sz w:val="22"/>
          <w:szCs w:val="22"/>
        </w:rPr>
      </w:pPr>
    </w:p>
    <w:p w14:paraId="06648A17" w14:textId="77777777" w:rsidR="000F72C1" w:rsidRDefault="000F72C1">
      <w:pPr>
        <w:jc w:val="both"/>
        <w:rPr>
          <w:ins w:id="2294" w:author="Jiang" w:date="2024-07-11T11:35:00Z"/>
          <w:sz w:val="22"/>
          <w:szCs w:val="22"/>
        </w:rPr>
      </w:pPr>
    </w:p>
    <w:p w14:paraId="06648A18" w14:textId="77777777" w:rsidR="000F72C1" w:rsidRDefault="000F72C1">
      <w:pPr>
        <w:tabs>
          <w:tab w:val="left" w:pos="-1440"/>
        </w:tabs>
        <w:ind w:left="360"/>
        <w:jc w:val="both"/>
        <w:rPr>
          <w:ins w:id="2295" w:author="Jiang" w:date="2024-07-11T11:35:00Z"/>
          <w:sz w:val="22"/>
          <w:szCs w:val="22"/>
          <w:lang w:val="en-GB"/>
        </w:rPr>
      </w:pPr>
    </w:p>
    <w:p w14:paraId="06648A19" w14:textId="77777777" w:rsidR="000F72C1" w:rsidRDefault="0020793E">
      <w:pPr>
        <w:pStyle w:val="Heading4"/>
        <w:rPr>
          <w:ins w:id="2296" w:author="Jiang" w:date="2024-07-11T11:35:00Z"/>
          <w:b w:val="0"/>
          <w:bCs w:val="0"/>
          <w:color w:val="0000FF"/>
        </w:rPr>
      </w:pPr>
      <w:ins w:id="2297" w:author="Jiang" w:date="2024-07-11T11:35:00Z">
        <w:r>
          <w:t>19</w:t>
        </w:r>
        <w:r>
          <w:tab/>
          <w:t xml:space="preserve">TERMINATION  </w:t>
        </w:r>
      </w:ins>
    </w:p>
    <w:p w14:paraId="06648A1A" w14:textId="77777777" w:rsidR="000F72C1" w:rsidRDefault="000F72C1">
      <w:pPr>
        <w:tabs>
          <w:tab w:val="left" w:pos="-1440"/>
        </w:tabs>
        <w:jc w:val="both"/>
        <w:rPr>
          <w:ins w:id="2298" w:author="Jiang" w:date="2024-07-11T11:35:00Z"/>
          <w:sz w:val="22"/>
          <w:szCs w:val="22"/>
          <w:lang w:val="en-GB"/>
        </w:rPr>
      </w:pPr>
    </w:p>
    <w:p w14:paraId="06648A1B" w14:textId="77777777" w:rsidR="000F72C1" w:rsidRDefault="0020793E">
      <w:pPr>
        <w:tabs>
          <w:tab w:val="left" w:pos="-1440"/>
        </w:tabs>
        <w:ind w:left="709" w:hanging="709"/>
        <w:jc w:val="both"/>
        <w:rPr>
          <w:ins w:id="2299" w:author="Jiang" w:date="2024-07-11T11:35:00Z"/>
          <w:sz w:val="22"/>
          <w:szCs w:val="22"/>
          <w:lang w:val="en-GB"/>
        </w:rPr>
      </w:pPr>
      <w:ins w:id="2300" w:author="Jiang" w:date="2024-07-11T11:35:00Z">
        <w:r>
          <w:rPr>
            <w:bCs/>
            <w:sz w:val="22"/>
            <w:szCs w:val="22"/>
            <w:lang w:val="en-GB"/>
          </w:rPr>
          <w:t>19.1</w:t>
        </w:r>
        <w:r>
          <w:rPr>
            <w:sz w:val="22"/>
            <w:szCs w:val="22"/>
            <w:lang w:val="en-GB"/>
          </w:rPr>
          <w:tab/>
          <w:t xml:space="preserve">This Agreement shall continue in force for the duration of the Term (unless terminated earlier for any reason) but without prejudice to any claim, which ***Lighthouse Authority may have against the Licensee in respect of any breach or non-observance of the covenants and conditions contained herein.  </w:t>
        </w:r>
      </w:ins>
    </w:p>
    <w:p w14:paraId="06648A1C" w14:textId="77777777" w:rsidR="000F72C1" w:rsidRDefault="000F72C1">
      <w:pPr>
        <w:tabs>
          <w:tab w:val="left" w:pos="-1440"/>
        </w:tabs>
        <w:jc w:val="both"/>
        <w:rPr>
          <w:ins w:id="2301" w:author="Jiang" w:date="2024-07-11T11:35:00Z"/>
          <w:sz w:val="22"/>
          <w:szCs w:val="22"/>
          <w:lang w:val="en-GB"/>
        </w:rPr>
      </w:pPr>
    </w:p>
    <w:p w14:paraId="06648A1D" w14:textId="77777777" w:rsidR="000F72C1" w:rsidRDefault="0020793E">
      <w:pPr>
        <w:tabs>
          <w:tab w:val="left" w:pos="-1440"/>
        </w:tabs>
        <w:ind w:left="709" w:hanging="709"/>
        <w:jc w:val="both"/>
        <w:rPr>
          <w:ins w:id="2302" w:author="Jiang" w:date="2024-07-11T11:35:00Z"/>
          <w:sz w:val="22"/>
          <w:szCs w:val="22"/>
          <w:lang w:val="en-GB"/>
        </w:rPr>
      </w:pPr>
      <w:ins w:id="2303" w:author="Jiang" w:date="2024-07-11T11:35:00Z">
        <w:r>
          <w:rPr>
            <w:bCs/>
            <w:sz w:val="22"/>
            <w:szCs w:val="22"/>
            <w:lang w:val="en-GB"/>
          </w:rPr>
          <w:t>19.2</w:t>
        </w:r>
        <w:r>
          <w:rPr>
            <w:sz w:val="22"/>
            <w:szCs w:val="22"/>
            <w:lang w:val="en-GB"/>
          </w:rPr>
          <w:tab/>
          <w:t xml:space="preserve">Either party may forthwith terminate this Agreement by giving notice in writing to the </w:t>
        </w:r>
        <w:r>
          <w:rPr>
            <w:sz w:val="22"/>
            <w:szCs w:val="22"/>
            <w:lang w:val="en-GB"/>
          </w:rPr>
          <w:tab/>
          <w:t xml:space="preserve">other if at any time the other Party: </w:t>
        </w:r>
      </w:ins>
    </w:p>
    <w:p w14:paraId="06648A1E" w14:textId="77777777" w:rsidR="000F72C1" w:rsidRDefault="000F72C1">
      <w:pPr>
        <w:jc w:val="both"/>
        <w:rPr>
          <w:ins w:id="2304" w:author="Jiang" w:date="2024-07-11T11:35:00Z"/>
          <w:sz w:val="22"/>
          <w:szCs w:val="22"/>
          <w:lang w:val="en-GB"/>
        </w:rPr>
      </w:pPr>
    </w:p>
    <w:p w14:paraId="06648A1F" w14:textId="77777777" w:rsidR="000F72C1" w:rsidRDefault="0020793E">
      <w:pPr>
        <w:numPr>
          <w:ilvl w:val="0"/>
          <w:numId w:val="16"/>
        </w:numPr>
        <w:tabs>
          <w:tab w:val="left" w:pos="-1440"/>
        </w:tabs>
        <w:ind w:hanging="731"/>
        <w:jc w:val="both"/>
        <w:rPr>
          <w:ins w:id="2305" w:author="Jiang" w:date="2024-07-11T11:35:00Z"/>
          <w:sz w:val="22"/>
          <w:szCs w:val="22"/>
          <w:lang w:val="en-GB"/>
        </w:rPr>
      </w:pPr>
      <w:ins w:id="2306" w:author="Jiang" w:date="2024-07-11T11:35:00Z">
        <w:r>
          <w:rPr>
            <w:sz w:val="22"/>
            <w:szCs w:val="22"/>
            <w:lang w:val="en-GB"/>
          </w:rPr>
          <w:t>is in breach of any of the material terms or conditions of this Agreement and, where such breach is capable of remedy fails to remedy it within 30 days of being given written notice of such breach by the other Party giving full particulars of the breach and requiring it to be remedied;</w:t>
        </w:r>
      </w:ins>
    </w:p>
    <w:p w14:paraId="06648A20" w14:textId="77777777" w:rsidR="000F72C1" w:rsidRDefault="0020793E">
      <w:pPr>
        <w:numPr>
          <w:ilvl w:val="0"/>
          <w:numId w:val="16"/>
        </w:numPr>
        <w:tabs>
          <w:tab w:val="left" w:pos="-1440"/>
        </w:tabs>
        <w:ind w:hanging="731"/>
        <w:jc w:val="both"/>
        <w:rPr>
          <w:ins w:id="2307" w:author="Jiang" w:date="2024-07-11T11:35:00Z"/>
          <w:sz w:val="22"/>
          <w:szCs w:val="22"/>
          <w:lang w:val="en-GB"/>
        </w:rPr>
      </w:pPr>
      <w:ins w:id="2308" w:author="Jiang" w:date="2024-07-11T11:35:00Z">
        <w:r>
          <w:rPr>
            <w:sz w:val="22"/>
            <w:szCs w:val="22"/>
            <w:lang w:val="en-GB"/>
          </w:rPr>
          <w:t xml:space="preserve">goes into liquidation or becomes bankrupt (or the equivalent situations); </w:t>
        </w:r>
      </w:ins>
    </w:p>
    <w:p w14:paraId="06648A21" w14:textId="77777777" w:rsidR="000F72C1" w:rsidRDefault="0020793E">
      <w:pPr>
        <w:numPr>
          <w:ilvl w:val="0"/>
          <w:numId w:val="16"/>
        </w:numPr>
        <w:tabs>
          <w:tab w:val="left" w:pos="-1440"/>
        </w:tabs>
        <w:ind w:hanging="731"/>
        <w:jc w:val="both"/>
        <w:rPr>
          <w:ins w:id="2309" w:author="Jiang" w:date="2024-07-11T11:35:00Z"/>
          <w:sz w:val="22"/>
          <w:szCs w:val="22"/>
          <w:lang w:val="en-GB"/>
        </w:rPr>
      </w:pPr>
      <w:ins w:id="2310" w:author="Jiang" w:date="2024-07-11T11:35:00Z">
        <w:r>
          <w:rPr>
            <w:sz w:val="22"/>
            <w:szCs w:val="22"/>
            <w:lang w:val="en-GB"/>
          </w:rPr>
          <w:t>is engaged in activities, either by commission or omission, which amount to dishonest conduct.</w:t>
        </w:r>
      </w:ins>
    </w:p>
    <w:p w14:paraId="06648A22" w14:textId="77777777" w:rsidR="000F72C1" w:rsidRDefault="000F72C1">
      <w:pPr>
        <w:tabs>
          <w:tab w:val="left" w:pos="-1440"/>
        </w:tabs>
        <w:ind w:left="567" w:hanging="567"/>
        <w:jc w:val="both"/>
        <w:rPr>
          <w:ins w:id="2311" w:author="Jiang" w:date="2024-07-11T11:35:00Z"/>
          <w:sz w:val="22"/>
          <w:szCs w:val="22"/>
        </w:rPr>
      </w:pPr>
    </w:p>
    <w:p w14:paraId="06648A23" w14:textId="77777777" w:rsidR="000F72C1" w:rsidRDefault="0020793E">
      <w:pPr>
        <w:tabs>
          <w:tab w:val="left" w:pos="-1440"/>
        </w:tabs>
        <w:ind w:left="709" w:hanging="709"/>
        <w:jc w:val="both"/>
        <w:rPr>
          <w:ins w:id="2312" w:author="Jiang" w:date="2024-07-11T11:35:00Z"/>
          <w:sz w:val="22"/>
          <w:szCs w:val="22"/>
        </w:rPr>
      </w:pPr>
      <w:ins w:id="2313" w:author="Jiang" w:date="2024-07-11T11:35:00Z">
        <w:r>
          <w:rPr>
            <w:sz w:val="22"/>
            <w:szCs w:val="22"/>
          </w:rPr>
          <w:t>19.3</w:t>
        </w:r>
        <w:r>
          <w:rPr>
            <w:sz w:val="22"/>
            <w:szCs w:val="22"/>
          </w:rPr>
          <w:tab/>
          <w:t>Notwithstanding any other provision to the contrary either Party may terminate this Agreement without cause by giving not less than 3 months’ notice in writing to the other Party.</w:t>
        </w:r>
      </w:ins>
    </w:p>
    <w:p w14:paraId="06648A24" w14:textId="77777777" w:rsidR="000F72C1" w:rsidRDefault="000F72C1">
      <w:pPr>
        <w:tabs>
          <w:tab w:val="left" w:pos="-1440"/>
        </w:tabs>
        <w:jc w:val="both"/>
        <w:rPr>
          <w:ins w:id="2314" w:author="Jiang" w:date="2024-07-11T11:35:00Z"/>
          <w:sz w:val="22"/>
          <w:szCs w:val="22"/>
        </w:rPr>
      </w:pPr>
    </w:p>
    <w:p w14:paraId="06648A25" w14:textId="77777777" w:rsidR="000F72C1" w:rsidRDefault="0020793E">
      <w:pPr>
        <w:pStyle w:val="ListParagraph"/>
        <w:ind w:left="709" w:hanging="709"/>
        <w:jc w:val="both"/>
        <w:rPr>
          <w:ins w:id="2315" w:author="Jiang" w:date="2024-07-11T11:35:00Z"/>
          <w:sz w:val="22"/>
          <w:szCs w:val="22"/>
        </w:rPr>
      </w:pPr>
      <w:ins w:id="2316" w:author="Jiang" w:date="2024-07-11T11:35:00Z">
        <w:r>
          <w:rPr>
            <w:sz w:val="22"/>
            <w:szCs w:val="22"/>
          </w:rPr>
          <w:t>19.4</w:t>
        </w:r>
        <w:r>
          <w:rPr>
            <w:sz w:val="22"/>
            <w:szCs w:val="22"/>
          </w:rPr>
          <w:tab/>
          <w:t xml:space="preserve">On termination of this Agreement, the Licensee shall return to ***Lighthouse Authority any </w:t>
        </w:r>
        <w:r>
          <w:rPr>
            <w:sz w:val="22"/>
            <w:szCs w:val="22"/>
          </w:rPr>
          <w:tab/>
          <w:t xml:space="preserve">materials, documents or other items, which have been supplied by ***Lighthouse Authority to </w:t>
        </w:r>
        <w:r>
          <w:rPr>
            <w:sz w:val="22"/>
            <w:szCs w:val="22"/>
          </w:rPr>
          <w:tab/>
          <w:t>the Licensee for the purpose of this Agreement as well as ceasing to access and use the</w:t>
        </w:r>
        <w:r>
          <w:rPr>
            <w:sz w:val="22"/>
            <w:szCs w:val="22"/>
            <w:lang w:val="en-GB"/>
          </w:rPr>
          <w:t xml:space="preserve"> Trip Advisor account, Google listing, social media accounts and any websites pertaining to the Visitor Centre</w:t>
        </w:r>
        <w:r>
          <w:rPr>
            <w:sz w:val="22"/>
            <w:szCs w:val="22"/>
          </w:rPr>
          <w:t xml:space="preserve">. </w:t>
        </w:r>
      </w:ins>
    </w:p>
    <w:p w14:paraId="06648A26" w14:textId="77777777" w:rsidR="000F72C1" w:rsidRDefault="000F72C1">
      <w:pPr>
        <w:tabs>
          <w:tab w:val="left" w:pos="-1440"/>
        </w:tabs>
        <w:ind w:left="360"/>
        <w:jc w:val="both"/>
        <w:rPr>
          <w:ins w:id="2317" w:author="Jiang" w:date="2024-07-11T11:35:00Z"/>
          <w:sz w:val="22"/>
        </w:rPr>
      </w:pPr>
    </w:p>
    <w:p w14:paraId="06648A27" w14:textId="77777777" w:rsidR="000F72C1" w:rsidRDefault="0020793E">
      <w:pPr>
        <w:tabs>
          <w:tab w:val="left" w:pos="-1440"/>
        </w:tabs>
        <w:jc w:val="both"/>
        <w:rPr>
          <w:ins w:id="2318" w:author="Jiang" w:date="2024-07-11T11:35:00Z"/>
          <w:sz w:val="22"/>
        </w:rPr>
      </w:pPr>
      <w:ins w:id="2319" w:author="Jiang" w:date="2024-07-11T11:35:00Z">
        <w:r>
          <w:rPr>
            <w:b/>
            <w:bCs/>
            <w:sz w:val="22"/>
          </w:rPr>
          <w:t>20</w:t>
        </w:r>
        <w:r>
          <w:rPr>
            <w:b/>
            <w:bCs/>
            <w:sz w:val="22"/>
          </w:rPr>
          <w:tab/>
        </w:r>
        <w:r>
          <w:rPr>
            <w:b/>
            <w:bCs/>
            <w:sz w:val="22"/>
            <w:szCs w:val="22"/>
            <w:lang w:val="en-GB"/>
          </w:rPr>
          <w:t xml:space="preserve">THIRD PARTIES </w:t>
        </w:r>
      </w:ins>
    </w:p>
    <w:p w14:paraId="06648A28" w14:textId="77777777" w:rsidR="000F72C1" w:rsidRDefault="000F72C1">
      <w:pPr>
        <w:tabs>
          <w:tab w:val="left" w:pos="-1440"/>
        </w:tabs>
        <w:jc w:val="both"/>
        <w:rPr>
          <w:ins w:id="2320" w:author="Jiang" w:date="2024-07-11T11:35:00Z"/>
          <w:b/>
          <w:bCs/>
          <w:sz w:val="22"/>
          <w:szCs w:val="22"/>
        </w:rPr>
      </w:pPr>
    </w:p>
    <w:p w14:paraId="06648A29" w14:textId="77777777" w:rsidR="000F72C1" w:rsidRDefault="0020793E">
      <w:pPr>
        <w:tabs>
          <w:tab w:val="left" w:pos="-1440"/>
        </w:tabs>
        <w:ind w:left="709" w:hanging="709"/>
        <w:jc w:val="both"/>
        <w:rPr>
          <w:ins w:id="2321" w:author="Jiang" w:date="2024-07-11T11:35:00Z"/>
          <w:sz w:val="22"/>
          <w:szCs w:val="22"/>
        </w:rPr>
      </w:pPr>
      <w:ins w:id="2322" w:author="Jiang" w:date="2024-07-11T11:35:00Z">
        <w:r>
          <w:rPr>
            <w:bCs/>
            <w:sz w:val="22"/>
            <w:szCs w:val="22"/>
          </w:rPr>
          <w:t>20.1</w:t>
        </w:r>
        <w:r>
          <w:rPr>
            <w:sz w:val="22"/>
            <w:szCs w:val="22"/>
          </w:rPr>
          <w:tab/>
          <w:t>This Agreement is not intended to, and does not, give any person who is not a party to it any right to enforce any of its provisions.</w:t>
        </w:r>
      </w:ins>
    </w:p>
    <w:p w14:paraId="06648A2A" w14:textId="77777777" w:rsidR="000F72C1" w:rsidRDefault="000F72C1">
      <w:pPr>
        <w:tabs>
          <w:tab w:val="left" w:pos="-1440"/>
        </w:tabs>
        <w:ind w:left="709" w:hanging="709"/>
        <w:jc w:val="both"/>
        <w:rPr>
          <w:ins w:id="2323" w:author="Jiang" w:date="2024-07-11T11:35:00Z"/>
          <w:sz w:val="22"/>
          <w:szCs w:val="22"/>
          <w:lang w:val="en-GB"/>
        </w:rPr>
      </w:pPr>
    </w:p>
    <w:p w14:paraId="06648A2B" w14:textId="77777777" w:rsidR="000F72C1" w:rsidRDefault="0020793E">
      <w:pPr>
        <w:pStyle w:val="Heading4"/>
        <w:rPr>
          <w:ins w:id="2324" w:author="Jiang" w:date="2024-07-11T11:35:00Z"/>
          <w:b w:val="0"/>
          <w:bCs w:val="0"/>
          <w:color w:val="0000FF"/>
        </w:rPr>
      </w:pPr>
      <w:ins w:id="2325" w:author="Jiang" w:date="2024-07-11T11:35:00Z">
        <w:r>
          <w:t>21</w:t>
        </w:r>
        <w:r>
          <w:tab/>
          <w:t xml:space="preserve">ASSIGNMENT &amp; SUBCONTRACTING </w:t>
        </w:r>
      </w:ins>
    </w:p>
    <w:p w14:paraId="06648A2C" w14:textId="77777777" w:rsidR="000F72C1" w:rsidRDefault="000F72C1">
      <w:pPr>
        <w:tabs>
          <w:tab w:val="left" w:pos="-1440"/>
        </w:tabs>
        <w:jc w:val="both"/>
        <w:rPr>
          <w:ins w:id="2326" w:author="Jiang" w:date="2024-07-11T11:35:00Z"/>
          <w:b/>
          <w:bCs/>
          <w:sz w:val="22"/>
          <w:szCs w:val="22"/>
        </w:rPr>
      </w:pPr>
    </w:p>
    <w:p w14:paraId="06648A2D" w14:textId="77777777" w:rsidR="000F72C1" w:rsidRDefault="0020793E">
      <w:pPr>
        <w:tabs>
          <w:tab w:val="left" w:pos="-1440"/>
        </w:tabs>
        <w:ind w:left="720" w:hanging="720"/>
        <w:jc w:val="both"/>
        <w:rPr>
          <w:ins w:id="2327" w:author="Jiang" w:date="2024-07-11T11:35:00Z"/>
          <w:sz w:val="22"/>
          <w:szCs w:val="22"/>
        </w:rPr>
      </w:pPr>
      <w:ins w:id="2328" w:author="Jiang" w:date="2024-07-11T11:35:00Z">
        <w:r>
          <w:rPr>
            <w:bCs/>
            <w:sz w:val="22"/>
            <w:szCs w:val="22"/>
          </w:rPr>
          <w:t>21.1</w:t>
        </w:r>
        <w:r>
          <w:rPr>
            <w:sz w:val="22"/>
            <w:szCs w:val="22"/>
          </w:rPr>
          <w:tab/>
          <w:t xml:space="preserve">The Licensee shall not be entitled to assign or subcontract any of its duties or responsibilities under this Agreement without the consent of ***Lighthouse Authority. </w:t>
        </w:r>
      </w:ins>
    </w:p>
    <w:p w14:paraId="06648A2E" w14:textId="77777777" w:rsidR="000F72C1" w:rsidRDefault="000F72C1">
      <w:pPr>
        <w:tabs>
          <w:tab w:val="left" w:pos="-1440"/>
        </w:tabs>
        <w:ind w:left="720" w:hanging="720"/>
        <w:jc w:val="both"/>
        <w:rPr>
          <w:ins w:id="2329" w:author="Jiang" w:date="2024-07-11T11:35:00Z"/>
          <w:sz w:val="22"/>
          <w:szCs w:val="22"/>
        </w:rPr>
      </w:pPr>
    </w:p>
    <w:p w14:paraId="06648A2F" w14:textId="77777777" w:rsidR="000F72C1" w:rsidRDefault="0020793E">
      <w:pPr>
        <w:ind w:left="360" w:hanging="360"/>
        <w:jc w:val="both"/>
        <w:rPr>
          <w:ins w:id="2330" w:author="Jiang" w:date="2024-07-11T11:35:00Z"/>
          <w:sz w:val="22"/>
          <w:szCs w:val="22"/>
        </w:rPr>
      </w:pPr>
      <w:ins w:id="2331" w:author="Jiang" w:date="2024-07-11T11:35:00Z">
        <w:r>
          <w:rPr>
            <w:bCs/>
            <w:sz w:val="22"/>
            <w:szCs w:val="22"/>
          </w:rPr>
          <w:t>21.2</w:t>
        </w:r>
        <w:r>
          <w:rPr>
            <w:b/>
            <w:bCs/>
            <w:sz w:val="22"/>
            <w:szCs w:val="22"/>
          </w:rPr>
          <w:tab/>
        </w:r>
        <w:r>
          <w:rPr>
            <w:sz w:val="22"/>
            <w:szCs w:val="22"/>
          </w:rPr>
          <w:t xml:space="preserve">Where ***Lighthouse Authority consents to a subcontract, the Licensee shall send a copy of that </w:t>
        </w:r>
        <w:r>
          <w:rPr>
            <w:sz w:val="22"/>
            <w:szCs w:val="22"/>
          </w:rPr>
          <w:tab/>
          <w:t xml:space="preserve">subcontract to ***Lighthouse Authority immediately it is issued.  </w:t>
        </w:r>
      </w:ins>
    </w:p>
    <w:p w14:paraId="06648A30" w14:textId="77777777" w:rsidR="000F72C1" w:rsidRDefault="000F72C1">
      <w:pPr>
        <w:jc w:val="both"/>
        <w:rPr>
          <w:ins w:id="2332" w:author="Jiang" w:date="2024-07-11T11:35:00Z"/>
          <w:sz w:val="22"/>
          <w:szCs w:val="22"/>
        </w:rPr>
      </w:pPr>
    </w:p>
    <w:p w14:paraId="06648A31" w14:textId="77777777" w:rsidR="000F72C1" w:rsidRDefault="0020793E">
      <w:pPr>
        <w:jc w:val="both"/>
        <w:rPr>
          <w:ins w:id="2333" w:author="Jiang" w:date="2024-07-11T11:35:00Z"/>
          <w:sz w:val="22"/>
          <w:szCs w:val="22"/>
        </w:rPr>
      </w:pPr>
      <w:ins w:id="2334" w:author="Jiang" w:date="2024-07-11T11:35:00Z">
        <w:r>
          <w:rPr>
            <w:bCs/>
            <w:sz w:val="22"/>
            <w:szCs w:val="22"/>
          </w:rPr>
          <w:t>21.3</w:t>
        </w:r>
        <w:r>
          <w:rPr>
            <w:sz w:val="22"/>
            <w:szCs w:val="22"/>
          </w:rPr>
          <w:tab/>
          <w:t xml:space="preserve">Subcontracting shall not relieve the Licensee of any obligation, duty or liability </w:t>
        </w:r>
        <w:r>
          <w:rPr>
            <w:sz w:val="22"/>
            <w:szCs w:val="22"/>
          </w:rPr>
          <w:br/>
          <w:t xml:space="preserve">            attributable under this Agreement. </w:t>
        </w:r>
      </w:ins>
    </w:p>
    <w:p w14:paraId="06648A32" w14:textId="77777777" w:rsidR="000F72C1" w:rsidRDefault="000F72C1">
      <w:pPr>
        <w:jc w:val="both"/>
        <w:rPr>
          <w:ins w:id="2335" w:author="Jiang" w:date="2024-07-11T11:35:00Z"/>
          <w:sz w:val="22"/>
          <w:szCs w:val="22"/>
        </w:rPr>
      </w:pPr>
    </w:p>
    <w:p w14:paraId="06648A33" w14:textId="77777777" w:rsidR="000F72C1" w:rsidRDefault="0020793E">
      <w:pPr>
        <w:tabs>
          <w:tab w:val="left" w:pos="-1440"/>
        </w:tabs>
        <w:ind w:left="720" w:hanging="720"/>
        <w:jc w:val="both"/>
        <w:rPr>
          <w:ins w:id="2336" w:author="Jiang" w:date="2024-07-11T11:35:00Z"/>
          <w:color w:val="0000FF"/>
          <w:sz w:val="22"/>
        </w:rPr>
      </w:pPr>
      <w:ins w:id="2337" w:author="Jiang" w:date="2024-07-11T11:35:00Z">
        <w:r>
          <w:rPr>
            <w:b/>
            <w:bCs/>
            <w:sz w:val="22"/>
            <w:szCs w:val="22"/>
          </w:rPr>
          <w:t>22</w:t>
        </w:r>
        <w:r>
          <w:rPr>
            <w:b/>
            <w:bCs/>
            <w:sz w:val="22"/>
            <w:szCs w:val="22"/>
          </w:rPr>
          <w:tab/>
          <w:t>N</w:t>
        </w:r>
        <w:r>
          <w:rPr>
            <w:b/>
            <w:bCs/>
            <w:sz w:val="22"/>
          </w:rPr>
          <w:t xml:space="preserve">OTICES  </w:t>
        </w:r>
      </w:ins>
    </w:p>
    <w:p w14:paraId="06648A34" w14:textId="77777777" w:rsidR="000F72C1" w:rsidRDefault="000F72C1">
      <w:pPr>
        <w:tabs>
          <w:tab w:val="left" w:pos="-1440"/>
        </w:tabs>
        <w:jc w:val="both"/>
        <w:rPr>
          <w:ins w:id="2338" w:author="Jiang" w:date="2024-07-11T11:35:00Z"/>
          <w:b/>
          <w:bCs/>
          <w:sz w:val="22"/>
        </w:rPr>
      </w:pPr>
    </w:p>
    <w:p w14:paraId="06648A35" w14:textId="77777777" w:rsidR="000F72C1" w:rsidRDefault="0020793E">
      <w:pPr>
        <w:tabs>
          <w:tab w:val="left" w:pos="-1440"/>
        </w:tabs>
        <w:ind w:left="720" w:hanging="720"/>
        <w:jc w:val="both"/>
        <w:rPr>
          <w:ins w:id="2339" w:author="Jiang" w:date="2024-07-11T11:35:00Z"/>
          <w:sz w:val="22"/>
        </w:rPr>
      </w:pPr>
      <w:ins w:id="2340" w:author="Jiang" w:date="2024-07-11T11:35:00Z">
        <w:r>
          <w:rPr>
            <w:bCs/>
            <w:sz w:val="22"/>
          </w:rPr>
          <w:t>22.1</w:t>
        </w:r>
        <w:r>
          <w:rPr>
            <w:b/>
            <w:bCs/>
            <w:sz w:val="22"/>
          </w:rPr>
          <w:tab/>
        </w:r>
        <w:r>
          <w:rPr>
            <w:sz w:val="22"/>
          </w:rPr>
          <w:t xml:space="preserve">Any notice given in pursuance of any of the provisions of this Agreement shall be in writing and shall be delivered by electronic communication, hand or sent by prepaid registered post in the case of ***Lighthouse Authority to the Representative at </w:t>
        </w:r>
        <w:r>
          <w:rPr>
            <w:sz w:val="22"/>
            <w:szCs w:val="22"/>
          </w:rPr>
          <w:t xml:space="preserve">***Lighthouse Authority, at *******(address)*****, E-mail ***@***.com in </w:t>
        </w:r>
        <w:r>
          <w:rPr>
            <w:sz w:val="22"/>
          </w:rPr>
          <w:t>the case of the Licensee to its address referred to above (or an alternative address notified to the other party) and shall be deemed to be received by the addressee:</w:t>
        </w:r>
        <w:r>
          <w:rPr>
            <w:sz w:val="22"/>
          </w:rPr>
          <w:tab/>
        </w:r>
      </w:ins>
    </w:p>
    <w:p w14:paraId="06648A36" w14:textId="77777777" w:rsidR="000F72C1" w:rsidRDefault="0020793E">
      <w:pPr>
        <w:numPr>
          <w:ilvl w:val="0"/>
          <w:numId w:val="17"/>
        </w:numPr>
        <w:tabs>
          <w:tab w:val="left" w:pos="-1440"/>
          <w:tab w:val="left" w:pos="426"/>
        </w:tabs>
        <w:ind w:hanging="731"/>
        <w:jc w:val="both"/>
        <w:rPr>
          <w:ins w:id="2341" w:author="Jiang" w:date="2024-07-11T11:35:00Z"/>
          <w:sz w:val="22"/>
        </w:rPr>
      </w:pPr>
      <w:ins w:id="2342" w:author="Jiang" w:date="2024-07-11T11:35:00Z">
        <w:r>
          <w:rPr>
            <w:sz w:val="22"/>
          </w:rPr>
          <w:t>At the time of transmission if delivered by electronic means;</w:t>
        </w:r>
      </w:ins>
    </w:p>
    <w:p w14:paraId="06648A37" w14:textId="77777777" w:rsidR="000F72C1" w:rsidRDefault="0020793E">
      <w:pPr>
        <w:numPr>
          <w:ilvl w:val="0"/>
          <w:numId w:val="17"/>
        </w:numPr>
        <w:tabs>
          <w:tab w:val="left" w:pos="-1440"/>
          <w:tab w:val="left" w:pos="426"/>
        </w:tabs>
        <w:ind w:hanging="731"/>
        <w:jc w:val="both"/>
        <w:rPr>
          <w:ins w:id="2343" w:author="Jiang" w:date="2024-07-11T11:35:00Z"/>
          <w:sz w:val="22"/>
        </w:rPr>
      </w:pPr>
      <w:ins w:id="2344" w:author="Jiang" w:date="2024-07-11T11:35:00Z">
        <w:r>
          <w:rPr>
            <w:sz w:val="22"/>
          </w:rPr>
          <w:t xml:space="preserve">On the first business day following the date of delivery, if delivered by hand; and </w:t>
        </w:r>
      </w:ins>
    </w:p>
    <w:p w14:paraId="06648A38" w14:textId="77777777" w:rsidR="000F72C1" w:rsidRDefault="0020793E">
      <w:pPr>
        <w:numPr>
          <w:ilvl w:val="0"/>
          <w:numId w:val="17"/>
        </w:numPr>
        <w:tabs>
          <w:tab w:val="left" w:pos="-1440"/>
          <w:tab w:val="left" w:pos="426"/>
        </w:tabs>
        <w:ind w:hanging="731"/>
        <w:jc w:val="both"/>
        <w:rPr>
          <w:ins w:id="2345" w:author="Jiang" w:date="2024-07-11T11:35:00Z"/>
          <w:sz w:val="22"/>
        </w:rPr>
      </w:pPr>
      <w:ins w:id="2346" w:author="Jiang" w:date="2024-07-11T11:35:00Z">
        <w:r>
          <w:rPr>
            <w:sz w:val="22"/>
          </w:rPr>
          <w:t>On the fifth business day after posting, if sent by prepaid registered post.</w:t>
        </w:r>
      </w:ins>
    </w:p>
    <w:p w14:paraId="06648A39" w14:textId="77777777" w:rsidR="000F72C1" w:rsidRDefault="000F72C1">
      <w:pPr>
        <w:tabs>
          <w:tab w:val="left" w:pos="-1440"/>
        </w:tabs>
        <w:ind w:left="1440"/>
        <w:jc w:val="both"/>
        <w:rPr>
          <w:ins w:id="2347" w:author="Jiang" w:date="2024-07-11T11:35:00Z"/>
          <w:sz w:val="22"/>
        </w:rPr>
      </w:pPr>
    </w:p>
    <w:p w14:paraId="06648A3A" w14:textId="77777777" w:rsidR="000F72C1" w:rsidRDefault="0020793E">
      <w:pPr>
        <w:tabs>
          <w:tab w:val="left" w:pos="-1440"/>
        </w:tabs>
        <w:ind w:left="709" w:hanging="709"/>
        <w:jc w:val="both"/>
        <w:rPr>
          <w:ins w:id="2348" w:author="Jiang" w:date="2024-07-11T11:35:00Z"/>
          <w:sz w:val="22"/>
        </w:rPr>
      </w:pPr>
      <w:ins w:id="2349" w:author="Jiang" w:date="2024-07-11T11:35:00Z">
        <w:r>
          <w:rPr>
            <w:bCs/>
            <w:sz w:val="22"/>
            <w:szCs w:val="22"/>
            <w:lang w:val="en-GB"/>
          </w:rPr>
          <w:t>22.2</w:t>
        </w:r>
        <w:r>
          <w:rPr>
            <w:b/>
            <w:bCs/>
            <w:sz w:val="22"/>
            <w:szCs w:val="22"/>
            <w:lang w:val="en-GB"/>
          </w:rPr>
          <w:tab/>
        </w:r>
        <w:r>
          <w:rPr>
            <w:sz w:val="22"/>
            <w:szCs w:val="22"/>
            <w:lang w:val="en-GB"/>
          </w:rPr>
          <w:t xml:space="preserve">In the event that ***Lighthouse Authority operations or some other cause or causes outwith the control of ***Lighthouse Authority and Licensee require the Lighthouse to close for a period of more than 28 days then this Agreement shall be suspended accordingly </w:t>
        </w:r>
        <w:r>
          <w:rPr>
            <w:b/>
            <w:bCs/>
            <w:sz w:val="22"/>
            <w:szCs w:val="22"/>
            <w:u w:val="single"/>
            <w:lang w:val="en-GB"/>
          </w:rPr>
          <w:t>AND</w:t>
        </w:r>
        <w:r>
          <w:rPr>
            <w:sz w:val="22"/>
            <w:szCs w:val="22"/>
            <w:lang w:val="en-GB"/>
          </w:rPr>
          <w:t xml:space="preserve"> in such a case ***Lighthouse Authority shall give as much notice as is reasonably possible of any such closure.  Where such closure continues for a period of more than 3 months, then the Licensee may terminate this Licence with immediate written notice.</w:t>
        </w:r>
      </w:ins>
    </w:p>
    <w:p w14:paraId="06648A3B" w14:textId="77777777" w:rsidR="000F72C1" w:rsidRDefault="000F72C1">
      <w:pPr>
        <w:tabs>
          <w:tab w:val="left" w:pos="-1440"/>
        </w:tabs>
        <w:ind w:left="1440"/>
        <w:jc w:val="both"/>
        <w:rPr>
          <w:ins w:id="2350" w:author="Jiang" w:date="2024-07-11T11:35:00Z"/>
          <w:sz w:val="22"/>
        </w:rPr>
      </w:pPr>
    </w:p>
    <w:p w14:paraId="06648A3C" w14:textId="77777777" w:rsidR="000F72C1" w:rsidRDefault="0020793E">
      <w:pPr>
        <w:tabs>
          <w:tab w:val="left" w:pos="-1440"/>
        </w:tabs>
        <w:ind w:left="709" w:hanging="709"/>
        <w:jc w:val="both"/>
        <w:rPr>
          <w:ins w:id="2351" w:author="Jiang" w:date="2024-07-11T11:35:00Z"/>
          <w:color w:val="0000FF"/>
          <w:sz w:val="22"/>
          <w:szCs w:val="22"/>
        </w:rPr>
      </w:pPr>
      <w:ins w:id="2352" w:author="Jiang" w:date="2024-07-11T11:35:00Z">
        <w:r>
          <w:rPr>
            <w:bCs/>
            <w:sz w:val="22"/>
          </w:rPr>
          <w:t>23</w:t>
        </w:r>
        <w:r>
          <w:rPr>
            <w:b/>
            <w:bCs/>
            <w:sz w:val="22"/>
          </w:rPr>
          <w:tab/>
          <w:t xml:space="preserve">ENTIRE AGREEMENT </w:t>
        </w:r>
      </w:ins>
    </w:p>
    <w:p w14:paraId="06648A3D" w14:textId="77777777" w:rsidR="000F72C1" w:rsidRDefault="000F72C1">
      <w:pPr>
        <w:tabs>
          <w:tab w:val="left" w:pos="-1440"/>
        </w:tabs>
        <w:jc w:val="both"/>
        <w:rPr>
          <w:ins w:id="2353" w:author="Jiang" w:date="2024-07-11T11:35:00Z"/>
          <w:b/>
          <w:bCs/>
          <w:sz w:val="22"/>
          <w:szCs w:val="22"/>
        </w:rPr>
      </w:pPr>
    </w:p>
    <w:p w14:paraId="06648A3E" w14:textId="77777777" w:rsidR="000F72C1" w:rsidRDefault="0020793E">
      <w:pPr>
        <w:pStyle w:val="Heading6"/>
        <w:ind w:left="709" w:hanging="709"/>
        <w:rPr>
          <w:ins w:id="2354" w:author="Jiang" w:date="2024-07-11T11:35:00Z"/>
          <w:b w:val="0"/>
          <w:bCs w:val="0"/>
        </w:rPr>
      </w:pPr>
      <w:ins w:id="2355" w:author="Jiang" w:date="2024-07-11T11:35:00Z">
        <w:r>
          <w:rPr>
            <w:b w:val="0"/>
          </w:rPr>
          <w:t>23.1</w:t>
        </w:r>
        <w:r>
          <w:t xml:space="preserve"> </w:t>
        </w:r>
        <w:r>
          <w:tab/>
        </w:r>
        <w:r>
          <w:rPr>
            <w:b w:val="0"/>
            <w:bCs w:val="0"/>
          </w:rPr>
          <w:t>This Agreement represents the entire understanding and agreement between the Parties in relation to its subject matter and supersedes all previous or pre-existing formal or informal negotiations, understandings, arrangements or agreements between ***Lighthouse Authority and the Licensee in relation to its subject matter.</w:t>
        </w:r>
      </w:ins>
    </w:p>
    <w:p w14:paraId="06648A3F" w14:textId="77777777" w:rsidR="000F72C1" w:rsidRDefault="0020793E">
      <w:pPr>
        <w:rPr>
          <w:ins w:id="2356" w:author="Jiang" w:date="2024-07-11T11:35:00Z"/>
          <w:lang w:val="en-GB"/>
        </w:rPr>
      </w:pPr>
      <w:ins w:id="2357" w:author="Jiang" w:date="2024-07-11T11:35:00Z">
        <w:r>
          <w:t xml:space="preserve"> </w:t>
        </w:r>
      </w:ins>
    </w:p>
    <w:p w14:paraId="06648A40" w14:textId="77777777" w:rsidR="000F72C1" w:rsidRDefault="0020793E">
      <w:pPr>
        <w:pStyle w:val="Heading6"/>
        <w:ind w:left="709" w:hanging="709"/>
        <w:rPr>
          <w:ins w:id="2358" w:author="Jiang" w:date="2024-07-11T11:35:00Z"/>
          <w:szCs w:val="24"/>
          <w:lang w:val="en-US"/>
        </w:rPr>
      </w:pPr>
      <w:ins w:id="2359" w:author="Jiang" w:date="2024-07-11T11:35:00Z">
        <w:r>
          <w:rPr>
            <w:szCs w:val="24"/>
            <w:lang w:val="en-US"/>
          </w:rPr>
          <w:t>24</w:t>
        </w:r>
        <w:r>
          <w:rPr>
            <w:szCs w:val="24"/>
            <w:lang w:val="en-US"/>
          </w:rPr>
          <w:tab/>
          <w:t xml:space="preserve">AMENDMENTS </w:t>
        </w:r>
      </w:ins>
    </w:p>
    <w:p w14:paraId="06648A41" w14:textId="77777777" w:rsidR="000F72C1" w:rsidRDefault="000F72C1">
      <w:pPr>
        <w:tabs>
          <w:tab w:val="left" w:pos="-1440"/>
        </w:tabs>
        <w:jc w:val="both"/>
        <w:rPr>
          <w:ins w:id="2360" w:author="Jiang" w:date="2024-07-11T11:35:00Z"/>
          <w:sz w:val="22"/>
          <w:szCs w:val="22"/>
        </w:rPr>
      </w:pPr>
    </w:p>
    <w:p w14:paraId="06648A42" w14:textId="77777777" w:rsidR="000F72C1" w:rsidRDefault="0020793E">
      <w:pPr>
        <w:ind w:left="720" w:hanging="720"/>
        <w:jc w:val="both"/>
        <w:rPr>
          <w:ins w:id="2361" w:author="Jiang" w:date="2024-07-11T11:35:00Z"/>
          <w:sz w:val="22"/>
          <w:szCs w:val="22"/>
        </w:rPr>
      </w:pPr>
      <w:ins w:id="2362" w:author="Jiang" w:date="2024-07-11T11:35:00Z">
        <w:r>
          <w:rPr>
            <w:bCs/>
            <w:sz w:val="22"/>
            <w:szCs w:val="22"/>
          </w:rPr>
          <w:t>24.1</w:t>
        </w:r>
        <w:r>
          <w:rPr>
            <w:sz w:val="22"/>
            <w:szCs w:val="22"/>
          </w:rPr>
          <w:tab/>
          <w:t>Any variation to a provision of the Schedules, Annexes or the Related Documents shall be made in writing (including exchange of emails) between the ***Lighthouse Authority Representative and the Licensee.</w:t>
        </w:r>
      </w:ins>
    </w:p>
    <w:p w14:paraId="06648A43" w14:textId="77777777" w:rsidR="000F72C1" w:rsidRDefault="000F72C1">
      <w:pPr>
        <w:tabs>
          <w:tab w:val="left" w:pos="-1440"/>
        </w:tabs>
        <w:ind w:left="720" w:hanging="720"/>
        <w:jc w:val="both"/>
        <w:rPr>
          <w:ins w:id="2363" w:author="Jiang" w:date="2024-07-11T11:35:00Z"/>
          <w:sz w:val="22"/>
          <w:szCs w:val="22"/>
        </w:rPr>
      </w:pPr>
    </w:p>
    <w:p w14:paraId="06648A44" w14:textId="77777777" w:rsidR="000F72C1" w:rsidRDefault="0020793E">
      <w:pPr>
        <w:tabs>
          <w:tab w:val="left" w:pos="-1440"/>
        </w:tabs>
        <w:ind w:left="720" w:hanging="720"/>
        <w:jc w:val="both"/>
        <w:rPr>
          <w:ins w:id="2364" w:author="Jiang" w:date="2024-07-11T11:35:00Z"/>
          <w:sz w:val="22"/>
          <w:szCs w:val="22"/>
        </w:rPr>
      </w:pPr>
      <w:ins w:id="2365" w:author="Jiang" w:date="2024-07-11T11:35:00Z">
        <w:r>
          <w:rPr>
            <w:bCs/>
            <w:sz w:val="22"/>
            <w:szCs w:val="22"/>
          </w:rPr>
          <w:t>24.2</w:t>
        </w:r>
        <w:r>
          <w:rPr>
            <w:sz w:val="22"/>
            <w:szCs w:val="22"/>
          </w:rPr>
          <w:tab/>
          <w:t xml:space="preserve">Any other variation to the terms and conditions of this Agreement shall be made in writing and signed by a duly authorised representative of each of the Parties. </w:t>
        </w:r>
      </w:ins>
    </w:p>
    <w:p w14:paraId="06648A45" w14:textId="77777777" w:rsidR="000F72C1" w:rsidRDefault="0020793E">
      <w:pPr>
        <w:ind w:left="709" w:hanging="709"/>
        <w:jc w:val="both"/>
        <w:rPr>
          <w:ins w:id="2366" w:author="Jiang" w:date="2024-07-11T11:35:00Z"/>
          <w:sz w:val="22"/>
          <w:szCs w:val="22"/>
        </w:rPr>
      </w:pPr>
      <w:ins w:id="2367" w:author="Jiang" w:date="2024-07-11T11:35:00Z">
        <w:r>
          <w:rPr>
            <w:sz w:val="24"/>
          </w:rPr>
          <w:tab/>
        </w:r>
      </w:ins>
    </w:p>
    <w:p w14:paraId="06648A46" w14:textId="77777777" w:rsidR="000F72C1" w:rsidRDefault="0020793E">
      <w:pPr>
        <w:jc w:val="both"/>
        <w:rPr>
          <w:ins w:id="2368" w:author="Jiang" w:date="2024-07-11T11:35:00Z"/>
          <w:b/>
          <w:bCs/>
          <w:sz w:val="22"/>
        </w:rPr>
      </w:pPr>
      <w:ins w:id="2369" w:author="Jiang" w:date="2024-07-11T11:35:00Z">
        <w:r>
          <w:rPr>
            <w:b/>
            <w:bCs/>
            <w:sz w:val="22"/>
          </w:rPr>
          <w:t>25</w:t>
        </w:r>
        <w:r>
          <w:rPr>
            <w:b/>
            <w:bCs/>
            <w:sz w:val="22"/>
          </w:rPr>
          <w:tab/>
          <w:t xml:space="preserve">WAIVER  </w:t>
        </w:r>
      </w:ins>
    </w:p>
    <w:p w14:paraId="06648A47" w14:textId="77777777" w:rsidR="000F72C1" w:rsidRDefault="000F72C1">
      <w:pPr>
        <w:tabs>
          <w:tab w:val="left" w:pos="-1440"/>
        </w:tabs>
        <w:ind w:left="720" w:hanging="720"/>
        <w:jc w:val="both"/>
        <w:rPr>
          <w:ins w:id="2370" w:author="Jiang" w:date="2024-07-11T11:35:00Z"/>
          <w:b/>
          <w:bCs/>
          <w:sz w:val="22"/>
        </w:rPr>
      </w:pPr>
    </w:p>
    <w:p w14:paraId="06648A48" w14:textId="77777777" w:rsidR="000F72C1" w:rsidRDefault="0020793E">
      <w:pPr>
        <w:pStyle w:val="BodyText"/>
        <w:tabs>
          <w:tab w:val="left" w:pos="-1440"/>
          <w:tab w:val="left" w:pos="0"/>
        </w:tabs>
        <w:ind w:left="720" w:hanging="720"/>
        <w:rPr>
          <w:ins w:id="2371" w:author="Jiang" w:date="2024-07-11T11:35:00Z"/>
        </w:rPr>
      </w:pPr>
      <w:ins w:id="2372" w:author="Jiang" w:date="2024-07-11T11:35:00Z">
        <w:r>
          <w:rPr>
            <w:bCs/>
          </w:rPr>
          <w:t>25.1</w:t>
        </w:r>
        <w:r>
          <w:tab/>
          <w:t xml:space="preserve">No delay or omission by ***Lighthouse Authority in exercising any of its rights or remedies under this Agreement or under any applicable law on any occasion shall be deemed a waiver of, or bar to, the exercise of such right or remedy or any other right or remedy upon any other occasion.   </w:t>
        </w:r>
      </w:ins>
    </w:p>
    <w:p w14:paraId="06648A49" w14:textId="77777777" w:rsidR="000F72C1" w:rsidRDefault="000F72C1">
      <w:pPr>
        <w:tabs>
          <w:tab w:val="left" w:pos="-1440"/>
        </w:tabs>
        <w:jc w:val="both"/>
        <w:rPr>
          <w:ins w:id="2373" w:author="Jiang" w:date="2024-07-11T11:35:00Z"/>
          <w:sz w:val="22"/>
        </w:rPr>
      </w:pPr>
    </w:p>
    <w:p w14:paraId="06648A4A" w14:textId="77777777" w:rsidR="000F72C1" w:rsidRDefault="0020793E">
      <w:pPr>
        <w:tabs>
          <w:tab w:val="left" w:pos="-1440"/>
        </w:tabs>
        <w:ind w:left="720" w:hanging="720"/>
        <w:jc w:val="both"/>
        <w:rPr>
          <w:ins w:id="2374" w:author="Jiang" w:date="2024-07-11T11:35:00Z"/>
          <w:b/>
          <w:bCs/>
          <w:sz w:val="22"/>
        </w:rPr>
      </w:pPr>
      <w:ins w:id="2375" w:author="Jiang" w:date="2024-07-11T11:35:00Z">
        <w:r>
          <w:rPr>
            <w:b/>
            <w:bCs/>
            <w:sz w:val="22"/>
          </w:rPr>
          <w:t>26</w:t>
        </w:r>
        <w:r>
          <w:rPr>
            <w:b/>
            <w:bCs/>
            <w:sz w:val="22"/>
          </w:rPr>
          <w:tab/>
          <w:t xml:space="preserve">SEVERABILITY  </w:t>
        </w:r>
      </w:ins>
    </w:p>
    <w:p w14:paraId="06648A4B" w14:textId="77777777" w:rsidR="000F72C1" w:rsidRDefault="000F72C1">
      <w:pPr>
        <w:tabs>
          <w:tab w:val="left" w:pos="-1440"/>
        </w:tabs>
        <w:ind w:left="720" w:hanging="720"/>
        <w:jc w:val="both"/>
        <w:rPr>
          <w:ins w:id="2376" w:author="Jiang" w:date="2024-07-11T11:35:00Z"/>
          <w:b/>
          <w:bCs/>
          <w:sz w:val="22"/>
        </w:rPr>
      </w:pPr>
    </w:p>
    <w:p w14:paraId="06648A4C" w14:textId="77777777" w:rsidR="000F72C1" w:rsidRDefault="0020793E">
      <w:pPr>
        <w:tabs>
          <w:tab w:val="left" w:pos="-1440"/>
        </w:tabs>
        <w:ind w:left="720" w:hanging="720"/>
        <w:jc w:val="both"/>
        <w:rPr>
          <w:ins w:id="2377" w:author="Jiang" w:date="2024-07-11T11:35:00Z"/>
          <w:sz w:val="22"/>
        </w:rPr>
      </w:pPr>
      <w:ins w:id="2378" w:author="Jiang" w:date="2024-07-11T11:35:00Z">
        <w:r>
          <w:rPr>
            <w:bCs/>
            <w:sz w:val="22"/>
          </w:rPr>
          <w:t>26.1</w:t>
        </w:r>
        <w:r>
          <w:rPr>
            <w:b/>
            <w:bCs/>
            <w:sz w:val="22"/>
          </w:rPr>
          <w:tab/>
        </w:r>
        <w:r>
          <w:rPr>
            <w:sz w:val="22"/>
          </w:rPr>
          <w:t>If any provision of this Agreement becomes invalid, illegal or unenforceable, the Parties will endeavour to act in good faith to agree the terms of a provision that may be substitute for the invalid, illegal or unenforceable provision. The invalidity, illegality or unenforceability of any provision will not affect the remaining provisions of this Agreement.</w:t>
        </w:r>
      </w:ins>
    </w:p>
    <w:p w14:paraId="06648A4D" w14:textId="77777777" w:rsidR="000F72C1" w:rsidRDefault="000F72C1">
      <w:pPr>
        <w:pStyle w:val="Heading2"/>
        <w:tabs>
          <w:tab w:val="left" w:pos="-1440"/>
        </w:tabs>
        <w:rPr>
          <w:ins w:id="2379" w:author="Jiang" w:date="2024-07-11T11:35:00Z"/>
          <w:b w:val="0"/>
          <w:bCs w:val="0"/>
        </w:rPr>
      </w:pPr>
    </w:p>
    <w:p w14:paraId="06648A4E" w14:textId="77777777" w:rsidR="000F72C1" w:rsidRDefault="0020793E">
      <w:pPr>
        <w:pStyle w:val="Heading2"/>
        <w:tabs>
          <w:tab w:val="left" w:pos="-1440"/>
        </w:tabs>
        <w:rPr>
          <w:ins w:id="2380" w:author="Jiang" w:date="2024-07-11T11:35:00Z"/>
          <w:szCs w:val="24"/>
          <w:lang w:val="en-US"/>
        </w:rPr>
      </w:pPr>
      <w:ins w:id="2381" w:author="Jiang" w:date="2024-07-11T11:35:00Z">
        <w:r>
          <w:rPr>
            <w:szCs w:val="24"/>
            <w:lang w:val="en-US"/>
          </w:rPr>
          <w:t>27</w:t>
        </w:r>
        <w:r>
          <w:rPr>
            <w:szCs w:val="24"/>
            <w:lang w:val="en-US"/>
          </w:rPr>
          <w:tab/>
          <w:t xml:space="preserve">COSTS  </w:t>
        </w:r>
      </w:ins>
    </w:p>
    <w:p w14:paraId="06648A4F" w14:textId="77777777" w:rsidR="000F72C1" w:rsidRDefault="000F72C1">
      <w:pPr>
        <w:jc w:val="both"/>
        <w:rPr>
          <w:ins w:id="2382" w:author="Jiang" w:date="2024-07-11T11:35:00Z"/>
          <w:sz w:val="22"/>
          <w:szCs w:val="22"/>
        </w:rPr>
      </w:pPr>
    </w:p>
    <w:p w14:paraId="06648A50" w14:textId="77777777" w:rsidR="000F72C1" w:rsidRDefault="0020793E">
      <w:pPr>
        <w:tabs>
          <w:tab w:val="left" w:pos="-1440"/>
        </w:tabs>
        <w:ind w:left="720" w:hanging="720"/>
        <w:jc w:val="both"/>
        <w:rPr>
          <w:ins w:id="2383" w:author="Jiang" w:date="2024-07-11T11:35:00Z"/>
          <w:sz w:val="22"/>
          <w:szCs w:val="22"/>
        </w:rPr>
      </w:pPr>
      <w:ins w:id="2384" w:author="Jiang" w:date="2024-07-11T11:35:00Z">
        <w:r>
          <w:rPr>
            <w:bCs/>
            <w:sz w:val="22"/>
            <w:szCs w:val="22"/>
          </w:rPr>
          <w:t>27.1</w:t>
        </w:r>
        <w:r>
          <w:rPr>
            <w:sz w:val="22"/>
            <w:szCs w:val="22"/>
          </w:rPr>
          <w:tab/>
          <w:t xml:space="preserve">Each party shall bear its own costs with regard to the preparation and completion of this Agreement.  </w:t>
        </w:r>
      </w:ins>
    </w:p>
    <w:p w14:paraId="06648A51" w14:textId="77777777" w:rsidR="000F72C1" w:rsidRDefault="000F72C1">
      <w:pPr>
        <w:tabs>
          <w:tab w:val="left" w:pos="-1440"/>
        </w:tabs>
        <w:ind w:left="720" w:hanging="720"/>
        <w:jc w:val="both"/>
        <w:rPr>
          <w:ins w:id="2385" w:author="Jiang" w:date="2024-07-11T11:35:00Z"/>
          <w:sz w:val="22"/>
          <w:szCs w:val="22"/>
        </w:rPr>
      </w:pPr>
    </w:p>
    <w:p w14:paraId="06648A52" w14:textId="77777777" w:rsidR="000F72C1" w:rsidRDefault="0020793E">
      <w:pPr>
        <w:tabs>
          <w:tab w:val="left" w:pos="-1440"/>
        </w:tabs>
        <w:jc w:val="both"/>
        <w:rPr>
          <w:ins w:id="2386" w:author="Jiang" w:date="2024-07-11T11:35:00Z"/>
          <w:sz w:val="22"/>
          <w:szCs w:val="22"/>
        </w:rPr>
      </w:pPr>
      <w:ins w:id="2387" w:author="Jiang" w:date="2024-07-11T11:35:00Z">
        <w:r>
          <w:rPr>
            <w:b/>
            <w:bCs/>
            <w:sz w:val="22"/>
          </w:rPr>
          <w:t>28</w:t>
        </w:r>
        <w:r>
          <w:rPr>
            <w:b/>
            <w:bCs/>
            <w:sz w:val="22"/>
          </w:rPr>
          <w:tab/>
          <w:t>HEADINGS</w:t>
        </w:r>
        <w:r>
          <w:rPr>
            <w:sz w:val="22"/>
            <w:szCs w:val="22"/>
          </w:rPr>
          <w:t xml:space="preserve"> </w:t>
        </w:r>
      </w:ins>
    </w:p>
    <w:p w14:paraId="06648A53" w14:textId="77777777" w:rsidR="000F72C1" w:rsidRDefault="000F72C1">
      <w:pPr>
        <w:tabs>
          <w:tab w:val="left" w:pos="-1440"/>
          <w:tab w:val="left" w:pos="720"/>
        </w:tabs>
        <w:ind w:left="720" w:hanging="720"/>
        <w:jc w:val="both"/>
        <w:rPr>
          <w:ins w:id="2388" w:author="Jiang" w:date="2024-07-11T11:35:00Z"/>
          <w:sz w:val="22"/>
          <w:szCs w:val="22"/>
        </w:rPr>
      </w:pPr>
    </w:p>
    <w:p w14:paraId="06648A54" w14:textId="77777777" w:rsidR="000F72C1" w:rsidRDefault="0020793E">
      <w:pPr>
        <w:pStyle w:val="BodyText"/>
        <w:tabs>
          <w:tab w:val="left" w:pos="-1440"/>
          <w:tab w:val="left" w:pos="0"/>
        </w:tabs>
        <w:ind w:left="720" w:hanging="720"/>
        <w:rPr>
          <w:ins w:id="2389" w:author="Jiang" w:date="2024-07-11T11:35:00Z"/>
        </w:rPr>
      </w:pPr>
      <w:ins w:id="2390" w:author="Jiang" w:date="2024-07-11T11:35:00Z">
        <w:r>
          <w:rPr>
            <w:bCs/>
          </w:rPr>
          <w:t>28.1</w:t>
        </w:r>
        <w:r>
          <w:tab/>
          <w:t>The headings appearing in this Agreement have been used for ease of reference only and shall not affect the interpretation of the Agreement in any respect.</w:t>
        </w:r>
      </w:ins>
    </w:p>
    <w:p w14:paraId="06648A55" w14:textId="77777777" w:rsidR="000F72C1" w:rsidRDefault="000F72C1">
      <w:pPr>
        <w:pStyle w:val="BodyText"/>
        <w:tabs>
          <w:tab w:val="left" w:pos="-1440"/>
          <w:tab w:val="left" w:pos="0"/>
        </w:tabs>
        <w:ind w:left="720" w:hanging="720"/>
        <w:rPr>
          <w:ins w:id="2391" w:author="Jiang" w:date="2024-07-11T11:35:00Z"/>
        </w:rPr>
      </w:pPr>
    </w:p>
    <w:p w14:paraId="06648A56" w14:textId="77777777" w:rsidR="000F72C1" w:rsidRDefault="0020793E">
      <w:pPr>
        <w:tabs>
          <w:tab w:val="left" w:pos="-1440"/>
        </w:tabs>
        <w:jc w:val="both"/>
        <w:rPr>
          <w:ins w:id="2392" w:author="Jiang" w:date="2024-07-11T11:35:00Z"/>
          <w:b/>
          <w:bCs/>
          <w:sz w:val="22"/>
          <w:szCs w:val="22"/>
        </w:rPr>
      </w:pPr>
      <w:ins w:id="2393" w:author="Jiang" w:date="2024-07-11T11:35:00Z">
        <w:r>
          <w:rPr>
            <w:b/>
            <w:bCs/>
            <w:sz w:val="22"/>
          </w:rPr>
          <w:t>29</w:t>
        </w:r>
        <w:r>
          <w:rPr>
            <w:b/>
            <w:bCs/>
            <w:sz w:val="22"/>
          </w:rPr>
          <w:tab/>
          <w:t xml:space="preserve">LAW &amp; JURISDICTION </w:t>
        </w:r>
      </w:ins>
    </w:p>
    <w:p w14:paraId="06648A57" w14:textId="77777777" w:rsidR="000F72C1" w:rsidRDefault="000F72C1">
      <w:pPr>
        <w:tabs>
          <w:tab w:val="left" w:pos="-1440"/>
        </w:tabs>
        <w:ind w:left="720" w:hanging="720"/>
        <w:jc w:val="both"/>
        <w:rPr>
          <w:ins w:id="2394" w:author="Jiang" w:date="2024-07-11T11:35:00Z"/>
          <w:b/>
          <w:bCs/>
          <w:sz w:val="22"/>
          <w:szCs w:val="22"/>
        </w:rPr>
      </w:pPr>
    </w:p>
    <w:p w14:paraId="06648A58" w14:textId="77777777" w:rsidR="000F72C1" w:rsidRDefault="0020793E">
      <w:pPr>
        <w:tabs>
          <w:tab w:val="left" w:pos="-1440"/>
        </w:tabs>
        <w:ind w:left="720" w:hanging="720"/>
        <w:jc w:val="both"/>
        <w:rPr>
          <w:ins w:id="2395" w:author="Jiang" w:date="2024-07-11T11:35:00Z"/>
          <w:sz w:val="22"/>
          <w:szCs w:val="22"/>
        </w:rPr>
      </w:pPr>
      <w:ins w:id="2396" w:author="Jiang" w:date="2024-07-11T11:35:00Z">
        <w:r>
          <w:rPr>
            <w:bCs/>
            <w:sz w:val="22"/>
            <w:szCs w:val="22"/>
          </w:rPr>
          <w:t>29.1</w:t>
        </w:r>
        <w:r>
          <w:rPr>
            <w:sz w:val="22"/>
            <w:szCs w:val="22"/>
          </w:rPr>
          <w:tab/>
          <w:t xml:space="preserve">The law of this Agreement is the law of *** and any dispute arising under this Agreement shall be subject to the exclusive jurisdiction of the *** courts. </w:t>
        </w:r>
      </w:ins>
    </w:p>
    <w:p w14:paraId="06648A59" w14:textId="77777777" w:rsidR="000F72C1" w:rsidRDefault="000F72C1">
      <w:pPr>
        <w:jc w:val="both"/>
        <w:rPr>
          <w:ins w:id="2397" w:author="Jiang" w:date="2024-07-11T11:35:00Z"/>
          <w:sz w:val="22"/>
          <w:szCs w:val="22"/>
        </w:rPr>
      </w:pPr>
    </w:p>
    <w:p w14:paraId="06648A5A" w14:textId="77777777" w:rsidR="000F72C1" w:rsidRDefault="000F72C1">
      <w:pPr>
        <w:jc w:val="both"/>
        <w:rPr>
          <w:ins w:id="2398" w:author="Jiang" w:date="2024-07-11T11:35:00Z"/>
          <w:sz w:val="22"/>
          <w:szCs w:val="22"/>
        </w:rPr>
      </w:pPr>
    </w:p>
    <w:p w14:paraId="06648A5B" w14:textId="77777777" w:rsidR="000F72C1" w:rsidRDefault="000F72C1">
      <w:pPr>
        <w:jc w:val="both"/>
        <w:rPr>
          <w:ins w:id="2399" w:author="Jiang" w:date="2024-07-11T11:35:00Z"/>
          <w:sz w:val="22"/>
          <w:szCs w:val="22"/>
        </w:rPr>
      </w:pPr>
    </w:p>
    <w:p w14:paraId="06648A5C" w14:textId="77777777" w:rsidR="000F72C1" w:rsidRDefault="0020793E">
      <w:pPr>
        <w:rPr>
          <w:ins w:id="2400" w:author="Jiang" w:date="2024-07-11T11:36:00Z"/>
          <w:sz w:val="22"/>
        </w:rPr>
        <w:pPrChange w:id="2401" w:author="Jiang" w:date="2024-07-11T11:36:00Z">
          <w:pPr>
            <w:jc w:val="both"/>
          </w:pPr>
        </w:pPrChange>
      </w:pPr>
      <w:ins w:id="2402" w:author="Jiang" w:date="2024-07-11T11:36:00Z">
        <w:r>
          <w:rPr>
            <w:sz w:val="22"/>
          </w:rPr>
          <w:br w:type="page"/>
        </w:r>
      </w:ins>
    </w:p>
    <w:p w14:paraId="06648A5D" w14:textId="77777777" w:rsidR="000F72C1" w:rsidRDefault="0020793E">
      <w:pPr>
        <w:jc w:val="both"/>
        <w:rPr>
          <w:ins w:id="2403" w:author="Jiang" w:date="2024-07-11T11:35:00Z"/>
          <w:sz w:val="22"/>
        </w:rPr>
      </w:pPr>
      <w:ins w:id="2404" w:author="Jiang" w:date="2024-07-11T11:35:00Z">
        <w:r>
          <w:rPr>
            <w:sz w:val="22"/>
          </w:rPr>
          <w:t>SIGNED by</w:t>
        </w:r>
      </w:ins>
    </w:p>
    <w:p w14:paraId="06648A5E" w14:textId="77777777" w:rsidR="000F72C1" w:rsidRDefault="000F72C1">
      <w:pPr>
        <w:jc w:val="both"/>
        <w:rPr>
          <w:ins w:id="2405" w:author="Jiang" w:date="2024-07-11T11:35:00Z"/>
          <w:sz w:val="22"/>
        </w:rPr>
      </w:pPr>
    </w:p>
    <w:p w14:paraId="06648A5F" w14:textId="77777777" w:rsidR="000F72C1" w:rsidRDefault="0020793E">
      <w:pPr>
        <w:jc w:val="both"/>
        <w:rPr>
          <w:ins w:id="2406" w:author="Jiang" w:date="2024-07-11T11:35:00Z"/>
          <w:sz w:val="22"/>
        </w:rPr>
      </w:pPr>
      <w:ins w:id="2407" w:author="Jiang" w:date="2024-07-11T11:35:00Z">
        <w:r>
          <w:rPr>
            <w:sz w:val="22"/>
          </w:rPr>
          <w:t>for and on behalf of</w:t>
        </w:r>
      </w:ins>
    </w:p>
    <w:p w14:paraId="06648A60" w14:textId="77777777" w:rsidR="000F72C1" w:rsidRDefault="000F72C1">
      <w:pPr>
        <w:jc w:val="both"/>
        <w:rPr>
          <w:ins w:id="2408" w:author="Jiang" w:date="2024-07-11T11:35:00Z"/>
          <w:sz w:val="22"/>
        </w:rPr>
      </w:pPr>
    </w:p>
    <w:p w14:paraId="06648A61" w14:textId="77777777" w:rsidR="000F72C1" w:rsidRDefault="0020793E">
      <w:pPr>
        <w:tabs>
          <w:tab w:val="left" w:pos="-1440"/>
        </w:tabs>
        <w:ind w:left="5040" w:hanging="5040"/>
        <w:jc w:val="both"/>
        <w:rPr>
          <w:ins w:id="2409" w:author="Jiang" w:date="2024-07-11T11:35:00Z"/>
          <w:b/>
          <w:bCs/>
          <w:sz w:val="22"/>
        </w:rPr>
      </w:pPr>
      <w:ins w:id="2410" w:author="Jiang" w:date="2024-07-11T11:35:00Z">
        <w:r>
          <w:rPr>
            <w:b/>
            <w:bCs/>
            <w:sz w:val="22"/>
          </w:rPr>
          <w:t>***LIGHTHOUSE AUTHORITY</w:t>
        </w:r>
      </w:ins>
    </w:p>
    <w:p w14:paraId="06648A62" w14:textId="77777777" w:rsidR="000F72C1" w:rsidRDefault="000F72C1">
      <w:pPr>
        <w:tabs>
          <w:tab w:val="left" w:pos="-1440"/>
        </w:tabs>
        <w:ind w:left="5040" w:hanging="5040"/>
        <w:jc w:val="both"/>
        <w:rPr>
          <w:ins w:id="2411" w:author="Jiang" w:date="2024-07-11T11:35:00Z"/>
          <w:b/>
          <w:bCs/>
          <w:sz w:val="22"/>
        </w:rPr>
      </w:pPr>
    </w:p>
    <w:p w14:paraId="06648A63" w14:textId="77777777" w:rsidR="000F72C1" w:rsidRDefault="0020793E">
      <w:pPr>
        <w:tabs>
          <w:tab w:val="left" w:pos="-1440"/>
        </w:tabs>
        <w:ind w:left="5040" w:hanging="5040"/>
        <w:jc w:val="both"/>
        <w:rPr>
          <w:ins w:id="2412" w:author="Jiang" w:date="2024-07-11T11:35:00Z"/>
          <w:sz w:val="22"/>
        </w:rPr>
      </w:pPr>
      <w:ins w:id="2413" w:author="Jiang" w:date="2024-07-11T11:35:00Z">
        <w:r>
          <w:rPr>
            <w:b/>
            <w:bCs/>
            <w:sz w:val="22"/>
          </w:rPr>
          <w:t xml:space="preserve"> </w:t>
        </w:r>
        <w:r>
          <w:rPr>
            <w:sz w:val="22"/>
          </w:rPr>
          <w:t>………………................................................................................</w:t>
        </w:r>
      </w:ins>
    </w:p>
    <w:p w14:paraId="06648A64" w14:textId="77777777" w:rsidR="000F72C1" w:rsidRDefault="000F72C1">
      <w:pPr>
        <w:jc w:val="both"/>
        <w:rPr>
          <w:ins w:id="2414" w:author="Jiang" w:date="2024-07-11T11:35:00Z"/>
          <w:sz w:val="22"/>
        </w:rPr>
      </w:pPr>
    </w:p>
    <w:p w14:paraId="06648A65" w14:textId="77777777" w:rsidR="000F72C1" w:rsidRDefault="000F72C1">
      <w:pPr>
        <w:tabs>
          <w:tab w:val="left" w:pos="-1440"/>
        </w:tabs>
        <w:ind w:left="3600" w:hanging="3600"/>
        <w:jc w:val="both"/>
        <w:rPr>
          <w:ins w:id="2415" w:author="Jiang" w:date="2024-07-11T11:35:00Z"/>
          <w:sz w:val="22"/>
        </w:rPr>
      </w:pPr>
    </w:p>
    <w:p w14:paraId="06648A66" w14:textId="77777777" w:rsidR="000F72C1" w:rsidRDefault="0020793E">
      <w:pPr>
        <w:tabs>
          <w:tab w:val="left" w:pos="-1440"/>
        </w:tabs>
        <w:ind w:left="3600" w:hanging="3600"/>
        <w:jc w:val="both"/>
        <w:rPr>
          <w:ins w:id="2416" w:author="Jiang" w:date="2024-07-11T11:35:00Z"/>
          <w:sz w:val="22"/>
        </w:rPr>
      </w:pPr>
      <w:ins w:id="2417" w:author="Jiang" w:date="2024-07-11T11:35:00Z">
        <w:r>
          <w:rPr>
            <w:sz w:val="22"/>
          </w:rPr>
          <w:t>IN the presence of …………………............................................……………………..</w:t>
        </w:r>
      </w:ins>
    </w:p>
    <w:p w14:paraId="06648A67" w14:textId="77777777" w:rsidR="000F72C1" w:rsidRDefault="000F72C1">
      <w:pPr>
        <w:tabs>
          <w:tab w:val="left" w:pos="-1440"/>
        </w:tabs>
        <w:ind w:left="3600" w:hanging="3600"/>
        <w:jc w:val="both"/>
        <w:rPr>
          <w:ins w:id="2418" w:author="Jiang" w:date="2024-07-11T11:35:00Z"/>
          <w:sz w:val="22"/>
        </w:rPr>
      </w:pPr>
    </w:p>
    <w:p w14:paraId="06648A68" w14:textId="77777777" w:rsidR="000F72C1" w:rsidRDefault="000F72C1">
      <w:pPr>
        <w:tabs>
          <w:tab w:val="left" w:pos="-1440"/>
        </w:tabs>
        <w:ind w:left="3600" w:hanging="3600"/>
        <w:jc w:val="both"/>
        <w:rPr>
          <w:ins w:id="2419" w:author="Jiang" w:date="2024-07-11T11:35:00Z"/>
          <w:sz w:val="22"/>
        </w:rPr>
      </w:pPr>
    </w:p>
    <w:p w14:paraId="06648A69" w14:textId="77777777" w:rsidR="000F72C1" w:rsidRDefault="0020793E">
      <w:pPr>
        <w:tabs>
          <w:tab w:val="left" w:pos="-1440"/>
        </w:tabs>
        <w:ind w:left="3600" w:hanging="3600"/>
        <w:jc w:val="both"/>
        <w:rPr>
          <w:ins w:id="2420" w:author="Jiang" w:date="2024-07-11T11:35:00Z"/>
          <w:sz w:val="22"/>
        </w:rPr>
      </w:pPr>
      <w:ins w:id="2421" w:author="Jiang" w:date="2024-07-11T11:35:00Z">
        <w:r>
          <w:rPr>
            <w:sz w:val="22"/>
          </w:rPr>
          <w:t>Date  ………………………………………………………………………………………..</w:t>
        </w:r>
      </w:ins>
    </w:p>
    <w:p w14:paraId="06648A6A" w14:textId="77777777" w:rsidR="000F72C1" w:rsidRDefault="000F72C1">
      <w:pPr>
        <w:jc w:val="both"/>
        <w:rPr>
          <w:ins w:id="2422" w:author="Jiang" w:date="2024-07-11T11:35:00Z"/>
          <w:sz w:val="22"/>
        </w:rPr>
      </w:pPr>
    </w:p>
    <w:p w14:paraId="06648A6B" w14:textId="77777777" w:rsidR="000F72C1" w:rsidRDefault="000F72C1">
      <w:pPr>
        <w:ind w:left="2160" w:firstLine="2880"/>
        <w:jc w:val="both"/>
        <w:rPr>
          <w:ins w:id="2423" w:author="Jiang" w:date="2024-07-11T11:35:00Z"/>
          <w:sz w:val="22"/>
        </w:rPr>
      </w:pPr>
    </w:p>
    <w:p w14:paraId="06648A6C" w14:textId="77777777" w:rsidR="000F72C1" w:rsidRDefault="000F72C1">
      <w:pPr>
        <w:ind w:left="2160" w:firstLine="2880"/>
        <w:jc w:val="both"/>
        <w:rPr>
          <w:ins w:id="2424" w:author="Jiang" w:date="2024-07-11T11:35:00Z"/>
          <w:sz w:val="22"/>
        </w:rPr>
      </w:pPr>
    </w:p>
    <w:p w14:paraId="06648A6D" w14:textId="77777777" w:rsidR="000F72C1" w:rsidRDefault="000F72C1">
      <w:pPr>
        <w:ind w:left="2160" w:firstLine="2880"/>
        <w:jc w:val="both"/>
        <w:rPr>
          <w:ins w:id="2425" w:author="Jiang" w:date="2024-07-11T11:35:00Z"/>
          <w:sz w:val="22"/>
        </w:rPr>
      </w:pPr>
    </w:p>
    <w:p w14:paraId="06648A6E" w14:textId="77777777" w:rsidR="000F72C1" w:rsidRDefault="000F72C1">
      <w:pPr>
        <w:ind w:left="2160" w:firstLine="2880"/>
        <w:jc w:val="both"/>
        <w:rPr>
          <w:ins w:id="2426" w:author="Jiang" w:date="2024-07-11T11:35:00Z"/>
          <w:sz w:val="22"/>
        </w:rPr>
      </w:pPr>
    </w:p>
    <w:p w14:paraId="06648A6F" w14:textId="77777777" w:rsidR="000F72C1" w:rsidRDefault="0020793E">
      <w:pPr>
        <w:jc w:val="both"/>
        <w:rPr>
          <w:ins w:id="2427" w:author="Jiang" w:date="2024-07-11T11:35:00Z"/>
          <w:sz w:val="22"/>
        </w:rPr>
      </w:pPr>
      <w:ins w:id="2428" w:author="Jiang" w:date="2024-07-11T11:35:00Z">
        <w:r>
          <w:rPr>
            <w:sz w:val="22"/>
          </w:rPr>
          <w:t xml:space="preserve">SIGNED by                                                      </w:t>
        </w:r>
        <w:r>
          <w:rPr>
            <w:sz w:val="22"/>
          </w:rPr>
          <w:tab/>
        </w:r>
        <w:r>
          <w:rPr>
            <w:sz w:val="22"/>
          </w:rPr>
          <w:tab/>
        </w:r>
        <w:r>
          <w:rPr>
            <w:sz w:val="22"/>
          </w:rPr>
          <w:tab/>
        </w:r>
        <w:r>
          <w:rPr>
            <w:sz w:val="22"/>
          </w:rPr>
          <w:tab/>
        </w:r>
        <w:r>
          <w:rPr>
            <w:sz w:val="22"/>
          </w:rPr>
          <w:tab/>
        </w:r>
        <w:r>
          <w:rPr>
            <w:sz w:val="22"/>
          </w:rPr>
          <w:tab/>
        </w:r>
      </w:ins>
    </w:p>
    <w:p w14:paraId="06648A70" w14:textId="77777777" w:rsidR="000F72C1" w:rsidRDefault="000F72C1">
      <w:pPr>
        <w:jc w:val="both"/>
        <w:rPr>
          <w:ins w:id="2429" w:author="Jiang" w:date="2024-07-11T11:35:00Z"/>
          <w:sz w:val="22"/>
        </w:rPr>
      </w:pPr>
    </w:p>
    <w:p w14:paraId="06648A71" w14:textId="77777777" w:rsidR="000F72C1" w:rsidRDefault="0020793E">
      <w:pPr>
        <w:jc w:val="both"/>
        <w:rPr>
          <w:ins w:id="2430" w:author="Jiang" w:date="2024-07-11T11:35:00Z"/>
          <w:sz w:val="22"/>
        </w:rPr>
      </w:pPr>
      <w:ins w:id="2431" w:author="Jiang" w:date="2024-07-11T11:35:00Z">
        <w:r>
          <w:rPr>
            <w:sz w:val="22"/>
          </w:rPr>
          <w:t xml:space="preserve">for and on behalf of </w:t>
        </w:r>
      </w:ins>
    </w:p>
    <w:p w14:paraId="06648A72" w14:textId="77777777" w:rsidR="000F72C1" w:rsidRDefault="000F72C1">
      <w:pPr>
        <w:jc w:val="both"/>
        <w:rPr>
          <w:ins w:id="2432" w:author="Jiang" w:date="2024-07-11T11:35:00Z"/>
          <w:b/>
          <w:color w:val="4F81BD" w:themeColor="accent1"/>
          <w:sz w:val="22"/>
        </w:rPr>
      </w:pPr>
    </w:p>
    <w:p w14:paraId="06648A73" w14:textId="77777777" w:rsidR="000F72C1" w:rsidRDefault="0020793E">
      <w:pPr>
        <w:jc w:val="both"/>
        <w:rPr>
          <w:ins w:id="2433" w:author="Jiang" w:date="2024-07-11T11:35:00Z"/>
          <w:color w:val="000000" w:themeColor="text1"/>
          <w:sz w:val="22"/>
        </w:rPr>
      </w:pPr>
      <w:ins w:id="2434" w:author="Jiang" w:date="2024-07-11T11:35:00Z">
        <w:r>
          <w:rPr>
            <w:b/>
            <w:color w:val="000000" w:themeColor="text1"/>
            <w:sz w:val="22"/>
          </w:rPr>
          <w:t xml:space="preserve">LICENSEE  </w:t>
        </w:r>
        <w:r>
          <w:rPr>
            <w:color w:val="000000" w:themeColor="text1"/>
            <w:sz w:val="22"/>
          </w:rPr>
          <w:t>……………………………………….………………….</w:t>
        </w:r>
      </w:ins>
    </w:p>
    <w:p w14:paraId="06648A74" w14:textId="77777777" w:rsidR="000F72C1" w:rsidRDefault="000F72C1">
      <w:pPr>
        <w:jc w:val="both"/>
        <w:rPr>
          <w:ins w:id="2435" w:author="Jiang" w:date="2024-07-11T11:35:00Z"/>
          <w:sz w:val="22"/>
        </w:rPr>
      </w:pPr>
    </w:p>
    <w:p w14:paraId="06648A75" w14:textId="77777777" w:rsidR="000F72C1" w:rsidRDefault="000F72C1">
      <w:pPr>
        <w:jc w:val="both"/>
        <w:rPr>
          <w:ins w:id="2436" w:author="Jiang" w:date="2024-07-11T11:35:00Z"/>
          <w:sz w:val="22"/>
        </w:rPr>
      </w:pPr>
    </w:p>
    <w:p w14:paraId="06648A76" w14:textId="77777777" w:rsidR="000F72C1" w:rsidRDefault="0020793E">
      <w:pPr>
        <w:pStyle w:val="BodyText"/>
        <w:rPr>
          <w:ins w:id="2437" w:author="Jiang" w:date="2024-07-11T11:35:00Z"/>
        </w:rPr>
      </w:pPr>
      <w:ins w:id="2438" w:author="Jiang" w:date="2024-07-11T11:35:00Z">
        <w:r>
          <w:t>IN the presence of   .......…………………....................................…………………….</w:t>
        </w:r>
      </w:ins>
    </w:p>
    <w:p w14:paraId="06648A77" w14:textId="77777777" w:rsidR="000F72C1" w:rsidRDefault="000F72C1">
      <w:pPr>
        <w:pStyle w:val="BodyText"/>
        <w:rPr>
          <w:ins w:id="2439" w:author="Jiang" w:date="2024-07-11T11:35:00Z"/>
        </w:rPr>
      </w:pPr>
    </w:p>
    <w:p w14:paraId="06648A78" w14:textId="77777777" w:rsidR="000F72C1" w:rsidRDefault="000F72C1">
      <w:pPr>
        <w:jc w:val="both"/>
        <w:rPr>
          <w:ins w:id="2440" w:author="Jiang" w:date="2024-07-11T11:35:00Z"/>
          <w:sz w:val="22"/>
        </w:rPr>
      </w:pPr>
    </w:p>
    <w:p w14:paraId="06648A79" w14:textId="77777777" w:rsidR="000F72C1" w:rsidRDefault="0020793E">
      <w:pPr>
        <w:jc w:val="both"/>
        <w:rPr>
          <w:ins w:id="2441" w:author="Jiang" w:date="2024-07-11T11:35:00Z"/>
          <w:sz w:val="22"/>
        </w:rPr>
      </w:pPr>
      <w:ins w:id="2442" w:author="Jiang" w:date="2024-07-11T11:35:00Z">
        <w:r>
          <w:rPr>
            <w:sz w:val="22"/>
          </w:rPr>
          <w:t>Date  ………………………………………………………………………………………...</w:t>
        </w:r>
      </w:ins>
    </w:p>
    <w:p w14:paraId="06648A7A" w14:textId="77777777" w:rsidR="000F72C1" w:rsidRDefault="000F72C1">
      <w:pPr>
        <w:jc w:val="both"/>
        <w:rPr>
          <w:ins w:id="2443" w:author="Jiang" w:date="2024-07-11T11:35:00Z"/>
          <w:b/>
          <w:bCs/>
          <w:sz w:val="22"/>
          <w:szCs w:val="22"/>
          <w:lang w:val="en-GB"/>
        </w:rPr>
      </w:pPr>
    </w:p>
    <w:p w14:paraId="06648A7B" w14:textId="77777777" w:rsidR="000F72C1" w:rsidRDefault="0020793E">
      <w:pPr>
        <w:jc w:val="both"/>
        <w:rPr>
          <w:ins w:id="2444" w:author="Jiang" w:date="2024-07-11T11:35:00Z"/>
          <w:sz w:val="22"/>
        </w:rPr>
      </w:pPr>
      <w:ins w:id="2445" w:author="Jiang" w:date="2024-07-11T11:35:00Z">
        <w:r>
          <w:rPr>
            <w:sz w:val="22"/>
          </w:rPr>
          <w:br w:type="page"/>
        </w:r>
      </w:ins>
    </w:p>
    <w:p w14:paraId="06648A7C" w14:textId="77777777" w:rsidR="000F72C1" w:rsidRDefault="0020793E">
      <w:pPr>
        <w:jc w:val="center"/>
        <w:rPr>
          <w:ins w:id="2446" w:author="Jiang" w:date="2024-07-11T11:35:00Z"/>
          <w:b/>
          <w:sz w:val="22"/>
        </w:rPr>
      </w:pPr>
      <w:ins w:id="2447" w:author="Jiang" w:date="2024-07-11T11:35:00Z">
        <w:r>
          <w:rPr>
            <w:b/>
            <w:sz w:val="22"/>
          </w:rPr>
          <w:t>APPENDIX 1</w:t>
        </w:r>
      </w:ins>
    </w:p>
    <w:p w14:paraId="06648A7D" w14:textId="77777777" w:rsidR="000F72C1" w:rsidRDefault="000F72C1">
      <w:pPr>
        <w:jc w:val="both"/>
        <w:rPr>
          <w:ins w:id="2448" w:author="Jiang" w:date="2024-07-11T11:35:00Z"/>
          <w:sz w:val="22"/>
        </w:rPr>
      </w:pPr>
    </w:p>
    <w:p w14:paraId="06648A7E" w14:textId="77777777" w:rsidR="000F72C1" w:rsidRDefault="000F72C1">
      <w:pPr>
        <w:jc w:val="both"/>
        <w:rPr>
          <w:ins w:id="2449" w:author="Jiang" w:date="2024-07-11T11:35:00Z"/>
          <w:sz w:val="22"/>
        </w:rPr>
      </w:pPr>
    </w:p>
    <w:p w14:paraId="06648A7F" w14:textId="77777777" w:rsidR="000F72C1" w:rsidRDefault="0020793E">
      <w:pPr>
        <w:jc w:val="both"/>
        <w:rPr>
          <w:ins w:id="2450" w:author="Jiang" w:date="2024-07-11T11:35:00Z"/>
          <w:sz w:val="22"/>
        </w:rPr>
      </w:pPr>
      <w:ins w:id="2451" w:author="Jiang" w:date="2024-07-11T11:35:00Z">
        <w:r>
          <w:rPr>
            <w:sz w:val="22"/>
            <w:szCs w:val="22"/>
          </w:rPr>
          <w:t>(PLAN)</w:t>
        </w:r>
      </w:ins>
    </w:p>
    <w:p w14:paraId="06648A80" w14:textId="77777777" w:rsidR="000F72C1" w:rsidRDefault="000F72C1">
      <w:pPr>
        <w:jc w:val="both"/>
        <w:rPr>
          <w:ins w:id="2452" w:author="Jiang" w:date="2024-07-11T11:35:00Z"/>
          <w:sz w:val="22"/>
        </w:rPr>
      </w:pPr>
    </w:p>
    <w:p w14:paraId="06648A81" w14:textId="77777777" w:rsidR="000F72C1" w:rsidRDefault="000F72C1">
      <w:pPr>
        <w:jc w:val="both"/>
        <w:rPr>
          <w:ins w:id="2453" w:author="Jiang" w:date="2024-07-11T11:35:00Z"/>
          <w:sz w:val="22"/>
        </w:rPr>
      </w:pPr>
    </w:p>
    <w:p w14:paraId="06648A82" w14:textId="77777777" w:rsidR="000F72C1" w:rsidRDefault="000F72C1">
      <w:pPr>
        <w:jc w:val="both"/>
        <w:rPr>
          <w:ins w:id="2454" w:author="Jiang" w:date="2024-07-11T11:35:00Z"/>
          <w:sz w:val="22"/>
        </w:rPr>
      </w:pPr>
    </w:p>
    <w:p w14:paraId="06648A83" w14:textId="77777777" w:rsidR="000F72C1" w:rsidRDefault="000F72C1">
      <w:pPr>
        <w:jc w:val="both"/>
        <w:rPr>
          <w:ins w:id="2455" w:author="Jiang" w:date="2024-07-11T11:35:00Z"/>
          <w:sz w:val="22"/>
        </w:rPr>
      </w:pPr>
    </w:p>
    <w:p w14:paraId="06648A84" w14:textId="77777777" w:rsidR="000F72C1" w:rsidRDefault="000F72C1">
      <w:pPr>
        <w:jc w:val="both"/>
        <w:rPr>
          <w:ins w:id="2456" w:author="Jiang" w:date="2024-07-11T11:35:00Z"/>
          <w:sz w:val="22"/>
        </w:rPr>
      </w:pPr>
    </w:p>
    <w:p w14:paraId="06648A85" w14:textId="77777777" w:rsidR="000F72C1" w:rsidRDefault="000F72C1">
      <w:pPr>
        <w:jc w:val="both"/>
        <w:rPr>
          <w:ins w:id="2457" w:author="Jiang" w:date="2024-07-11T11:35:00Z"/>
          <w:sz w:val="22"/>
        </w:rPr>
      </w:pPr>
    </w:p>
    <w:p w14:paraId="06648A86" w14:textId="77777777" w:rsidR="000F72C1" w:rsidRDefault="000F72C1">
      <w:pPr>
        <w:jc w:val="both"/>
        <w:rPr>
          <w:ins w:id="2458" w:author="Jiang" w:date="2024-07-11T11:35:00Z"/>
          <w:sz w:val="22"/>
        </w:rPr>
      </w:pPr>
    </w:p>
    <w:p w14:paraId="06648A87" w14:textId="77777777" w:rsidR="000F72C1" w:rsidRDefault="000F72C1">
      <w:pPr>
        <w:jc w:val="both"/>
        <w:rPr>
          <w:ins w:id="2459" w:author="Jiang" w:date="2024-07-11T11:35:00Z"/>
          <w:sz w:val="22"/>
        </w:rPr>
      </w:pPr>
    </w:p>
    <w:p w14:paraId="06648A88" w14:textId="77777777" w:rsidR="000F72C1" w:rsidRDefault="000F72C1">
      <w:pPr>
        <w:jc w:val="both"/>
        <w:rPr>
          <w:ins w:id="2460" w:author="Jiang" w:date="2024-07-11T11:35:00Z"/>
          <w:sz w:val="22"/>
        </w:rPr>
      </w:pPr>
    </w:p>
    <w:p w14:paraId="06648A89" w14:textId="77777777" w:rsidR="000F72C1" w:rsidRDefault="000F72C1">
      <w:pPr>
        <w:jc w:val="both"/>
        <w:rPr>
          <w:ins w:id="2461" w:author="Jiang" w:date="2024-07-11T11:35:00Z"/>
          <w:sz w:val="22"/>
        </w:rPr>
      </w:pPr>
    </w:p>
    <w:p w14:paraId="06648A8A" w14:textId="77777777" w:rsidR="000F72C1" w:rsidRDefault="000F72C1">
      <w:pPr>
        <w:jc w:val="both"/>
        <w:rPr>
          <w:ins w:id="2462" w:author="Jiang" w:date="2024-07-11T11:35:00Z"/>
          <w:sz w:val="22"/>
        </w:rPr>
      </w:pPr>
    </w:p>
    <w:p w14:paraId="06648A8B" w14:textId="77777777" w:rsidR="000F72C1" w:rsidRDefault="000F72C1">
      <w:pPr>
        <w:jc w:val="both"/>
        <w:rPr>
          <w:ins w:id="2463" w:author="Jiang" w:date="2024-07-11T11:35:00Z"/>
          <w:sz w:val="22"/>
        </w:rPr>
      </w:pPr>
    </w:p>
    <w:p w14:paraId="06648A8C" w14:textId="77777777" w:rsidR="000F72C1" w:rsidRDefault="000F72C1">
      <w:pPr>
        <w:jc w:val="both"/>
        <w:rPr>
          <w:ins w:id="2464" w:author="Jiang" w:date="2024-07-11T11:35:00Z"/>
          <w:sz w:val="22"/>
        </w:rPr>
      </w:pPr>
    </w:p>
    <w:p w14:paraId="06648A8D" w14:textId="77777777" w:rsidR="000F72C1" w:rsidRDefault="000F72C1">
      <w:pPr>
        <w:jc w:val="both"/>
        <w:rPr>
          <w:ins w:id="2465" w:author="Jiang" w:date="2024-07-11T11:35:00Z"/>
          <w:sz w:val="22"/>
        </w:rPr>
      </w:pPr>
    </w:p>
    <w:p w14:paraId="06648A8E" w14:textId="77777777" w:rsidR="000F72C1" w:rsidRDefault="000F72C1">
      <w:pPr>
        <w:jc w:val="both"/>
        <w:rPr>
          <w:ins w:id="2466" w:author="Jiang" w:date="2024-07-11T11:35:00Z"/>
          <w:sz w:val="22"/>
        </w:rPr>
      </w:pPr>
    </w:p>
    <w:p w14:paraId="06648A8F" w14:textId="77777777" w:rsidR="000F72C1" w:rsidRDefault="000F72C1">
      <w:pPr>
        <w:jc w:val="both"/>
        <w:rPr>
          <w:ins w:id="2467" w:author="Jiang" w:date="2024-07-11T11:35:00Z"/>
          <w:sz w:val="22"/>
        </w:rPr>
      </w:pPr>
    </w:p>
    <w:p w14:paraId="06648A90" w14:textId="77777777" w:rsidR="000F72C1" w:rsidRDefault="000F72C1">
      <w:pPr>
        <w:jc w:val="both"/>
        <w:rPr>
          <w:ins w:id="2468" w:author="Jiang" w:date="2024-07-11T11:35:00Z"/>
          <w:sz w:val="22"/>
        </w:rPr>
      </w:pPr>
    </w:p>
    <w:p w14:paraId="06648A91" w14:textId="77777777" w:rsidR="000F72C1" w:rsidRDefault="000F72C1">
      <w:pPr>
        <w:jc w:val="both"/>
        <w:rPr>
          <w:ins w:id="2469" w:author="Jiang" w:date="2024-07-11T11:35:00Z"/>
          <w:sz w:val="22"/>
        </w:rPr>
      </w:pPr>
    </w:p>
    <w:p w14:paraId="06648A92" w14:textId="77777777" w:rsidR="000F72C1" w:rsidRDefault="000F72C1">
      <w:pPr>
        <w:jc w:val="both"/>
        <w:rPr>
          <w:ins w:id="2470" w:author="Jiang" w:date="2024-07-11T11:35:00Z"/>
          <w:sz w:val="22"/>
        </w:rPr>
      </w:pPr>
    </w:p>
    <w:p w14:paraId="06648A93" w14:textId="77777777" w:rsidR="000F72C1" w:rsidRDefault="000F72C1">
      <w:pPr>
        <w:jc w:val="both"/>
        <w:rPr>
          <w:ins w:id="2471" w:author="Jiang" w:date="2024-07-11T11:35:00Z"/>
          <w:sz w:val="22"/>
        </w:rPr>
      </w:pPr>
    </w:p>
    <w:p w14:paraId="06648A94" w14:textId="77777777" w:rsidR="000F72C1" w:rsidRDefault="000F72C1">
      <w:pPr>
        <w:jc w:val="both"/>
        <w:rPr>
          <w:ins w:id="2472" w:author="Jiang" w:date="2024-07-11T11:35:00Z"/>
          <w:sz w:val="22"/>
        </w:rPr>
      </w:pPr>
    </w:p>
    <w:p w14:paraId="06648A95" w14:textId="77777777" w:rsidR="000F72C1" w:rsidRDefault="000F72C1">
      <w:pPr>
        <w:jc w:val="both"/>
        <w:rPr>
          <w:ins w:id="2473" w:author="Jiang" w:date="2024-07-11T11:35:00Z"/>
          <w:sz w:val="22"/>
        </w:rPr>
      </w:pPr>
    </w:p>
    <w:p w14:paraId="06648A96" w14:textId="77777777" w:rsidR="000F72C1" w:rsidRDefault="000F72C1">
      <w:pPr>
        <w:jc w:val="both"/>
        <w:rPr>
          <w:ins w:id="2474" w:author="Jiang" w:date="2024-07-11T11:35:00Z"/>
          <w:sz w:val="22"/>
        </w:rPr>
      </w:pPr>
    </w:p>
    <w:p w14:paraId="06648A97" w14:textId="77777777" w:rsidR="000F72C1" w:rsidRDefault="000F72C1">
      <w:pPr>
        <w:jc w:val="both"/>
        <w:rPr>
          <w:ins w:id="2475" w:author="Jiang" w:date="2024-07-11T11:35:00Z"/>
          <w:sz w:val="22"/>
        </w:rPr>
      </w:pPr>
    </w:p>
    <w:p w14:paraId="06648A98" w14:textId="77777777" w:rsidR="000F72C1" w:rsidRDefault="000F72C1">
      <w:pPr>
        <w:jc w:val="both"/>
        <w:rPr>
          <w:ins w:id="2476" w:author="Jiang" w:date="2024-07-11T11:35:00Z"/>
          <w:sz w:val="22"/>
        </w:rPr>
      </w:pPr>
    </w:p>
    <w:p w14:paraId="06648A99" w14:textId="77777777" w:rsidR="000F72C1" w:rsidRDefault="000F72C1">
      <w:pPr>
        <w:jc w:val="both"/>
        <w:rPr>
          <w:ins w:id="2477" w:author="Jiang" w:date="2024-07-11T11:35:00Z"/>
          <w:sz w:val="22"/>
        </w:rPr>
      </w:pPr>
    </w:p>
    <w:p w14:paraId="06648A9A" w14:textId="77777777" w:rsidR="000F72C1" w:rsidRDefault="000F72C1">
      <w:pPr>
        <w:jc w:val="both"/>
        <w:rPr>
          <w:ins w:id="2478" w:author="Jiang" w:date="2024-07-11T11:35:00Z"/>
          <w:sz w:val="22"/>
        </w:rPr>
      </w:pPr>
    </w:p>
    <w:p w14:paraId="06648A9B" w14:textId="77777777" w:rsidR="000F72C1" w:rsidRDefault="000F72C1">
      <w:pPr>
        <w:jc w:val="both"/>
        <w:rPr>
          <w:ins w:id="2479" w:author="Jiang" w:date="2024-07-11T11:35:00Z"/>
          <w:sz w:val="22"/>
        </w:rPr>
      </w:pPr>
    </w:p>
    <w:p w14:paraId="06648A9C" w14:textId="77777777" w:rsidR="000F72C1" w:rsidRDefault="000F72C1">
      <w:pPr>
        <w:jc w:val="both"/>
        <w:rPr>
          <w:ins w:id="2480" w:author="Jiang" w:date="2024-07-11T11:35:00Z"/>
          <w:sz w:val="22"/>
        </w:rPr>
      </w:pPr>
    </w:p>
    <w:p w14:paraId="06648A9D" w14:textId="77777777" w:rsidR="000F72C1" w:rsidRDefault="000F72C1">
      <w:pPr>
        <w:jc w:val="both"/>
        <w:rPr>
          <w:ins w:id="2481" w:author="Jiang" w:date="2024-07-11T11:35:00Z"/>
          <w:sz w:val="22"/>
        </w:rPr>
      </w:pPr>
    </w:p>
    <w:p w14:paraId="06648A9E" w14:textId="77777777" w:rsidR="000F72C1" w:rsidRDefault="000F72C1">
      <w:pPr>
        <w:jc w:val="both"/>
        <w:rPr>
          <w:ins w:id="2482" w:author="Jiang" w:date="2024-07-11T11:35:00Z"/>
          <w:sz w:val="22"/>
        </w:rPr>
      </w:pPr>
    </w:p>
    <w:p w14:paraId="06648A9F" w14:textId="77777777" w:rsidR="000F72C1" w:rsidRDefault="000F72C1">
      <w:pPr>
        <w:jc w:val="both"/>
        <w:rPr>
          <w:ins w:id="2483" w:author="Jiang" w:date="2024-07-11T11:35:00Z"/>
          <w:sz w:val="22"/>
        </w:rPr>
      </w:pPr>
    </w:p>
    <w:p w14:paraId="06648AA0" w14:textId="77777777" w:rsidR="000F72C1" w:rsidRDefault="000F72C1">
      <w:pPr>
        <w:jc w:val="both"/>
        <w:rPr>
          <w:ins w:id="2484" w:author="Jiang" w:date="2024-07-11T11:35:00Z"/>
          <w:sz w:val="22"/>
        </w:rPr>
      </w:pPr>
    </w:p>
    <w:p w14:paraId="06648AA1" w14:textId="77777777" w:rsidR="000F72C1" w:rsidRDefault="000F72C1">
      <w:pPr>
        <w:jc w:val="both"/>
        <w:rPr>
          <w:ins w:id="2485" w:author="Jiang" w:date="2024-07-11T11:35:00Z"/>
          <w:sz w:val="22"/>
        </w:rPr>
      </w:pPr>
    </w:p>
    <w:p w14:paraId="06648AA2" w14:textId="77777777" w:rsidR="000F72C1" w:rsidRDefault="000F72C1">
      <w:pPr>
        <w:jc w:val="both"/>
        <w:rPr>
          <w:ins w:id="2486" w:author="Jiang" w:date="2024-07-11T11:35:00Z"/>
          <w:sz w:val="22"/>
        </w:rPr>
      </w:pPr>
    </w:p>
    <w:p w14:paraId="06648AA3" w14:textId="77777777" w:rsidR="000F72C1" w:rsidRDefault="000F72C1">
      <w:pPr>
        <w:jc w:val="both"/>
        <w:rPr>
          <w:ins w:id="2487" w:author="Jiang" w:date="2024-07-11T11:35:00Z"/>
          <w:sz w:val="22"/>
        </w:rPr>
      </w:pPr>
    </w:p>
    <w:p w14:paraId="06648AA4" w14:textId="77777777" w:rsidR="000F72C1" w:rsidRDefault="000F72C1">
      <w:pPr>
        <w:jc w:val="both"/>
        <w:rPr>
          <w:ins w:id="2488" w:author="Jiang" w:date="2024-07-11T11:35:00Z"/>
          <w:sz w:val="22"/>
        </w:rPr>
      </w:pPr>
    </w:p>
    <w:p w14:paraId="06648AA5" w14:textId="77777777" w:rsidR="000F72C1" w:rsidRDefault="000F72C1">
      <w:pPr>
        <w:jc w:val="both"/>
        <w:rPr>
          <w:ins w:id="2489" w:author="Jiang" w:date="2024-07-11T11:35:00Z"/>
          <w:sz w:val="22"/>
        </w:rPr>
      </w:pPr>
    </w:p>
    <w:p w14:paraId="06648AA6" w14:textId="77777777" w:rsidR="000F72C1" w:rsidRDefault="000F72C1">
      <w:pPr>
        <w:jc w:val="both"/>
        <w:rPr>
          <w:ins w:id="2490" w:author="Jiang" w:date="2024-07-11T11:35:00Z"/>
          <w:sz w:val="22"/>
        </w:rPr>
      </w:pPr>
    </w:p>
    <w:p w14:paraId="06648AA7" w14:textId="77777777" w:rsidR="000F72C1" w:rsidRDefault="000F72C1">
      <w:pPr>
        <w:jc w:val="both"/>
        <w:rPr>
          <w:ins w:id="2491" w:author="Jiang" w:date="2024-07-11T11:35:00Z"/>
          <w:sz w:val="22"/>
        </w:rPr>
      </w:pPr>
    </w:p>
    <w:p w14:paraId="06648AA8" w14:textId="77777777" w:rsidR="000F72C1" w:rsidRDefault="000F72C1">
      <w:pPr>
        <w:jc w:val="both"/>
        <w:rPr>
          <w:ins w:id="2492" w:author="Jiang" w:date="2024-07-11T11:35:00Z"/>
          <w:sz w:val="22"/>
        </w:rPr>
      </w:pPr>
    </w:p>
    <w:p w14:paraId="06648AA9" w14:textId="77777777" w:rsidR="000F72C1" w:rsidRDefault="000F72C1">
      <w:pPr>
        <w:jc w:val="both"/>
        <w:rPr>
          <w:ins w:id="2493" w:author="Jiang" w:date="2024-07-11T11:35:00Z"/>
          <w:sz w:val="22"/>
        </w:rPr>
      </w:pPr>
    </w:p>
    <w:p w14:paraId="06648AAA" w14:textId="77777777" w:rsidR="000F72C1" w:rsidRDefault="000F72C1">
      <w:pPr>
        <w:jc w:val="both"/>
        <w:rPr>
          <w:ins w:id="2494" w:author="Jiang" w:date="2024-07-11T11:35:00Z"/>
          <w:sz w:val="22"/>
        </w:rPr>
      </w:pPr>
    </w:p>
    <w:p w14:paraId="06648AAB" w14:textId="77777777" w:rsidR="000F72C1" w:rsidRDefault="000F72C1">
      <w:pPr>
        <w:jc w:val="both"/>
        <w:rPr>
          <w:ins w:id="2495" w:author="Jiang" w:date="2024-07-11T11:35:00Z"/>
          <w:sz w:val="22"/>
        </w:rPr>
      </w:pPr>
    </w:p>
    <w:p w14:paraId="06648AAC" w14:textId="77777777" w:rsidR="000F72C1" w:rsidRDefault="000F72C1">
      <w:pPr>
        <w:jc w:val="both"/>
        <w:rPr>
          <w:ins w:id="2496" w:author="Jiang" w:date="2024-07-11T11:35:00Z"/>
          <w:sz w:val="22"/>
        </w:rPr>
      </w:pPr>
    </w:p>
    <w:p w14:paraId="06648AAD" w14:textId="77777777" w:rsidR="000F72C1" w:rsidRDefault="000F72C1">
      <w:pPr>
        <w:jc w:val="both"/>
        <w:rPr>
          <w:ins w:id="2497" w:author="Jiang" w:date="2024-07-11T11:35:00Z"/>
          <w:sz w:val="22"/>
        </w:rPr>
      </w:pPr>
    </w:p>
    <w:p w14:paraId="06648AAE" w14:textId="77777777" w:rsidR="000F72C1" w:rsidRDefault="000F72C1">
      <w:pPr>
        <w:jc w:val="both"/>
        <w:rPr>
          <w:ins w:id="2498" w:author="Jiang" w:date="2024-07-11T11:35:00Z"/>
          <w:sz w:val="22"/>
        </w:rPr>
      </w:pPr>
    </w:p>
    <w:p w14:paraId="06648AAF" w14:textId="77777777" w:rsidR="000F72C1" w:rsidRDefault="000F72C1">
      <w:pPr>
        <w:jc w:val="both"/>
        <w:rPr>
          <w:ins w:id="2499" w:author="Jiang" w:date="2024-07-11T11:35:00Z"/>
          <w:sz w:val="22"/>
        </w:rPr>
      </w:pPr>
    </w:p>
    <w:p w14:paraId="06648AB0" w14:textId="77777777" w:rsidR="000F72C1" w:rsidRDefault="000F72C1">
      <w:pPr>
        <w:jc w:val="both"/>
        <w:rPr>
          <w:ins w:id="2500" w:author="Jiang" w:date="2024-07-11T11:35:00Z"/>
          <w:sz w:val="22"/>
        </w:rPr>
      </w:pPr>
    </w:p>
    <w:p w14:paraId="06648AB1" w14:textId="77777777" w:rsidR="000F72C1" w:rsidRDefault="000F72C1">
      <w:pPr>
        <w:jc w:val="both"/>
        <w:rPr>
          <w:ins w:id="2501" w:author="Jiang" w:date="2024-07-11T11:35:00Z"/>
          <w:sz w:val="22"/>
        </w:rPr>
      </w:pPr>
    </w:p>
    <w:p w14:paraId="06648AB2" w14:textId="77777777" w:rsidR="000F72C1" w:rsidRDefault="000F72C1">
      <w:pPr>
        <w:jc w:val="both"/>
        <w:rPr>
          <w:ins w:id="2502" w:author="Jiang" w:date="2024-07-11T11:35:00Z"/>
          <w:sz w:val="22"/>
        </w:rPr>
      </w:pPr>
    </w:p>
    <w:p w14:paraId="06648AB3" w14:textId="77777777" w:rsidR="000F72C1" w:rsidRDefault="000F72C1">
      <w:pPr>
        <w:jc w:val="both"/>
        <w:rPr>
          <w:ins w:id="2503" w:author="Jiang" w:date="2024-07-11T11:35:00Z"/>
          <w:sz w:val="22"/>
        </w:rPr>
      </w:pPr>
    </w:p>
    <w:p w14:paraId="06648AB4" w14:textId="77777777" w:rsidR="000F72C1" w:rsidRDefault="0020793E">
      <w:pPr>
        <w:jc w:val="both"/>
        <w:rPr>
          <w:ins w:id="2504" w:author="Jiang" w:date="2024-07-11T11:35:00Z"/>
          <w:b/>
          <w:bCs/>
          <w:sz w:val="22"/>
        </w:rPr>
      </w:pPr>
      <w:ins w:id="2505" w:author="Jiang" w:date="2024-07-11T11:35:00Z">
        <w:r>
          <w:rPr>
            <w:b/>
            <w:bCs/>
            <w:sz w:val="22"/>
          </w:rPr>
          <w:t>FIRST SCHEDULE</w:t>
        </w:r>
      </w:ins>
    </w:p>
    <w:p w14:paraId="06648AB5" w14:textId="77777777" w:rsidR="000F72C1" w:rsidRDefault="000F72C1">
      <w:pPr>
        <w:jc w:val="both"/>
        <w:rPr>
          <w:ins w:id="2506" w:author="Jiang" w:date="2024-07-11T11:35:00Z"/>
          <w:b/>
          <w:bCs/>
          <w:color w:val="0000FF"/>
          <w:sz w:val="22"/>
          <w:szCs w:val="22"/>
          <w:lang w:val="en-GB"/>
        </w:rPr>
      </w:pPr>
    </w:p>
    <w:p w14:paraId="06648AB6" w14:textId="77777777" w:rsidR="000F72C1" w:rsidRDefault="0020793E">
      <w:pPr>
        <w:pStyle w:val="Style1"/>
        <w:numPr>
          <w:ilvl w:val="0"/>
          <w:numId w:val="0"/>
        </w:numPr>
        <w:jc w:val="both"/>
        <w:rPr>
          <w:ins w:id="2507" w:author="Jiang" w:date="2024-07-11T11:35:00Z"/>
          <w:sz w:val="22"/>
        </w:rPr>
      </w:pPr>
      <w:ins w:id="2508" w:author="Jiang" w:date="2024-07-11T11:35:00Z">
        <w:r>
          <w:rPr>
            <w:sz w:val="22"/>
          </w:rPr>
          <w:t xml:space="preserve">The Related Documents, which shall be incorporated into and form part of the Agreement, include: </w:t>
        </w:r>
      </w:ins>
    </w:p>
    <w:p w14:paraId="06648AB7" w14:textId="77777777" w:rsidR="000F72C1" w:rsidRDefault="000F72C1">
      <w:pPr>
        <w:pStyle w:val="Style1"/>
        <w:numPr>
          <w:ilvl w:val="0"/>
          <w:numId w:val="0"/>
        </w:numPr>
        <w:jc w:val="both"/>
        <w:rPr>
          <w:ins w:id="2509" w:author="Jiang" w:date="2024-07-11T11:35:00Z"/>
          <w:sz w:val="22"/>
        </w:rPr>
      </w:pPr>
    </w:p>
    <w:p w14:paraId="06648AB8" w14:textId="77777777" w:rsidR="000F72C1" w:rsidRDefault="0020793E">
      <w:pPr>
        <w:pStyle w:val="Style1"/>
        <w:numPr>
          <w:ilvl w:val="0"/>
          <w:numId w:val="18"/>
        </w:numPr>
        <w:ind w:hanging="11"/>
        <w:jc w:val="both"/>
        <w:rPr>
          <w:ins w:id="2510" w:author="Jiang" w:date="2024-07-11T11:35:00Z"/>
          <w:sz w:val="22"/>
          <w:szCs w:val="22"/>
        </w:rPr>
      </w:pPr>
      <w:ins w:id="2511" w:author="Jiang" w:date="2024-07-11T11:35:00Z">
        <w:r>
          <w:rPr>
            <w:sz w:val="22"/>
          </w:rPr>
          <w:t xml:space="preserve">Health &amp; Safety Visitor Risk Assessment – Annex </w:t>
        </w:r>
      </w:ins>
      <w:ins w:id="2512" w:author="Jiang" w:date="2024-07-11T11:36:00Z">
        <w:r>
          <w:rPr>
            <w:rFonts w:eastAsia="SimSun" w:hint="eastAsia"/>
            <w:sz w:val="22"/>
            <w:lang w:eastAsia="zh-CN"/>
          </w:rPr>
          <w:t>a</w:t>
        </w:r>
      </w:ins>
    </w:p>
    <w:p w14:paraId="06648AB9" w14:textId="77777777" w:rsidR="000F72C1" w:rsidRDefault="0020793E">
      <w:pPr>
        <w:pStyle w:val="Style1"/>
        <w:numPr>
          <w:ilvl w:val="0"/>
          <w:numId w:val="18"/>
        </w:numPr>
        <w:ind w:hanging="11"/>
        <w:jc w:val="both"/>
        <w:rPr>
          <w:ins w:id="2513" w:author="Jiang" w:date="2024-07-11T11:35:00Z"/>
          <w:sz w:val="22"/>
          <w:szCs w:val="22"/>
        </w:rPr>
      </w:pPr>
      <w:ins w:id="2514" w:author="Jiang" w:date="2024-07-11T11:35:00Z">
        <w:r>
          <w:rPr>
            <w:sz w:val="22"/>
          </w:rPr>
          <w:t xml:space="preserve">Health &amp; Safety Restrictions – Annex </w:t>
        </w:r>
      </w:ins>
      <w:ins w:id="2515" w:author="Jiang" w:date="2024-07-11T11:36:00Z">
        <w:r>
          <w:rPr>
            <w:rFonts w:eastAsia="SimSun" w:hint="eastAsia"/>
            <w:sz w:val="22"/>
            <w:lang w:eastAsia="zh-CN"/>
          </w:rPr>
          <w:t>b</w:t>
        </w:r>
      </w:ins>
    </w:p>
    <w:p w14:paraId="06648ABA" w14:textId="77777777" w:rsidR="000F72C1" w:rsidRDefault="0020793E">
      <w:pPr>
        <w:pStyle w:val="Style1"/>
        <w:numPr>
          <w:ilvl w:val="0"/>
          <w:numId w:val="18"/>
        </w:numPr>
        <w:ind w:hanging="11"/>
        <w:jc w:val="both"/>
        <w:rPr>
          <w:ins w:id="2516" w:author="Jiang" w:date="2024-07-11T11:35:00Z"/>
          <w:sz w:val="22"/>
          <w:szCs w:val="22"/>
        </w:rPr>
      </w:pPr>
      <w:ins w:id="2517" w:author="Jiang" w:date="2024-07-11T11:35:00Z">
        <w:r>
          <w:rPr>
            <w:sz w:val="22"/>
          </w:rPr>
          <w:t xml:space="preserve">***Lighthouse Authority Health &amp; Safety and Environmental Objectives Policy – Annex </w:t>
        </w:r>
      </w:ins>
      <w:ins w:id="2518" w:author="Jiang" w:date="2024-07-11T11:36:00Z">
        <w:r>
          <w:rPr>
            <w:rFonts w:eastAsia="SimSun" w:hint="eastAsia"/>
            <w:sz w:val="22"/>
            <w:lang w:eastAsia="zh-CN"/>
          </w:rPr>
          <w:t>c</w:t>
        </w:r>
      </w:ins>
    </w:p>
    <w:p w14:paraId="06648ABB" w14:textId="77777777" w:rsidR="000F72C1" w:rsidRDefault="000F72C1">
      <w:pPr>
        <w:pStyle w:val="Style1"/>
        <w:numPr>
          <w:ilvl w:val="0"/>
          <w:numId w:val="0"/>
        </w:numPr>
        <w:ind w:left="720"/>
        <w:jc w:val="both"/>
        <w:rPr>
          <w:ins w:id="2519" w:author="Jiang" w:date="2024-07-11T11:35:00Z"/>
          <w:sz w:val="22"/>
          <w:szCs w:val="22"/>
        </w:rPr>
      </w:pPr>
    </w:p>
    <w:p w14:paraId="06648ABC" w14:textId="77777777" w:rsidR="000F72C1" w:rsidRDefault="000F72C1">
      <w:pPr>
        <w:pStyle w:val="Style1"/>
        <w:numPr>
          <w:ilvl w:val="0"/>
          <w:numId w:val="0"/>
        </w:numPr>
        <w:ind w:left="720"/>
        <w:jc w:val="both"/>
        <w:rPr>
          <w:ins w:id="2520" w:author="Jiang" w:date="2024-07-11T11:35:00Z"/>
          <w:sz w:val="22"/>
          <w:lang w:val="en-GB"/>
        </w:rPr>
      </w:pPr>
    </w:p>
    <w:p w14:paraId="06648ABD" w14:textId="77777777" w:rsidR="000F72C1" w:rsidRDefault="000F72C1">
      <w:pPr>
        <w:pStyle w:val="Style1"/>
        <w:numPr>
          <w:ilvl w:val="0"/>
          <w:numId w:val="0"/>
        </w:numPr>
        <w:ind w:left="720"/>
        <w:jc w:val="both"/>
        <w:rPr>
          <w:ins w:id="2521" w:author="Jiang" w:date="2024-07-11T11:35:00Z"/>
          <w:sz w:val="22"/>
          <w:lang w:val="en-GB"/>
        </w:rPr>
      </w:pPr>
    </w:p>
    <w:p w14:paraId="06648ABE" w14:textId="77777777" w:rsidR="000F72C1" w:rsidRDefault="000F72C1">
      <w:pPr>
        <w:pStyle w:val="Style1"/>
        <w:numPr>
          <w:ilvl w:val="0"/>
          <w:numId w:val="0"/>
        </w:numPr>
        <w:ind w:left="720"/>
        <w:jc w:val="both"/>
        <w:rPr>
          <w:ins w:id="2522" w:author="Jiang" w:date="2024-07-11T11:35:00Z"/>
          <w:sz w:val="22"/>
          <w:lang w:val="en-GB"/>
        </w:rPr>
      </w:pPr>
    </w:p>
    <w:p w14:paraId="06648ABF" w14:textId="77777777" w:rsidR="000F72C1" w:rsidRDefault="000F72C1">
      <w:pPr>
        <w:pStyle w:val="Style1"/>
        <w:numPr>
          <w:ilvl w:val="0"/>
          <w:numId w:val="0"/>
        </w:numPr>
        <w:ind w:left="720"/>
        <w:jc w:val="both"/>
        <w:rPr>
          <w:ins w:id="2523" w:author="Jiang" w:date="2024-07-11T11:35:00Z"/>
          <w:sz w:val="22"/>
          <w:lang w:val="en-GB"/>
        </w:rPr>
      </w:pPr>
    </w:p>
    <w:p w14:paraId="06648AC0" w14:textId="77777777" w:rsidR="000F72C1" w:rsidRDefault="000F72C1">
      <w:pPr>
        <w:pStyle w:val="Style1"/>
        <w:numPr>
          <w:ilvl w:val="0"/>
          <w:numId w:val="0"/>
        </w:numPr>
        <w:ind w:left="720"/>
        <w:jc w:val="both"/>
        <w:rPr>
          <w:ins w:id="2524" w:author="Jiang" w:date="2024-07-11T11:35:00Z"/>
          <w:sz w:val="22"/>
          <w:lang w:val="en-GB"/>
        </w:rPr>
      </w:pPr>
    </w:p>
    <w:p w14:paraId="06648AC1" w14:textId="77777777" w:rsidR="000F72C1" w:rsidRDefault="000F72C1">
      <w:pPr>
        <w:pStyle w:val="Style1"/>
        <w:numPr>
          <w:ilvl w:val="0"/>
          <w:numId w:val="0"/>
        </w:numPr>
        <w:ind w:left="720"/>
        <w:jc w:val="both"/>
        <w:rPr>
          <w:ins w:id="2525" w:author="Jiang" w:date="2024-07-11T11:35:00Z"/>
          <w:sz w:val="22"/>
          <w:lang w:val="en-GB"/>
        </w:rPr>
      </w:pPr>
    </w:p>
    <w:p w14:paraId="06648AC2" w14:textId="77777777" w:rsidR="000F72C1" w:rsidRDefault="000F72C1">
      <w:pPr>
        <w:pStyle w:val="Style1"/>
        <w:numPr>
          <w:ilvl w:val="0"/>
          <w:numId w:val="0"/>
        </w:numPr>
        <w:ind w:left="720"/>
        <w:jc w:val="both"/>
        <w:rPr>
          <w:ins w:id="2526" w:author="Jiang" w:date="2024-07-11T11:35:00Z"/>
          <w:sz w:val="22"/>
          <w:lang w:val="en-GB"/>
        </w:rPr>
      </w:pPr>
    </w:p>
    <w:p w14:paraId="06648AC3" w14:textId="77777777" w:rsidR="000F72C1" w:rsidRDefault="000F72C1">
      <w:pPr>
        <w:pStyle w:val="Style1"/>
        <w:numPr>
          <w:ilvl w:val="0"/>
          <w:numId w:val="0"/>
        </w:numPr>
        <w:ind w:left="720"/>
        <w:jc w:val="both"/>
        <w:rPr>
          <w:ins w:id="2527" w:author="Jiang" w:date="2024-07-11T11:35:00Z"/>
          <w:sz w:val="22"/>
          <w:lang w:val="en-GB"/>
        </w:rPr>
      </w:pPr>
    </w:p>
    <w:p w14:paraId="06648AC4" w14:textId="77777777" w:rsidR="000F72C1" w:rsidRDefault="000F72C1">
      <w:pPr>
        <w:pStyle w:val="Style1"/>
        <w:numPr>
          <w:ilvl w:val="0"/>
          <w:numId w:val="0"/>
        </w:numPr>
        <w:ind w:left="720"/>
        <w:jc w:val="both"/>
        <w:rPr>
          <w:ins w:id="2528" w:author="Jiang" w:date="2024-07-11T11:35:00Z"/>
          <w:sz w:val="22"/>
          <w:lang w:val="en-GB"/>
        </w:rPr>
      </w:pPr>
    </w:p>
    <w:p w14:paraId="06648AC5" w14:textId="77777777" w:rsidR="000F72C1" w:rsidRDefault="000F72C1">
      <w:pPr>
        <w:pStyle w:val="Style1"/>
        <w:numPr>
          <w:ilvl w:val="0"/>
          <w:numId w:val="0"/>
        </w:numPr>
        <w:ind w:left="720"/>
        <w:jc w:val="both"/>
        <w:rPr>
          <w:ins w:id="2529" w:author="Jiang" w:date="2024-07-11T11:35:00Z"/>
          <w:sz w:val="22"/>
          <w:lang w:val="en-GB"/>
        </w:rPr>
      </w:pPr>
    </w:p>
    <w:p w14:paraId="06648AC6" w14:textId="77777777" w:rsidR="000F72C1" w:rsidRDefault="000F72C1">
      <w:pPr>
        <w:pStyle w:val="Style1"/>
        <w:numPr>
          <w:ilvl w:val="0"/>
          <w:numId w:val="0"/>
        </w:numPr>
        <w:ind w:left="720"/>
        <w:jc w:val="both"/>
        <w:rPr>
          <w:ins w:id="2530" w:author="Jiang" w:date="2024-07-11T11:35:00Z"/>
          <w:sz w:val="22"/>
          <w:lang w:val="en-GB"/>
        </w:rPr>
      </w:pPr>
    </w:p>
    <w:p w14:paraId="06648AC7" w14:textId="77777777" w:rsidR="000F72C1" w:rsidRDefault="000F72C1">
      <w:pPr>
        <w:pStyle w:val="Style1"/>
        <w:numPr>
          <w:ilvl w:val="0"/>
          <w:numId w:val="0"/>
        </w:numPr>
        <w:ind w:left="720"/>
        <w:jc w:val="both"/>
        <w:rPr>
          <w:ins w:id="2531" w:author="Jiang" w:date="2024-07-11T11:35:00Z"/>
          <w:sz w:val="22"/>
          <w:lang w:val="en-GB"/>
        </w:rPr>
      </w:pPr>
    </w:p>
    <w:p w14:paraId="06648AC8" w14:textId="77777777" w:rsidR="000F72C1" w:rsidRDefault="000F72C1">
      <w:pPr>
        <w:pStyle w:val="Style1"/>
        <w:numPr>
          <w:ilvl w:val="0"/>
          <w:numId w:val="0"/>
        </w:numPr>
        <w:ind w:left="720"/>
        <w:jc w:val="both"/>
        <w:rPr>
          <w:ins w:id="2532" w:author="Jiang" w:date="2024-07-11T11:35:00Z"/>
          <w:sz w:val="22"/>
          <w:lang w:val="en-GB"/>
        </w:rPr>
      </w:pPr>
    </w:p>
    <w:p w14:paraId="06648AC9" w14:textId="77777777" w:rsidR="000F72C1" w:rsidRDefault="000F72C1">
      <w:pPr>
        <w:pStyle w:val="Style1"/>
        <w:numPr>
          <w:ilvl w:val="0"/>
          <w:numId w:val="0"/>
        </w:numPr>
        <w:ind w:left="720"/>
        <w:jc w:val="both"/>
        <w:rPr>
          <w:ins w:id="2533" w:author="Jiang" w:date="2024-07-11T11:35:00Z"/>
          <w:sz w:val="22"/>
          <w:lang w:val="en-GB"/>
        </w:rPr>
      </w:pPr>
    </w:p>
    <w:p w14:paraId="06648ACA" w14:textId="77777777" w:rsidR="000F72C1" w:rsidRDefault="000F72C1">
      <w:pPr>
        <w:pStyle w:val="Style1"/>
        <w:numPr>
          <w:ilvl w:val="0"/>
          <w:numId w:val="0"/>
        </w:numPr>
        <w:ind w:left="720"/>
        <w:jc w:val="both"/>
        <w:rPr>
          <w:ins w:id="2534" w:author="Jiang" w:date="2024-07-11T11:35:00Z"/>
          <w:sz w:val="22"/>
          <w:lang w:val="en-GB"/>
        </w:rPr>
      </w:pPr>
    </w:p>
    <w:p w14:paraId="06648ACB" w14:textId="77777777" w:rsidR="000F72C1" w:rsidRDefault="000F72C1">
      <w:pPr>
        <w:pStyle w:val="Style1"/>
        <w:numPr>
          <w:ilvl w:val="0"/>
          <w:numId w:val="0"/>
        </w:numPr>
        <w:ind w:left="720"/>
        <w:jc w:val="both"/>
        <w:rPr>
          <w:ins w:id="2535" w:author="Jiang" w:date="2024-07-11T11:35:00Z"/>
          <w:sz w:val="22"/>
          <w:lang w:val="en-GB"/>
        </w:rPr>
      </w:pPr>
    </w:p>
    <w:p w14:paraId="06648ACC" w14:textId="77777777" w:rsidR="000F72C1" w:rsidRDefault="000F72C1">
      <w:pPr>
        <w:pStyle w:val="Style1"/>
        <w:numPr>
          <w:ilvl w:val="0"/>
          <w:numId w:val="0"/>
        </w:numPr>
        <w:ind w:left="720"/>
        <w:jc w:val="both"/>
        <w:rPr>
          <w:ins w:id="2536" w:author="Jiang" w:date="2024-07-11T11:35:00Z"/>
          <w:sz w:val="22"/>
          <w:lang w:val="en-GB"/>
        </w:rPr>
      </w:pPr>
    </w:p>
    <w:p w14:paraId="06648ACD" w14:textId="77777777" w:rsidR="000F72C1" w:rsidRDefault="000F72C1">
      <w:pPr>
        <w:pStyle w:val="Style1"/>
        <w:numPr>
          <w:ilvl w:val="0"/>
          <w:numId w:val="0"/>
        </w:numPr>
        <w:ind w:left="720"/>
        <w:jc w:val="both"/>
        <w:rPr>
          <w:ins w:id="2537" w:author="Jiang" w:date="2024-07-11T11:35:00Z"/>
          <w:sz w:val="22"/>
          <w:lang w:val="en-GB"/>
        </w:rPr>
      </w:pPr>
    </w:p>
    <w:p w14:paraId="06648ACE" w14:textId="77777777" w:rsidR="000F72C1" w:rsidRDefault="000F72C1">
      <w:pPr>
        <w:pStyle w:val="Style1"/>
        <w:numPr>
          <w:ilvl w:val="0"/>
          <w:numId w:val="0"/>
        </w:numPr>
        <w:ind w:left="720"/>
        <w:jc w:val="both"/>
        <w:rPr>
          <w:ins w:id="2538" w:author="Jiang" w:date="2024-07-11T11:35:00Z"/>
          <w:sz w:val="22"/>
          <w:lang w:val="en-GB"/>
        </w:rPr>
      </w:pPr>
    </w:p>
    <w:p w14:paraId="06648ACF" w14:textId="77777777" w:rsidR="000F72C1" w:rsidRDefault="000F72C1">
      <w:pPr>
        <w:pStyle w:val="Style1"/>
        <w:numPr>
          <w:ilvl w:val="0"/>
          <w:numId w:val="0"/>
        </w:numPr>
        <w:ind w:left="720"/>
        <w:jc w:val="both"/>
        <w:rPr>
          <w:ins w:id="2539" w:author="Jiang" w:date="2024-07-11T11:35:00Z"/>
          <w:sz w:val="22"/>
          <w:lang w:val="en-GB"/>
        </w:rPr>
      </w:pPr>
    </w:p>
    <w:p w14:paraId="06648AD0" w14:textId="77777777" w:rsidR="000F72C1" w:rsidRDefault="000F72C1">
      <w:pPr>
        <w:pStyle w:val="Style1"/>
        <w:numPr>
          <w:ilvl w:val="0"/>
          <w:numId w:val="0"/>
        </w:numPr>
        <w:ind w:left="720"/>
        <w:jc w:val="both"/>
        <w:rPr>
          <w:ins w:id="2540" w:author="Jiang" w:date="2024-07-11T11:35:00Z"/>
          <w:sz w:val="22"/>
          <w:lang w:val="en-GB"/>
        </w:rPr>
      </w:pPr>
    </w:p>
    <w:p w14:paraId="06648AD1" w14:textId="77777777" w:rsidR="000F72C1" w:rsidRDefault="000F72C1">
      <w:pPr>
        <w:pStyle w:val="Style1"/>
        <w:numPr>
          <w:ilvl w:val="0"/>
          <w:numId w:val="0"/>
        </w:numPr>
        <w:ind w:left="720"/>
        <w:jc w:val="both"/>
        <w:rPr>
          <w:ins w:id="2541" w:author="Jiang" w:date="2024-07-11T11:35:00Z"/>
          <w:sz w:val="22"/>
          <w:lang w:val="en-GB"/>
        </w:rPr>
      </w:pPr>
    </w:p>
    <w:p w14:paraId="06648AD2" w14:textId="77777777" w:rsidR="000F72C1" w:rsidRDefault="000F72C1">
      <w:pPr>
        <w:pStyle w:val="Style1"/>
        <w:numPr>
          <w:ilvl w:val="0"/>
          <w:numId w:val="0"/>
        </w:numPr>
        <w:ind w:left="720"/>
        <w:jc w:val="both"/>
        <w:rPr>
          <w:ins w:id="2542" w:author="Jiang" w:date="2024-07-11T11:35:00Z"/>
          <w:sz w:val="22"/>
          <w:lang w:val="en-GB"/>
        </w:rPr>
      </w:pPr>
    </w:p>
    <w:p w14:paraId="06648AD3" w14:textId="77777777" w:rsidR="000F72C1" w:rsidRDefault="000F72C1">
      <w:pPr>
        <w:pStyle w:val="Style1"/>
        <w:numPr>
          <w:ilvl w:val="0"/>
          <w:numId w:val="0"/>
        </w:numPr>
        <w:ind w:left="720"/>
        <w:jc w:val="both"/>
        <w:rPr>
          <w:ins w:id="2543" w:author="Jiang" w:date="2024-07-11T11:35:00Z"/>
          <w:sz w:val="22"/>
          <w:lang w:val="en-GB"/>
        </w:rPr>
      </w:pPr>
    </w:p>
    <w:p w14:paraId="06648AD4" w14:textId="77777777" w:rsidR="000F72C1" w:rsidRDefault="000F72C1">
      <w:pPr>
        <w:pStyle w:val="Style1"/>
        <w:numPr>
          <w:ilvl w:val="0"/>
          <w:numId w:val="0"/>
        </w:numPr>
        <w:ind w:left="720"/>
        <w:jc w:val="both"/>
        <w:rPr>
          <w:ins w:id="2544" w:author="Jiang" w:date="2024-07-11T11:35:00Z"/>
          <w:sz w:val="22"/>
          <w:lang w:val="en-GB"/>
        </w:rPr>
      </w:pPr>
    </w:p>
    <w:p w14:paraId="06648AD5" w14:textId="77777777" w:rsidR="000F72C1" w:rsidRDefault="000F72C1">
      <w:pPr>
        <w:pStyle w:val="Style1"/>
        <w:numPr>
          <w:ilvl w:val="0"/>
          <w:numId w:val="0"/>
        </w:numPr>
        <w:ind w:left="720"/>
        <w:jc w:val="both"/>
        <w:rPr>
          <w:ins w:id="2545" w:author="Jiang" w:date="2024-07-11T11:35:00Z"/>
          <w:sz w:val="22"/>
          <w:lang w:val="en-GB"/>
        </w:rPr>
      </w:pPr>
    </w:p>
    <w:p w14:paraId="06648AD6" w14:textId="77777777" w:rsidR="000F72C1" w:rsidRDefault="000F72C1">
      <w:pPr>
        <w:pStyle w:val="Style1"/>
        <w:numPr>
          <w:ilvl w:val="0"/>
          <w:numId w:val="0"/>
        </w:numPr>
        <w:ind w:left="720"/>
        <w:jc w:val="both"/>
        <w:rPr>
          <w:ins w:id="2546" w:author="Jiang" w:date="2024-07-11T11:35:00Z"/>
          <w:sz w:val="22"/>
          <w:lang w:val="en-GB"/>
        </w:rPr>
      </w:pPr>
    </w:p>
    <w:p w14:paraId="06648AD7" w14:textId="77777777" w:rsidR="000F72C1" w:rsidRDefault="000F72C1">
      <w:pPr>
        <w:pStyle w:val="Style1"/>
        <w:numPr>
          <w:ilvl w:val="0"/>
          <w:numId w:val="0"/>
        </w:numPr>
        <w:ind w:left="720"/>
        <w:jc w:val="both"/>
        <w:rPr>
          <w:ins w:id="2547" w:author="Jiang" w:date="2024-07-11T11:35:00Z"/>
          <w:sz w:val="22"/>
          <w:lang w:val="en-GB"/>
        </w:rPr>
      </w:pPr>
    </w:p>
    <w:p w14:paraId="06648AD8" w14:textId="77777777" w:rsidR="000F72C1" w:rsidRDefault="000F72C1">
      <w:pPr>
        <w:pStyle w:val="Style1"/>
        <w:numPr>
          <w:ilvl w:val="0"/>
          <w:numId w:val="0"/>
        </w:numPr>
        <w:ind w:left="720"/>
        <w:jc w:val="both"/>
        <w:rPr>
          <w:ins w:id="2548" w:author="Jiang" w:date="2024-07-11T11:35:00Z"/>
          <w:sz w:val="22"/>
          <w:lang w:val="en-GB"/>
        </w:rPr>
      </w:pPr>
    </w:p>
    <w:p w14:paraId="06648AD9" w14:textId="77777777" w:rsidR="000F72C1" w:rsidRDefault="000F72C1">
      <w:pPr>
        <w:pStyle w:val="Style1"/>
        <w:numPr>
          <w:ilvl w:val="0"/>
          <w:numId w:val="0"/>
        </w:numPr>
        <w:ind w:left="720"/>
        <w:jc w:val="both"/>
        <w:rPr>
          <w:ins w:id="2549" w:author="Jiang" w:date="2024-07-11T11:35:00Z"/>
          <w:sz w:val="22"/>
          <w:lang w:val="en-GB"/>
        </w:rPr>
      </w:pPr>
    </w:p>
    <w:p w14:paraId="06648ADA" w14:textId="77777777" w:rsidR="000F72C1" w:rsidRDefault="000F72C1">
      <w:pPr>
        <w:pStyle w:val="Style1"/>
        <w:numPr>
          <w:ilvl w:val="0"/>
          <w:numId w:val="0"/>
        </w:numPr>
        <w:ind w:left="720"/>
        <w:jc w:val="both"/>
        <w:rPr>
          <w:ins w:id="2550" w:author="Jiang" w:date="2024-07-11T11:35:00Z"/>
          <w:sz w:val="22"/>
          <w:lang w:val="en-GB"/>
        </w:rPr>
      </w:pPr>
    </w:p>
    <w:p w14:paraId="06648ADB" w14:textId="77777777" w:rsidR="000F72C1" w:rsidRDefault="000F72C1">
      <w:pPr>
        <w:pStyle w:val="Style1"/>
        <w:numPr>
          <w:ilvl w:val="0"/>
          <w:numId w:val="0"/>
        </w:numPr>
        <w:ind w:left="720"/>
        <w:jc w:val="both"/>
        <w:rPr>
          <w:ins w:id="2551" w:author="Jiang" w:date="2024-07-11T11:35:00Z"/>
          <w:sz w:val="22"/>
          <w:lang w:val="en-GB"/>
        </w:rPr>
      </w:pPr>
    </w:p>
    <w:p w14:paraId="06648ADC" w14:textId="77777777" w:rsidR="000F72C1" w:rsidRDefault="000F72C1">
      <w:pPr>
        <w:pStyle w:val="Style1"/>
        <w:numPr>
          <w:ilvl w:val="0"/>
          <w:numId w:val="0"/>
        </w:numPr>
        <w:ind w:left="720"/>
        <w:jc w:val="both"/>
        <w:rPr>
          <w:ins w:id="2552" w:author="Jiang" w:date="2024-07-11T11:35:00Z"/>
          <w:sz w:val="22"/>
          <w:lang w:val="en-GB"/>
        </w:rPr>
      </w:pPr>
    </w:p>
    <w:p w14:paraId="06648ADD" w14:textId="77777777" w:rsidR="000F72C1" w:rsidRDefault="000F72C1">
      <w:pPr>
        <w:pStyle w:val="Style1"/>
        <w:numPr>
          <w:ilvl w:val="0"/>
          <w:numId w:val="0"/>
        </w:numPr>
        <w:ind w:left="720"/>
        <w:jc w:val="both"/>
        <w:rPr>
          <w:ins w:id="2553" w:author="Jiang" w:date="2024-07-11T11:35:00Z"/>
          <w:sz w:val="22"/>
          <w:lang w:val="en-GB"/>
        </w:rPr>
      </w:pPr>
    </w:p>
    <w:p w14:paraId="06648ADE" w14:textId="77777777" w:rsidR="000F72C1" w:rsidRDefault="000F72C1">
      <w:pPr>
        <w:pStyle w:val="Style1"/>
        <w:numPr>
          <w:ilvl w:val="0"/>
          <w:numId w:val="0"/>
        </w:numPr>
        <w:ind w:left="720"/>
        <w:jc w:val="both"/>
        <w:rPr>
          <w:ins w:id="2554" w:author="Jiang" w:date="2024-07-11T11:35:00Z"/>
          <w:sz w:val="22"/>
          <w:lang w:val="en-GB"/>
        </w:rPr>
      </w:pPr>
    </w:p>
    <w:p w14:paraId="06648ADF" w14:textId="77777777" w:rsidR="000F72C1" w:rsidRDefault="000F72C1">
      <w:pPr>
        <w:pStyle w:val="Style1"/>
        <w:numPr>
          <w:ilvl w:val="0"/>
          <w:numId w:val="0"/>
        </w:numPr>
        <w:ind w:left="720"/>
        <w:jc w:val="both"/>
        <w:rPr>
          <w:ins w:id="2555" w:author="Jiang" w:date="2024-07-11T11:35:00Z"/>
          <w:sz w:val="22"/>
          <w:lang w:val="en-GB"/>
        </w:rPr>
      </w:pPr>
    </w:p>
    <w:p w14:paraId="06648AE0" w14:textId="77777777" w:rsidR="000F72C1" w:rsidRDefault="000F72C1">
      <w:pPr>
        <w:pStyle w:val="Style1"/>
        <w:numPr>
          <w:ilvl w:val="0"/>
          <w:numId w:val="0"/>
        </w:numPr>
        <w:ind w:left="720"/>
        <w:jc w:val="both"/>
        <w:rPr>
          <w:ins w:id="2556" w:author="Jiang" w:date="2024-07-11T11:35:00Z"/>
          <w:sz w:val="22"/>
          <w:lang w:val="en-GB"/>
        </w:rPr>
      </w:pPr>
    </w:p>
    <w:p w14:paraId="06648AE1" w14:textId="77777777" w:rsidR="000F72C1" w:rsidRDefault="000F72C1">
      <w:pPr>
        <w:pStyle w:val="Style1"/>
        <w:numPr>
          <w:ilvl w:val="0"/>
          <w:numId w:val="0"/>
        </w:numPr>
        <w:ind w:left="720"/>
        <w:jc w:val="both"/>
        <w:rPr>
          <w:ins w:id="2557" w:author="Jiang" w:date="2024-07-11T11:35:00Z"/>
          <w:sz w:val="22"/>
          <w:lang w:val="en-GB"/>
        </w:rPr>
      </w:pPr>
    </w:p>
    <w:p w14:paraId="06648AE2" w14:textId="77777777" w:rsidR="000F72C1" w:rsidRDefault="000F72C1">
      <w:pPr>
        <w:pStyle w:val="Style1"/>
        <w:numPr>
          <w:ilvl w:val="0"/>
          <w:numId w:val="0"/>
        </w:numPr>
        <w:ind w:left="720"/>
        <w:jc w:val="both"/>
        <w:rPr>
          <w:ins w:id="2558" w:author="Jiang" w:date="2024-07-11T11:35:00Z"/>
          <w:sz w:val="22"/>
          <w:lang w:val="en-GB"/>
        </w:rPr>
      </w:pPr>
    </w:p>
    <w:p w14:paraId="06648AE3" w14:textId="77777777" w:rsidR="000F72C1" w:rsidRDefault="000F72C1">
      <w:pPr>
        <w:pStyle w:val="Style1"/>
        <w:numPr>
          <w:ilvl w:val="0"/>
          <w:numId w:val="0"/>
        </w:numPr>
        <w:ind w:left="720"/>
        <w:jc w:val="both"/>
        <w:rPr>
          <w:ins w:id="2559" w:author="Jiang" w:date="2024-07-11T11:35:00Z"/>
          <w:sz w:val="22"/>
          <w:lang w:val="en-GB"/>
        </w:rPr>
      </w:pPr>
    </w:p>
    <w:p w14:paraId="06648AE4" w14:textId="77777777" w:rsidR="000F72C1" w:rsidRDefault="000F72C1">
      <w:pPr>
        <w:pStyle w:val="Style1"/>
        <w:numPr>
          <w:ilvl w:val="0"/>
          <w:numId w:val="0"/>
        </w:numPr>
        <w:ind w:left="720"/>
        <w:jc w:val="both"/>
        <w:rPr>
          <w:ins w:id="2560" w:author="Jiang" w:date="2024-07-11T11:35:00Z"/>
          <w:sz w:val="22"/>
          <w:lang w:val="en-GB"/>
        </w:rPr>
      </w:pPr>
    </w:p>
    <w:p w14:paraId="06648AE5" w14:textId="77777777" w:rsidR="000F72C1" w:rsidRDefault="000F72C1">
      <w:pPr>
        <w:pStyle w:val="Style1"/>
        <w:numPr>
          <w:ilvl w:val="0"/>
          <w:numId w:val="0"/>
        </w:numPr>
        <w:ind w:left="720"/>
        <w:jc w:val="both"/>
        <w:rPr>
          <w:ins w:id="2561" w:author="Jiang" w:date="2024-07-11T11:35:00Z"/>
          <w:sz w:val="22"/>
          <w:lang w:val="en-GB"/>
        </w:rPr>
      </w:pPr>
    </w:p>
    <w:p w14:paraId="06648AE6" w14:textId="77777777" w:rsidR="000F72C1" w:rsidRDefault="000F72C1">
      <w:pPr>
        <w:pStyle w:val="Style1"/>
        <w:numPr>
          <w:ilvl w:val="0"/>
          <w:numId w:val="0"/>
        </w:numPr>
        <w:ind w:left="720"/>
        <w:jc w:val="both"/>
        <w:rPr>
          <w:ins w:id="2562" w:author="Jiang" w:date="2024-07-11T11:35:00Z"/>
          <w:sz w:val="22"/>
          <w:lang w:val="en-GB"/>
        </w:rPr>
      </w:pPr>
    </w:p>
    <w:p w14:paraId="06648AE7" w14:textId="77777777" w:rsidR="000F72C1" w:rsidRDefault="000F72C1">
      <w:pPr>
        <w:pStyle w:val="Style1"/>
        <w:numPr>
          <w:ilvl w:val="0"/>
          <w:numId w:val="0"/>
        </w:numPr>
        <w:ind w:left="720"/>
        <w:jc w:val="both"/>
        <w:rPr>
          <w:ins w:id="2563" w:author="Jiang" w:date="2024-07-11T11:35:00Z"/>
          <w:sz w:val="22"/>
          <w:lang w:val="en-GB"/>
        </w:rPr>
      </w:pPr>
    </w:p>
    <w:p w14:paraId="06648AE8" w14:textId="77777777" w:rsidR="000F72C1" w:rsidRDefault="000F72C1">
      <w:pPr>
        <w:pStyle w:val="Style1"/>
        <w:numPr>
          <w:ilvl w:val="0"/>
          <w:numId w:val="0"/>
        </w:numPr>
        <w:ind w:left="720"/>
        <w:jc w:val="both"/>
        <w:rPr>
          <w:ins w:id="2564" w:author="Jiang" w:date="2024-07-11T11:35:00Z"/>
          <w:sz w:val="22"/>
          <w:lang w:val="en-GB"/>
        </w:rPr>
      </w:pPr>
    </w:p>
    <w:p w14:paraId="06648AE9" w14:textId="77777777" w:rsidR="000F72C1" w:rsidRDefault="000F72C1">
      <w:pPr>
        <w:pStyle w:val="Style1"/>
        <w:numPr>
          <w:ilvl w:val="0"/>
          <w:numId w:val="0"/>
        </w:numPr>
        <w:ind w:left="720"/>
        <w:jc w:val="both"/>
        <w:rPr>
          <w:ins w:id="2565" w:author="Jiang" w:date="2024-07-11T11:35:00Z"/>
          <w:sz w:val="22"/>
          <w:lang w:val="en-GB"/>
        </w:rPr>
      </w:pPr>
    </w:p>
    <w:p w14:paraId="06648AEA" w14:textId="77777777" w:rsidR="000F72C1" w:rsidRDefault="0020793E">
      <w:pPr>
        <w:pStyle w:val="Style1"/>
        <w:numPr>
          <w:ilvl w:val="0"/>
          <w:numId w:val="0"/>
        </w:numPr>
        <w:rPr>
          <w:ins w:id="2566" w:author="Jiang" w:date="2024-07-11T11:35:00Z"/>
          <w:rFonts w:eastAsia="SimSun"/>
          <w:b/>
          <w:sz w:val="22"/>
          <w:lang w:val="en-GB" w:eastAsia="zh-CN"/>
        </w:rPr>
      </w:pPr>
      <w:ins w:id="2567" w:author="Jiang" w:date="2024-07-11T11:35:00Z">
        <w:r>
          <w:rPr>
            <w:b/>
            <w:sz w:val="22"/>
            <w:lang w:val="en-GB"/>
          </w:rPr>
          <w:t xml:space="preserve">Annex </w:t>
        </w:r>
      </w:ins>
      <w:ins w:id="2568" w:author="Jiang" w:date="2024-07-11T11:36:00Z">
        <w:r>
          <w:rPr>
            <w:rFonts w:eastAsia="SimSun" w:hint="eastAsia"/>
            <w:b/>
            <w:sz w:val="22"/>
            <w:lang w:eastAsia="zh-CN"/>
          </w:rPr>
          <w:t>a</w:t>
        </w:r>
      </w:ins>
    </w:p>
    <w:p w14:paraId="06648AEB" w14:textId="77777777" w:rsidR="000F72C1" w:rsidRDefault="000F72C1">
      <w:pPr>
        <w:pStyle w:val="Style1"/>
        <w:numPr>
          <w:ilvl w:val="0"/>
          <w:numId w:val="0"/>
        </w:numPr>
        <w:ind w:left="720"/>
        <w:jc w:val="both"/>
        <w:rPr>
          <w:ins w:id="2569" w:author="Jiang" w:date="2024-07-11T11:35:00Z"/>
          <w:sz w:val="22"/>
          <w:lang w:val="en-GB"/>
        </w:rPr>
      </w:pPr>
    </w:p>
    <w:p w14:paraId="06648AEC" w14:textId="77777777" w:rsidR="000F72C1" w:rsidRDefault="000F72C1">
      <w:pPr>
        <w:pStyle w:val="Style1"/>
        <w:numPr>
          <w:ilvl w:val="0"/>
          <w:numId w:val="0"/>
        </w:numPr>
        <w:jc w:val="both"/>
        <w:rPr>
          <w:ins w:id="2570" w:author="Jiang" w:date="2024-07-11T11:35:00Z"/>
          <w:sz w:val="22"/>
          <w:szCs w:val="22"/>
        </w:rPr>
      </w:pPr>
    </w:p>
    <w:p w14:paraId="06648AED" w14:textId="77777777" w:rsidR="000F72C1" w:rsidRDefault="000F72C1">
      <w:pPr>
        <w:pStyle w:val="Style1"/>
        <w:numPr>
          <w:ilvl w:val="0"/>
          <w:numId w:val="0"/>
        </w:numPr>
        <w:jc w:val="both"/>
        <w:rPr>
          <w:ins w:id="2571" w:author="Jiang" w:date="2024-07-11T11:35:00Z"/>
          <w:sz w:val="22"/>
          <w:szCs w:val="22"/>
        </w:rPr>
      </w:pPr>
    </w:p>
    <w:p w14:paraId="06648AEE" w14:textId="77777777" w:rsidR="000F72C1" w:rsidRDefault="000F72C1">
      <w:pPr>
        <w:pStyle w:val="Style1"/>
        <w:numPr>
          <w:ilvl w:val="0"/>
          <w:numId w:val="0"/>
        </w:numPr>
        <w:jc w:val="both"/>
        <w:rPr>
          <w:ins w:id="2572" w:author="Jiang" w:date="2024-07-11T11:35:00Z"/>
          <w:sz w:val="22"/>
          <w:szCs w:val="22"/>
        </w:rPr>
      </w:pPr>
    </w:p>
    <w:p w14:paraId="06648AEF" w14:textId="77777777" w:rsidR="000F72C1" w:rsidRDefault="000F72C1">
      <w:pPr>
        <w:pStyle w:val="Style1"/>
        <w:numPr>
          <w:ilvl w:val="0"/>
          <w:numId w:val="0"/>
        </w:numPr>
        <w:jc w:val="both"/>
        <w:rPr>
          <w:ins w:id="2573" w:author="Jiang" w:date="2024-07-11T11:35:00Z"/>
          <w:sz w:val="22"/>
          <w:szCs w:val="22"/>
        </w:rPr>
      </w:pPr>
    </w:p>
    <w:p w14:paraId="06648AF0" w14:textId="77777777" w:rsidR="000F72C1" w:rsidRDefault="000F72C1">
      <w:pPr>
        <w:pStyle w:val="Style1"/>
        <w:numPr>
          <w:ilvl w:val="0"/>
          <w:numId w:val="0"/>
        </w:numPr>
        <w:jc w:val="both"/>
        <w:rPr>
          <w:ins w:id="2574" w:author="Jiang" w:date="2024-07-11T11:35:00Z"/>
          <w:sz w:val="22"/>
          <w:szCs w:val="22"/>
        </w:rPr>
      </w:pPr>
    </w:p>
    <w:p w14:paraId="06648AF1" w14:textId="77777777" w:rsidR="000F72C1" w:rsidRDefault="000F72C1">
      <w:pPr>
        <w:pStyle w:val="Style1"/>
        <w:numPr>
          <w:ilvl w:val="0"/>
          <w:numId w:val="0"/>
        </w:numPr>
        <w:jc w:val="both"/>
        <w:rPr>
          <w:ins w:id="2575" w:author="Jiang" w:date="2024-07-11T11:35:00Z"/>
          <w:sz w:val="22"/>
          <w:szCs w:val="22"/>
        </w:rPr>
      </w:pPr>
    </w:p>
    <w:p w14:paraId="06648AF2" w14:textId="77777777" w:rsidR="000F72C1" w:rsidRDefault="000F72C1">
      <w:pPr>
        <w:pStyle w:val="Style1"/>
        <w:numPr>
          <w:ilvl w:val="0"/>
          <w:numId w:val="0"/>
        </w:numPr>
        <w:jc w:val="both"/>
        <w:rPr>
          <w:ins w:id="2576" w:author="Jiang" w:date="2024-07-11T11:35:00Z"/>
          <w:sz w:val="22"/>
          <w:szCs w:val="22"/>
        </w:rPr>
      </w:pPr>
    </w:p>
    <w:p w14:paraId="06648AF3" w14:textId="77777777" w:rsidR="000F72C1" w:rsidRDefault="000F72C1">
      <w:pPr>
        <w:pStyle w:val="Style1"/>
        <w:numPr>
          <w:ilvl w:val="0"/>
          <w:numId w:val="0"/>
        </w:numPr>
        <w:jc w:val="both"/>
        <w:rPr>
          <w:ins w:id="2577" w:author="Jiang" w:date="2024-07-11T11:35:00Z"/>
          <w:sz w:val="22"/>
          <w:szCs w:val="22"/>
        </w:rPr>
      </w:pPr>
    </w:p>
    <w:p w14:paraId="06648AF4" w14:textId="77777777" w:rsidR="000F72C1" w:rsidRDefault="0020793E">
      <w:pPr>
        <w:pStyle w:val="Style1"/>
        <w:numPr>
          <w:ilvl w:val="0"/>
          <w:numId w:val="0"/>
        </w:numPr>
        <w:rPr>
          <w:ins w:id="2578" w:author="Jiang" w:date="2024-07-11T11:35:00Z"/>
          <w:rFonts w:eastAsia="SimSun"/>
          <w:b/>
          <w:sz w:val="22"/>
          <w:szCs w:val="22"/>
          <w:lang w:eastAsia="zh-CN"/>
        </w:rPr>
      </w:pPr>
      <w:ins w:id="2579" w:author="Jiang" w:date="2024-07-11T11:35:00Z">
        <w:r>
          <w:rPr>
            <w:b/>
            <w:sz w:val="22"/>
            <w:szCs w:val="22"/>
          </w:rPr>
          <w:t xml:space="preserve">Annex </w:t>
        </w:r>
      </w:ins>
      <w:ins w:id="2580" w:author="Jiang" w:date="2024-07-11T11:36:00Z">
        <w:r>
          <w:rPr>
            <w:rFonts w:eastAsia="SimSun" w:hint="eastAsia"/>
            <w:b/>
            <w:sz w:val="22"/>
            <w:szCs w:val="22"/>
            <w:lang w:eastAsia="zh-CN"/>
          </w:rPr>
          <w:t>b</w:t>
        </w:r>
      </w:ins>
    </w:p>
    <w:p w14:paraId="06648AF5" w14:textId="77777777" w:rsidR="000F72C1" w:rsidRDefault="000F72C1">
      <w:pPr>
        <w:pStyle w:val="Style1"/>
        <w:numPr>
          <w:ilvl w:val="0"/>
          <w:numId w:val="0"/>
        </w:numPr>
        <w:jc w:val="both"/>
        <w:rPr>
          <w:ins w:id="2581" w:author="Jiang" w:date="2024-07-11T11:35:00Z"/>
          <w:sz w:val="22"/>
          <w:szCs w:val="22"/>
        </w:rPr>
      </w:pPr>
    </w:p>
    <w:p w14:paraId="06648AF6" w14:textId="77777777" w:rsidR="000F72C1" w:rsidRDefault="000F72C1">
      <w:pPr>
        <w:pStyle w:val="Style1"/>
        <w:numPr>
          <w:ilvl w:val="0"/>
          <w:numId w:val="0"/>
        </w:numPr>
        <w:jc w:val="both"/>
        <w:rPr>
          <w:ins w:id="2582" w:author="Jiang" w:date="2024-07-11T11:35:00Z"/>
          <w:sz w:val="22"/>
          <w:szCs w:val="22"/>
        </w:rPr>
      </w:pPr>
    </w:p>
    <w:p w14:paraId="06648AF7" w14:textId="77777777" w:rsidR="000F72C1" w:rsidRDefault="0020793E">
      <w:pPr>
        <w:pStyle w:val="Style1"/>
        <w:numPr>
          <w:ilvl w:val="0"/>
          <w:numId w:val="0"/>
        </w:numPr>
        <w:ind w:firstLine="142"/>
        <w:jc w:val="center"/>
        <w:rPr>
          <w:ins w:id="2583" w:author="Jiang" w:date="2024-07-11T11:35:00Z"/>
          <w:rFonts w:eastAsia="SimSun"/>
          <w:b/>
          <w:sz w:val="22"/>
          <w:lang w:eastAsia="zh-CN"/>
        </w:rPr>
      </w:pPr>
      <w:ins w:id="2584" w:author="Jiang" w:date="2024-07-11T11:35:00Z">
        <w:r>
          <w:rPr>
            <w:b/>
            <w:sz w:val="22"/>
          </w:rPr>
          <w:t xml:space="preserve">Annex </w:t>
        </w:r>
      </w:ins>
      <w:ins w:id="2585" w:author="Jiang" w:date="2024-07-11T11:36:00Z">
        <w:r>
          <w:rPr>
            <w:rFonts w:eastAsia="SimSun" w:hint="eastAsia"/>
            <w:b/>
            <w:sz w:val="22"/>
            <w:lang w:eastAsia="zh-CN"/>
          </w:rPr>
          <w:t>b</w:t>
        </w:r>
      </w:ins>
    </w:p>
    <w:p w14:paraId="06648AF8" w14:textId="77777777" w:rsidR="000F72C1" w:rsidRDefault="0020793E">
      <w:pPr>
        <w:pStyle w:val="Style1"/>
        <w:numPr>
          <w:ilvl w:val="0"/>
          <w:numId w:val="0"/>
        </w:numPr>
        <w:ind w:left="720"/>
        <w:jc w:val="center"/>
        <w:rPr>
          <w:ins w:id="2586" w:author="Jiang" w:date="2024-07-11T11:35:00Z"/>
          <w:b/>
          <w:sz w:val="22"/>
        </w:rPr>
      </w:pPr>
      <w:ins w:id="2587" w:author="Jiang" w:date="2024-07-11T11:35:00Z">
        <w:r>
          <w:rPr>
            <w:b/>
            <w:sz w:val="22"/>
          </w:rPr>
          <w:t xml:space="preserve"> </w:t>
        </w:r>
      </w:ins>
    </w:p>
    <w:p w14:paraId="06648AF9" w14:textId="77777777" w:rsidR="000F72C1" w:rsidRDefault="0020793E">
      <w:pPr>
        <w:pStyle w:val="Style1"/>
        <w:numPr>
          <w:ilvl w:val="0"/>
          <w:numId w:val="0"/>
        </w:numPr>
        <w:jc w:val="center"/>
        <w:rPr>
          <w:ins w:id="2588" w:author="Jiang" w:date="2024-07-11T11:35:00Z"/>
          <w:b/>
          <w:sz w:val="22"/>
        </w:rPr>
      </w:pPr>
      <w:ins w:id="2589" w:author="Jiang" w:date="2024-07-11T11:35:00Z">
        <w:r>
          <w:rPr>
            <w:b/>
            <w:sz w:val="22"/>
          </w:rPr>
          <w:t>Health &amp; Safety Restrictions</w:t>
        </w:r>
      </w:ins>
    </w:p>
    <w:p w14:paraId="06648AFA" w14:textId="77777777" w:rsidR="000F72C1" w:rsidRDefault="000F72C1">
      <w:pPr>
        <w:pStyle w:val="Style1"/>
        <w:numPr>
          <w:ilvl w:val="0"/>
          <w:numId w:val="0"/>
        </w:numPr>
        <w:ind w:left="720"/>
        <w:jc w:val="center"/>
        <w:rPr>
          <w:ins w:id="2590" w:author="Jiang" w:date="2024-07-11T11:35:00Z"/>
          <w:sz w:val="22"/>
        </w:rPr>
      </w:pPr>
    </w:p>
    <w:p w14:paraId="06648AFB" w14:textId="77777777" w:rsidR="000F72C1" w:rsidRDefault="0020793E">
      <w:pPr>
        <w:pStyle w:val="Title"/>
        <w:ind w:left="0"/>
        <w:jc w:val="center"/>
        <w:rPr>
          <w:ins w:id="2591" w:author="Jiang" w:date="2024-07-11T11:35:00Z"/>
          <w:b w:val="0"/>
          <w:color w:val="000000" w:themeColor="text1"/>
          <w:sz w:val="22"/>
          <w:szCs w:val="22"/>
          <w:u w:val="none"/>
        </w:rPr>
      </w:pPr>
      <w:ins w:id="2592" w:author="Jiang" w:date="2024-07-11T11:35:00Z">
        <w:r>
          <w:rPr>
            <w:color w:val="000000" w:themeColor="text1"/>
            <w:sz w:val="22"/>
            <w:szCs w:val="22"/>
            <w:u w:val="none"/>
          </w:rPr>
          <w:t>Restrictions</w:t>
        </w:r>
        <w:r>
          <w:rPr>
            <w:color w:val="000000" w:themeColor="text1"/>
            <w:spacing w:val="-7"/>
            <w:sz w:val="22"/>
            <w:szCs w:val="22"/>
            <w:u w:val="none"/>
          </w:rPr>
          <w:t xml:space="preserve"> </w:t>
        </w:r>
        <w:r>
          <w:rPr>
            <w:color w:val="000000" w:themeColor="text1"/>
            <w:sz w:val="22"/>
            <w:szCs w:val="22"/>
            <w:u w:val="none"/>
          </w:rPr>
          <w:t>to</w:t>
        </w:r>
        <w:r>
          <w:rPr>
            <w:color w:val="000000" w:themeColor="text1"/>
            <w:spacing w:val="-4"/>
            <w:sz w:val="22"/>
            <w:szCs w:val="22"/>
            <w:u w:val="none"/>
          </w:rPr>
          <w:t xml:space="preserve"> </w:t>
        </w:r>
        <w:r>
          <w:rPr>
            <w:color w:val="000000" w:themeColor="text1"/>
            <w:sz w:val="22"/>
            <w:szCs w:val="22"/>
            <w:u w:val="none"/>
          </w:rPr>
          <w:t>ascending</w:t>
        </w:r>
        <w:r>
          <w:rPr>
            <w:color w:val="000000" w:themeColor="text1"/>
            <w:spacing w:val="-4"/>
            <w:sz w:val="22"/>
            <w:szCs w:val="22"/>
            <w:u w:val="none"/>
          </w:rPr>
          <w:t xml:space="preserve"> </w:t>
        </w:r>
        <w:r>
          <w:rPr>
            <w:color w:val="000000" w:themeColor="text1"/>
            <w:sz w:val="22"/>
            <w:szCs w:val="22"/>
            <w:u w:val="none"/>
          </w:rPr>
          <w:t>the</w:t>
        </w:r>
        <w:r>
          <w:rPr>
            <w:color w:val="000000" w:themeColor="text1"/>
            <w:spacing w:val="-4"/>
            <w:sz w:val="22"/>
            <w:szCs w:val="22"/>
            <w:u w:val="none"/>
          </w:rPr>
          <w:t xml:space="preserve"> </w:t>
        </w:r>
        <w:r>
          <w:rPr>
            <w:color w:val="000000" w:themeColor="text1"/>
            <w:sz w:val="22"/>
            <w:szCs w:val="22"/>
            <w:u w:val="none"/>
          </w:rPr>
          <w:t>Lighthouse</w:t>
        </w:r>
        <w:r>
          <w:rPr>
            <w:color w:val="000000" w:themeColor="text1"/>
            <w:spacing w:val="-4"/>
            <w:sz w:val="22"/>
            <w:szCs w:val="22"/>
            <w:u w:val="none"/>
          </w:rPr>
          <w:t xml:space="preserve"> T</w:t>
        </w:r>
        <w:r>
          <w:rPr>
            <w:color w:val="000000" w:themeColor="text1"/>
            <w:sz w:val="22"/>
            <w:szCs w:val="22"/>
            <w:u w:val="none"/>
          </w:rPr>
          <w:t>ower</w:t>
        </w:r>
        <w:r>
          <w:rPr>
            <w:color w:val="000000" w:themeColor="text1"/>
            <w:spacing w:val="-4"/>
            <w:sz w:val="22"/>
            <w:szCs w:val="22"/>
            <w:u w:val="none"/>
          </w:rPr>
          <w:t xml:space="preserve"> </w:t>
        </w:r>
        <w:r>
          <w:rPr>
            <w:color w:val="000000" w:themeColor="text1"/>
            <w:spacing w:val="-2"/>
            <w:sz w:val="22"/>
            <w:szCs w:val="22"/>
            <w:u w:val="none"/>
          </w:rPr>
          <w:t>staircases</w:t>
        </w:r>
      </w:ins>
    </w:p>
    <w:p w14:paraId="06648AFC" w14:textId="77777777" w:rsidR="000F72C1" w:rsidRDefault="000F72C1">
      <w:pPr>
        <w:pStyle w:val="BodyText"/>
        <w:ind w:left="120" w:right="119"/>
        <w:rPr>
          <w:ins w:id="2593" w:author="Jiang" w:date="2024-07-11T11:35:00Z"/>
          <w:color w:val="000000" w:themeColor="text1"/>
        </w:rPr>
      </w:pPr>
    </w:p>
    <w:p w14:paraId="06648AFD" w14:textId="77777777" w:rsidR="000F72C1" w:rsidRDefault="0020793E">
      <w:pPr>
        <w:pStyle w:val="BodyText"/>
        <w:ind w:left="120" w:right="119"/>
        <w:rPr>
          <w:ins w:id="2594" w:author="Jiang" w:date="2024-07-11T11:35:00Z"/>
          <w:color w:val="000000" w:themeColor="text1"/>
        </w:rPr>
      </w:pPr>
      <w:ins w:id="2595" w:author="Jiang" w:date="2024-07-11T11:35:00Z">
        <w:r>
          <w:rPr>
            <w:color w:val="000000" w:themeColor="text1"/>
          </w:rPr>
          <w:t xml:space="preserve">Anyone wishing to ascend the Lighthouse stairs must be a minimum 1 metre in </w:t>
        </w:r>
        <w:r>
          <w:rPr>
            <w:color w:val="000000" w:themeColor="text1"/>
            <w:spacing w:val="-2"/>
          </w:rPr>
          <w:t>height.</w:t>
        </w:r>
      </w:ins>
    </w:p>
    <w:p w14:paraId="06648AFE" w14:textId="77777777" w:rsidR="000F72C1" w:rsidRDefault="000F72C1">
      <w:pPr>
        <w:pStyle w:val="BodyText"/>
        <w:rPr>
          <w:ins w:id="2596" w:author="Jiang" w:date="2024-07-11T11:35:00Z"/>
          <w:color w:val="000000" w:themeColor="text1"/>
        </w:rPr>
      </w:pPr>
    </w:p>
    <w:p w14:paraId="06648AFF" w14:textId="77777777" w:rsidR="000F72C1" w:rsidRDefault="0020793E">
      <w:pPr>
        <w:pStyle w:val="BodyText"/>
        <w:ind w:left="120" w:right="120"/>
        <w:rPr>
          <w:ins w:id="2597" w:author="Jiang" w:date="2024-07-11T11:35:00Z"/>
          <w:color w:val="000000" w:themeColor="text1"/>
        </w:rPr>
      </w:pPr>
      <w:ins w:id="2598" w:author="Jiang" w:date="2024-07-11T11:35:00Z">
        <w:r>
          <w:rPr>
            <w:color w:val="000000" w:themeColor="text1"/>
          </w:rPr>
          <w:t>Children are very welcome, but they must be physically capable of ascending and descending the staircases unaided.</w:t>
        </w:r>
      </w:ins>
    </w:p>
    <w:p w14:paraId="06648B00" w14:textId="77777777" w:rsidR="000F72C1" w:rsidRDefault="000F72C1">
      <w:pPr>
        <w:pStyle w:val="BodyText"/>
        <w:rPr>
          <w:ins w:id="2599" w:author="Jiang" w:date="2024-07-11T11:35:00Z"/>
          <w:color w:val="000000" w:themeColor="text1"/>
        </w:rPr>
      </w:pPr>
    </w:p>
    <w:p w14:paraId="06648B01" w14:textId="77777777" w:rsidR="000F72C1" w:rsidRDefault="0020793E">
      <w:pPr>
        <w:pStyle w:val="BodyText"/>
        <w:ind w:left="120" w:right="120"/>
        <w:rPr>
          <w:ins w:id="2600" w:author="Jiang" w:date="2024-07-11T11:35:00Z"/>
          <w:color w:val="000000" w:themeColor="text1"/>
        </w:rPr>
      </w:pPr>
      <w:ins w:id="2601" w:author="Jiang" w:date="2024-07-11T11:35:00Z">
        <w:r>
          <w:rPr>
            <w:color w:val="000000" w:themeColor="text1"/>
          </w:rPr>
          <w:t>Under no circumstances can children or babies be carried up the staircases, (this includes the use of baby carriers, papooses, etc.)</w:t>
        </w:r>
      </w:ins>
    </w:p>
    <w:p w14:paraId="06648B02" w14:textId="77777777" w:rsidR="000F72C1" w:rsidRDefault="0020793E">
      <w:pPr>
        <w:pStyle w:val="BodyText"/>
        <w:spacing w:before="253"/>
        <w:ind w:left="120" w:right="119"/>
        <w:rPr>
          <w:ins w:id="2602" w:author="Jiang" w:date="2024-07-11T11:35:00Z"/>
          <w:color w:val="000000" w:themeColor="text1"/>
        </w:rPr>
      </w:pPr>
      <w:ins w:id="2603" w:author="Jiang" w:date="2024-07-11T11:35:00Z">
        <w:r>
          <w:rPr>
            <w:color w:val="000000" w:themeColor="text1"/>
          </w:rPr>
          <w:t>Sensible footwear must be worn if you wish to ascend the Lighthouse tower.</w:t>
        </w:r>
        <w:r>
          <w:rPr>
            <w:color w:val="000000" w:themeColor="text1"/>
            <w:spacing w:val="40"/>
          </w:rPr>
          <w:t xml:space="preserve"> </w:t>
        </w:r>
        <w:r>
          <w:rPr>
            <w:color w:val="000000" w:themeColor="text1"/>
          </w:rPr>
          <w:t>Open toe sandals (without heel straps), flip- flops and high-heeled footwear is not</w:t>
        </w:r>
        <w:r>
          <w:rPr>
            <w:color w:val="000000" w:themeColor="text1"/>
            <w:spacing w:val="40"/>
          </w:rPr>
          <w:t xml:space="preserve"> </w:t>
        </w:r>
        <w:r>
          <w:rPr>
            <w:color w:val="000000" w:themeColor="text1"/>
            <w:spacing w:val="-2"/>
          </w:rPr>
          <w:t>permitted.</w:t>
        </w:r>
      </w:ins>
    </w:p>
    <w:p w14:paraId="06648B03" w14:textId="77777777" w:rsidR="000F72C1" w:rsidRDefault="000F72C1">
      <w:pPr>
        <w:pStyle w:val="BodyText"/>
        <w:rPr>
          <w:ins w:id="2604" w:author="Jiang" w:date="2024-07-11T11:35:00Z"/>
          <w:color w:val="000000" w:themeColor="text1"/>
        </w:rPr>
      </w:pPr>
    </w:p>
    <w:p w14:paraId="06648B04" w14:textId="77777777" w:rsidR="000F72C1" w:rsidRDefault="0020793E">
      <w:pPr>
        <w:pStyle w:val="BodyText"/>
        <w:ind w:left="120" w:right="117"/>
        <w:rPr>
          <w:ins w:id="2605" w:author="Jiang" w:date="2024-07-11T11:35:00Z"/>
          <w:color w:val="000000" w:themeColor="text1"/>
        </w:rPr>
      </w:pPr>
      <w:ins w:id="2606" w:author="Jiang" w:date="2024-07-11T11:35:00Z">
        <w:r>
          <w:rPr>
            <w:color w:val="000000" w:themeColor="text1"/>
          </w:rPr>
          <w:t>Some staircases are very steep and must be descended facing the stair.</w:t>
        </w:r>
        <w:r>
          <w:rPr>
            <w:color w:val="000000" w:themeColor="text1"/>
            <w:spacing w:val="40"/>
          </w:rPr>
          <w:t xml:space="preserve"> </w:t>
        </w:r>
        <w:r>
          <w:rPr>
            <w:color w:val="000000" w:themeColor="text1"/>
          </w:rPr>
          <w:t>The Tour Guide will advise accordingly.</w:t>
        </w:r>
      </w:ins>
    </w:p>
    <w:p w14:paraId="06648B05" w14:textId="77777777" w:rsidR="000F72C1" w:rsidRDefault="000F72C1">
      <w:pPr>
        <w:pStyle w:val="BodyText"/>
        <w:rPr>
          <w:ins w:id="2607" w:author="Jiang" w:date="2024-07-11T11:35:00Z"/>
          <w:color w:val="000000" w:themeColor="text1"/>
        </w:rPr>
      </w:pPr>
    </w:p>
    <w:p w14:paraId="06648B06" w14:textId="77777777" w:rsidR="000F72C1" w:rsidRDefault="0020793E">
      <w:pPr>
        <w:pStyle w:val="BodyText"/>
        <w:ind w:left="120" w:right="120"/>
        <w:rPr>
          <w:ins w:id="2608" w:author="Jiang" w:date="2024-07-11T11:35:00Z"/>
          <w:color w:val="000000" w:themeColor="text1"/>
        </w:rPr>
      </w:pPr>
      <w:ins w:id="2609" w:author="Jiang" w:date="2024-07-11T11:35:00Z">
        <w:r>
          <w:rPr>
            <w:color w:val="000000" w:themeColor="text1"/>
          </w:rPr>
          <w:t>***Lighthouse Authority regrets that due to the historic design of the building, these premises are not suitable for some physically less able people.</w:t>
        </w:r>
      </w:ins>
    </w:p>
    <w:p w14:paraId="06648B07" w14:textId="77777777" w:rsidR="000F72C1" w:rsidRDefault="000F72C1">
      <w:pPr>
        <w:pStyle w:val="BodyText"/>
        <w:rPr>
          <w:ins w:id="2610" w:author="Jiang" w:date="2024-07-11T11:35:00Z"/>
          <w:color w:val="000000" w:themeColor="text1"/>
        </w:rPr>
      </w:pPr>
    </w:p>
    <w:p w14:paraId="06648B08" w14:textId="77777777" w:rsidR="000F72C1" w:rsidRDefault="0020793E">
      <w:pPr>
        <w:pStyle w:val="BodyText"/>
        <w:spacing w:before="1"/>
        <w:ind w:left="120" w:right="120"/>
        <w:rPr>
          <w:ins w:id="2611" w:author="Jiang" w:date="2024-07-11T11:35:00Z"/>
          <w:color w:val="000000" w:themeColor="text1"/>
        </w:rPr>
      </w:pPr>
      <w:ins w:id="2612" w:author="Jiang" w:date="2024-07-11T11:35:00Z">
        <w:r>
          <w:rPr>
            <w:color w:val="000000" w:themeColor="text1"/>
          </w:rPr>
          <w:t>Anyone suffering from vertigo, heart or respiratory conditions is advised not to undertake the Tour.</w:t>
        </w:r>
      </w:ins>
    </w:p>
    <w:p w14:paraId="06648B09" w14:textId="77777777" w:rsidR="000F72C1" w:rsidRDefault="0020793E">
      <w:pPr>
        <w:pStyle w:val="BodyText"/>
        <w:spacing w:before="252"/>
        <w:ind w:left="120" w:right="120"/>
        <w:rPr>
          <w:ins w:id="2613" w:author="Jiang" w:date="2024-07-11T11:35:00Z"/>
          <w:color w:val="000000" w:themeColor="text1"/>
        </w:rPr>
      </w:pPr>
      <w:ins w:id="2614" w:author="Jiang" w:date="2024-07-11T11:35:00Z">
        <w:r>
          <w:rPr>
            <w:color w:val="000000" w:themeColor="text1"/>
          </w:rPr>
          <w:t>The Tour Guide will give further advice on the above conditions, but has absolute discretion in preventing access if it is felt that Health and Safety regulations or the safety of the visitor would be compromised.</w:t>
        </w:r>
      </w:ins>
    </w:p>
    <w:p w14:paraId="06648B0A" w14:textId="77777777" w:rsidR="000F72C1" w:rsidRDefault="000F72C1">
      <w:pPr>
        <w:pStyle w:val="BodyText"/>
        <w:rPr>
          <w:ins w:id="2615" w:author="Jiang" w:date="2024-07-11T11:35:00Z"/>
          <w:color w:val="000000" w:themeColor="text1"/>
        </w:rPr>
      </w:pPr>
    </w:p>
    <w:p w14:paraId="06648B0B" w14:textId="77777777" w:rsidR="000F72C1" w:rsidRDefault="000F72C1">
      <w:pPr>
        <w:pStyle w:val="Style1"/>
        <w:numPr>
          <w:ilvl w:val="0"/>
          <w:numId w:val="0"/>
        </w:numPr>
        <w:ind w:left="720"/>
        <w:jc w:val="center"/>
        <w:rPr>
          <w:ins w:id="2616" w:author="Jiang" w:date="2024-07-11T11:35:00Z"/>
          <w:sz w:val="22"/>
        </w:rPr>
      </w:pPr>
    </w:p>
    <w:p w14:paraId="06648B0C" w14:textId="77777777" w:rsidR="000F72C1" w:rsidRDefault="000F72C1">
      <w:pPr>
        <w:pStyle w:val="Style1"/>
        <w:numPr>
          <w:ilvl w:val="0"/>
          <w:numId w:val="0"/>
        </w:numPr>
        <w:ind w:left="720"/>
        <w:jc w:val="center"/>
        <w:rPr>
          <w:ins w:id="2617" w:author="Jiang" w:date="2024-07-11T11:35:00Z"/>
          <w:sz w:val="22"/>
        </w:rPr>
      </w:pPr>
    </w:p>
    <w:p w14:paraId="06648B0D" w14:textId="77777777" w:rsidR="000F72C1" w:rsidRDefault="000F72C1">
      <w:pPr>
        <w:pStyle w:val="Style1"/>
        <w:numPr>
          <w:ilvl w:val="0"/>
          <w:numId w:val="0"/>
        </w:numPr>
        <w:ind w:left="720"/>
        <w:jc w:val="center"/>
        <w:rPr>
          <w:ins w:id="2618" w:author="Jiang" w:date="2024-07-11T11:35:00Z"/>
          <w:sz w:val="22"/>
        </w:rPr>
      </w:pPr>
    </w:p>
    <w:p w14:paraId="06648B0E" w14:textId="77777777" w:rsidR="000F72C1" w:rsidRDefault="000F72C1">
      <w:pPr>
        <w:pStyle w:val="Style1"/>
        <w:numPr>
          <w:ilvl w:val="0"/>
          <w:numId w:val="0"/>
        </w:numPr>
        <w:ind w:left="720"/>
        <w:jc w:val="center"/>
        <w:rPr>
          <w:ins w:id="2619" w:author="Jiang" w:date="2024-07-11T11:35:00Z"/>
          <w:sz w:val="22"/>
        </w:rPr>
      </w:pPr>
    </w:p>
    <w:p w14:paraId="06648B0F" w14:textId="77777777" w:rsidR="000F72C1" w:rsidRDefault="000F72C1">
      <w:pPr>
        <w:pStyle w:val="Style1"/>
        <w:numPr>
          <w:ilvl w:val="0"/>
          <w:numId w:val="0"/>
        </w:numPr>
        <w:ind w:left="720"/>
        <w:jc w:val="center"/>
        <w:rPr>
          <w:ins w:id="2620" w:author="Jiang" w:date="2024-07-11T11:35:00Z"/>
          <w:sz w:val="22"/>
        </w:rPr>
      </w:pPr>
    </w:p>
    <w:p w14:paraId="06648B10" w14:textId="77777777" w:rsidR="000F72C1" w:rsidRDefault="000F72C1">
      <w:pPr>
        <w:pStyle w:val="Style1"/>
        <w:numPr>
          <w:ilvl w:val="0"/>
          <w:numId w:val="0"/>
        </w:numPr>
        <w:ind w:left="720"/>
        <w:jc w:val="center"/>
        <w:rPr>
          <w:ins w:id="2621" w:author="Jiang" w:date="2024-07-11T11:35:00Z"/>
          <w:sz w:val="22"/>
        </w:rPr>
      </w:pPr>
    </w:p>
    <w:p w14:paraId="06648B11" w14:textId="77777777" w:rsidR="000F72C1" w:rsidRDefault="000F72C1">
      <w:pPr>
        <w:pStyle w:val="Style1"/>
        <w:numPr>
          <w:ilvl w:val="0"/>
          <w:numId w:val="0"/>
        </w:numPr>
        <w:jc w:val="both"/>
        <w:rPr>
          <w:ins w:id="2622" w:author="Jiang" w:date="2024-07-11T11:35:00Z"/>
          <w:sz w:val="22"/>
          <w:szCs w:val="22"/>
        </w:rPr>
      </w:pPr>
    </w:p>
    <w:p w14:paraId="06648B12" w14:textId="77777777" w:rsidR="000F72C1" w:rsidRDefault="000F72C1">
      <w:pPr>
        <w:pStyle w:val="Style1"/>
        <w:numPr>
          <w:ilvl w:val="0"/>
          <w:numId w:val="0"/>
        </w:numPr>
        <w:jc w:val="both"/>
        <w:rPr>
          <w:ins w:id="2623" w:author="Jiang" w:date="2024-07-11T11:35:00Z"/>
          <w:sz w:val="22"/>
          <w:szCs w:val="22"/>
        </w:rPr>
      </w:pPr>
    </w:p>
    <w:p w14:paraId="06648B13" w14:textId="77777777" w:rsidR="000F72C1" w:rsidRDefault="000F72C1">
      <w:pPr>
        <w:pStyle w:val="Style1"/>
        <w:numPr>
          <w:ilvl w:val="0"/>
          <w:numId w:val="0"/>
        </w:numPr>
        <w:jc w:val="both"/>
        <w:rPr>
          <w:ins w:id="2624" w:author="Jiang" w:date="2024-07-11T11:35:00Z"/>
          <w:sz w:val="22"/>
          <w:szCs w:val="22"/>
        </w:rPr>
      </w:pPr>
    </w:p>
    <w:p w14:paraId="06648B14" w14:textId="77777777" w:rsidR="000F72C1" w:rsidRDefault="000F72C1">
      <w:pPr>
        <w:pStyle w:val="Style1"/>
        <w:numPr>
          <w:ilvl w:val="0"/>
          <w:numId w:val="0"/>
        </w:numPr>
        <w:jc w:val="both"/>
        <w:rPr>
          <w:ins w:id="2625" w:author="Jiang" w:date="2024-07-11T11:35:00Z"/>
          <w:sz w:val="22"/>
          <w:szCs w:val="22"/>
        </w:rPr>
      </w:pPr>
    </w:p>
    <w:p w14:paraId="06648B15" w14:textId="77777777" w:rsidR="000F72C1" w:rsidRDefault="000F72C1">
      <w:pPr>
        <w:pStyle w:val="Style1"/>
        <w:numPr>
          <w:ilvl w:val="0"/>
          <w:numId w:val="0"/>
        </w:numPr>
        <w:jc w:val="both"/>
        <w:rPr>
          <w:ins w:id="2626" w:author="Jiang" w:date="2024-07-11T11:35:00Z"/>
          <w:sz w:val="22"/>
          <w:szCs w:val="22"/>
        </w:rPr>
      </w:pPr>
    </w:p>
    <w:p w14:paraId="06648B16" w14:textId="77777777" w:rsidR="000F72C1" w:rsidRDefault="000F72C1">
      <w:pPr>
        <w:pStyle w:val="Style1"/>
        <w:numPr>
          <w:ilvl w:val="0"/>
          <w:numId w:val="0"/>
        </w:numPr>
        <w:jc w:val="both"/>
        <w:rPr>
          <w:ins w:id="2627" w:author="Jiang" w:date="2024-07-11T11:35:00Z"/>
          <w:sz w:val="22"/>
          <w:szCs w:val="22"/>
        </w:rPr>
      </w:pPr>
    </w:p>
    <w:p w14:paraId="06648B17" w14:textId="77777777" w:rsidR="000F72C1" w:rsidRDefault="000F72C1">
      <w:pPr>
        <w:pStyle w:val="Style1"/>
        <w:numPr>
          <w:ilvl w:val="0"/>
          <w:numId w:val="0"/>
        </w:numPr>
        <w:jc w:val="both"/>
        <w:rPr>
          <w:ins w:id="2628" w:author="Jiang" w:date="2024-07-11T11:35:00Z"/>
          <w:sz w:val="22"/>
          <w:szCs w:val="22"/>
        </w:rPr>
      </w:pPr>
    </w:p>
    <w:p w14:paraId="06648B18" w14:textId="77777777" w:rsidR="000F72C1" w:rsidRDefault="000F72C1">
      <w:pPr>
        <w:pStyle w:val="Style1"/>
        <w:numPr>
          <w:ilvl w:val="0"/>
          <w:numId w:val="0"/>
        </w:numPr>
        <w:jc w:val="both"/>
        <w:rPr>
          <w:ins w:id="2629" w:author="Jiang" w:date="2024-07-11T11:35:00Z"/>
          <w:sz w:val="22"/>
          <w:szCs w:val="22"/>
        </w:rPr>
      </w:pPr>
    </w:p>
    <w:p w14:paraId="06648B19" w14:textId="77777777" w:rsidR="000F72C1" w:rsidRDefault="000F72C1">
      <w:pPr>
        <w:pStyle w:val="Style1"/>
        <w:numPr>
          <w:ilvl w:val="0"/>
          <w:numId w:val="0"/>
        </w:numPr>
        <w:jc w:val="both"/>
        <w:rPr>
          <w:ins w:id="2630" w:author="Jiang" w:date="2024-07-11T11:35:00Z"/>
          <w:sz w:val="22"/>
          <w:szCs w:val="22"/>
        </w:rPr>
      </w:pPr>
    </w:p>
    <w:p w14:paraId="06648B1A" w14:textId="77777777" w:rsidR="000F72C1" w:rsidRDefault="000F72C1">
      <w:pPr>
        <w:pStyle w:val="Style1"/>
        <w:numPr>
          <w:ilvl w:val="0"/>
          <w:numId w:val="0"/>
        </w:numPr>
        <w:jc w:val="both"/>
        <w:rPr>
          <w:ins w:id="2631" w:author="Jiang" w:date="2024-07-11T11:35:00Z"/>
          <w:sz w:val="22"/>
          <w:szCs w:val="22"/>
        </w:rPr>
      </w:pPr>
    </w:p>
    <w:p w14:paraId="06648B1B" w14:textId="77777777" w:rsidR="000F72C1" w:rsidRDefault="000F72C1">
      <w:pPr>
        <w:pStyle w:val="Style1"/>
        <w:numPr>
          <w:ilvl w:val="0"/>
          <w:numId w:val="0"/>
        </w:numPr>
        <w:jc w:val="both"/>
        <w:rPr>
          <w:ins w:id="2632" w:author="Jiang" w:date="2024-07-11T11:35:00Z"/>
          <w:sz w:val="22"/>
          <w:szCs w:val="22"/>
        </w:rPr>
      </w:pPr>
    </w:p>
    <w:p w14:paraId="06648B1C" w14:textId="77777777" w:rsidR="000F72C1" w:rsidRDefault="000F72C1">
      <w:pPr>
        <w:pStyle w:val="Style1"/>
        <w:numPr>
          <w:ilvl w:val="0"/>
          <w:numId w:val="0"/>
        </w:numPr>
        <w:jc w:val="both"/>
        <w:rPr>
          <w:ins w:id="2633" w:author="Jiang" w:date="2024-07-11T11:35:00Z"/>
          <w:sz w:val="22"/>
          <w:szCs w:val="22"/>
        </w:rPr>
      </w:pPr>
    </w:p>
    <w:p w14:paraId="06648B1D" w14:textId="77777777" w:rsidR="000F72C1" w:rsidRDefault="000F72C1">
      <w:pPr>
        <w:pStyle w:val="Style1"/>
        <w:numPr>
          <w:ilvl w:val="0"/>
          <w:numId w:val="0"/>
        </w:numPr>
        <w:jc w:val="both"/>
        <w:rPr>
          <w:ins w:id="2634" w:author="Jiang" w:date="2024-07-11T11:35:00Z"/>
          <w:sz w:val="22"/>
          <w:szCs w:val="22"/>
        </w:rPr>
      </w:pPr>
    </w:p>
    <w:p w14:paraId="06648B1E" w14:textId="77777777" w:rsidR="000F72C1" w:rsidRDefault="000F72C1">
      <w:pPr>
        <w:pStyle w:val="Style1"/>
        <w:numPr>
          <w:ilvl w:val="0"/>
          <w:numId w:val="0"/>
        </w:numPr>
        <w:jc w:val="both"/>
        <w:rPr>
          <w:ins w:id="2635" w:author="Jiang" w:date="2024-07-11T11:35:00Z"/>
          <w:sz w:val="22"/>
          <w:szCs w:val="22"/>
        </w:rPr>
      </w:pPr>
    </w:p>
    <w:p w14:paraId="06648B1F" w14:textId="77777777" w:rsidR="000F72C1" w:rsidRDefault="000F72C1">
      <w:pPr>
        <w:pStyle w:val="Style1"/>
        <w:numPr>
          <w:ilvl w:val="0"/>
          <w:numId w:val="0"/>
        </w:numPr>
        <w:jc w:val="both"/>
        <w:rPr>
          <w:ins w:id="2636" w:author="Jiang" w:date="2024-07-11T11:35:00Z"/>
          <w:sz w:val="22"/>
          <w:szCs w:val="22"/>
        </w:rPr>
      </w:pPr>
    </w:p>
    <w:p w14:paraId="06648B20" w14:textId="77777777" w:rsidR="000F72C1" w:rsidRDefault="000F72C1">
      <w:pPr>
        <w:pStyle w:val="Style1"/>
        <w:numPr>
          <w:ilvl w:val="0"/>
          <w:numId w:val="0"/>
        </w:numPr>
        <w:jc w:val="both"/>
        <w:rPr>
          <w:ins w:id="2637" w:author="Jiang" w:date="2024-07-11T11:35:00Z"/>
          <w:sz w:val="22"/>
          <w:szCs w:val="22"/>
        </w:rPr>
      </w:pPr>
    </w:p>
    <w:p w14:paraId="06648B21" w14:textId="77777777" w:rsidR="000F72C1" w:rsidRDefault="0020793E">
      <w:pPr>
        <w:pStyle w:val="Style1"/>
        <w:numPr>
          <w:ilvl w:val="0"/>
          <w:numId w:val="0"/>
        </w:numPr>
        <w:jc w:val="center"/>
        <w:rPr>
          <w:ins w:id="2638" w:author="Jiang" w:date="2024-07-11T11:35:00Z"/>
          <w:rFonts w:eastAsia="SimSun"/>
          <w:b/>
          <w:sz w:val="22"/>
          <w:szCs w:val="22"/>
          <w:lang w:eastAsia="zh-CN"/>
        </w:rPr>
      </w:pPr>
      <w:ins w:id="2639" w:author="Jiang" w:date="2024-07-11T11:35:00Z">
        <w:r>
          <w:rPr>
            <w:b/>
            <w:sz w:val="22"/>
            <w:szCs w:val="22"/>
          </w:rPr>
          <w:t xml:space="preserve">Annex </w:t>
        </w:r>
      </w:ins>
      <w:ins w:id="2640" w:author="Jiang" w:date="2024-07-11T11:36:00Z">
        <w:r>
          <w:rPr>
            <w:rFonts w:eastAsia="SimSun" w:hint="eastAsia"/>
            <w:b/>
            <w:sz w:val="22"/>
            <w:szCs w:val="22"/>
            <w:lang w:eastAsia="zh-CN"/>
          </w:rPr>
          <w:t>c</w:t>
        </w:r>
      </w:ins>
    </w:p>
    <w:p w14:paraId="06648B22" w14:textId="77777777" w:rsidR="000F72C1" w:rsidRDefault="000F72C1">
      <w:pPr>
        <w:pStyle w:val="BodyText"/>
        <w:rPr>
          <w:ins w:id="2641" w:author="Jiang" w:date="2024-07-11T11:35:00Z"/>
        </w:rPr>
      </w:pPr>
    </w:p>
    <w:p w14:paraId="06648B23" w14:textId="77777777" w:rsidR="000F72C1" w:rsidRDefault="000F72C1">
      <w:pPr>
        <w:pStyle w:val="Style1"/>
        <w:numPr>
          <w:ilvl w:val="0"/>
          <w:numId w:val="0"/>
        </w:numPr>
        <w:jc w:val="both"/>
        <w:rPr>
          <w:ins w:id="2642" w:author="Jiang" w:date="2024-07-11T11:35:00Z"/>
          <w:sz w:val="22"/>
          <w:szCs w:val="22"/>
        </w:rPr>
      </w:pPr>
    </w:p>
    <w:p w14:paraId="06648B24" w14:textId="77777777" w:rsidR="000F72C1" w:rsidRDefault="000F72C1">
      <w:pPr>
        <w:pStyle w:val="Style1"/>
        <w:numPr>
          <w:ilvl w:val="0"/>
          <w:numId w:val="0"/>
        </w:numPr>
        <w:jc w:val="both"/>
        <w:rPr>
          <w:ins w:id="2643" w:author="Jiang" w:date="2024-07-11T11:35:00Z"/>
          <w:sz w:val="22"/>
          <w:szCs w:val="22"/>
        </w:rPr>
      </w:pPr>
    </w:p>
    <w:p w14:paraId="06648B25" w14:textId="77777777" w:rsidR="000F72C1" w:rsidRDefault="000F72C1">
      <w:pPr>
        <w:pStyle w:val="Style1"/>
        <w:numPr>
          <w:ilvl w:val="0"/>
          <w:numId w:val="0"/>
        </w:numPr>
        <w:jc w:val="both"/>
        <w:rPr>
          <w:ins w:id="2644" w:author="Jiang" w:date="2024-07-11T11:35:00Z"/>
          <w:sz w:val="22"/>
          <w:szCs w:val="22"/>
        </w:rPr>
      </w:pPr>
    </w:p>
    <w:p w14:paraId="06648B26" w14:textId="77777777" w:rsidR="000F72C1" w:rsidRDefault="0020793E">
      <w:pPr>
        <w:pStyle w:val="Style1"/>
        <w:numPr>
          <w:ilvl w:val="0"/>
          <w:numId w:val="0"/>
        </w:numPr>
        <w:jc w:val="center"/>
        <w:rPr>
          <w:ins w:id="2645" w:author="Jiang" w:date="2024-07-11T11:35:00Z"/>
          <w:b/>
          <w:sz w:val="22"/>
          <w:szCs w:val="22"/>
        </w:rPr>
      </w:pPr>
      <w:ins w:id="2646" w:author="Jiang" w:date="2024-07-11T11:35:00Z">
        <w:r>
          <w:rPr>
            <w:b/>
            <w:sz w:val="22"/>
            <w:szCs w:val="22"/>
          </w:rPr>
          <w:t>SECOND SCHEDULE – LICENCE FEE</w:t>
        </w:r>
      </w:ins>
    </w:p>
    <w:p w14:paraId="06648B27" w14:textId="77777777" w:rsidR="000F72C1" w:rsidRDefault="000F72C1">
      <w:pPr>
        <w:pStyle w:val="Style1"/>
        <w:numPr>
          <w:ilvl w:val="0"/>
          <w:numId w:val="0"/>
        </w:numPr>
        <w:jc w:val="both"/>
        <w:rPr>
          <w:ins w:id="2647" w:author="Jiang" w:date="2024-07-11T11:35:00Z"/>
          <w:sz w:val="22"/>
          <w:szCs w:val="22"/>
        </w:rPr>
      </w:pPr>
    </w:p>
    <w:p w14:paraId="06648B28" w14:textId="77777777" w:rsidR="000F72C1" w:rsidRDefault="000F72C1">
      <w:pPr>
        <w:pStyle w:val="Style1"/>
        <w:numPr>
          <w:ilvl w:val="0"/>
          <w:numId w:val="0"/>
        </w:numPr>
        <w:ind w:left="709"/>
        <w:jc w:val="both"/>
        <w:rPr>
          <w:ins w:id="2648" w:author="Jiang" w:date="2024-07-11T11:35:00Z"/>
          <w:sz w:val="22"/>
          <w:lang w:val="en-GB"/>
        </w:rPr>
      </w:pPr>
    </w:p>
    <w:tbl>
      <w:tblPr>
        <w:tblStyle w:val="TableGrid"/>
        <w:tblW w:w="0" w:type="auto"/>
        <w:tblInd w:w="709" w:type="dxa"/>
        <w:tblLook w:val="04A0" w:firstRow="1" w:lastRow="0" w:firstColumn="1" w:lastColumn="0" w:noHBand="0" w:noVBand="1"/>
      </w:tblPr>
      <w:tblGrid>
        <w:gridCol w:w="3114"/>
        <w:gridCol w:w="5192"/>
      </w:tblGrid>
      <w:tr w:rsidR="000F72C1" w14:paraId="06648B2E" w14:textId="77777777">
        <w:trPr>
          <w:trHeight w:val="936"/>
          <w:ins w:id="2649" w:author="Jiang" w:date="2024-07-11T11:35:00Z"/>
        </w:trPr>
        <w:tc>
          <w:tcPr>
            <w:tcW w:w="3114" w:type="dxa"/>
          </w:tcPr>
          <w:p w14:paraId="06648B29" w14:textId="77777777" w:rsidR="000F72C1" w:rsidRDefault="000F72C1">
            <w:pPr>
              <w:pStyle w:val="Style1"/>
              <w:numPr>
                <w:ilvl w:val="0"/>
                <w:numId w:val="0"/>
              </w:numPr>
              <w:jc w:val="both"/>
              <w:rPr>
                <w:ins w:id="2650" w:author="Jiang" w:date="2024-07-11T11:35:00Z"/>
                <w:sz w:val="22"/>
                <w:lang w:val="en-GB"/>
              </w:rPr>
            </w:pPr>
          </w:p>
          <w:p w14:paraId="06648B2A" w14:textId="77777777" w:rsidR="000F72C1" w:rsidRDefault="0020793E">
            <w:pPr>
              <w:pStyle w:val="Style1"/>
              <w:numPr>
                <w:ilvl w:val="0"/>
                <w:numId w:val="0"/>
              </w:numPr>
              <w:jc w:val="both"/>
              <w:rPr>
                <w:ins w:id="2651" w:author="Jiang" w:date="2024-07-11T11:35:00Z"/>
                <w:b/>
                <w:sz w:val="22"/>
                <w:lang w:val="en-GB"/>
              </w:rPr>
            </w:pPr>
            <w:ins w:id="2652" w:author="Jiang" w:date="2024-07-11T11:35:00Z">
              <w:r>
                <w:rPr>
                  <w:b/>
                  <w:sz w:val="22"/>
                  <w:lang w:val="en-GB"/>
                </w:rPr>
                <w:t>Date Due (2024)</w:t>
              </w:r>
            </w:ins>
          </w:p>
          <w:p w14:paraId="06648B2B" w14:textId="77777777" w:rsidR="000F72C1" w:rsidRDefault="000F72C1">
            <w:pPr>
              <w:pStyle w:val="Style1"/>
              <w:numPr>
                <w:ilvl w:val="0"/>
                <w:numId w:val="0"/>
              </w:numPr>
              <w:jc w:val="both"/>
              <w:rPr>
                <w:ins w:id="2653" w:author="Jiang" w:date="2024-07-11T11:35:00Z"/>
                <w:sz w:val="22"/>
                <w:lang w:val="en-GB"/>
              </w:rPr>
            </w:pPr>
          </w:p>
        </w:tc>
        <w:tc>
          <w:tcPr>
            <w:tcW w:w="5192" w:type="dxa"/>
          </w:tcPr>
          <w:p w14:paraId="06648B2C" w14:textId="77777777" w:rsidR="000F72C1" w:rsidRDefault="000F72C1">
            <w:pPr>
              <w:autoSpaceDE/>
              <w:autoSpaceDN/>
              <w:adjustRightInd/>
              <w:rPr>
                <w:ins w:id="2654" w:author="Jiang" w:date="2024-07-11T11:35:00Z"/>
                <w:sz w:val="22"/>
                <w:lang w:val="en-GB"/>
              </w:rPr>
            </w:pPr>
          </w:p>
          <w:p w14:paraId="06648B2D" w14:textId="77777777" w:rsidR="000F72C1" w:rsidRDefault="0020793E">
            <w:pPr>
              <w:pStyle w:val="Style1"/>
              <w:numPr>
                <w:ilvl w:val="0"/>
                <w:numId w:val="0"/>
              </w:numPr>
              <w:jc w:val="both"/>
              <w:rPr>
                <w:ins w:id="2655" w:author="Jiang" w:date="2024-07-11T11:35:00Z"/>
                <w:b/>
                <w:sz w:val="22"/>
                <w:lang w:val="en-GB"/>
              </w:rPr>
            </w:pPr>
            <w:ins w:id="2656" w:author="Jiang" w:date="2024-07-11T11:35:00Z">
              <w:r>
                <w:rPr>
                  <w:b/>
                  <w:sz w:val="22"/>
                  <w:lang w:val="en-GB"/>
                </w:rPr>
                <w:t xml:space="preserve"> Licence Fee - Amount Payable by Licensee </w:t>
              </w:r>
            </w:ins>
          </w:p>
        </w:tc>
      </w:tr>
      <w:tr w:rsidR="000F72C1" w14:paraId="06648B34" w14:textId="77777777">
        <w:trPr>
          <w:trHeight w:val="792"/>
          <w:ins w:id="2657" w:author="Jiang" w:date="2024-07-11T11:35:00Z"/>
        </w:trPr>
        <w:tc>
          <w:tcPr>
            <w:tcW w:w="3114" w:type="dxa"/>
          </w:tcPr>
          <w:p w14:paraId="06648B2F" w14:textId="77777777" w:rsidR="000F72C1" w:rsidRDefault="000F72C1">
            <w:pPr>
              <w:pStyle w:val="Style1"/>
              <w:numPr>
                <w:ilvl w:val="0"/>
                <w:numId w:val="0"/>
              </w:numPr>
              <w:jc w:val="both"/>
              <w:rPr>
                <w:ins w:id="2658" w:author="Jiang" w:date="2024-07-11T11:35:00Z"/>
                <w:sz w:val="22"/>
                <w:lang w:val="en-GB"/>
              </w:rPr>
            </w:pPr>
          </w:p>
          <w:p w14:paraId="06648B30" w14:textId="77777777" w:rsidR="000F72C1" w:rsidRDefault="0020793E">
            <w:pPr>
              <w:pStyle w:val="Style1"/>
              <w:numPr>
                <w:ilvl w:val="0"/>
                <w:numId w:val="0"/>
              </w:numPr>
              <w:jc w:val="both"/>
              <w:rPr>
                <w:ins w:id="2659" w:author="Jiang" w:date="2024-07-11T11:35:00Z"/>
                <w:sz w:val="22"/>
                <w:lang w:val="en-GB"/>
              </w:rPr>
            </w:pPr>
            <w:ins w:id="2660" w:author="Jiang" w:date="2024-07-11T11:35:00Z">
              <w:r>
                <w:rPr>
                  <w:sz w:val="22"/>
                  <w:lang w:val="en-GB"/>
                </w:rPr>
                <w:t xml:space="preserve">1 April </w:t>
              </w:r>
            </w:ins>
          </w:p>
          <w:p w14:paraId="06648B31" w14:textId="77777777" w:rsidR="000F72C1" w:rsidRDefault="000F72C1">
            <w:pPr>
              <w:pStyle w:val="Style1"/>
              <w:ind w:left="0"/>
              <w:jc w:val="both"/>
              <w:rPr>
                <w:ins w:id="2661" w:author="Jiang" w:date="2024-07-11T11:35:00Z"/>
                <w:sz w:val="22"/>
                <w:lang w:val="en-GB"/>
              </w:rPr>
            </w:pPr>
          </w:p>
        </w:tc>
        <w:tc>
          <w:tcPr>
            <w:tcW w:w="5192" w:type="dxa"/>
          </w:tcPr>
          <w:p w14:paraId="06648B32" w14:textId="77777777" w:rsidR="000F72C1" w:rsidRDefault="000F72C1">
            <w:pPr>
              <w:autoSpaceDE/>
              <w:autoSpaceDN/>
              <w:adjustRightInd/>
              <w:rPr>
                <w:ins w:id="2662" w:author="Jiang" w:date="2024-07-11T11:35:00Z"/>
                <w:sz w:val="22"/>
                <w:lang w:val="en-GB"/>
              </w:rPr>
            </w:pPr>
          </w:p>
          <w:p w14:paraId="06648B33" w14:textId="77777777" w:rsidR="000F72C1" w:rsidRDefault="0020793E">
            <w:pPr>
              <w:pStyle w:val="Style1"/>
              <w:tabs>
                <w:tab w:val="clear" w:pos="643"/>
                <w:tab w:val="left" w:pos="317"/>
              </w:tabs>
              <w:ind w:left="0"/>
              <w:jc w:val="both"/>
              <w:rPr>
                <w:ins w:id="2663" w:author="Jiang" w:date="2024-07-11T11:35:00Z"/>
                <w:sz w:val="22"/>
                <w:lang w:val="en-GB"/>
              </w:rPr>
            </w:pPr>
            <w:ins w:id="2664" w:author="Jiang" w:date="2024-07-11T11:35:00Z">
              <w:r>
                <w:rPr>
                  <w:sz w:val="22"/>
                  <w:lang w:val="en-GB"/>
                </w:rPr>
                <w:tab/>
                <w:t>12,500 + TAX</w:t>
              </w:r>
            </w:ins>
          </w:p>
        </w:tc>
      </w:tr>
      <w:tr w:rsidR="000F72C1" w14:paraId="06648B3B" w14:textId="77777777">
        <w:trPr>
          <w:trHeight w:val="540"/>
          <w:ins w:id="2665" w:author="Jiang" w:date="2024-07-11T11:35:00Z"/>
        </w:trPr>
        <w:tc>
          <w:tcPr>
            <w:tcW w:w="3114" w:type="dxa"/>
          </w:tcPr>
          <w:p w14:paraId="06648B35" w14:textId="77777777" w:rsidR="000F72C1" w:rsidRDefault="000F72C1">
            <w:pPr>
              <w:pStyle w:val="Style1"/>
              <w:numPr>
                <w:ilvl w:val="0"/>
                <w:numId w:val="0"/>
              </w:numPr>
              <w:jc w:val="both"/>
              <w:rPr>
                <w:ins w:id="2666" w:author="Jiang" w:date="2024-07-11T11:35:00Z"/>
                <w:sz w:val="22"/>
                <w:lang w:val="en-GB"/>
              </w:rPr>
            </w:pPr>
          </w:p>
          <w:p w14:paraId="06648B36" w14:textId="77777777" w:rsidR="000F72C1" w:rsidRDefault="0020793E">
            <w:pPr>
              <w:pStyle w:val="Style1"/>
              <w:numPr>
                <w:ilvl w:val="0"/>
                <w:numId w:val="0"/>
              </w:numPr>
              <w:jc w:val="both"/>
              <w:rPr>
                <w:ins w:id="2667" w:author="Jiang" w:date="2024-07-11T11:35:00Z"/>
                <w:sz w:val="22"/>
                <w:lang w:val="en-GB"/>
              </w:rPr>
            </w:pPr>
            <w:ins w:id="2668" w:author="Jiang" w:date="2024-07-11T11:35:00Z">
              <w:r>
                <w:rPr>
                  <w:sz w:val="22"/>
                  <w:lang w:val="en-GB"/>
                </w:rPr>
                <w:t xml:space="preserve">1 October </w:t>
              </w:r>
            </w:ins>
          </w:p>
        </w:tc>
        <w:tc>
          <w:tcPr>
            <w:tcW w:w="5192" w:type="dxa"/>
          </w:tcPr>
          <w:p w14:paraId="06648B37" w14:textId="77777777" w:rsidR="000F72C1" w:rsidRDefault="000F72C1">
            <w:pPr>
              <w:pStyle w:val="Style1"/>
              <w:numPr>
                <w:ilvl w:val="0"/>
                <w:numId w:val="0"/>
              </w:numPr>
              <w:ind w:left="643" w:hanging="360"/>
              <w:jc w:val="both"/>
              <w:rPr>
                <w:ins w:id="2669" w:author="Jiang" w:date="2024-07-11T11:35:00Z"/>
                <w:sz w:val="22"/>
                <w:lang w:val="en-GB"/>
              </w:rPr>
            </w:pPr>
          </w:p>
          <w:p w14:paraId="06648B38" w14:textId="77777777" w:rsidR="000F72C1" w:rsidRDefault="0020793E">
            <w:pPr>
              <w:pStyle w:val="Style1"/>
              <w:numPr>
                <w:ilvl w:val="0"/>
                <w:numId w:val="0"/>
              </w:numPr>
              <w:ind w:left="643" w:hanging="360"/>
              <w:jc w:val="both"/>
              <w:rPr>
                <w:ins w:id="2670" w:author="Jiang" w:date="2024-07-11T11:35:00Z"/>
                <w:sz w:val="22"/>
                <w:lang w:val="en-GB"/>
              </w:rPr>
            </w:pPr>
            <w:ins w:id="2671" w:author="Jiang" w:date="2024-07-11T11:35:00Z">
              <w:r>
                <w:rPr>
                  <w:sz w:val="22"/>
                  <w:lang w:val="en-GB"/>
                </w:rPr>
                <w:t>12,500 + TAX</w:t>
              </w:r>
            </w:ins>
          </w:p>
          <w:p w14:paraId="06648B39" w14:textId="77777777" w:rsidR="000F72C1" w:rsidRDefault="000F72C1">
            <w:pPr>
              <w:pStyle w:val="Style1"/>
              <w:numPr>
                <w:ilvl w:val="0"/>
                <w:numId w:val="0"/>
              </w:numPr>
              <w:ind w:left="643" w:hanging="360"/>
              <w:jc w:val="both"/>
              <w:rPr>
                <w:ins w:id="2672" w:author="Jiang" w:date="2024-07-11T11:35:00Z"/>
                <w:sz w:val="22"/>
                <w:lang w:val="en-GB"/>
              </w:rPr>
            </w:pPr>
          </w:p>
          <w:p w14:paraId="06648B3A" w14:textId="77777777" w:rsidR="000F72C1" w:rsidRDefault="000F72C1">
            <w:pPr>
              <w:pStyle w:val="Style1"/>
              <w:numPr>
                <w:ilvl w:val="0"/>
                <w:numId w:val="0"/>
              </w:numPr>
              <w:ind w:left="643" w:hanging="360"/>
              <w:jc w:val="both"/>
              <w:rPr>
                <w:ins w:id="2673" w:author="Jiang" w:date="2024-07-11T11:35:00Z"/>
                <w:sz w:val="22"/>
                <w:lang w:val="en-GB"/>
              </w:rPr>
            </w:pPr>
          </w:p>
        </w:tc>
      </w:tr>
      <w:tr w:rsidR="000F72C1" w14:paraId="06648B3E" w14:textId="77777777">
        <w:trPr>
          <w:trHeight w:val="540"/>
          <w:ins w:id="2674" w:author="Jiang" w:date="2024-07-11T11:35:00Z"/>
        </w:trPr>
        <w:tc>
          <w:tcPr>
            <w:tcW w:w="3114" w:type="dxa"/>
          </w:tcPr>
          <w:p w14:paraId="06648B3C" w14:textId="77777777" w:rsidR="000F72C1" w:rsidRDefault="0020793E">
            <w:pPr>
              <w:pStyle w:val="Style1"/>
              <w:numPr>
                <w:ilvl w:val="0"/>
                <w:numId w:val="0"/>
              </w:numPr>
              <w:jc w:val="both"/>
              <w:rPr>
                <w:ins w:id="2675" w:author="Jiang" w:date="2024-07-11T11:35:00Z"/>
                <w:b/>
                <w:sz w:val="22"/>
                <w:lang w:val="en-GB"/>
              </w:rPr>
            </w:pPr>
            <w:ins w:id="2676" w:author="Jiang" w:date="2024-07-11T11:35:00Z">
              <w:r>
                <w:rPr>
                  <w:b/>
                  <w:sz w:val="22"/>
                  <w:lang w:val="en-GB"/>
                </w:rPr>
                <w:t xml:space="preserve">Total </w:t>
              </w:r>
            </w:ins>
          </w:p>
        </w:tc>
        <w:tc>
          <w:tcPr>
            <w:tcW w:w="5192" w:type="dxa"/>
          </w:tcPr>
          <w:p w14:paraId="06648B3D" w14:textId="77777777" w:rsidR="000F72C1" w:rsidRDefault="0020793E">
            <w:pPr>
              <w:pStyle w:val="Style1"/>
              <w:numPr>
                <w:ilvl w:val="0"/>
                <w:numId w:val="0"/>
              </w:numPr>
              <w:ind w:left="643" w:hanging="360"/>
              <w:jc w:val="both"/>
              <w:rPr>
                <w:ins w:id="2677" w:author="Jiang" w:date="2024-07-11T11:35:00Z"/>
                <w:sz w:val="22"/>
                <w:lang w:val="en-GB"/>
              </w:rPr>
            </w:pPr>
            <w:ins w:id="2678" w:author="Jiang" w:date="2024-07-11T11:35:00Z">
              <w:r>
                <w:rPr>
                  <w:sz w:val="22"/>
                  <w:lang w:val="en-GB"/>
                </w:rPr>
                <w:t>25,000 + TAX</w:t>
              </w:r>
            </w:ins>
          </w:p>
        </w:tc>
      </w:tr>
    </w:tbl>
    <w:p w14:paraId="06648B3F" w14:textId="77777777" w:rsidR="000F72C1" w:rsidRDefault="000F72C1">
      <w:pPr>
        <w:pStyle w:val="BodyText"/>
        <w:rPr>
          <w:rFonts w:asciiTheme="minorHAnsi" w:hAnsiTheme="minorHAnsi"/>
        </w:rPr>
      </w:pPr>
    </w:p>
    <w:sectPr w:rsidR="000F72C1">
      <w:footerReference w:type="default" r:id="rId143"/>
      <w:pgSz w:w="11907" w:h="16839"/>
      <w:pgMar w:top="1139" w:right="21" w:bottom="1495" w:left="878" w:header="6" w:footer="85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48" w:author="Peter Hill" w:date="2024-04-03T10:09:00Z" w:initials="">
    <w:p w14:paraId="06648BA6" w14:textId="77777777" w:rsidR="000F72C1" w:rsidRDefault="0020793E">
      <w:pPr>
        <w:pStyle w:val="CommentText"/>
      </w:pPr>
      <w:r>
        <w:t xml:space="preserve">How does this document relate to the later </w:t>
      </w:r>
      <w:hyperlink r:id="rId1" w:tgtFrame="_blank" w:history="1">
        <w:r>
          <w:rPr>
            <w:rStyle w:val="Hyperlink"/>
            <w:color w:val="575756"/>
            <w:shd w:val="clear" w:color="auto" w:fill="FFFFFF"/>
          </w:rPr>
          <w:t>IALA Complementary Lighthouse Use Manual, Dec 2017</w:t>
        </w:r>
      </w:hyperlink>
      <w:r>
        <w:t xml:space="preserve"> ? I suggest that they should fit well together and this document should perhaps refer to the manual.</w:t>
      </w:r>
    </w:p>
    <w:p w14:paraId="06648BA7" w14:textId="77777777" w:rsidR="000F72C1" w:rsidRDefault="000F72C1">
      <w:pPr>
        <w:pStyle w:val="CommentText"/>
      </w:pPr>
    </w:p>
    <w:p w14:paraId="06648BA8" w14:textId="77777777" w:rsidR="000F72C1" w:rsidRDefault="000F72C1">
      <w:pPr>
        <w:pStyle w:val="CommentText"/>
      </w:pPr>
    </w:p>
    <w:p w14:paraId="06648BA9" w14:textId="77777777" w:rsidR="000F72C1" w:rsidRDefault="0020793E">
      <w:pPr>
        <w:pStyle w:val="CommentText"/>
      </w:pPr>
      <w:r>
        <w:t>Also need to set the context early on in relation to to R1005 (</w:t>
      </w:r>
      <w:hyperlink r:id="rId2" w:history="1">
        <w:r>
          <w:rPr>
            <w:rStyle w:val="Hyperlink"/>
          </w:rPr>
          <w:t>https://www.iala-aism.org/product/r1005/</w:t>
        </w:r>
      </w:hyperlink>
      <w:r>
        <w:t xml:space="preserve"> ) and also to UN Sustainability Target 11.4 – “Strengthen efforts to protect and safeguard the world’s cultural and natural heritage”.</w:t>
      </w:r>
    </w:p>
  </w:comment>
  <w:comment w:id="524" w:author="Peter Hill" w:date="2024-04-03T09:41:00Z" w:initials="">
    <w:p w14:paraId="06648BAA" w14:textId="77777777" w:rsidR="000F72C1" w:rsidRDefault="0020793E">
      <w:pPr>
        <w:pStyle w:val="CommentText"/>
      </w:pPr>
      <w:r>
        <w:t>Is selling lighthouses part of this doc? Is it a recommended approach or is it better to retain? What are the down-sides of selling? When Trinity House has sold property it has later caused problems where we do not have the flexibility to adjust to changing and unforeseen circumstances. We also have found that neighbours in such close proximity to an AtoN can be a real problem in the way that they use their property</w:t>
      </w:r>
    </w:p>
    <w:p w14:paraId="06648BAB" w14:textId="77777777" w:rsidR="000F72C1" w:rsidRDefault="000F72C1">
      <w:pPr>
        <w:pStyle w:val="CommentText"/>
      </w:pPr>
    </w:p>
    <w:p w14:paraId="06648BAC" w14:textId="77777777" w:rsidR="000F72C1" w:rsidRDefault="000F72C1">
      <w:pPr>
        <w:pStyle w:val="CommentText"/>
      </w:pPr>
    </w:p>
    <w:p w14:paraId="06648BAD" w14:textId="77777777" w:rsidR="000F72C1" w:rsidRDefault="000F72C1">
      <w:pPr>
        <w:pStyle w:val="CommentText"/>
      </w:pPr>
    </w:p>
    <w:p w14:paraId="06648BAE" w14:textId="77777777" w:rsidR="000F72C1" w:rsidRDefault="000F72C1">
      <w:pPr>
        <w:pStyle w:val="CommentText"/>
      </w:pPr>
    </w:p>
  </w:comment>
  <w:comment w:id="667" w:author="Peter Hill" w:date="2024-04-03T09:57:00Z" w:initials="">
    <w:p w14:paraId="06648BAF" w14:textId="77777777" w:rsidR="000F72C1" w:rsidRDefault="0020793E">
      <w:pPr>
        <w:pStyle w:val="CommentText"/>
      </w:pPr>
      <w:r>
        <w:t xml:space="preserve">Is this document only talking about access to a lighthouse / opening a lighthouse? Or is it also talking about leasing a keepers cottage out (as a holiday home or permanent house) or leaving a former fog signal building out to become a café? It needs to be clearer what it is talking about. </w:t>
      </w:r>
    </w:p>
  </w:comment>
  <w:comment w:id="843" w:author="Peter Hill" w:date="2024-04-03T10:08:00Z" w:initials="">
    <w:p w14:paraId="06648BB0" w14:textId="77777777" w:rsidR="000F72C1" w:rsidRDefault="0020793E">
      <w:pPr>
        <w:pStyle w:val="CommentText"/>
      </w:pPr>
      <w:r>
        <w:t>The whole Introduction section is unclear as to what the objective of the document is. If it comes from WG3, that probably should be a heritage objective. Somewhere it needs to clearly state the purpose.</w:t>
      </w:r>
    </w:p>
  </w:comment>
  <w:comment w:id="875" w:author="Peter Hill" w:date="2024-04-03T10:38:00Z" w:initials="">
    <w:p w14:paraId="06648BB1" w14:textId="77777777" w:rsidR="000F72C1" w:rsidRDefault="0020793E">
      <w:pPr>
        <w:pStyle w:val="CommentText"/>
      </w:pPr>
      <w:r>
        <w:t>I think we should stick to the terms  ‘Partner’ and ‘Agreement’ throughout the document and not use Lease and Lessee/Lessor. Section 3 makes clear that there are different kinds of Agreements and that they are not all Leases. For example, Trinity House licence third parties to run lighthouse tours on its behalf, but it does not lease property to them.</w:t>
      </w:r>
    </w:p>
  </w:comment>
  <w:comment w:id="943" w:author="Peter Hill" w:date="2024-04-03T10:40:00Z" w:initials="">
    <w:p w14:paraId="06648BB2" w14:textId="77777777" w:rsidR="000F72C1" w:rsidRDefault="0020793E">
      <w:pPr>
        <w:pStyle w:val="CommentText"/>
      </w:pPr>
      <w:r>
        <w:t xml:space="preserve">Think the Introduction should make clear that this guidance document only applies to sites in continued AtoN use.  </w:t>
      </w:r>
    </w:p>
  </w:comment>
  <w:comment w:id="951" w:author="Peter Hill" w:date="2024-04-03T10:44:00Z" w:initials="">
    <w:p w14:paraId="06648BB3" w14:textId="77777777" w:rsidR="000F72C1" w:rsidRDefault="0020793E">
      <w:pPr>
        <w:pStyle w:val="CommentText"/>
      </w:pPr>
      <w:r>
        <w:t>This doesn’t make sense – it says that an agreement should contain an agreement!</w:t>
      </w:r>
    </w:p>
  </w:comment>
  <w:comment w:id="947" w:author="Peter Hill" w:date="2024-04-03T10:43:00Z" w:initials="">
    <w:p w14:paraId="06648BB4" w14:textId="77777777" w:rsidR="000F72C1" w:rsidRDefault="0020793E">
      <w:pPr>
        <w:pStyle w:val="CommentText"/>
      </w:pPr>
      <w:r>
        <w:t xml:space="preserve">The heading for 4. And the heading for 4.1 say the same thing. </w:t>
      </w:r>
    </w:p>
  </w:comment>
  <w:comment w:id="1025" w:author="Peter Hill" w:date="2024-04-03T15:20:00Z" w:initials="">
    <w:p w14:paraId="06648BB5" w14:textId="77777777" w:rsidR="000F72C1" w:rsidRDefault="0020793E">
      <w:pPr>
        <w:pStyle w:val="CommentText"/>
      </w:pPr>
      <w:r>
        <w:t>Not usual in a legal agreement</w:t>
      </w:r>
    </w:p>
  </w:comment>
  <w:comment w:id="1040" w:author="Peter Hill" w:date="2024-04-03T15:02:00Z" w:initials="">
    <w:p w14:paraId="06648BB6" w14:textId="77777777" w:rsidR="000F72C1" w:rsidRDefault="0020793E">
      <w:pPr>
        <w:pStyle w:val="CommentText"/>
      </w:pPr>
      <w:r>
        <w:t>In the 1970s maybe!</w:t>
      </w:r>
    </w:p>
  </w:comment>
  <w:comment w:id="1047" w:author="Peter Hill" w:date="2024-04-03T15:01:00Z" w:initials="">
    <w:p w14:paraId="06648BB7" w14:textId="77777777" w:rsidR="000F72C1" w:rsidRDefault="0020793E">
      <w:pPr>
        <w:pStyle w:val="CommentText"/>
      </w:pPr>
      <w:r>
        <w:t>People come and go so you wouldn’t want a named contact in an agreement</w:t>
      </w:r>
    </w:p>
  </w:comment>
  <w:comment w:id="1051" w:author="Peter Hill" w:date="2024-04-03T15:21:00Z" w:initials="">
    <w:p w14:paraId="06648BB8" w14:textId="77777777" w:rsidR="000F72C1" w:rsidRDefault="0020793E">
      <w:pPr>
        <w:pStyle w:val="CommentText"/>
      </w:pPr>
      <w:r>
        <w:t>That sounds like a good idea, but it is not normally part of the legal agreement</w:t>
      </w:r>
    </w:p>
  </w:comment>
  <w:comment w:id="1197" w:author="Peter Hill" w:date="2024-04-03T16:45:00Z" w:initials="">
    <w:p w14:paraId="06648BB9" w14:textId="77777777" w:rsidR="000F72C1" w:rsidRDefault="0020793E">
      <w:pPr>
        <w:pStyle w:val="CommentText"/>
      </w:pPr>
      <w:r>
        <w:t>Not very clear what this means</w:t>
      </w:r>
    </w:p>
  </w:comment>
  <w:comment w:id="1212" w:author="Peter Hill" w:date="2024-04-03T16:46:00Z" w:initials="">
    <w:p w14:paraId="06648BBA" w14:textId="77777777" w:rsidR="000F72C1" w:rsidRDefault="0020793E">
      <w:pPr>
        <w:pStyle w:val="CommentText"/>
      </w:pPr>
      <w:r>
        <w:t>I am not sure what this means. WeMedia is not a term/concept I am familiar with.</w:t>
      </w:r>
    </w:p>
  </w:comment>
  <w:comment w:id="1275" w:author="Peter Hill" w:date="2024-04-03T16:56:00Z" w:initials="">
    <w:p w14:paraId="06648BBB" w14:textId="77777777" w:rsidR="000F72C1" w:rsidRDefault="0020793E">
      <w:pPr>
        <w:pStyle w:val="CommentText"/>
      </w:pPr>
      <w:r>
        <w:t>There are a lots and lots of ‘Shalls’ in this document. That does not seem the right word for a Guidance Document. More appropriate would be to say “it may be advisable to….” or “the lighthouse authority may wish to consider…”</w:t>
      </w:r>
    </w:p>
  </w:comment>
  <w:comment w:id="1318" w:author="Peter Hill" w:date="2024-04-03T17:53:00Z" w:initials="">
    <w:p w14:paraId="06648BBC" w14:textId="77777777" w:rsidR="000F72C1" w:rsidRDefault="0020793E">
      <w:pPr>
        <w:pStyle w:val="CommentText"/>
      </w:pPr>
      <w:r>
        <w:t>Lighthouse Authorities need to consider whether this is realistic. For example, Trinity House leases lighthouse buildings to a wildlife charity on an island and the charity are responsible for all building maintenance. Now a window needs replacing and they realise it needs to be specially made, then transported by helicopter to site and installed by specialists – costing more money than they have in the bank!</w:t>
      </w:r>
    </w:p>
  </w:comment>
  <w:comment w:id="1319" w:author="Peter Hill" w:date="2024-04-03T17:53:00Z" w:initials="">
    <w:p w14:paraId="06648BBD" w14:textId="77777777" w:rsidR="000F72C1" w:rsidRDefault="0020793E">
      <w:pPr>
        <w:pStyle w:val="CommentText"/>
      </w:pPr>
      <w:r>
        <w:t>Lighthouse Authorities need to consider whether this is realistic. For example, Trinity House leases lighthouse buildings to a wildlife charity on an island and the charity are responsible for all building maintenance. Now a window needs replacing and they realise it needs to be specially made, then transported by helicopter to site and installed by specialists – costing more money than they have in the bank!</w:t>
      </w:r>
    </w:p>
  </w:comment>
  <w:comment w:id="1332" w:author="Peter Hill" w:date="2024-04-03T17:51:00Z" w:initials="">
    <w:p w14:paraId="06648BBE" w14:textId="77777777" w:rsidR="000F72C1" w:rsidRDefault="0020793E">
      <w:pPr>
        <w:pStyle w:val="CommentText"/>
      </w:pPr>
      <w:r>
        <w:t>For example, Trinity House gets a % of all ticket sales achieved by the Partner organisation. The Partner Organisation keeps the rest.</w:t>
      </w:r>
    </w:p>
  </w:comment>
  <w:comment w:id="1435" w:author="Peter Hill" w:date="2024-04-03T17:57:00Z" w:initials="">
    <w:p w14:paraId="06648BBF" w14:textId="77777777" w:rsidR="000F72C1" w:rsidRDefault="0020793E">
      <w:pPr>
        <w:pStyle w:val="CommentText"/>
      </w:pPr>
      <w:r>
        <w:t>Don’t really understand this</w:t>
      </w:r>
    </w:p>
  </w:comment>
  <w:comment w:id="1659" w:author="Peter Hill" w:date="2024-04-03T18:40:00Z" w:initials="">
    <w:p w14:paraId="06648BC0" w14:textId="77777777" w:rsidR="000F72C1" w:rsidRDefault="0020793E">
      <w:pPr>
        <w:pStyle w:val="CommentText"/>
      </w:pPr>
      <w:r>
        <w:t>If there is only one sub-heading, there should not be any sub-heading.</w:t>
      </w:r>
    </w:p>
  </w:comment>
  <w:comment w:id="1706" w:author="Peter Hill" w:date="2024-04-03T18:43:00Z" w:initials="">
    <w:p w14:paraId="06648BC1" w14:textId="77777777" w:rsidR="000F72C1" w:rsidRDefault="0020793E">
      <w:pPr>
        <w:pStyle w:val="CommentText"/>
      </w:pPr>
      <w:r>
        <w:t>Many of these only come up in the Annexes. All Annexes need reviewing, so these acronyms may no longer be relevant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6648BA9" w15:done="0"/>
  <w15:commentEx w15:paraId="06648BAE" w15:done="0"/>
  <w15:commentEx w15:paraId="06648BAF" w15:done="0"/>
  <w15:commentEx w15:paraId="06648BB0" w15:done="0"/>
  <w15:commentEx w15:paraId="06648BB1" w15:done="0"/>
  <w15:commentEx w15:paraId="06648BB2" w15:done="0"/>
  <w15:commentEx w15:paraId="06648BB3" w15:done="0"/>
  <w15:commentEx w15:paraId="06648BB4" w15:done="0"/>
  <w15:commentEx w15:paraId="06648BB5" w15:done="0"/>
  <w15:commentEx w15:paraId="06648BB6" w15:done="0"/>
  <w15:commentEx w15:paraId="06648BB7" w15:done="0"/>
  <w15:commentEx w15:paraId="06648BB8" w15:done="0"/>
  <w15:commentEx w15:paraId="06648BB9" w15:done="0"/>
  <w15:commentEx w15:paraId="06648BBA" w15:done="0"/>
  <w15:commentEx w15:paraId="06648BBB" w15:done="0"/>
  <w15:commentEx w15:paraId="06648BBC" w15:done="0"/>
  <w15:commentEx w15:paraId="06648BBD" w15:done="0"/>
  <w15:commentEx w15:paraId="06648BBE" w15:done="0"/>
  <w15:commentEx w15:paraId="06648BBF" w15:done="0"/>
  <w15:commentEx w15:paraId="06648BC0" w15:done="0"/>
  <w15:commentEx w15:paraId="06648BC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648BA9" w16cid:durableId="1C5EEAEE"/>
  <w16cid:commentId w16cid:paraId="06648BAE" w16cid:durableId="68142F3C"/>
  <w16cid:commentId w16cid:paraId="06648BAF" w16cid:durableId="46B0D99A"/>
  <w16cid:commentId w16cid:paraId="06648BB0" w16cid:durableId="400C6CB3"/>
  <w16cid:commentId w16cid:paraId="06648BB1" w16cid:durableId="2CB2E3AB"/>
  <w16cid:commentId w16cid:paraId="06648BB2" w16cid:durableId="18BEF10B"/>
  <w16cid:commentId w16cid:paraId="06648BB3" w16cid:durableId="31E6CF5B"/>
  <w16cid:commentId w16cid:paraId="06648BB4" w16cid:durableId="7DDE29F2"/>
  <w16cid:commentId w16cid:paraId="06648BB5" w16cid:durableId="6AC44849"/>
  <w16cid:commentId w16cid:paraId="06648BB6" w16cid:durableId="0A689DF3"/>
  <w16cid:commentId w16cid:paraId="06648BB7" w16cid:durableId="03232CE8"/>
  <w16cid:commentId w16cid:paraId="06648BB8" w16cid:durableId="48AE18FE"/>
  <w16cid:commentId w16cid:paraId="06648BB9" w16cid:durableId="7BCEEAA6"/>
  <w16cid:commentId w16cid:paraId="06648BBA" w16cid:durableId="5F3DC73A"/>
  <w16cid:commentId w16cid:paraId="06648BBB" w16cid:durableId="646EB54C"/>
  <w16cid:commentId w16cid:paraId="06648BBC" w16cid:durableId="0C134D1C"/>
  <w16cid:commentId w16cid:paraId="06648BBD" w16cid:durableId="14CEE963"/>
  <w16cid:commentId w16cid:paraId="06648BBE" w16cid:durableId="7A3F809E"/>
  <w16cid:commentId w16cid:paraId="06648BBF" w16cid:durableId="0B28D3D1"/>
  <w16cid:commentId w16cid:paraId="06648BC0" w16cid:durableId="2A7FDEF6"/>
  <w16cid:commentId w16cid:paraId="06648BC1" w16cid:durableId="4E3D57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48C6E" w14:textId="77777777" w:rsidR="0020793E" w:rsidRDefault="0020793E">
      <w:pPr>
        <w:spacing w:after="0" w:line="240" w:lineRule="auto"/>
      </w:pPr>
      <w:r>
        <w:separator/>
      </w:r>
    </w:p>
  </w:endnote>
  <w:endnote w:type="continuationSeparator" w:id="0">
    <w:p w14:paraId="06648C70" w14:textId="77777777" w:rsidR="0020793E" w:rsidRDefault="0020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default"/>
    <w:sig w:usb0="00000000" w:usb1="00000000" w:usb2="0000003F" w:usb3="00000000" w:csb0="003F01FF" w:csb1="00000000"/>
  </w:font>
  <w:font w:name="@PMingLiU">
    <w:altName w:val="Droid Sans Fallback"/>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C2" w14:textId="77777777" w:rsidR="000F72C1" w:rsidRDefault="0020793E">
    <w:pPr>
      <w:spacing w:line="20" w:lineRule="exact"/>
      <w:ind w:firstLine="340"/>
    </w:pPr>
    <w:r>
      <w:rPr>
        <w:noProof/>
        <w:lang w:val="en-GB" w:eastAsia="en-GB"/>
      </w:rPr>
      <mc:AlternateContent>
        <mc:Choice Requires="wps">
          <w:drawing>
            <wp:inline distT="0" distB="0" distL="0" distR="0" wp14:anchorId="06648C6A" wp14:editId="06648C6B">
              <wp:extent cx="7127875" cy="12700"/>
              <wp:effectExtent l="9525" t="3810" r="15875" b="2540"/>
              <wp:docPr id="5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7875" cy="12700"/>
                      </a:xfrm>
                      <a:custGeom>
                        <a:avLst/>
                        <a:gdLst>
                          <a:gd name="T0" fmla="*/ 0 w 11225"/>
                          <a:gd name="T1" fmla="*/ 10 h 20"/>
                          <a:gd name="T2" fmla="*/ 11225 w 11225"/>
                          <a:gd name="T3" fmla="*/ 10 h 20"/>
                        </a:gdLst>
                        <a:ahLst/>
                        <a:cxnLst>
                          <a:cxn ang="0">
                            <a:pos x="T0" y="T1"/>
                          </a:cxn>
                          <a:cxn ang="0">
                            <a:pos x="T2" y="T3"/>
                          </a:cxn>
                        </a:cxnLst>
                        <a:rect l="0" t="0" r="r" b="b"/>
                        <a:pathLst>
                          <a:path w="11225" h="20">
                            <a:moveTo>
                              <a:pt x="0" y="10"/>
                            </a:moveTo>
                            <a:lnTo>
                              <a:pt x="11225" y="10"/>
                            </a:lnTo>
                          </a:path>
                        </a:pathLst>
                      </a:custGeom>
                      <a:noFill/>
                      <a:ln w="12700">
                        <a:solidFill>
                          <a:srgbClr val="00558C"/>
                        </a:solidFill>
                        <a:round/>
                      </a:ln>
                    </wps:spPr>
                    <wps:bodyPr rot="0" vert="horz" wrap="square" lIns="91440" tIns="45720" rIns="91440" bIns="45720" anchor="t" anchorCtr="0" upright="1">
                      <a:noAutofit/>
                    </wps:bodyPr>
                  </wps:wsp>
                </a:graphicData>
              </a:graphic>
            </wp:inline>
          </w:drawing>
        </mc:Choice>
        <mc:Fallback xmlns:wpsCustomData="http://www.wps.cn/officeDocument/2013/wpsCustomData">
          <w:pict>
            <v:shape id="Freeform 1" o:spid="_x0000_s1026" o:spt="100" style="height:1pt;width:561.25pt;" filled="f" stroked="t" coordsize="11225,20" o:gfxdata="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" path="m0,10l11225,10e">
              <v:path o:connectlocs="0,6350;7127875,6350" o:connectangles="0,0"/>
              <v:fill on="f" focussize="0,0"/>
              <v:stroke weight="1pt" color="#00558C" joinstyle="round"/>
              <v:imagedata o:title=""/>
              <o:lock v:ext="edit" aspectratio="f"/>
              <w10:wrap type="none"/>
              <w10:anchorlock/>
            </v:shape>
          </w:pict>
        </mc:Fallback>
      </mc:AlternateContent>
    </w:r>
  </w:p>
  <w:p w14:paraId="06648BC3" w14:textId="77777777" w:rsidR="000F72C1" w:rsidRDefault="000F72C1">
    <w:pPr>
      <w:pStyle w:val="BodyText"/>
      <w:spacing w:line="348" w:lineRule="auto"/>
    </w:pPr>
  </w:p>
  <w:p w14:paraId="06648BC4" w14:textId="77777777" w:rsidR="000F72C1" w:rsidRDefault="0020793E">
    <w:pPr>
      <w:spacing w:line="235" w:lineRule="auto"/>
      <w:ind w:left="1290"/>
      <w:rPr>
        <w:rFonts w:ascii="Calibri" w:eastAsia="Calibri" w:hAnsi="Calibri" w:cs="Calibri"/>
        <w:sz w:val="16"/>
        <w:szCs w:val="16"/>
      </w:rPr>
    </w:pPr>
    <w:r>
      <w:rPr>
        <w:rFonts w:ascii="Calibri" w:eastAsia="Calibri" w:hAnsi="Calibri" w:cs="Calibri"/>
        <w:color w:val="808080"/>
        <w:spacing w:val="-1"/>
        <w:sz w:val="16"/>
        <w:szCs w:val="16"/>
      </w:rPr>
      <w:t>10,</w:t>
    </w:r>
    <w:r>
      <w:rPr>
        <w:rFonts w:ascii="Calibri" w:eastAsia="Calibri" w:hAnsi="Calibri" w:cs="Calibri"/>
        <w:color w:val="808080"/>
        <w:spacing w:val="12"/>
        <w:w w:val="102"/>
        <w:sz w:val="16"/>
        <w:szCs w:val="16"/>
      </w:rPr>
      <w:t xml:space="preserve"> </w:t>
    </w:r>
    <w:r>
      <w:rPr>
        <w:rFonts w:ascii="Calibri" w:eastAsia="Calibri" w:hAnsi="Calibri" w:cs="Calibri"/>
        <w:color w:val="808080"/>
        <w:spacing w:val="-1"/>
        <w:sz w:val="16"/>
        <w:szCs w:val="16"/>
      </w:rPr>
      <w:t>rue des Gaudines – 78100 Saint</w:t>
    </w:r>
    <w:r>
      <w:rPr>
        <w:rFonts w:ascii="Calibri" w:eastAsia="Calibri" w:hAnsi="Calibri" w:cs="Calibri"/>
        <w:color w:val="808080"/>
        <w:spacing w:val="5"/>
        <w:sz w:val="16"/>
        <w:szCs w:val="16"/>
      </w:rPr>
      <w:t xml:space="preserve"> </w:t>
    </w:r>
    <w:r>
      <w:rPr>
        <w:rFonts w:ascii="Calibri" w:eastAsia="Calibri" w:hAnsi="Calibri" w:cs="Calibri"/>
        <w:color w:val="808080"/>
        <w:spacing w:val="-1"/>
        <w:sz w:val="16"/>
        <w:szCs w:val="16"/>
      </w:rPr>
      <w:t>Germain</w:t>
    </w:r>
    <w:r>
      <w:rPr>
        <w:rFonts w:ascii="Calibri" w:eastAsia="Calibri" w:hAnsi="Calibri" w:cs="Calibri"/>
        <w:color w:val="808080"/>
        <w:spacing w:val="7"/>
        <w:sz w:val="16"/>
        <w:szCs w:val="16"/>
      </w:rPr>
      <w:t xml:space="preserve"> </w:t>
    </w:r>
    <w:r>
      <w:rPr>
        <w:rFonts w:ascii="Calibri" w:eastAsia="Calibri" w:hAnsi="Calibri" w:cs="Calibri"/>
        <w:color w:val="808080"/>
        <w:spacing w:val="-1"/>
        <w:sz w:val="16"/>
        <w:szCs w:val="16"/>
      </w:rPr>
      <w:t>e</w:t>
    </w:r>
    <w:r>
      <w:rPr>
        <w:rFonts w:ascii="Calibri" w:eastAsia="Calibri" w:hAnsi="Calibri" w:cs="Calibri"/>
        <w:color w:val="808080"/>
        <w:spacing w:val="-2"/>
        <w:sz w:val="16"/>
        <w:szCs w:val="16"/>
      </w:rPr>
      <w:t>n</w:t>
    </w:r>
    <w:r>
      <w:rPr>
        <w:rFonts w:ascii="Calibri" w:eastAsia="Calibri" w:hAnsi="Calibri" w:cs="Calibri"/>
        <w:color w:val="808080"/>
        <w:spacing w:val="13"/>
        <w:w w:val="101"/>
        <w:sz w:val="16"/>
        <w:szCs w:val="16"/>
      </w:rPr>
      <w:t xml:space="preserve"> </w:t>
    </w:r>
    <w:r>
      <w:rPr>
        <w:rFonts w:ascii="Calibri" w:eastAsia="Calibri" w:hAnsi="Calibri" w:cs="Calibri"/>
        <w:color w:val="808080"/>
        <w:spacing w:val="-2"/>
        <w:sz w:val="16"/>
        <w:szCs w:val="16"/>
      </w:rPr>
      <w:t>Laye,</w:t>
    </w:r>
    <w:r>
      <w:rPr>
        <w:rFonts w:ascii="Calibri" w:eastAsia="Calibri" w:hAnsi="Calibri" w:cs="Calibri"/>
        <w:color w:val="808080"/>
        <w:spacing w:val="14"/>
        <w:sz w:val="16"/>
        <w:szCs w:val="16"/>
      </w:rPr>
      <w:t xml:space="preserve"> </w:t>
    </w:r>
    <w:r>
      <w:rPr>
        <w:rFonts w:ascii="Calibri" w:eastAsia="Calibri" w:hAnsi="Calibri" w:cs="Calibri"/>
        <w:color w:val="808080"/>
        <w:spacing w:val="-2"/>
        <w:sz w:val="16"/>
        <w:szCs w:val="16"/>
      </w:rPr>
      <w:t>France</w:t>
    </w:r>
  </w:p>
  <w:p w14:paraId="06648BC5" w14:textId="77777777" w:rsidR="000F72C1" w:rsidRDefault="0020793E">
    <w:pPr>
      <w:spacing w:after="91" w:line="189" w:lineRule="auto"/>
      <w:ind w:left="1278"/>
      <w:rPr>
        <w:rFonts w:ascii="Calibri" w:eastAsia="Calibri" w:hAnsi="Calibri" w:cs="Calibri"/>
        <w:sz w:val="16"/>
        <w:szCs w:val="16"/>
      </w:rPr>
    </w:pPr>
    <w:r>
      <w:rPr>
        <w:rFonts w:ascii="Calibri" w:eastAsia="Calibri" w:hAnsi="Calibri" w:cs="Calibri"/>
        <w:color w:val="808080"/>
        <w:spacing w:val="-1"/>
        <w:sz w:val="16"/>
        <w:szCs w:val="16"/>
      </w:rPr>
      <w:t>Tél. +33</w:t>
    </w:r>
    <w:r>
      <w:rPr>
        <w:rFonts w:ascii="Calibri" w:eastAsia="Calibri" w:hAnsi="Calibri" w:cs="Calibri"/>
        <w:color w:val="808080"/>
        <w:spacing w:val="27"/>
        <w:sz w:val="16"/>
        <w:szCs w:val="16"/>
      </w:rPr>
      <w:t xml:space="preserve"> </w:t>
    </w:r>
    <w:r>
      <w:rPr>
        <w:rFonts w:ascii="Calibri" w:eastAsia="Calibri" w:hAnsi="Calibri" w:cs="Calibri"/>
        <w:color w:val="808080"/>
        <w:spacing w:val="-1"/>
        <w:sz w:val="16"/>
        <w:szCs w:val="16"/>
      </w:rPr>
      <w:t>(0)1 34 51</w:t>
    </w:r>
    <w:r>
      <w:rPr>
        <w:rFonts w:ascii="Calibri" w:eastAsia="Calibri" w:hAnsi="Calibri" w:cs="Calibri"/>
        <w:color w:val="808080"/>
        <w:spacing w:val="7"/>
        <w:sz w:val="16"/>
        <w:szCs w:val="16"/>
      </w:rPr>
      <w:t xml:space="preserve"> </w:t>
    </w:r>
    <w:r>
      <w:rPr>
        <w:rFonts w:ascii="Calibri" w:eastAsia="Calibri" w:hAnsi="Calibri" w:cs="Calibri"/>
        <w:color w:val="808080"/>
        <w:spacing w:val="-1"/>
        <w:sz w:val="16"/>
        <w:szCs w:val="16"/>
      </w:rPr>
      <w:t>70</w:t>
    </w:r>
    <w:r>
      <w:rPr>
        <w:rFonts w:ascii="Calibri" w:eastAsia="Calibri" w:hAnsi="Calibri" w:cs="Calibri"/>
        <w:color w:val="808080"/>
        <w:spacing w:val="6"/>
        <w:sz w:val="16"/>
        <w:szCs w:val="16"/>
      </w:rPr>
      <w:t xml:space="preserve"> </w:t>
    </w:r>
    <w:r>
      <w:rPr>
        <w:rFonts w:ascii="Calibri" w:eastAsia="Calibri" w:hAnsi="Calibri" w:cs="Calibri"/>
        <w:color w:val="808080"/>
        <w:spacing w:val="-1"/>
        <w:sz w:val="16"/>
        <w:szCs w:val="16"/>
      </w:rPr>
      <w:t>01 –</w:t>
    </w:r>
    <w:r>
      <w:rPr>
        <w:rFonts w:ascii="Calibri" w:eastAsia="Calibri" w:hAnsi="Calibri" w:cs="Calibri"/>
        <w:color w:val="808080"/>
        <w:spacing w:val="5"/>
        <w:sz w:val="16"/>
        <w:szCs w:val="16"/>
      </w:rPr>
      <w:t xml:space="preserve"> </w:t>
    </w:r>
    <w:r>
      <w:rPr>
        <w:rFonts w:ascii="Calibri" w:eastAsia="Calibri" w:hAnsi="Calibri" w:cs="Calibri"/>
        <w:color w:val="808080"/>
        <w:spacing w:val="-1"/>
        <w:sz w:val="16"/>
        <w:szCs w:val="16"/>
      </w:rPr>
      <w:t>contact@iala-aism.org</w:t>
    </w:r>
  </w:p>
  <w:p w14:paraId="06648BC6" w14:textId="77777777" w:rsidR="000F72C1" w:rsidRDefault="0020793E">
    <w:pPr>
      <w:spacing w:after="106" w:line="186" w:lineRule="auto"/>
      <w:ind w:left="1279"/>
      <w:rPr>
        <w:rFonts w:ascii="Calibri" w:eastAsia="Calibri" w:hAnsi="Calibri" w:cs="Calibri"/>
        <w:sz w:val="18"/>
        <w:szCs w:val="18"/>
      </w:rPr>
    </w:pPr>
    <w:r>
      <w:rPr>
        <w:rFonts w:ascii="Calibri" w:eastAsia="Calibri" w:hAnsi="Calibri" w:cs="Calibri"/>
        <w:b/>
        <w:bCs/>
        <w:color w:val="00558C"/>
        <w:spacing w:val="-1"/>
        <w:sz w:val="18"/>
        <w:szCs w:val="18"/>
      </w:rPr>
      <w:t>www.iala-aism.org</w:t>
    </w:r>
  </w:p>
  <w:p w14:paraId="06648BC7" w14:textId="77777777" w:rsidR="000F72C1" w:rsidRDefault="0020793E">
    <w:pPr>
      <w:pStyle w:val="BodyText"/>
      <w:spacing w:line="219" w:lineRule="exact"/>
      <w:ind w:left="1289"/>
      <w:rPr>
        <w:sz w:val="16"/>
        <w:szCs w:val="16"/>
      </w:rPr>
    </w:pPr>
    <w:r>
      <w:rPr>
        <w:color w:val="00558C"/>
        <w:spacing w:val="-13"/>
        <w:position w:val="6"/>
        <w:sz w:val="16"/>
        <w:szCs w:val="16"/>
      </w:rPr>
      <w:t>International</w:t>
    </w:r>
    <w:r>
      <w:rPr>
        <w:color w:val="00558C"/>
        <w:spacing w:val="-2"/>
        <w:position w:val="6"/>
        <w:sz w:val="16"/>
        <w:szCs w:val="16"/>
      </w:rPr>
      <w:t xml:space="preserve"> </w:t>
    </w:r>
    <w:r>
      <w:rPr>
        <w:color w:val="00558C"/>
        <w:spacing w:val="-13"/>
        <w:position w:val="6"/>
        <w:sz w:val="16"/>
        <w:szCs w:val="16"/>
      </w:rPr>
      <w:t>Association of Marine Aids to Navigation and</w:t>
    </w:r>
    <w:r>
      <w:rPr>
        <w:color w:val="00558C"/>
        <w:spacing w:val="2"/>
        <w:position w:val="6"/>
        <w:sz w:val="16"/>
        <w:szCs w:val="16"/>
      </w:rPr>
      <w:t xml:space="preserve"> </w:t>
    </w:r>
    <w:r>
      <w:rPr>
        <w:color w:val="00558C"/>
        <w:spacing w:val="-13"/>
        <w:position w:val="6"/>
        <w:sz w:val="16"/>
        <w:szCs w:val="16"/>
      </w:rPr>
      <w:t>Lighthouse Authorities</w:t>
    </w:r>
  </w:p>
  <w:p w14:paraId="06648BC8" w14:textId="77777777" w:rsidR="000F72C1" w:rsidRDefault="0020793E">
    <w:pPr>
      <w:pStyle w:val="BodyText"/>
      <w:spacing w:line="191" w:lineRule="auto"/>
      <w:ind w:left="1276"/>
      <w:rPr>
        <w:sz w:val="16"/>
        <w:szCs w:val="16"/>
      </w:rPr>
    </w:pPr>
    <w:r>
      <w:rPr>
        <w:color w:val="00558C"/>
        <w:spacing w:val="-13"/>
        <w:sz w:val="16"/>
        <w:szCs w:val="16"/>
      </w:rPr>
      <w:t>Association</w:t>
    </w:r>
    <w:r>
      <w:rPr>
        <w:color w:val="00558C"/>
        <w:spacing w:val="6"/>
        <w:sz w:val="16"/>
        <w:szCs w:val="16"/>
      </w:rPr>
      <w:t xml:space="preserve"> </w:t>
    </w:r>
    <w:r>
      <w:rPr>
        <w:color w:val="00558C"/>
        <w:spacing w:val="-13"/>
        <w:sz w:val="16"/>
        <w:szCs w:val="16"/>
      </w:rPr>
      <w:t>Internationale de Signalisation</w:t>
    </w:r>
    <w:r>
      <w:rPr>
        <w:color w:val="00558C"/>
        <w:spacing w:val="3"/>
        <w:sz w:val="16"/>
        <w:szCs w:val="16"/>
      </w:rPr>
      <w:t xml:space="preserve"> </w:t>
    </w:r>
    <w:r>
      <w:rPr>
        <w:color w:val="00558C"/>
        <w:spacing w:val="-13"/>
        <w:sz w:val="16"/>
        <w:szCs w:val="16"/>
      </w:rPr>
      <w:t>Maritime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EB" w14:textId="77777777" w:rsidR="000F72C1" w:rsidRDefault="0020793E">
    <w:pPr>
      <w:spacing w:before="285" w:after="72" w:line="188" w:lineRule="auto"/>
      <w:ind w:left="39"/>
      <w:rPr>
        <w:ins w:id="1692" w:author="Jiang" w:date="2024-07-10T20:24:00Z"/>
      </w:rPr>
    </w:pPr>
    <w:ins w:id="1693" w:author="Jiang" w:date="2024-07-10T20:25:00Z">
      <w:r>
        <w:rPr>
          <w:noProof/>
        </w:rPr>
        <mc:AlternateContent>
          <mc:Choice Requires="wps">
            <w:drawing>
              <wp:anchor distT="0" distB="0" distL="114300" distR="114300" simplePos="0" relativeHeight="251746304" behindDoc="0" locked="0" layoutInCell="1" allowOverlap="1" wp14:anchorId="06648C96" wp14:editId="06648C97">
                <wp:simplePos x="0" y="0"/>
                <wp:positionH relativeFrom="margin">
                  <wp:align>right</wp:align>
                </wp:positionH>
                <wp:positionV relativeFrom="paragraph">
                  <wp:posOffset>0</wp:posOffset>
                </wp:positionV>
                <wp:extent cx="1828800" cy="182880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A" w14:textId="77777777" w:rsidR="000F72C1" w:rsidRDefault="0020793E">
                            <w:pPr>
                              <w:pStyle w:val="Footer"/>
                            </w:pPr>
                            <w:ins w:id="1694" w:author="Jiang" w:date="2024-07-10T20:25:00Z">
                              <w:r>
                                <w:fldChar w:fldCharType="begin"/>
                              </w:r>
                              <w:r>
                                <w:instrText xml:space="preserve"> PAGE  \* MERGEFORMAT </w:instrText>
                              </w:r>
                              <w:r>
                                <w:fldChar w:fldCharType="separate"/>
                              </w:r>
                              <w:r>
                                <w:t>15</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63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OFfGuHgIAAC0EAAAOAAAAAAAAAAEAIAAAADUBAABkcnMvZTJvRG9jLnhtbFBL&#10;BQYAAAAABgAGAFkBAADFBQAAAAA=&#10;">
                <v:fill on="f" focussize="0,0"/>
                <v:stroke on="f" weight="0.5pt"/>
                <v:imagedata o:title=""/>
                <o:lock v:ext="edit" aspectratio="f"/>
                <v:textbox inset="0mm,0mm,0mm,0mm" style="mso-fit-shape-to-text:t;">
                  <w:txbxContent>
                    <w:p>
                      <w:pPr>
                        <w:pStyle w:val="9"/>
                      </w:pPr>
                      <w:ins w:id="170" w:author="Jiang [2]" w:date="2024-07-10T20:25:21Z">
                        <w:r>
                          <w:rPr/>
                          <w:fldChar w:fldCharType="begin"/>
                        </w:r>
                      </w:ins>
                      <w:ins w:id="171" w:author="Jiang [2]" w:date="2024-07-10T20:25:21Z">
                        <w:r>
                          <w:rPr/>
                          <w:instrText xml:space="preserve"> PAGE  \* MERGEFORMAT </w:instrText>
                        </w:r>
                      </w:ins>
                      <w:ins w:id="172" w:author="Jiang [2]" w:date="2024-07-10T20:25:21Z">
                        <w:r>
                          <w:rPr/>
                          <w:fldChar w:fldCharType="separate"/>
                        </w:r>
                      </w:ins>
                      <w:ins w:id="173" w:author="Jiang [2]" w:date="2024-07-10T20:25:21Z">
                        <w:r>
                          <w:rPr/>
                          <w:t>15</w:t>
                        </w:r>
                      </w:ins>
                      <w:ins w:id="174" w:author="Jiang [2]" w:date="2024-07-10T20:25:21Z">
                        <w:r>
                          <w:rPr/>
                          <w:fldChar w:fldCharType="end"/>
                        </w:r>
                      </w:ins>
                    </w:p>
                  </w:txbxContent>
                </v:textbox>
              </v:shape>
            </w:pict>
          </mc:Fallback>
        </mc:AlternateContent>
      </w:r>
    </w:ins>
  </w:p>
  <w:sdt>
    <w:sdtPr>
      <w:id w:val="10"/>
      <w:docPartObj>
        <w:docPartGallery w:val="Table of Contents"/>
        <w:docPartUnique/>
      </w:docPartObj>
    </w:sdtPr>
    <w:sdtEndPr>
      <w:rPr>
        <w:rFonts w:ascii="Calibri" w:eastAsia="Calibri" w:hAnsi="Calibri" w:cs="Calibri"/>
        <w:sz w:val="15"/>
        <w:szCs w:val="15"/>
      </w:rPr>
    </w:sdtEndPr>
    <w:sdtContent>
      <w:p w14:paraId="06648BEC"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74624" behindDoc="0" locked="0" layoutInCell="0" allowOverlap="1" wp14:anchorId="06648C98" wp14:editId="06648C99">
              <wp:simplePos x="0" y="0"/>
              <wp:positionH relativeFrom="page">
                <wp:posOffset>557530</wp:posOffset>
              </wp:positionH>
              <wp:positionV relativeFrom="page">
                <wp:posOffset>9742170</wp:posOffset>
              </wp:positionV>
              <wp:extent cx="6516370" cy="63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D"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695"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10</w:delText>
          </w:r>
          <w:r>
            <w:rPr>
              <w:rFonts w:ascii="Calibri" w:eastAsia="Calibri" w:hAnsi="Calibri" w:cs="Calibri"/>
              <w:b/>
              <w:bCs/>
              <w:color w:val="00558C"/>
              <w:spacing w:val="-1"/>
              <w:sz w:val="15"/>
              <w:szCs w:val="15"/>
            </w:rPr>
            <w:fldChar w:fldCharType="end"/>
          </w:r>
        </w:del>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EF" w14:textId="77777777" w:rsidR="000F72C1" w:rsidRDefault="0020793E">
    <w:pPr>
      <w:spacing w:before="285" w:after="72" w:line="188" w:lineRule="auto"/>
      <w:ind w:left="39"/>
      <w:rPr>
        <w:ins w:id="1766" w:author="Jiang" w:date="2024-07-10T20:24:00Z"/>
      </w:rPr>
    </w:pPr>
    <w:ins w:id="1767" w:author="Jiang" w:date="2024-07-10T20:25:00Z">
      <w:r>
        <w:rPr>
          <w:noProof/>
        </w:rPr>
        <mc:AlternateContent>
          <mc:Choice Requires="wps">
            <w:drawing>
              <wp:anchor distT="0" distB="0" distL="114300" distR="114300" simplePos="0" relativeHeight="251747328" behindDoc="0" locked="0" layoutInCell="1" allowOverlap="1" wp14:anchorId="06648C9C" wp14:editId="06648C9D">
                <wp:simplePos x="0" y="0"/>
                <wp:positionH relativeFrom="margin">
                  <wp:align>right</wp:align>
                </wp:positionH>
                <wp:positionV relativeFrom="paragraph">
                  <wp:posOffset>0</wp:posOffset>
                </wp:positionV>
                <wp:extent cx="1828800" cy="1828800"/>
                <wp:effectExtent l="0" t="0" r="0" b="0"/>
                <wp:wrapNone/>
                <wp:docPr id="223" name="文本框 2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B" w14:textId="77777777" w:rsidR="000F72C1" w:rsidRDefault="0020793E">
                            <w:pPr>
                              <w:pStyle w:val="Footer"/>
                            </w:pPr>
                            <w:ins w:id="1768" w:author="Jiang" w:date="2024-07-10T20:25:00Z">
                              <w:r>
                                <w:fldChar w:fldCharType="begin"/>
                              </w:r>
                              <w:r>
                                <w:instrText xml:space="preserve"> PAGE  \* MERGEFORMAT </w:instrText>
                              </w:r>
                              <w:r>
                                <w:fldChar w:fldCharType="separate"/>
                              </w:r>
                              <w:r>
                                <w:t>16</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73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D29pOHgIAAC0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D29pOHgIAAC0EAAAOAAAAAAAAAAEAIAAAADUBAABkcnMvZTJvRG9jLnhtbFBL&#10;BQYAAAAABgAGAFkBAADFBQAAAAA=&#10;">
                <v:fill on="f" focussize="0,0"/>
                <v:stroke on="f" weight="0.5pt"/>
                <v:imagedata o:title=""/>
                <o:lock v:ext="edit" aspectratio="f"/>
                <v:textbox inset="0mm,0mm,0mm,0mm" style="mso-fit-shape-to-text:t;">
                  <w:txbxContent>
                    <w:p>
                      <w:pPr>
                        <w:pStyle w:val="9"/>
                      </w:pPr>
                      <w:ins w:id="192" w:author="Jiang [2]" w:date="2024-07-10T20:25:21Z">
                        <w:r>
                          <w:rPr/>
                          <w:fldChar w:fldCharType="begin"/>
                        </w:r>
                      </w:ins>
                      <w:ins w:id="193" w:author="Jiang [2]" w:date="2024-07-10T20:25:21Z">
                        <w:r>
                          <w:rPr/>
                          <w:instrText xml:space="preserve"> PAGE  \* MERGEFORMAT </w:instrText>
                        </w:r>
                      </w:ins>
                      <w:ins w:id="194" w:author="Jiang [2]" w:date="2024-07-10T20:25:21Z">
                        <w:r>
                          <w:rPr/>
                          <w:fldChar w:fldCharType="separate"/>
                        </w:r>
                      </w:ins>
                      <w:ins w:id="195" w:author="Jiang [2]" w:date="2024-07-10T20:25:21Z">
                        <w:r>
                          <w:rPr/>
                          <w:t>16</w:t>
                        </w:r>
                      </w:ins>
                      <w:ins w:id="196" w:author="Jiang [2]" w:date="2024-07-10T20:25:21Z">
                        <w:r>
                          <w:rPr/>
                          <w:fldChar w:fldCharType="end"/>
                        </w:r>
                      </w:ins>
                    </w:p>
                  </w:txbxContent>
                </v:textbox>
              </v:shape>
            </w:pict>
          </mc:Fallback>
        </mc:AlternateContent>
      </w:r>
    </w:ins>
  </w:p>
  <w:sdt>
    <w:sdtPr>
      <w:id w:val="-1167246932"/>
      <w:docPartObj>
        <w:docPartGallery w:val="Table of Contents"/>
        <w:docPartUnique/>
      </w:docPartObj>
    </w:sdtPr>
    <w:sdtEndPr>
      <w:rPr>
        <w:rFonts w:ascii="Calibri" w:eastAsia="Calibri" w:hAnsi="Calibri" w:cs="Calibri"/>
        <w:sz w:val="15"/>
        <w:szCs w:val="15"/>
      </w:rPr>
    </w:sdtEndPr>
    <w:sdtContent>
      <w:p w14:paraId="06648BF0"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3056" behindDoc="0" locked="0" layoutInCell="0" allowOverlap="1" wp14:anchorId="06648C9E" wp14:editId="06648C9F">
              <wp:simplePos x="0" y="0"/>
              <wp:positionH relativeFrom="page">
                <wp:posOffset>557530</wp:posOffset>
              </wp:positionH>
              <wp:positionV relativeFrom="page">
                <wp:posOffset>9742170</wp:posOffset>
              </wp:positionV>
              <wp:extent cx="6516370" cy="6350"/>
              <wp:effectExtent l="0" t="0" r="0" b="0"/>
              <wp:wrapNone/>
              <wp:docPr id="146" name="IM 42"/>
              <wp:cNvGraphicFramePr/>
              <a:graphic xmlns:a="http://schemas.openxmlformats.org/drawingml/2006/main">
                <a:graphicData uri="http://schemas.openxmlformats.org/drawingml/2006/picture">
                  <pic:pic xmlns:pic="http://schemas.openxmlformats.org/drawingml/2006/picture">
                    <pic:nvPicPr>
                      <pic:cNvPr id="14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1"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769"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hint="eastAsia"/>
            </w:rPr>
            <w:fldChar w:fldCharType="begin"/>
          </w:r>
          <w:r>
            <w:delInstrText xml:space="preserve"> HYPERLINK \l "bookmark42" </w:delInstrText>
          </w:r>
          <w:r>
            <w:rPr>
              <w:rFonts w:hint="eastAsia"/>
            </w:rPr>
          </w:r>
          <w:r>
            <w:rPr>
              <w:rFonts w:hint="eastAsia"/>
            </w:rPr>
            <w:fldChar w:fldCharType="separate"/>
          </w:r>
          <w:r>
            <w:rPr>
              <w:rFonts w:ascii="Calibri" w:eastAsia="Calibri" w:hAnsi="Calibri" w:cs="Calibri"/>
              <w:b/>
              <w:bCs/>
              <w:color w:val="00558C"/>
              <w:spacing w:val="-1"/>
              <w:sz w:val="15"/>
              <w:szCs w:val="15"/>
            </w:rPr>
            <w:delText>1</w:delText>
          </w:r>
          <w:r>
            <w:rPr>
              <w:rFonts w:ascii="Calibri" w:eastAsia="SimSun" w:hAnsi="Calibri" w:cs="Calibri" w:hint="eastAsia"/>
              <w:b/>
              <w:bCs/>
              <w:color w:val="00558C"/>
              <w:spacing w:val="-1"/>
              <w:sz w:val="15"/>
              <w:szCs w:val="15"/>
              <w:lang w:eastAsia="zh-CN"/>
            </w:rPr>
            <w:delText>1</w:delText>
          </w:r>
          <w:r>
            <w:rPr>
              <w:rFonts w:ascii="Calibri" w:eastAsia="SimSun" w:hAnsi="Calibri" w:cs="Calibri" w:hint="eastAsia"/>
              <w:b/>
              <w:bCs/>
              <w:color w:val="00558C"/>
              <w:spacing w:val="-1"/>
              <w:sz w:val="15"/>
              <w:szCs w:val="15"/>
              <w:lang w:eastAsia="zh-CN"/>
            </w:rPr>
            <w:fldChar w:fldCharType="end"/>
          </w:r>
        </w:del>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F2" w14:textId="77777777" w:rsidR="000F72C1" w:rsidRDefault="0020793E">
    <w:pPr>
      <w:spacing w:before="285" w:after="72" w:line="188" w:lineRule="auto"/>
      <w:ind w:left="39"/>
      <w:rPr>
        <w:ins w:id="1770" w:author="Jiang" w:date="2024-07-10T20:24:00Z"/>
      </w:rPr>
    </w:pPr>
    <w:ins w:id="1771" w:author="Jiang" w:date="2024-07-10T20:25:00Z">
      <w:r>
        <w:rPr>
          <w:noProof/>
        </w:rPr>
        <mc:AlternateContent>
          <mc:Choice Requires="wps">
            <w:drawing>
              <wp:anchor distT="0" distB="0" distL="114300" distR="114300" simplePos="0" relativeHeight="251748352" behindDoc="0" locked="0" layoutInCell="1" allowOverlap="1" wp14:anchorId="06648CA0" wp14:editId="06648CA1">
                <wp:simplePos x="0" y="0"/>
                <wp:positionH relativeFrom="margin">
                  <wp:align>right</wp:align>
                </wp:positionH>
                <wp:positionV relativeFrom="paragraph">
                  <wp:posOffset>0</wp:posOffset>
                </wp:positionV>
                <wp:extent cx="1828800" cy="1828800"/>
                <wp:effectExtent l="0" t="0" r="0" b="0"/>
                <wp:wrapNone/>
                <wp:docPr id="224" name="文本框 2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C" w14:textId="77777777" w:rsidR="000F72C1" w:rsidRDefault="0020793E">
                            <w:pPr>
                              <w:pStyle w:val="Footer"/>
                            </w:pPr>
                            <w:ins w:id="1772" w:author="Jiang" w:date="2024-07-10T20:25:00Z">
                              <w:r>
                                <w:fldChar w:fldCharType="begin"/>
                              </w:r>
                              <w:r>
                                <w:instrText xml:space="preserve"> PAGE  \* MERGEFORMAT </w:instrText>
                              </w:r>
                              <w:r>
                                <w:fldChar w:fldCharType="separate"/>
                              </w:r>
                              <w:r>
                                <w:t>17</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83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jupqDHgIAAC0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jupqDHgIAAC0EAAAOAAAAAAAAAAEAIAAAADUBAABkcnMvZTJvRG9jLnhtbFBL&#10;BQYAAAAABgAGAFkBAADFBQAAAAA=&#10;">
                <v:fill on="f" focussize="0,0"/>
                <v:stroke on="f" weight="0.5pt"/>
                <v:imagedata o:title=""/>
                <o:lock v:ext="edit" aspectratio="f"/>
                <v:textbox inset="0mm,0mm,0mm,0mm" style="mso-fit-shape-to-text:t;">
                  <w:txbxContent>
                    <w:p>
                      <w:pPr>
                        <w:pStyle w:val="9"/>
                      </w:pPr>
                      <w:ins w:id="215" w:author="Jiang [2]" w:date="2024-07-10T20:25:21Z">
                        <w:r>
                          <w:rPr/>
                          <w:fldChar w:fldCharType="begin"/>
                        </w:r>
                      </w:ins>
                      <w:ins w:id="216" w:author="Jiang [2]" w:date="2024-07-10T20:25:21Z">
                        <w:r>
                          <w:rPr/>
                          <w:instrText xml:space="preserve"> PAGE  \* MERGEFORMAT </w:instrText>
                        </w:r>
                      </w:ins>
                      <w:ins w:id="217" w:author="Jiang [2]" w:date="2024-07-10T20:25:21Z">
                        <w:r>
                          <w:rPr/>
                          <w:fldChar w:fldCharType="separate"/>
                        </w:r>
                      </w:ins>
                      <w:ins w:id="218" w:author="Jiang [2]" w:date="2024-07-10T20:25:21Z">
                        <w:r>
                          <w:rPr/>
                          <w:t>17</w:t>
                        </w:r>
                      </w:ins>
                      <w:ins w:id="219" w:author="Jiang [2]" w:date="2024-07-10T20:25:21Z">
                        <w:r>
                          <w:rPr/>
                          <w:fldChar w:fldCharType="end"/>
                        </w:r>
                      </w:ins>
                    </w:p>
                  </w:txbxContent>
                </v:textbox>
              </v:shape>
            </w:pict>
          </mc:Fallback>
        </mc:AlternateContent>
      </w:r>
    </w:ins>
  </w:p>
  <w:sdt>
    <w:sdtPr>
      <w:id w:val="1788158965"/>
      <w:docPartObj>
        <w:docPartGallery w:val="Table of Contents"/>
        <w:docPartUnique/>
      </w:docPartObj>
    </w:sdtPr>
    <w:sdtEndPr>
      <w:rPr>
        <w:rFonts w:ascii="Calibri" w:eastAsia="Calibri" w:hAnsi="Calibri" w:cs="Calibri"/>
        <w:sz w:val="15"/>
        <w:szCs w:val="15"/>
      </w:rPr>
    </w:sdtEndPr>
    <w:sdtContent>
      <w:p w14:paraId="06648BF3"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7088" behindDoc="0" locked="0" layoutInCell="0" allowOverlap="1" wp14:anchorId="06648CA2" wp14:editId="06648CA3">
              <wp:simplePos x="0" y="0"/>
              <wp:positionH relativeFrom="page">
                <wp:posOffset>557530</wp:posOffset>
              </wp:positionH>
              <wp:positionV relativeFrom="page">
                <wp:posOffset>9742170</wp:posOffset>
              </wp:positionV>
              <wp:extent cx="6516370" cy="6350"/>
              <wp:effectExtent l="0" t="0" r="0" b="0"/>
              <wp:wrapNone/>
              <wp:docPr id="192" name="IM 42"/>
              <wp:cNvGraphicFramePr/>
              <a:graphic xmlns:a="http://schemas.openxmlformats.org/drawingml/2006/main">
                <a:graphicData uri="http://schemas.openxmlformats.org/drawingml/2006/picture">
                  <pic:pic xmlns:pic="http://schemas.openxmlformats.org/drawingml/2006/picture">
                    <pic:nvPicPr>
                      <pic:cNvPr id="19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4"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773"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hint="eastAsia"/>
            </w:rPr>
            <w:fldChar w:fldCharType="begin"/>
          </w:r>
          <w:r>
            <w:delInstrText xml:space="preserve"> HYPERLINK \l "bookmark42" </w:delInstrText>
          </w:r>
          <w:r>
            <w:rPr>
              <w:rFonts w:hint="eastAsia"/>
            </w:rPr>
          </w:r>
          <w:r>
            <w:rPr>
              <w:rFonts w:hint="eastAsia"/>
            </w:rPr>
            <w:fldChar w:fldCharType="separate"/>
          </w:r>
          <w:r>
            <w:rPr>
              <w:rFonts w:ascii="Calibri" w:eastAsia="Calibri" w:hAnsi="Calibri" w:cs="Calibri"/>
              <w:b/>
              <w:bCs/>
              <w:color w:val="00558C"/>
              <w:spacing w:val="-1"/>
              <w:sz w:val="15"/>
              <w:szCs w:val="15"/>
            </w:rPr>
            <w:delText>1</w:delText>
          </w:r>
          <w:r>
            <w:rPr>
              <w:rFonts w:ascii="Calibri" w:eastAsia="SimSun" w:hAnsi="Calibri" w:cs="Calibri" w:hint="eastAsia"/>
              <w:b/>
              <w:bCs/>
              <w:color w:val="00558C"/>
              <w:spacing w:val="-1"/>
              <w:sz w:val="15"/>
              <w:szCs w:val="15"/>
              <w:lang w:eastAsia="zh-CN"/>
            </w:rPr>
            <w:delText>2</w:delText>
          </w:r>
          <w:r>
            <w:rPr>
              <w:rFonts w:ascii="Calibri" w:eastAsia="SimSun" w:hAnsi="Calibri" w:cs="Calibri" w:hint="eastAsia"/>
              <w:b/>
              <w:bCs/>
              <w:color w:val="00558C"/>
              <w:spacing w:val="-1"/>
              <w:sz w:val="15"/>
              <w:szCs w:val="15"/>
              <w:lang w:eastAsia="zh-CN"/>
            </w:rPr>
            <w:fldChar w:fldCharType="end"/>
          </w:r>
        </w:del>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F5" w14:textId="77777777" w:rsidR="000F72C1" w:rsidRDefault="0020793E">
    <w:pPr>
      <w:spacing w:before="285" w:after="72" w:line="188" w:lineRule="auto"/>
      <w:ind w:left="39"/>
      <w:rPr>
        <w:ins w:id="1774" w:author="Jiang" w:date="2024-07-10T20:24:00Z"/>
      </w:rPr>
    </w:pPr>
    <w:ins w:id="1775" w:author="Jiang" w:date="2024-07-10T20:25:00Z">
      <w:r>
        <w:rPr>
          <w:noProof/>
        </w:rPr>
        <mc:AlternateContent>
          <mc:Choice Requires="wps">
            <w:drawing>
              <wp:anchor distT="0" distB="0" distL="114300" distR="114300" simplePos="0" relativeHeight="251749376" behindDoc="0" locked="0" layoutInCell="1" allowOverlap="1" wp14:anchorId="06648CA4" wp14:editId="06648CA5">
                <wp:simplePos x="0" y="0"/>
                <wp:positionH relativeFrom="margin">
                  <wp:align>right</wp:align>
                </wp:positionH>
                <wp:positionV relativeFrom="paragraph">
                  <wp:posOffset>0</wp:posOffset>
                </wp:positionV>
                <wp:extent cx="1828800" cy="1828800"/>
                <wp:effectExtent l="0" t="0" r="0" b="0"/>
                <wp:wrapNone/>
                <wp:docPr id="225" name="文本框 2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D" w14:textId="77777777" w:rsidR="000F72C1" w:rsidRDefault="0020793E">
                            <w:pPr>
                              <w:pStyle w:val="Footer"/>
                            </w:pPr>
                            <w:ins w:id="1776" w:author="Jiang" w:date="2024-07-10T20:25:00Z">
                              <w:r>
                                <w:fldChar w:fldCharType="begin"/>
                              </w:r>
                              <w:r>
                                <w:instrText xml:space="preserve"> PAGE  \* MERGEFORMAT </w:instrText>
                              </w:r>
                              <w:r>
                                <w:fldChar w:fldCharType="separate"/>
                              </w:r>
                              <w:r>
                                <w:t>18</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93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rnSxYx8CAAAtBAAADgAAAAAAAAABACAAAAA1AQAAZHJzL2Uyb0RvYy54bWxQ&#10;SwUGAAAAAAYABgBZAQAAxgUAAAAA&#10;">
                <v:fill on="f" focussize="0,0"/>
                <v:stroke on="f" weight="0.5pt"/>
                <v:imagedata o:title=""/>
                <o:lock v:ext="edit" aspectratio="f"/>
                <v:textbox inset="0mm,0mm,0mm,0mm" style="mso-fit-shape-to-text:t;">
                  <w:txbxContent>
                    <w:p>
                      <w:pPr>
                        <w:pStyle w:val="9"/>
                      </w:pPr>
                      <w:ins w:id="238" w:author="Jiang [2]" w:date="2024-07-10T20:25:21Z">
                        <w:r>
                          <w:rPr/>
                          <w:fldChar w:fldCharType="begin"/>
                        </w:r>
                      </w:ins>
                      <w:ins w:id="239" w:author="Jiang [2]" w:date="2024-07-10T20:25:21Z">
                        <w:r>
                          <w:rPr/>
                          <w:instrText xml:space="preserve"> PAGE  \* MERGEFORMAT </w:instrText>
                        </w:r>
                      </w:ins>
                      <w:ins w:id="240" w:author="Jiang [2]" w:date="2024-07-10T20:25:21Z">
                        <w:r>
                          <w:rPr/>
                          <w:fldChar w:fldCharType="separate"/>
                        </w:r>
                      </w:ins>
                      <w:ins w:id="241" w:author="Jiang [2]" w:date="2024-07-10T20:25:21Z">
                        <w:r>
                          <w:rPr/>
                          <w:t>18</w:t>
                        </w:r>
                      </w:ins>
                      <w:ins w:id="242" w:author="Jiang [2]" w:date="2024-07-10T20:25:21Z">
                        <w:r>
                          <w:rPr/>
                          <w:fldChar w:fldCharType="end"/>
                        </w:r>
                      </w:ins>
                    </w:p>
                  </w:txbxContent>
                </v:textbox>
              </v:shape>
            </w:pict>
          </mc:Fallback>
        </mc:AlternateContent>
      </w:r>
    </w:ins>
  </w:p>
  <w:sdt>
    <w:sdtPr>
      <w:id w:val="899399509"/>
      <w:docPartObj>
        <w:docPartGallery w:val="Table of Contents"/>
        <w:docPartUnique/>
      </w:docPartObj>
    </w:sdtPr>
    <w:sdtEndPr>
      <w:rPr>
        <w:rFonts w:ascii="Calibri" w:eastAsia="Calibri" w:hAnsi="Calibri" w:cs="Calibri"/>
        <w:sz w:val="15"/>
        <w:szCs w:val="15"/>
      </w:rPr>
    </w:sdtEndPr>
    <w:sdtContent>
      <w:p w14:paraId="06648BF6"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4080" behindDoc="0" locked="0" layoutInCell="0" allowOverlap="1" wp14:anchorId="06648CA6" wp14:editId="06648CA7">
              <wp:simplePos x="0" y="0"/>
              <wp:positionH relativeFrom="page">
                <wp:posOffset>557530</wp:posOffset>
              </wp:positionH>
              <wp:positionV relativeFrom="page">
                <wp:posOffset>9742170</wp:posOffset>
              </wp:positionV>
              <wp:extent cx="6516370" cy="6350"/>
              <wp:effectExtent l="0" t="0" r="0" b="0"/>
              <wp:wrapNone/>
              <wp:docPr id="147" name="IM 42"/>
              <wp:cNvGraphicFramePr/>
              <a:graphic xmlns:a="http://schemas.openxmlformats.org/drawingml/2006/main">
                <a:graphicData uri="http://schemas.openxmlformats.org/drawingml/2006/picture">
                  <pic:pic xmlns:pic="http://schemas.openxmlformats.org/drawingml/2006/picture">
                    <pic:nvPicPr>
                      <pic:cNvPr id="14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7"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r>
          <w:rPr>
            <w:rFonts w:ascii="Calibri" w:eastAsia="Calibri" w:hAnsi="Calibri" w:cs="Calibri"/>
            <w:b/>
            <w:bCs/>
            <w:color w:val="00558C"/>
            <w:spacing w:val="1"/>
            <w:sz w:val="15"/>
            <w:szCs w:val="15"/>
          </w:rPr>
          <w:t xml:space="preserve"> </w:t>
        </w:r>
        <w:del w:id="1777" w:author="Jiang" w:date="2024-07-10T20:27: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3</w:delText>
          </w:r>
        </w:del>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F8" w14:textId="77777777" w:rsidR="000F72C1" w:rsidRDefault="0020793E">
    <w:pPr>
      <w:spacing w:before="285" w:after="72" w:line="188" w:lineRule="auto"/>
      <w:ind w:left="39"/>
      <w:rPr>
        <w:ins w:id="1778" w:author="Jiang" w:date="2024-07-10T20:24:00Z"/>
      </w:rPr>
    </w:pPr>
    <w:ins w:id="1779" w:author="Jiang" w:date="2024-07-10T20:25:00Z">
      <w:r>
        <w:rPr>
          <w:noProof/>
        </w:rPr>
        <mc:AlternateContent>
          <mc:Choice Requires="wps">
            <w:drawing>
              <wp:anchor distT="0" distB="0" distL="114300" distR="114300" simplePos="0" relativeHeight="251750400" behindDoc="0" locked="0" layoutInCell="1" allowOverlap="1" wp14:anchorId="06648CA8" wp14:editId="06648CA9">
                <wp:simplePos x="0" y="0"/>
                <wp:positionH relativeFrom="margin">
                  <wp:align>right</wp:align>
                </wp:positionH>
                <wp:positionV relativeFrom="paragraph">
                  <wp:posOffset>0</wp:posOffset>
                </wp:positionV>
                <wp:extent cx="1828800" cy="1828800"/>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E" w14:textId="77777777" w:rsidR="000F72C1" w:rsidRDefault="0020793E">
                            <w:pPr>
                              <w:pStyle w:val="Footer"/>
                            </w:pPr>
                            <w:ins w:id="1780" w:author="Jiang" w:date="2024-07-10T20:25:00Z">
                              <w:r>
                                <w:fldChar w:fldCharType="begin"/>
                              </w:r>
                              <w:r>
                                <w:instrText xml:space="preserve"> PAGE  \* MERGEFORMAT </w:instrText>
                              </w:r>
                              <w:r>
                                <w:fldChar w:fldCharType="separate"/>
                              </w:r>
                              <w:r>
                                <w:t>19</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04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ILyYHgIAAC0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4ILyYHgIAAC0EAAAOAAAAAAAAAAEAIAAAADUBAABkcnMvZTJvRG9jLnhtbFBL&#10;BQYAAAAABgAGAFkBAADFBQAAAAA=&#10;">
                <v:fill on="f" focussize="0,0"/>
                <v:stroke on="f" weight="0.5pt"/>
                <v:imagedata o:title=""/>
                <o:lock v:ext="edit" aspectratio="f"/>
                <v:textbox inset="0mm,0mm,0mm,0mm" style="mso-fit-shape-to-text:t;">
                  <w:txbxContent>
                    <w:p>
                      <w:pPr>
                        <w:pStyle w:val="9"/>
                      </w:pPr>
                      <w:ins w:id="261" w:author="Jiang [2]" w:date="2024-07-10T20:25:21Z">
                        <w:r>
                          <w:rPr/>
                          <w:fldChar w:fldCharType="begin"/>
                        </w:r>
                      </w:ins>
                      <w:ins w:id="262" w:author="Jiang [2]" w:date="2024-07-10T20:25:21Z">
                        <w:r>
                          <w:rPr/>
                          <w:instrText xml:space="preserve"> PAGE  \* MERGEFORMAT </w:instrText>
                        </w:r>
                      </w:ins>
                      <w:ins w:id="263" w:author="Jiang [2]" w:date="2024-07-10T20:25:21Z">
                        <w:r>
                          <w:rPr/>
                          <w:fldChar w:fldCharType="separate"/>
                        </w:r>
                      </w:ins>
                      <w:ins w:id="264" w:author="Jiang [2]" w:date="2024-07-10T20:25:21Z">
                        <w:r>
                          <w:rPr/>
                          <w:t>19</w:t>
                        </w:r>
                      </w:ins>
                      <w:ins w:id="265" w:author="Jiang [2]" w:date="2024-07-10T20:25:21Z">
                        <w:r>
                          <w:rPr/>
                          <w:fldChar w:fldCharType="end"/>
                        </w:r>
                      </w:ins>
                    </w:p>
                  </w:txbxContent>
                </v:textbox>
              </v:shape>
            </w:pict>
          </mc:Fallback>
        </mc:AlternateContent>
      </w:r>
    </w:ins>
  </w:p>
  <w:sdt>
    <w:sdtPr>
      <w:id w:val="1848907858"/>
      <w:docPartObj>
        <w:docPartGallery w:val="Table of Contents"/>
        <w:docPartUnique/>
      </w:docPartObj>
    </w:sdtPr>
    <w:sdtEndPr>
      <w:rPr>
        <w:rFonts w:ascii="Calibri" w:eastAsia="Calibri" w:hAnsi="Calibri" w:cs="Calibri"/>
        <w:sz w:val="15"/>
        <w:szCs w:val="15"/>
      </w:rPr>
    </w:sdtEndPr>
    <w:sdtContent>
      <w:p w14:paraId="06648BF9"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5104" behindDoc="0" locked="0" layoutInCell="0" allowOverlap="1" wp14:anchorId="06648CAA" wp14:editId="06648CAB">
              <wp:simplePos x="0" y="0"/>
              <wp:positionH relativeFrom="page">
                <wp:posOffset>557530</wp:posOffset>
              </wp:positionH>
              <wp:positionV relativeFrom="page">
                <wp:posOffset>9742170</wp:posOffset>
              </wp:positionV>
              <wp:extent cx="6516370" cy="6350"/>
              <wp:effectExtent l="0" t="0" r="0" b="0"/>
              <wp:wrapNone/>
              <wp:docPr id="148" name="IM 42"/>
              <wp:cNvGraphicFramePr/>
              <a:graphic xmlns:a="http://schemas.openxmlformats.org/drawingml/2006/main">
                <a:graphicData uri="http://schemas.openxmlformats.org/drawingml/2006/picture">
                  <pic:pic xmlns:pic="http://schemas.openxmlformats.org/drawingml/2006/picture">
                    <pic:nvPicPr>
                      <pic:cNvPr id="14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A"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r>
          <w:rPr>
            <w:rFonts w:ascii="Calibri" w:eastAsia="Calibri" w:hAnsi="Calibri" w:cs="Calibri"/>
            <w:b/>
            <w:bCs/>
            <w:color w:val="00558C"/>
            <w:spacing w:val="1"/>
            <w:sz w:val="15"/>
            <w:szCs w:val="15"/>
          </w:rPr>
          <w:t xml:space="preserve"> </w:t>
        </w:r>
        <w:del w:id="1781"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4</w:delText>
          </w:r>
        </w:del>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FB" w14:textId="77777777" w:rsidR="000F72C1" w:rsidRDefault="0020793E">
    <w:pPr>
      <w:spacing w:before="285" w:after="72" w:line="188" w:lineRule="auto"/>
      <w:ind w:left="39"/>
      <w:rPr>
        <w:ins w:id="1783" w:author="Jiang" w:date="2024-07-10T20:24:00Z"/>
      </w:rPr>
    </w:pPr>
    <w:ins w:id="1784" w:author="Jiang" w:date="2024-07-10T20:25:00Z">
      <w:r>
        <w:rPr>
          <w:noProof/>
        </w:rPr>
        <mc:AlternateContent>
          <mc:Choice Requires="wps">
            <w:drawing>
              <wp:anchor distT="0" distB="0" distL="114300" distR="114300" simplePos="0" relativeHeight="251751424" behindDoc="0" locked="0" layoutInCell="1" allowOverlap="1" wp14:anchorId="06648CAC" wp14:editId="06648CAD">
                <wp:simplePos x="0" y="0"/>
                <wp:positionH relativeFrom="margin">
                  <wp:align>right</wp:align>
                </wp:positionH>
                <wp:positionV relativeFrom="paragraph">
                  <wp:posOffset>0</wp:posOffset>
                </wp:positionV>
                <wp:extent cx="1828800" cy="1828800"/>
                <wp:effectExtent l="0" t="0" r="0" b="0"/>
                <wp:wrapNone/>
                <wp:docPr id="227" name="文本框 2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F" w14:textId="77777777" w:rsidR="000F72C1" w:rsidRDefault="0020793E">
                            <w:pPr>
                              <w:pStyle w:val="Footer"/>
                            </w:pPr>
                            <w:ins w:id="1785" w:author="Jiang" w:date="2024-07-10T20:25:00Z">
                              <w:r>
                                <w:fldChar w:fldCharType="begin"/>
                              </w:r>
                              <w:r>
                                <w:instrText xml:space="preserve"> PAGE  \* MERGEFORMAT </w:instrText>
                              </w:r>
                              <w:r>
                                <w:fldChar w:fldCharType="separate"/>
                              </w:r>
                              <w:r>
                                <w:t>20</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14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de6XeB8CAAAtBAAADgAAAAAAAAABACAAAAA1AQAAZHJzL2Uyb0RvYy54bWxQ&#10;SwUGAAAAAAYABgBZAQAAxgUAAAAA&#10;">
                <v:fill on="f" focussize="0,0"/>
                <v:stroke on="f" weight="0.5pt"/>
                <v:imagedata o:title=""/>
                <o:lock v:ext="edit" aspectratio="f"/>
                <v:textbox inset="0mm,0mm,0mm,0mm" style="mso-fit-shape-to-text:t;">
                  <w:txbxContent>
                    <w:p>
                      <w:pPr>
                        <w:pStyle w:val="9"/>
                      </w:pPr>
                      <w:ins w:id="284" w:author="Jiang [2]" w:date="2024-07-10T20:25:21Z">
                        <w:r>
                          <w:rPr/>
                          <w:fldChar w:fldCharType="begin"/>
                        </w:r>
                      </w:ins>
                      <w:ins w:id="285" w:author="Jiang [2]" w:date="2024-07-10T20:25:21Z">
                        <w:r>
                          <w:rPr/>
                          <w:instrText xml:space="preserve"> PAGE  \* MERGEFORMAT </w:instrText>
                        </w:r>
                      </w:ins>
                      <w:ins w:id="286" w:author="Jiang [2]" w:date="2024-07-10T20:25:21Z">
                        <w:r>
                          <w:rPr/>
                          <w:fldChar w:fldCharType="separate"/>
                        </w:r>
                      </w:ins>
                      <w:ins w:id="287" w:author="Jiang [2]" w:date="2024-07-10T20:25:21Z">
                        <w:r>
                          <w:rPr/>
                          <w:t>20</w:t>
                        </w:r>
                      </w:ins>
                      <w:ins w:id="288" w:author="Jiang [2]" w:date="2024-07-10T20:25:21Z">
                        <w:r>
                          <w:rPr/>
                          <w:fldChar w:fldCharType="end"/>
                        </w:r>
                      </w:ins>
                    </w:p>
                  </w:txbxContent>
                </v:textbox>
              </v:shape>
            </w:pict>
          </mc:Fallback>
        </mc:AlternateContent>
      </w:r>
    </w:ins>
  </w:p>
  <w:sdt>
    <w:sdtPr>
      <w:id w:val="1870485264"/>
      <w:docPartObj>
        <w:docPartGallery w:val="Table of Contents"/>
        <w:docPartUnique/>
      </w:docPartObj>
    </w:sdtPr>
    <w:sdtEndPr>
      <w:rPr>
        <w:rFonts w:ascii="Calibri" w:eastAsia="Calibri" w:hAnsi="Calibri" w:cs="Calibri"/>
        <w:sz w:val="15"/>
        <w:szCs w:val="15"/>
      </w:rPr>
    </w:sdtEndPr>
    <w:sdtContent>
      <w:p w14:paraId="06648BFC"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6128" behindDoc="0" locked="0" layoutInCell="0" allowOverlap="1" wp14:anchorId="06648CAE" wp14:editId="06648CAF">
              <wp:simplePos x="0" y="0"/>
              <wp:positionH relativeFrom="page">
                <wp:posOffset>557530</wp:posOffset>
              </wp:positionH>
              <wp:positionV relativeFrom="page">
                <wp:posOffset>9742170</wp:posOffset>
              </wp:positionV>
              <wp:extent cx="6516370" cy="6350"/>
              <wp:effectExtent l="0" t="0" r="0" b="0"/>
              <wp:wrapNone/>
              <wp:docPr id="149" name="IM 42"/>
              <wp:cNvGraphicFramePr/>
              <a:graphic xmlns:a="http://schemas.openxmlformats.org/drawingml/2006/main">
                <a:graphicData uri="http://schemas.openxmlformats.org/drawingml/2006/picture">
                  <pic:pic xmlns:pic="http://schemas.openxmlformats.org/drawingml/2006/picture">
                    <pic:nvPicPr>
                      <pic:cNvPr id="149"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D"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786"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5</w:delText>
          </w:r>
        </w:del>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FE" w14:textId="77777777" w:rsidR="000F72C1" w:rsidRDefault="0020793E">
    <w:pPr>
      <w:spacing w:before="285" w:after="72" w:line="188" w:lineRule="auto"/>
      <w:ind w:left="39"/>
      <w:rPr>
        <w:ins w:id="1787" w:author="Jiang" w:date="2024-07-10T20:24:00Z"/>
      </w:rPr>
    </w:pPr>
    <w:ins w:id="1788" w:author="Jiang" w:date="2024-07-10T20:25:00Z">
      <w:r>
        <w:rPr>
          <w:noProof/>
        </w:rPr>
        <mc:AlternateContent>
          <mc:Choice Requires="wps">
            <w:drawing>
              <wp:anchor distT="0" distB="0" distL="114300" distR="114300" simplePos="0" relativeHeight="251752448" behindDoc="0" locked="0" layoutInCell="1" allowOverlap="1" wp14:anchorId="06648CB0" wp14:editId="06648CB1">
                <wp:simplePos x="0" y="0"/>
                <wp:positionH relativeFrom="margin">
                  <wp:align>right</wp:align>
                </wp:positionH>
                <wp:positionV relativeFrom="paragraph">
                  <wp:posOffset>0</wp:posOffset>
                </wp:positionV>
                <wp:extent cx="1828800" cy="1828800"/>
                <wp:effectExtent l="0" t="0" r="0" b="0"/>
                <wp:wrapNone/>
                <wp:docPr id="228" name="文本框 2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0" w14:textId="77777777" w:rsidR="000F72C1" w:rsidRDefault="0020793E">
                            <w:pPr>
                              <w:pStyle w:val="Footer"/>
                            </w:pPr>
                            <w:ins w:id="1789" w:author="Jiang" w:date="2024-07-10T20:25:00Z">
                              <w:r>
                                <w:fldChar w:fldCharType="begin"/>
                              </w:r>
                              <w:r>
                                <w:instrText xml:space="preserve"> PAGE  \* MERGEFORMAT </w:instrText>
                              </w:r>
                              <w:r>
                                <w:fldChar w:fldCharType="separate"/>
                              </w:r>
                              <w:r>
                                <w:t>22</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24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55E3ZHQIAAC0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nkTdkdAgAALQQAAA4AAAAAAAAAAQAgAAAANQEAAGRycy9lMm9Eb2MueG1sUEsF&#10;BgAAAAAGAAYAWQEAAMQFAAAAAA==&#10;">
                <v:fill on="f" focussize="0,0"/>
                <v:stroke on="f" weight="0.5pt"/>
                <v:imagedata o:title=""/>
                <o:lock v:ext="edit" aspectratio="f"/>
                <v:textbox inset="0mm,0mm,0mm,0mm" style="mso-fit-shape-to-text:t;">
                  <w:txbxContent>
                    <w:p>
                      <w:pPr>
                        <w:pStyle w:val="9"/>
                      </w:pPr>
                      <w:ins w:id="307" w:author="Jiang [2]" w:date="2024-07-10T20:25:21Z">
                        <w:r>
                          <w:rPr/>
                          <w:fldChar w:fldCharType="begin"/>
                        </w:r>
                      </w:ins>
                      <w:ins w:id="308" w:author="Jiang [2]" w:date="2024-07-10T20:25:21Z">
                        <w:r>
                          <w:rPr/>
                          <w:instrText xml:space="preserve"> PAGE  \* MERGEFORMAT </w:instrText>
                        </w:r>
                      </w:ins>
                      <w:ins w:id="309" w:author="Jiang [2]" w:date="2024-07-10T20:25:21Z">
                        <w:r>
                          <w:rPr/>
                          <w:fldChar w:fldCharType="separate"/>
                        </w:r>
                      </w:ins>
                      <w:ins w:id="310" w:author="Jiang [2]" w:date="2024-07-10T20:25:21Z">
                        <w:r>
                          <w:rPr/>
                          <w:t>22</w:t>
                        </w:r>
                      </w:ins>
                      <w:ins w:id="311" w:author="Jiang [2]" w:date="2024-07-10T20:25:21Z">
                        <w:r>
                          <w:rPr/>
                          <w:fldChar w:fldCharType="end"/>
                        </w:r>
                      </w:ins>
                    </w:p>
                  </w:txbxContent>
                </v:textbox>
              </v:shape>
            </w:pict>
          </mc:Fallback>
        </mc:AlternateContent>
      </w:r>
    </w:ins>
  </w:p>
  <w:sdt>
    <w:sdtPr>
      <w:id w:val="1579488746"/>
      <w:docPartObj>
        <w:docPartGallery w:val="Table of Contents"/>
        <w:docPartUnique/>
      </w:docPartObj>
    </w:sdtPr>
    <w:sdtEndPr>
      <w:rPr>
        <w:rFonts w:ascii="Calibri" w:eastAsia="Calibri" w:hAnsi="Calibri" w:cs="Calibri"/>
        <w:sz w:val="15"/>
        <w:szCs w:val="15"/>
      </w:rPr>
    </w:sdtEndPr>
    <w:sdtContent>
      <w:p w14:paraId="06648BFF"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7152" behindDoc="0" locked="0" layoutInCell="0" allowOverlap="1" wp14:anchorId="06648CB2" wp14:editId="06648CB3">
              <wp:simplePos x="0" y="0"/>
              <wp:positionH relativeFrom="page">
                <wp:posOffset>557530</wp:posOffset>
              </wp:positionH>
              <wp:positionV relativeFrom="page">
                <wp:posOffset>9742170</wp:posOffset>
              </wp:positionV>
              <wp:extent cx="6516370" cy="6350"/>
              <wp:effectExtent l="0" t="0" r="0" b="0"/>
              <wp:wrapNone/>
              <wp:docPr id="150" name="IM 42"/>
              <wp:cNvGraphicFramePr/>
              <a:graphic xmlns:a="http://schemas.openxmlformats.org/drawingml/2006/main">
                <a:graphicData uri="http://schemas.openxmlformats.org/drawingml/2006/picture">
                  <pic:pic xmlns:pic="http://schemas.openxmlformats.org/drawingml/2006/picture">
                    <pic:nvPicPr>
                      <pic:cNvPr id="15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0"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790"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6</w:delText>
          </w:r>
        </w:del>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01" w14:textId="77777777" w:rsidR="000F72C1" w:rsidRDefault="0020793E">
    <w:pPr>
      <w:spacing w:before="285" w:after="72" w:line="188" w:lineRule="auto"/>
      <w:ind w:left="39"/>
      <w:rPr>
        <w:ins w:id="1791" w:author="Jiang" w:date="2024-07-10T20:24:00Z"/>
      </w:rPr>
    </w:pPr>
    <w:ins w:id="1792" w:author="Jiang" w:date="2024-07-10T20:25:00Z">
      <w:r>
        <w:rPr>
          <w:noProof/>
        </w:rPr>
        <mc:AlternateContent>
          <mc:Choice Requires="wps">
            <w:drawing>
              <wp:anchor distT="0" distB="0" distL="114300" distR="114300" simplePos="0" relativeHeight="251753472" behindDoc="0" locked="0" layoutInCell="1" allowOverlap="1" wp14:anchorId="06648CB4" wp14:editId="06648CB5">
                <wp:simplePos x="0" y="0"/>
                <wp:positionH relativeFrom="margin">
                  <wp:align>right</wp:align>
                </wp:positionH>
                <wp:positionV relativeFrom="paragraph">
                  <wp:posOffset>0</wp:posOffset>
                </wp:positionV>
                <wp:extent cx="1828800" cy="1828800"/>
                <wp:effectExtent l="0" t="0" r="0" b="0"/>
                <wp:wrapNone/>
                <wp:docPr id="229" name="文本框 2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1" w14:textId="77777777" w:rsidR="000F72C1" w:rsidRDefault="0020793E">
                            <w:pPr>
                              <w:pStyle w:val="Footer"/>
                            </w:pPr>
                            <w:ins w:id="1793" w:author="Jiang" w:date="2024-07-10T20:25:00Z">
                              <w:r>
                                <w:fldChar w:fldCharType="begin"/>
                              </w:r>
                              <w:r>
                                <w:instrText xml:space="preserve"> PAGE  \* MERGEFORMAT </w:instrText>
                              </w:r>
                              <w:r>
                                <w:fldChar w:fldCharType="separate"/>
                              </w:r>
                              <w:r>
                                <w:t>23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34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0KmY5HgIAAC0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0KmY5HgIAAC0EAAAOAAAAAAAAAAEAIAAAADUBAABkcnMvZTJvRG9jLnhtbFBL&#10;BQYAAAAABgAGAFkBAADFBQAAAAA=&#10;">
                <v:fill on="f" focussize="0,0"/>
                <v:stroke on="f" weight="0.5pt"/>
                <v:imagedata o:title=""/>
                <o:lock v:ext="edit" aspectratio="f"/>
                <v:textbox inset="0mm,0mm,0mm,0mm" style="mso-fit-shape-to-text:t;">
                  <w:txbxContent>
                    <w:p>
                      <w:pPr>
                        <w:pStyle w:val="9"/>
                      </w:pPr>
                      <w:ins w:id="330" w:author="Jiang [2]" w:date="2024-07-10T20:25:21Z">
                        <w:r>
                          <w:rPr/>
                          <w:fldChar w:fldCharType="begin"/>
                        </w:r>
                      </w:ins>
                      <w:ins w:id="331" w:author="Jiang [2]" w:date="2024-07-10T20:25:21Z">
                        <w:r>
                          <w:rPr/>
                          <w:instrText xml:space="preserve"> PAGE  \* MERGEFORMAT </w:instrText>
                        </w:r>
                      </w:ins>
                      <w:ins w:id="332" w:author="Jiang [2]" w:date="2024-07-10T20:25:21Z">
                        <w:r>
                          <w:rPr/>
                          <w:fldChar w:fldCharType="separate"/>
                        </w:r>
                      </w:ins>
                      <w:ins w:id="333" w:author="Jiang [2]" w:date="2024-07-10T20:25:21Z">
                        <w:r>
                          <w:rPr/>
                          <w:t>23</w:t>
                        </w:r>
                      </w:ins>
                      <w:ins w:id="334" w:author="Jiang [2]" w:date="2024-07-10T20:25:21Z">
                        <w:r>
                          <w:rPr/>
                          <w:fldChar w:fldCharType="end"/>
                        </w:r>
                      </w:ins>
                    </w:p>
                  </w:txbxContent>
                </v:textbox>
              </v:shape>
            </w:pict>
          </mc:Fallback>
        </mc:AlternateContent>
      </w:r>
    </w:ins>
  </w:p>
  <w:sdt>
    <w:sdtPr>
      <w:id w:val="61540326"/>
      <w:docPartObj>
        <w:docPartGallery w:val="Table of Contents"/>
        <w:docPartUnique/>
      </w:docPartObj>
    </w:sdtPr>
    <w:sdtEndPr>
      <w:rPr>
        <w:rFonts w:ascii="Calibri" w:eastAsia="Calibri" w:hAnsi="Calibri" w:cs="Calibri"/>
        <w:sz w:val="15"/>
        <w:szCs w:val="15"/>
      </w:rPr>
    </w:sdtEndPr>
    <w:sdtContent>
      <w:p w14:paraId="06648C02"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8176" behindDoc="0" locked="0" layoutInCell="0" allowOverlap="1" wp14:anchorId="06648CB6" wp14:editId="06648CB7">
              <wp:simplePos x="0" y="0"/>
              <wp:positionH relativeFrom="page">
                <wp:posOffset>557530</wp:posOffset>
              </wp:positionH>
              <wp:positionV relativeFrom="page">
                <wp:posOffset>9742170</wp:posOffset>
              </wp:positionV>
              <wp:extent cx="6516370" cy="6350"/>
              <wp:effectExtent l="0" t="0" r="0" b="0"/>
              <wp:wrapNone/>
              <wp:docPr id="151" name="IM 42"/>
              <wp:cNvGraphicFramePr/>
              <a:graphic xmlns:a="http://schemas.openxmlformats.org/drawingml/2006/main">
                <a:graphicData uri="http://schemas.openxmlformats.org/drawingml/2006/picture">
                  <pic:pic xmlns:pic="http://schemas.openxmlformats.org/drawingml/2006/picture">
                    <pic:nvPicPr>
                      <pic:cNvPr id="15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3"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794"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7</w:delText>
          </w:r>
        </w:del>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04" w14:textId="77777777" w:rsidR="000F72C1" w:rsidRDefault="0020793E">
    <w:pPr>
      <w:spacing w:before="285" w:after="72" w:line="188" w:lineRule="auto"/>
      <w:ind w:left="39"/>
      <w:rPr>
        <w:ins w:id="1795" w:author="Jiang" w:date="2024-07-10T20:24:00Z"/>
      </w:rPr>
    </w:pPr>
    <w:ins w:id="1796" w:author="Jiang" w:date="2024-07-10T20:25:00Z">
      <w:r>
        <w:rPr>
          <w:noProof/>
        </w:rPr>
        <mc:AlternateContent>
          <mc:Choice Requires="wps">
            <w:drawing>
              <wp:anchor distT="0" distB="0" distL="114300" distR="114300" simplePos="0" relativeHeight="251754496" behindDoc="0" locked="0" layoutInCell="1" allowOverlap="1" wp14:anchorId="06648CB8" wp14:editId="06648CB9">
                <wp:simplePos x="0" y="0"/>
                <wp:positionH relativeFrom="margin">
                  <wp:align>right</wp:align>
                </wp:positionH>
                <wp:positionV relativeFrom="paragraph">
                  <wp:posOffset>0</wp:posOffset>
                </wp:positionV>
                <wp:extent cx="1828800" cy="1828800"/>
                <wp:effectExtent l="0" t="0" r="0" b="0"/>
                <wp:wrapNone/>
                <wp:docPr id="230" name="文本框 2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2" w14:textId="77777777" w:rsidR="000F72C1" w:rsidRDefault="0020793E">
                            <w:pPr>
                              <w:pStyle w:val="Footer"/>
                            </w:pPr>
                            <w:ins w:id="1797" w:author="Jiang" w:date="2024-07-10T20:25:00Z">
                              <w:r>
                                <w:fldChar w:fldCharType="begin"/>
                              </w:r>
                              <w:r>
                                <w:instrText xml:space="preserve"> PAGE  \* MERGEFORMAT </w:instrText>
                              </w:r>
                              <w:r>
                                <w:fldChar w:fldCharType="separate"/>
                              </w:r>
                              <w:r>
                                <w:t>24</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44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2mVq9HgIAAC0EAAAOAAAAAAAAAAEAIAAAADUBAABkcnMvZTJvRG9jLnhtbFBL&#10;BQYAAAAABgAGAFkBAADFBQAAAAA=&#10;">
                <v:fill on="f" focussize="0,0"/>
                <v:stroke on="f" weight="0.5pt"/>
                <v:imagedata o:title=""/>
                <o:lock v:ext="edit" aspectratio="f"/>
                <v:textbox inset="0mm,0mm,0mm,0mm" style="mso-fit-shape-to-text:t;">
                  <w:txbxContent>
                    <w:p>
                      <w:pPr>
                        <w:pStyle w:val="9"/>
                      </w:pPr>
                      <w:ins w:id="353" w:author="Jiang [2]" w:date="2024-07-10T20:25:21Z">
                        <w:r>
                          <w:rPr/>
                          <w:fldChar w:fldCharType="begin"/>
                        </w:r>
                      </w:ins>
                      <w:ins w:id="354" w:author="Jiang [2]" w:date="2024-07-10T20:25:21Z">
                        <w:r>
                          <w:rPr/>
                          <w:instrText xml:space="preserve"> PAGE  \* MERGEFORMAT </w:instrText>
                        </w:r>
                      </w:ins>
                      <w:ins w:id="355" w:author="Jiang [2]" w:date="2024-07-10T20:25:21Z">
                        <w:r>
                          <w:rPr/>
                          <w:fldChar w:fldCharType="separate"/>
                        </w:r>
                      </w:ins>
                      <w:ins w:id="356" w:author="Jiang [2]" w:date="2024-07-10T20:25:21Z">
                        <w:r>
                          <w:rPr/>
                          <w:t>24</w:t>
                        </w:r>
                      </w:ins>
                      <w:ins w:id="357" w:author="Jiang [2]" w:date="2024-07-10T20:25:21Z">
                        <w:r>
                          <w:rPr/>
                          <w:fldChar w:fldCharType="end"/>
                        </w:r>
                      </w:ins>
                    </w:p>
                  </w:txbxContent>
                </v:textbox>
              </v:shape>
            </w:pict>
          </mc:Fallback>
        </mc:AlternateContent>
      </w:r>
    </w:ins>
  </w:p>
  <w:sdt>
    <w:sdtPr>
      <w:id w:val="1194192745"/>
      <w:docPartObj>
        <w:docPartGallery w:val="Table of Contents"/>
        <w:docPartUnique/>
      </w:docPartObj>
    </w:sdtPr>
    <w:sdtEndPr>
      <w:rPr>
        <w:rFonts w:ascii="Calibri" w:eastAsia="Calibri" w:hAnsi="Calibri" w:cs="Calibri"/>
        <w:sz w:val="15"/>
        <w:szCs w:val="15"/>
      </w:rPr>
    </w:sdtEndPr>
    <w:sdtContent>
      <w:p w14:paraId="06648C05"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9200" behindDoc="0" locked="0" layoutInCell="0" allowOverlap="1" wp14:anchorId="06648CBA" wp14:editId="06648CBB">
              <wp:simplePos x="0" y="0"/>
              <wp:positionH relativeFrom="page">
                <wp:posOffset>557530</wp:posOffset>
              </wp:positionH>
              <wp:positionV relativeFrom="page">
                <wp:posOffset>9742170</wp:posOffset>
              </wp:positionV>
              <wp:extent cx="6516370" cy="6350"/>
              <wp:effectExtent l="0" t="0" r="0" b="0"/>
              <wp:wrapNone/>
              <wp:docPr id="152" name="IM 42"/>
              <wp:cNvGraphicFramePr/>
              <a:graphic xmlns:a="http://schemas.openxmlformats.org/drawingml/2006/main">
                <a:graphicData uri="http://schemas.openxmlformats.org/drawingml/2006/picture">
                  <pic:pic xmlns:pic="http://schemas.openxmlformats.org/drawingml/2006/picture">
                    <pic:nvPicPr>
                      <pic:cNvPr id="15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6"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798"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8</w:delText>
          </w:r>
        </w:del>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07" w14:textId="77777777" w:rsidR="000F72C1" w:rsidRDefault="0020793E">
    <w:pPr>
      <w:spacing w:before="285" w:after="72" w:line="188" w:lineRule="auto"/>
      <w:ind w:left="39"/>
      <w:rPr>
        <w:ins w:id="1800" w:author="Jiang" w:date="2024-07-10T20:24:00Z"/>
      </w:rPr>
    </w:pPr>
    <w:ins w:id="1801" w:author="Jiang" w:date="2024-07-10T20:25:00Z">
      <w:r>
        <w:rPr>
          <w:noProof/>
        </w:rPr>
        <mc:AlternateContent>
          <mc:Choice Requires="wps">
            <w:drawing>
              <wp:anchor distT="0" distB="0" distL="114300" distR="114300" simplePos="0" relativeHeight="251755520" behindDoc="0" locked="0" layoutInCell="1" allowOverlap="1" wp14:anchorId="06648CBC" wp14:editId="06648CBD">
                <wp:simplePos x="0" y="0"/>
                <wp:positionH relativeFrom="margin">
                  <wp:align>right</wp:align>
                </wp:positionH>
                <wp:positionV relativeFrom="paragraph">
                  <wp:posOffset>0</wp:posOffset>
                </wp:positionV>
                <wp:extent cx="1828800" cy="182880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3" w14:textId="77777777" w:rsidR="000F72C1" w:rsidRDefault="0020793E">
                            <w:pPr>
                              <w:pStyle w:val="Footer"/>
                            </w:pPr>
                            <w:ins w:id="1802" w:author="Jiang" w:date="2024-07-10T20:25:00Z">
                              <w:r>
                                <w:fldChar w:fldCharType="begin"/>
                              </w:r>
                              <w:r>
                                <w:instrText xml:space="preserve"> PAGE  \* MERGEFORMAT </w:instrText>
                              </w:r>
                              <w:r>
                                <w:fldChar w:fldCharType="separate"/>
                              </w:r>
                              <w:r>
                                <w:t>26</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55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1dxXRwCAAAtBAAADgAAAAAAAAABACAAAAA1AQAAZHJzL2Uyb0RvYy54bWxQSwUG&#10;AAAAAAYABgBZAQAAwwUAAAAA&#10;">
                <v:fill on="f" focussize="0,0"/>
                <v:stroke on="f" weight="0.5pt"/>
                <v:imagedata o:title=""/>
                <o:lock v:ext="edit" aspectratio="f"/>
                <v:textbox inset="0mm,0mm,0mm,0mm" style="mso-fit-shape-to-text:t;">
                  <w:txbxContent>
                    <w:p>
                      <w:pPr>
                        <w:pStyle w:val="9"/>
                      </w:pPr>
                      <w:ins w:id="376" w:author="Jiang [2]" w:date="2024-07-10T20:25:21Z">
                        <w:r>
                          <w:rPr/>
                          <w:fldChar w:fldCharType="begin"/>
                        </w:r>
                      </w:ins>
                      <w:ins w:id="377" w:author="Jiang [2]" w:date="2024-07-10T20:25:21Z">
                        <w:r>
                          <w:rPr/>
                          <w:instrText xml:space="preserve"> PAGE  \* MERGEFORMAT </w:instrText>
                        </w:r>
                      </w:ins>
                      <w:ins w:id="378" w:author="Jiang [2]" w:date="2024-07-10T20:25:21Z">
                        <w:r>
                          <w:rPr/>
                          <w:fldChar w:fldCharType="separate"/>
                        </w:r>
                      </w:ins>
                      <w:ins w:id="379" w:author="Jiang [2]" w:date="2024-07-10T20:25:21Z">
                        <w:r>
                          <w:rPr/>
                          <w:t>26</w:t>
                        </w:r>
                      </w:ins>
                      <w:ins w:id="380" w:author="Jiang [2]" w:date="2024-07-10T20:25:21Z">
                        <w:r>
                          <w:rPr/>
                          <w:fldChar w:fldCharType="end"/>
                        </w:r>
                      </w:ins>
                    </w:p>
                  </w:txbxContent>
                </v:textbox>
              </v:shape>
            </w:pict>
          </mc:Fallback>
        </mc:AlternateContent>
      </w:r>
    </w:ins>
  </w:p>
  <w:sdt>
    <w:sdtPr>
      <w:id w:val="-417710739"/>
      <w:docPartObj>
        <w:docPartGallery w:val="Table of Contents"/>
        <w:docPartUnique/>
      </w:docPartObj>
    </w:sdtPr>
    <w:sdtEndPr>
      <w:rPr>
        <w:rFonts w:ascii="Calibri" w:eastAsia="Calibri" w:hAnsi="Calibri" w:cs="Calibri"/>
        <w:sz w:val="15"/>
        <w:szCs w:val="15"/>
      </w:rPr>
    </w:sdtEndPr>
    <w:sdtContent>
      <w:p w14:paraId="06648C08"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0224" behindDoc="0" locked="0" layoutInCell="0" allowOverlap="1" wp14:anchorId="06648CBE" wp14:editId="06648CBF">
              <wp:simplePos x="0" y="0"/>
              <wp:positionH relativeFrom="page">
                <wp:posOffset>557530</wp:posOffset>
              </wp:positionH>
              <wp:positionV relativeFrom="page">
                <wp:posOffset>9742170</wp:posOffset>
              </wp:positionV>
              <wp:extent cx="6516370" cy="6350"/>
              <wp:effectExtent l="0" t="0" r="0" b="0"/>
              <wp:wrapNone/>
              <wp:docPr id="153" name="IM 42"/>
              <wp:cNvGraphicFramePr/>
              <a:graphic xmlns:a="http://schemas.openxmlformats.org/drawingml/2006/main">
                <a:graphicData uri="http://schemas.openxmlformats.org/drawingml/2006/picture">
                  <pic:pic xmlns:pic="http://schemas.openxmlformats.org/drawingml/2006/picture">
                    <pic:nvPicPr>
                      <pic:cNvPr id="15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9"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03"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9</w:delText>
          </w:r>
        </w:del>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CD" w14:textId="77777777" w:rsidR="000F72C1" w:rsidRDefault="0020793E">
    <w:pPr>
      <w:tabs>
        <w:tab w:val="right" w:pos="10990"/>
      </w:tabs>
      <w:spacing w:before="285" w:after="72" w:line="188" w:lineRule="auto"/>
      <w:ind w:left="39"/>
      <w:rPr>
        <w:ins w:id="10" w:author="Jiang" w:date="2024-07-10T20:24:00Z"/>
      </w:rPr>
      <w:pPrChange w:id="11" w:author="Jiang" w:date="2024-07-10T20:25:00Z">
        <w:pPr>
          <w:spacing w:before="285" w:after="72" w:line="188" w:lineRule="auto"/>
          <w:ind w:left="39"/>
        </w:pPr>
      </w:pPrChange>
    </w:pPr>
    <w:ins w:id="12" w:author="Jiang" w:date="2024-07-10T20:25:00Z">
      <w:r>
        <w:rPr>
          <w:noProof/>
        </w:rPr>
        <mc:AlternateContent>
          <mc:Choice Requires="wps">
            <w:drawing>
              <wp:anchor distT="0" distB="0" distL="114300" distR="114300" simplePos="0" relativeHeight="251738112" behindDoc="0" locked="0" layoutInCell="1" allowOverlap="1" wp14:anchorId="06648C70" wp14:editId="06648C71">
                <wp:simplePos x="0" y="0"/>
                <wp:positionH relativeFrom="margin">
                  <wp:align>right</wp:align>
                </wp:positionH>
                <wp:positionV relativeFrom="paragraph">
                  <wp:posOffset>0</wp:posOffset>
                </wp:positionV>
                <wp:extent cx="1828800" cy="1828800"/>
                <wp:effectExtent l="0" t="0" r="0" b="0"/>
                <wp:wrapNone/>
                <wp:docPr id="214" name="文本框 2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2" w14:textId="77777777" w:rsidR="000F72C1" w:rsidRDefault="0020793E">
                            <w:pPr>
                              <w:pStyle w:val="Footer"/>
                            </w:pPr>
                            <w:ins w:id="13" w:author="Jiang" w:date="2024-07-10T20:25:00Z">
                              <w:r>
                                <w:fldChar w:fldCharType="begin"/>
                              </w:r>
                              <w:r>
                                <w:instrText xml:space="preserve"> PAGE  \* MERGEFORMAT </w:instrText>
                              </w:r>
                              <w:r>
                                <w:fldChar w:fldCharType="separate"/>
                              </w:r>
                              <w:r>
                                <w:t>2</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381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xoENmh8CAAAtBAAADgAAAAAAAAABACAAAAA1AQAAZHJzL2Uyb0RvYy54bWxQ&#10;SwUGAAAAAAYABgBZAQAAxgUAAAAA&#10;">
                <v:fill on="f" focussize="0,0"/>
                <v:stroke on="f" weight="0.5pt"/>
                <v:imagedata o:title=""/>
                <o:lock v:ext="edit" aspectratio="f"/>
                <v:textbox inset="0mm,0mm,0mm,0mm" style="mso-fit-shape-to-text:t;">
                  <w:txbxContent>
                    <w:p>
                      <w:pPr>
                        <w:pStyle w:val="9"/>
                      </w:pPr>
                      <w:ins w:id="9" w:author="Jiang [2]" w:date="2024-07-10T20:25:21Z">
                        <w:r>
                          <w:rPr/>
                          <w:fldChar w:fldCharType="begin"/>
                        </w:r>
                      </w:ins>
                      <w:ins w:id="10" w:author="Jiang [2]" w:date="2024-07-10T20:25:21Z">
                        <w:r>
                          <w:rPr/>
                          <w:instrText xml:space="preserve"> PAGE  \* MERGEFORMAT </w:instrText>
                        </w:r>
                      </w:ins>
                      <w:ins w:id="11" w:author="Jiang [2]" w:date="2024-07-10T20:25:21Z">
                        <w:r>
                          <w:rPr/>
                          <w:fldChar w:fldCharType="separate"/>
                        </w:r>
                      </w:ins>
                      <w:ins w:id="12" w:author="Jiang [2]" w:date="2024-07-10T20:25:21Z">
                        <w:r>
                          <w:rPr/>
                          <w:t>2</w:t>
                        </w:r>
                      </w:ins>
                      <w:ins w:id="13" w:author="Jiang [2]" w:date="2024-07-10T20:25:21Z">
                        <w:r>
                          <w:rPr/>
                          <w:fldChar w:fldCharType="end"/>
                        </w:r>
                      </w:ins>
                    </w:p>
                  </w:txbxContent>
                </v:textbox>
              </v:shape>
            </w:pict>
          </mc:Fallback>
        </mc:AlternateContent>
      </w:r>
      <w:r>
        <w:rPr>
          <w:rFonts w:eastAsia="SimSun" w:hint="eastAsia"/>
          <w:lang w:eastAsia="zh-CN"/>
        </w:rPr>
        <w:tab/>
      </w:r>
    </w:ins>
  </w:p>
  <w:sdt>
    <w:sdtPr>
      <w:id w:val="1"/>
      <w:docPartObj>
        <w:docPartGallery w:val="Table of Contents"/>
        <w:docPartUnique/>
      </w:docPartObj>
    </w:sdtPr>
    <w:sdtEndPr>
      <w:rPr>
        <w:rFonts w:ascii="Calibri" w:eastAsia="Calibri" w:hAnsi="Calibri" w:cs="Calibri"/>
        <w:sz w:val="15"/>
        <w:szCs w:val="15"/>
      </w:rPr>
    </w:sdtEndPr>
    <w:sdtContent>
      <w:p w14:paraId="06648BCE"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3360" behindDoc="0" locked="0" layoutInCell="0" allowOverlap="1" wp14:anchorId="06648C72" wp14:editId="06648C73">
              <wp:simplePos x="0" y="0"/>
              <wp:positionH relativeFrom="page">
                <wp:posOffset>557530</wp:posOffset>
              </wp:positionH>
              <wp:positionV relativeFrom="page">
                <wp:posOffset>9742170</wp:posOffset>
              </wp:positionV>
              <wp:extent cx="651637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CF"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z w:val="15"/>
            <w:szCs w:val="15"/>
          </w:rPr>
          <w:t>1.1 urn:mrn:ia</w:t>
        </w:r>
        <w:r>
          <w:rPr>
            <w:rFonts w:ascii="Calibri" w:eastAsia="Calibri" w:hAnsi="Calibri" w:cs="Calibri"/>
            <w:b/>
            <w:bCs/>
            <w:color w:val="00558C"/>
            <w:spacing w:val="-1"/>
            <w:sz w:val="15"/>
            <w:szCs w:val="15"/>
          </w:rPr>
          <w:t>la:pub:g1063:ed1.1</w:t>
        </w:r>
        <w:del w:id="14" w:author="Jiang" w:date="2024-07-10T20:27: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P </w:delText>
          </w:r>
          <w:r>
            <w:fldChar w:fldCharType="begin"/>
          </w:r>
          <w:r>
            <w:delInstrText xml:space="preserve"> HYPERLINK \l "bookmark1" </w:delInstrText>
          </w:r>
          <w:r>
            <w:fldChar w:fldCharType="separate"/>
          </w:r>
          <w:r>
            <w:rPr>
              <w:rFonts w:ascii="Calibri" w:eastAsia="Calibri" w:hAnsi="Calibri" w:cs="Calibri"/>
              <w:b/>
              <w:bCs/>
              <w:color w:val="00558C"/>
              <w:spacing w:val="-1"/>
              <w:sz w:val="15"/>
              <w:szCs w:val="15"/>
            </w:rPr>
            <w:delText>2</w:delText>
          </w:r>
          <w:r>
            <w:rPr>
              <w:rFonts w:ascii="Calibri" w:eastAsia="Calibri" w:hAnsi="Calibri" w:cs="Calibri"/>
              <w:b/>
              <w:bCs/>
              <w:color w:val="00558C"/>
              <w:spacing w:val="-1"/>
              <w:sz w:val="15"/>
              <w:szCs w:val="15"/>
            </w:rPr>
            <w:fldChar w:fldCharType="end"/>
          </w:r>
        </w:del>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0A" w14:textId="77777777" w:rsidR="000F72C1" w:rsidRDefault="0020793E">
    <w:pPr>
      <w:spacing w:before="285" w:after="72" w:line="188" w:lineRule="auto"/>
      <w:ind w:left="39"/>
      <w:rPr>
        <w:ins w:id="1804" w:author="Jiang" w:date="2024-07-10T20:24:00Z"/>
      </w:rPr>
    </w:pPr>
    <w:ins w:id="1805" w:author="Jiang" w:date="2024-07-10T20:25:00Z">
      <w:r>
        <w:rPr>
          <w:noProof/>
        </w:rPr>
        <mc:AlternateContent>
          <mc:Choice Requires="wps">
            <w:drawing>
              <wp:anchor distT="0" distB="0" distL="114300" distR="114300" simplePos="0" relativeHeight="251756544" behindDoc="0" locked="0" layoutInCell="1" allowOverlap="1" wp14:anchorId="06648CC0" wp14:editId="06648CC1">
                <wp:simplePos x="0" y="0"/>
                <wp:positionH relativeFrom="margin">
                  <wp:align>right</wp:align>
                </wp:positionH>
                <wp:positionV relativeFrom="paragraph">
                  <wp:posOffset>0</wp:posOffset>
                </wp:positionV>
                <wp:extent cx="1828800" cy="1828800"/>
                <wp:effectExtent l="0" t="0" r="0" b="0"/>
                <wp:wrapNone/>
                <wp:docPr id="232" name="文本框 2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4" w14:textId="77777777" w:rsidR="000F72C1" w:rsidRDefault="0020793E">
                            <w:pPr>
                              <w:pStyle w:val="Footer"/>
                            </w:pPr>
                            <w:ins w:id="1806" w:author="Jiang" w:date="2024-07-10T20:25:00Z">
                              <w:r>
                                <w:fldChar w:fldCharType="begin"/>
                              </w:r>
                              <w:r>
                                <w:instrText xml:space="preserve"> PAGE  \* MERGEFORMAT </w:instrText>
                              </w:r>
                              <w:r>
                                <w:fldChar w:fldCharType="separate"/>
                              </w:r>
                              <w:r>
                                <w:t>27</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654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A3ymHgIAAC0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tA3ymHgIAAC0EAAAOAAAAAAAAAAEAIAAAADUBAABkcnMvZTJvRG9jLnhtbFBL&#10;BQYAAAAABgAGAFkBAADFBQAAAAA=&#10;">
                <v:fill on="f" focussize="0,0"/>
                <v:stroke on="f" weight="0.5pt"/>
                <v:imagedata o:title=""/>
                <o:lock v:ext="edit" aspectratio="f"/>
                <v:textbox inset="0mm,0mm,0mm,0mm" style="mso-fit-shape-to-text:t;">
                  <w:txbxContent>
                    <w:p>
                      <w:pPr>
                        <w:pStyle w:val="9"/>
                      </w:pPr>
                      <w:ins w:id="400" w:author="Jiang [2]" w:date="2024-07-10T20:25:21Z">
                        <w:r>
                          <w:rPr/>
                          <w:fldChar w:fldCharType="begin"/>
                        </w:r>
                      </w:ins>
                      <w:ins w:id="401" w:author="Jiang [2]" w:date="2024-07-10T20:25:21Z">
                        <w:r>
                          <w:rPr/>
                          <w:instrText xml:space="preserve"> PAGE  \* MERGEFORMAT </w:instrText>
                        </w:r>
                      </w:ins>
                      <w:ins w:id="402" w:author="Jiang [2]" w:date="2024-07-10T20:25:21Z">
                        <w:r>
                          <w:rPr/>
                          <w:fldChar w:fldCharType="separate"/>
                        </w:r>
                      </w:ins>
                      <w:ins w:id="403" w:author="Jiang [2]" w:date="2024-07-10T20:25:21Z">
                        <w:r>
                          <w:rPr/>
                          <w:t>27</w:t>
                        </w:r>
                      </w:ins>
                      <w:ins w:id="404" w:author="Jiang [2]" w:date="2024-07-10T20:25:21Z">
                        <w:r>
                          <w:rPr/>
                          <w:fldChar w:fldCharType="end"/>
                        </w:r>
                      </w:ins>
                    </w:p>
                  </w:txbxContent>
                </v:textbox>
              </v:shape>
            </w:pict>
          </mc:Fallback>
        </mc:AlternateContent>
      </w:r>
    </w:ins>
  </w:p>
  <w:sdt>
    <w:sdtPr>
      <w:id w:val="1057588287"/>
      <w:docPartObj>
        <w:docPartGallery w:val="Table of Contents"/>
        <w:docPartUnique/>
      </w:docPartObj>
    </w:sdtPr>
    <w:sdtEndPr>
      <w:rPr>
        <w:rFonts w:ascii="Calibri" w:eastAsia="Calibri" w:hAnsi="Calibri" w:cs="Calibri"/>
        <w:sz w:val="15"/>
        <w:szCs w:val="15"/>
      </w:rPr>
    </w:sdtEndPr>
    <w:sdtContent>
      <w:p w14:paraId="06648C0B"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1248" behindDoc="0" locked="0" layoutInCell="0" allowOverlap="1" wp14:anchorId="06648CC2" wp14:editId="06648CC3">
              <wp:simplePos x="0" y="0"/>
              <wp:positionH relativeFrom="page">
                <wp:posOffset>557530</wp:posOffset>
              </wp:positionH>
              <wp:positionV relativeFrom="page">
                <wp:posOffset>9742170</wp:posOffset>
              </wp:positionV>
              <wp:extent cx="6516370" cy="6350"/>
              <wp:effectExtent l="0" t="0" r="0" b="0"/>
              <wp:wrapNone/>
              <wp:docPr id="154" name="IM 42"/>
              <wp:cNvGraphicFramePr/>
              <a:graphic xmlns:a="http://schemas.openxmlformats.org/drawingml/2006/main">
                <a:graphicData uri="http://schemas.openxmlformats.org/drawingml/2006/picture">
                  <pic:pic xmlns:pic="http://schemas.openxmlformats.org/drawingml/2006/picture">
                    <pic:nvPicPr>
                      <pic:cNvPr id="15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C"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07"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20</w:delText>
          </w:r>
        </w:del>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0D" w14:textId="77777777" w:rsidR="000F72C1" w:rsidRDefault="0020793E">
    <w:pPr>
      <w:spacing w:before="285" w:after="72" w:line="188" w:lineRule="auto"/>
      <w:ind w:left="39"/>
      <w:rPr>
        <w:ins w:id="1808" w:author="Jiang" w:date="2024-07-10T20:24:00Z"/>
      </w:rPr>
    </w:pPr>
    <w:ins w:id="1809" w:author="Jiang" w:date="2024-07-10T20:25:00Z">
      <w:r>
        <w:rPr>
          <w:noProof/>
        </w:rPr>
        <mc:AlternateContent>
          <mc:Choice Requires="wps">
            <w:drawing>
              <wp:anchor distT="0" distB="0" distL="114300" distR="114300" simplePos="0" relativeHeight="251757568" behindDoc="0" locked="0" layoutInCell="1" allowOverlap="1" wp14:anchorId="06648CC4" wp14:editId="06648CC5">
                <wp:simplePos x="0" y="0"/>
                <wp:positionH relativeFrom="margin">
                  <wp:align>right</wp:align>
                </wp:positionH>
                <wp:positionV relativeFrom="paragraph">
                  <wp:posOffset>0</wp:posOffset>
                </wp:positionV>
                <wp:extent cx="1828800" cy="1828800"/>
                <wp:effectExtent l="0" t="0" r="0" b="0"/>
                <wp:wrapNone/>
                <wp:docPr id="233" name="文本框 2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5" w14:textId="77777777" w:rsidR="000F72C1" w:rsidRDefault="0020793E">
                            <w:pPr>
                              <w:pStyle w:val="Footer"/>
                            </w:pPr>
                            <w:ins w:id="1810" w:author="Jiang" w:date="2024-07-10T20:25:00Z">
                              <w:r>
                                <w:fldChar w:fldCharType="begin"/>
                              </w:r>
                              <w:r>
                                <w:instrText xml:space="preserve"> PAGE  \* MERGEFORMAT </w:instrText>
                              </w:r>
                              <w:r>
                                <w:fldChar w:fldCharType="separate"/>
                              </w:r>
                              <w:r>
                                <w:t>28</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75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zVdGHwIAAC0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IM1XRh8CAAAtBAAADgAAAAAAAAABACAAAAA1AQAAZHJzL2Uyb0RvYy54bWxQ&#10;SwUGAAAAAAYABgBZAQAAxgUAAAAA&#10;">
                <v:fill on="f" focussize="0,0"/>
                <v:stroke on="f" weight="0.5pt"/>
                <v:imagedata o:title=""/>
                <o:lock v:ext="edit" aspectratio="f"/>
                <v:textbox inset="0mm,0mm,0mm,0mm" style="mso-fit-shape-to-text:t;">
                  <w:txbxContent>
                    <w:p>
                      <w:pPr>
                        <w:pStyle w:val="9"/>
                      </w:pPr>
                      <w:ins w:id="418" w:author="Jiang [2]" w:date="2024-07-10T20:25:21Z">
                        <w:r>
                          <w:rPr/>
                          <w:fldChar w:fldCharType="begin"/>
                        </w:r>
                      </w:ins>
                      <w:ins w:id="419" w:author="Jiang [2]" w:date="2024-07-10T20:25:21Z">
                        <w:r>
                          <w:rPr/>
                          <w:instrText xml:space="preserve"> PAGE  \* MERGEFORMAT </w:instrText>
                        </w:r>
                      </w:ins>
                      <w:ins w:id="420" w:author="Jiang [2]" w:date="2024-07-10T20:25:21Z">
                        <w:r>
                          <w:rPr/>
                          <w:fldChar w:fldCharType="separate"/>
                        </w:r>
                      </w:ins>
                      <w:ins w:id="421" w:author="Jiang [2]" w:date="2024-07-10T20:25:21Z">
                        <w:r>
                          <w:rPr/>
                          <w:t>28</w:t>
                        </w:r>
                      </w:ins>
                      <w:ins w:id="422" w:author="Jiang [2]" w:date="2024-07-10T20:25:21Z">
                        <w:r>
                          <w:rPr/>
                          <w:fldChar w:fldCharType="end"/>
                        </w:r>
                      </w:ins>
                    </w:p>
                  </w:txbxContent>
                </v:textbox>
              </v:shape>
            </w:pict>
          </mc:Fallback>
        </mc:AlternateContent>
      </w:r>
    </w:ins>
  </w:p>
  <w:sdt>
    <w:sdtPr>
      <w:id w:val="469406292"/>
      <w:docPartObj>
        <w:docPartGallery w:val="Table of Contents"/>
        <w:docPartUnique/>
      </w:docPartObj>
    </w:sdtPr>
    <w:sdtEndPr>
      <w:rPr>
        <w:rFonts w:ascii="Calibri" w:eastAsia="Calibri" w:hAnsi="Calibri" w:cs="Calibri"/>
        <w:sz w:val="15"/>
        <w:szCs w:val="15"/>
      </w:rPr>
    </w:sdtEndPr>
    <w:sdtContent>
      <w:p w14:paraId="06648C0E"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5344" behindDoc="0" locked="0" layoutInCell="0" allowOverlap="1" wp14:anchorId="06648CC6" wp14:editId="06648CC7">
              <wp:simplePos x="0" y="0"/>
              <wp:positionH relativeFrom="page">
                <wp:posOffset>557530</wp:posOffset>
              </wp:positionH>
              <wp:positionV relativeFrom="page">
                <wp:posOffset>9742170</wp:posOffset>
              </wp:positionV>
              <wp:extent cx="6516370" cy="6350"/>
              <wp:effectExtent l="0" t="0" r="0" b="0"/>
              <wp:wrapNone/>
              <wp:docPr id="155" name="IM 42"/>
              <wp:cNvGraphicFramePr/>
              <a:graphic xmlns:a="http://schemas.openxmlformats.org/drawingml/2006/main">
                <a:graphicData uri="http://schemas.openxmlformats.org/drawingml/2006/picture">
                  <pic:pic xmlns:pic="http://schemas.openxmlformats.org/drawingml/2006/picture">
                    <pic:nvPicPr>
                      <pic:cNvPr id="15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F"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11"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21</w:delText>
          </w:r>
        </w:del>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10" w14:textId="77777777" w:rsidR="000F72C1" w:rsidRDefault="0020793E">
    <w:pPr>
      <w:spacing w:before="285" w:after="72" w:line="188" w:lineRule="auto"/>
      <w:ind w:left="39"/>
      <w:rPr>
        <w:ins w:id="1812" w:author="Jiang" w:date="2024-07-10T20:24:00Z"/>
      </w:rPr>
    </w:pPr>
    <w:ins w:id="1813" w:author="Jiang" w:date="2024-07-10T20:25:00Z">
      <w:r>
        <w:rPr>
          <w:noProof/>
        </w:rPr>
        <mc:AlternateContent>
          <mc:Choice Requires="wps">
            <w:drawing>
              <wp:anchor distT="0" distB="0" distL="114300" distR="114300" simplePos="0" relativeHeight="251758592" behindDoc="0" locked="0" layoutInCell="1" allowOverlap="1" wp14:anchorId="06648CC8" wp14:editId="06648CC9">
                <wp:simplePos x="0" y="0"/>
                <wp:positionH relativeFrom="margin">
                  <wp:align>right</wp:align>
                </wp:positionH>
                <wp:positionV relativeFrom="paragraph">
                  <wp:posOffset>0</wp:posOffset>
                </wp:positionV>
                <wp:extent cx="1828800" cy="1828800"/>
                <wp:effectExtent l="0" t="0" r="0" b="0"/>
                <wp:wrapNone/>
                <wp:docPr id="234" name="文本框 2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6" w14:textId="77777777" w:rsidR="000F72C1" w:rsidRDefault="0020793E">
                            <w:pPr>
                              <w:pStyle w:val="Footer"/>
                            </w:pPr>
                            <w:ins w:id="1814" w:author="Jiang" w:date="2024-07-10T20:25:00Z">
                              <w:r>
                                <w:fldChar w:fldCharType="begin"/>
                              </w:r>
                              <w:r>
                                <w:instrText xml:space="preserve"> PAGE  \* MERGEFORMAT </w:instrText>
                              </w:r>
                              <w:r>
                                <w:fldChar w:fldCharType="separate"/>
                              </w:r>
                              <w:r>
                                <w:t>29</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859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eLHwIAAC0EAAAOAAAAZHJz&#10;L2Uyb0RvYy54bWytU82O0zAQviPxDpbvNGkXVl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AKwXix8CAAAtBAAADgAAAAAAAAABACAAAAA1AQAAZHJzL2Uyb0RvYy54bWxQ&#10;SwUGAAAAAAYABgBZAQAAxgUAAAAA&#10;">
                <v:fill on="f" focussize="0,0"/>
                <v:stroke on="f" weight="0.5pt"/>
                <v:imagedata o:title=""/>
                <o:lock v:ext="edit" aspectratio="f"/>
                <v:textbox inset="0mm,0mm,0mm,0mm" style="mso-fit-shape-to-text:t;">
                  <w:txbxContent>
                    <w:p>
                      <w:pPr>
                        <w:pStyle w:val="9"/>
                      </w:pPr>
                      <w:ins w:id="436" w:author="Jiang [2]" w:date="2024-07-10T20:25:21Z">
                        <w:r>
                          <w:rPr/>
                          <w:fldChar w:fldCharType="begin"/>
                        </w:r>
                      </w:ins>
                      <w:ins w:id="437" w:author="Jiang [2]" w:date="2024-07-10T20:25:21Z">
                        <w:r>
                          <w:rPr/>
                          <w:instrText xml:space="preserve"> PAGE  \* MERGEFORMAT </w:instrText>
                        </w:r>
                      </w:ins>
                      <w:ins w:id="438" w:author="Jiang [2]" w:date="2024-07-10T20:25:21Z">
                        <w:r>
                          <w:rPr/>
                          <w:fldChar w:fldCharType="separate"/>
                        </w:r>
                      </w:ins>
                      <w:ins w:id="439" w:author="Jiang [2]" w:date="2024-07-10T20:25:21Z">
                        <w:r>
                          <w:rPr/>
                          <w:t>29</w:t>
                        </w:r>
                      </w:ins>
                      <w:ins w:id="440" w:author="Jiang [2]" w:date="2024-07-10T20:25:21Z">
                        <w:r>
                          <w:rPr/>
                          <w:fldChar w:fldCharType="end"/>
                        </w:r>
                      </w:ins>
                    </w:p>
                  </w:txbxContent>
                </v:textbox>
              </v:shape>
            </w:pict>
          </mc:Fallback>
        </mc:AlternateContent>
      </w:r>
    </w:ins>
  </w:p>
  <w:sdt>
    <w:sdtPr>
      <w:id w:val="500082929"/>
      <w:docPartObj>
        <w:docPartGallery w:val="Table of Contents"/>
        <w:docPartUnique/>
      </w:docPartObj>
    </w:sdtPr>
    <w:sdtEndPr>
      <w:rPr>
        <w:rFonts w:ascii="Calibri" w:eastAsia="Calibri" w:hAnsi="Calibri" w:cs="Calibri"/>
        <w:sz w:val="15"/>
        <w:szCs w:val="15"/>
      </w:rPr>
    </w:sdtEndPr>
    <w:sdtContent>
      <w:p w14:paraId="06648C11"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6368" behindDoc="0" locked="0" layoutInCell="0" allowOverlap="1" wp14:anchorId="06648CCA" wp14:editId="06648CCB">
              <wp:simplePos x="0" y="0"/>
              <wp:positionH relativeFrom="page">
                <wp:posOffset>557530</wp:posOffset>
              </wp:positionH>
              <wp:positionV relativeFrom="page">
                <wp:posOffset>9742170</wp:posOffset>
              </wp:positionV>
              <wp:extent cx="6516370" cy="6350"/>
              <wp:effectExtent l="0" t="0" r="0" b="0"/>
              <wp:wrapNone/>
              <wp:docPr id="157" name="IM 42"/>
              <wp:cNvGraphicFramePr/>
              <a:graphic xmlns:a="http://schemas.openxmlformats.org/drawingml/2006/main">
                <a:graphicData uri="http://schemas.openxmlformats.org/drawingml/2006/picture">
                  <pic:pic xmlns:pic="http://schemas.openxmlformats.org/drawingml/2006/picture">
                    <pic:nvPicPr>
                      <pic:cNvPr id="15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2"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15"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22</w:delText>
          </w:r>
        </w:del>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13" w14:textId="77777777" w:rsidR="000F72C1" w:rsidRDefault="0020793E">
    <w:pPr>
      <w:spacing w:before="285" w:after="72" w:line="188" w:lineRule="auto"/>
      <w:ind w:left="39"/>
      <w:rPr>
        <w:ins w:id="1816" w:author="Jiang" w:date="2024-07-10T20:24:00Z"/>
      </w:rPr>
    </w:pPr>
    <w:ins w:id="1817" w:author="Jiang" w:date="2024-07-10T20:25:00Z">
      <w:r>
        <w:rPr>
          <w:noProof/>
        </w:rPr>
        <mc:AlternateContent>
          <mc:Choice Requires="wps">
            <w:drawing>
              <wp:anchor distT="0" distB="0" distL="114300" distR="114300" simplePos="0" relativeHeight="251759616" behindDoc="0" locked="0" layoutInCell="1" allowOverlap="1" wp14:anchorId="06648CCC" wp14:editId="06648CCD">
                <wp:simplePos x="0" y="0"/>
                <wp:positionH relativeFrom="margin">
                  <wp:align>right</wp:align>
                </wp:positionH>
                <wp:positionV relativeFrom="paragraph">
                  <wp:posOffset>0</wp:posOffset>
                </wp:positionV>
                <wp:extent cx="1828800" cy="1828800"/>
                <wp:effectExtent l="0" t="0" r="0" b="0"/>
                <wp:wrapNone/>
                <wp:docPr id="235" name="文本框 2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7" w14:textId="77777777" w:rsidR="000F72C1" w:rsidRDefault="0020793E">
                            <w:pPr>
                              <w:pStyle w:val="Footer"/>
                            </w:pPr>
                            <w:ins w:id="1818" w:author="Jiang" w:date="2024-07-10T20:25:00Z">
                              <w:r>
                                <w:fldChar w:fldCharType="begin"/>
                              </w:r>
                              <w:r>
                                <w:instrText xml:space="preserve"> PAGE  \* MERGEFORMAT </w:instrText>
                              </w:r>
                              <w:r>
                                <w:fldChar w:fldCharType="separate"/>
                              </w:r>
                              <w:r>
                                <w:t>30</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5961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TWI8ax8CAAAtBAAADgAAAAAAAAABACAAAAA1AQAAZHJzL2Uyb0RvYy54bWxQ&#10;SwUGAAAAAAYABgBZAQAAxgUAAAAA&#10;">
                <v:fill on="f" focussize="0,0"/>
                <v:stroke on="f" weight="0.5pt"/>
                <v:imagedata o:title=""/>
                <o:lock v:ext="edit" aspectratio="f"/>
                <v:textbox inset="0mm,0mm,0mm,0mm" style="mso-fit-shape-to-text:t;">
                  <w:txbxContent>
                    <w:p>
                      <w:pPr>
                        <w:pStyle w:val="9"/>
                      </w:pPr>
                      <w:ins w:id="454" w:author="Jiang [2]" w:date="2024-07-10T20:25:21Z">
                        <w:r>
                          <w:rPr/>
                          <w:fldChar w:fldCharType="begin"/>
                        </w:r>
                      </w:ins>
                      <w:ins w:id="455" w:author="Jiang [2]" w:date="2024-07-10T20:25:21Z">
                        <w:r>
                          <w:rPr/>
                          <w:instrText xml:space="preserve"> PAGE  \* MERGEFORMAT </w:instrText>
                        </w:r>
                      </w:ins>
                      <w:ins w:id="456" w:author="Jiang [2]" w:date="2024-07-10T20:25:21Z">
                        <w:r>
                          <w:rPr/>
                          <w:fldChar w:fldCharType="separate"/>
                        </w:r>
                      </w:ins>
                      <w:ins w:id="457" w:author="Jiang [2]" w:date="2024-07-10T20:25:21Z">
                        <w:r>
                          <w:rPr/>
                          <w:t>30</w:t>
                        </w:r>
                      </w:ins>
                      <w:ins w:id="458" w:author="Jiang [2]" w:date="2024-07-10T20:25:21Z">
                        <w:r>
                          <w:rPr/>
                          <w:fldChar w:fldCharType="end"/>
                        </w:r>
                      </w:ins>
                    </w:p>
                  </w:txbxContent>
                </v:textbox>
              </v:shape>
            </w:pict>
          </mc:Fallback>
        </mc:AlternateContent>
      </w:r>
    </w:ins>
  </w:p>
  <w:sdt>
    <w:sdtPr>
      <w:id w:val="894173211"/>
      <w:docPartObj>
        <w:docPartGallery w:val="Table of Contents"/>
        <w:docPartUnique/>
      </w:docPartObj>
    </w:sdtPr>
    <w:sdtEndPr>
      <w:rPr>
        <w:rFonts w:ascii="Calibri" w:eastAsia="Calibri" w:hAnsi="Calibri" w:cs="Calibri"/>
        <w:sz w:val="15"/>
        <w:szCs w:val="15"/>
      </w:rPr>
    </w:sdtEndPr>
    <w:sdtContent>
      <w:p w14:paraId="06648C14"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7392" behindDoc="0" locked="0" layoutInCell="0" allowOverlap="1" wp14:anchorId="06648CCE" wp14:editId="06648CCF">
              <wp:simplePos x="0" y="0"/>
              <wp:positionH relativeFrom="page">
                <wp:posOffset>557530</wp:posOffset>
              </wp:positionH>
              <wp:positionV relativeFrom="page">
                <wp:posOffset>9742170</wp:posOffset>
              </wp:positionV>
              <wp:extent cx="6516370" cy="6350"/>
              <wp:effectExtent l="0" t="0" r="0" b="0"/>
              <wp:wrapNone/>
              <wp:docPr id="158" name="IM 42"/>
              <wp:cNvGraphicFramePr/>
              <a:graphic xmlns:a="http://schemas.openxmlformats.org/drawingml/2006/main">
                <a:graphicData uri="http://schemas.openxmlformats.org/drawingml/2006/picture">
                  <pic:pic xmlns:pic="http://schemas.openxmlformats.org/drawingml/2006/picture">
                    <pic:nvPicPr>
                      <pic:cNvPr id="15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5"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19"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23</w:delText>
          </w:r>
        </w:del>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16" w14:textId="77777777" w:rsidR="000F72C1" w:rsidRDefault="0020793E">
    <w:pPr>
      <w:spacing w:before="285" w:after="72" w:line="188" w:lineRule="auto"/>
      <w:ind w:left="39"/>
      <w:rPr>
        <w:ins w:id="1820" w:author="Jiang" w:date="2024-07-10T20:24:00Z"/>
      </w:rPr>
    </w:pPr>
    <w:ins w:id="1821" w:author="Jiang" w:date="2024-07-10T20:25:00Z">
      <w:r>
        <w:rPr>
          <w:noProof/>
        </w:rPr>
        <mc:AlternateContent>
          <mc:Choice Requires="wps">
            <w:drawing>
              <wp:anchor distT="0" distB="0" distL="114300" distR="114300" simplePos="0" relativeHeight="251760640" behindDoc="0" locked="0" layoutInCell="1" allowOverlap="1" wp14:anchorId="06648CD0" wp14:editId="06648CD1">
                <wp:simplePos x="0" y="0"/>
                <wp:positionH relativeFrom="margin">
                  <wp:align>right</wp:align>
                </wp:positionH>
                <wp:positionV relativeFrom="paragraph">
                  <wp:posOffset>0</wp:posOffset>
                </wp:positionV>
                <wp:extent cx="1828800" cy="1828800"/>
                <wp:effectExtent l="0" t="0" r="0" b="0"/>
                <wp:wrapNone/>
                <wp:docPr id="236" name="文本框 2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8" w14:textId="77777777" w:rsidR="000F72C1" w:rsidRDefault="0020793E">
                            <w:pPr>
                              <w:pStyle w:val="Footer"/>
                            </w:pPr>
                            <w:ins w:id="1822" w:author="Jiang" w:date="2024-07-10T20:25:00Z">
                              <w:r>
                                <w:fldChar w:fldCharType="begin"/>
                              </w:r>
                              <w:r>
                                <w:instrText xml:space="preserve"> PAGE  \* MERGEFORMAT </w:instrText>
                              </w:r>
                              <w:r>
                                <w:fldChar w:fldCharType="separate"/>
                              </w:r>
                              <w:r>
                                <w:t>31</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06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2zYxkB8CAAAtBAAADgAAAAAAAAABACAAAAA1AQAAZHJzL2Uyb0RvYy54bWxQ&#10;SwUGAAAAAAYABgBZAQAAxgUAAAAA&#10;">
                <v:fill on="f" focussize="0,0"/>
                <v:stroke on="f" weight="0.5pt"/>
                <v:imagedata o:title=""/>
                <o:lock v:ext="edit" aspectratio="f"/>
                <v:textbox inset="0mm,0mm,0mm,0mm" style="mso-fit-shape-to-text:t;">
                  <w:txbxContent>
                    <w:p>
                      <w:pPr>
                        <w:pStyle w:val="9"/>
                      </w:pPr>
                      <w:ins w:id="472" w:author="Jiang [2]" w:date="2024-07-10T20:25:21Z">
                        <w:r>
                          <w:rPr/>
                          <w:fldChar w:fldCharType="begin"/>
                        </w:r>
                      </w:ins>
                      <w:ins w:id="473" w:author="Jiang [2]" w:date="2024-07-10T20:25:21Z">
                        <w:r>
                          <w:rPr/>
                          <w:instrText xml:space="preserve"> PAGE  \* MERGEFORMAT </w:instrText>
                        </w:r>
                      </w:ins>
                      <w:ins w:id="474" w:author="Jiang [2]" w:date="2024-07-10T20:25:21Z">
                        <w:r>
                          <w:rPr/>
                          <w:fldChar w:fldCharType="separate"/>
                        </w:r>
                      </w:ins>
                      <w:ins w:id="475" w:author="Jiang [2]" w:date="2024-07-10T20:25:21Z">
                        <w:r>
                          <w:rPr/>
                          <w:t>31</w:t>
                        </w:r>
                      </w:ins>
                      <w:ins w:id="476" w:author="Jiang [2]" w:date="2024-07-10T20:25:21Z">
                        <w:r>
                          <w:rPr/>
                          <w:fldChar w:fldCharType="end"/>
                        </w:r>
                      </w:ins>
                    </w:p>
                  </w:txbxContent>
                </v:textbox>
              </v:shape>
            </w:pict>
          </mc:Fallback>
        </mc:AlternateContent>
      </w:r>
    </w:ins>
  </w:p>
  <w:sdt>
    <w:sdtPr>
      <w:id w:val="1808506023"/>
      <w:docPartObj>
        <w:docPartGallery w:val="Table of Contents"/>
        <w:docPartUnique/>
      </w:docPartObj>
    </w:sdtPr>
    <w:sdtEndPr>
      <w:rPr>
        <w:rFonts w:ascii="Calibri" w:eastAsia="Calibri" w:hAnsi="Calibri" w:cs="Calibri"/>
        <w:sz w:val="15"/>
        <w:szCs w:val="15"/>
      </w:rPr>
    </w:sdtEndPr>
    <w:sdtContent>
      <w:p w14:paraId="06648C17"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9440" behindDoc="0" locked="0" layoutInCell="0" allowOverlap="1" wp14:anchorId="06648CD2" wp14:editId="06648CD3">
              <wp:simplePos x="0" y="0"/>
              <wp:positionH relativeFrom="page">
                <wp:posOffset>557530</wp:posOffset>
              </wp:positionH>
              <wp:positionV relativeFrom="page">
                <wp:posOffset>9742170</wp:posOffset>
              </wp:positionV>
              <wp:extent cx="6516370" cy="6350"/>
              <wp:effectExtent l="0" t="0" r="0" b="0"/>
              <wp:wrapNone/>
              <wp:docPr id="161" name="IM 42"/>
              <wp:cNvGraphicFramePr/>
              <a:graphic xmlns:a="http://schemas.openxmlformats.org/drawingml/2006/main">
                <a:graphicData uri="http://schemas.openxmlformats.org/drawingml/2006/picture">
                  <pic:pic xmlns:pic="http://schemas.openxmlformats.org/drawingml/2006/picture">
                    <pic:nvPicPr>
                      <pic:cNvPr id="16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8"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23"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24</w:delText>
          </w:r>
        </w:del>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19" w14:textId="77777777" w:rsidR="000F72C1" w:rsidRDefault="0020793E">
    <w:pPr>
      <w:spacing w:before="285" w:after="72" w:line="188" w:lineRule="auto"/>
      <w:ind w:left="39"/>
      <w:rPr>
        <w:ins w:id="1824" w:author="Jiang" w:date="2024-07-10T20:24:00Z"/>
      </w:rPr>
    </w:pPr>
    <w:ins w:id="1825" w:author="Jiang" w:date="2024-07-10T20:25:00Z">
      <w:r>
        <w:rPr>
          <w:noProof/>
        </w:rPr>
        <mc:AlternateContent>
          <mc:Choice Requires="wps">
            <w:drawing>
              <wp:anchor distT="0" distB="0" distL="114300" distR="114300" simplePos="0" relativeHeight="251761664" behindDoc="0" locked="0" layoutInCell="1" allowOverlap="1" wp14:anchorId="06648CD4" wp14:editId="06648CD5">
                <wp:simplePos x="0" y="0"/>
                <wp:positionH relativeFrom="margin">
                  <wp:align>right</wp:align>
                </wp:positionH>
                <wp:positionV relativeFrom="paragraph">
                  <wp:posOffset>0</wp:posOffset>
                </wp:positionV>
                <wp:extent cx="1828800" cy="1828800"/>
                <wp:effectExtent l="0" t="0" r="0" b="0"/>
                <wp:wrapNone/>
                <wp:docPr id="237" name="文本框 2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9" w14:textId="77777777" w:rsidR="000F72C1" w:rsidRDefault="0020793E">
                            <w:pPr>
                              <w:pStyle w:val="Footer"/>
                            </w:pPr>
                            <w:ins w:id="1826" w:author="Jiang" w:date="2024-07-10T20:25:00Z">
                              <w:r>
                                <w:fldChar w:fldCharType="begin"/>
                              </w:r>
                              <w:r>
                                <w:instrText xml:space="preserve"> PAGE  \* MERGEFORMAT </w:instrText>
                              </w:r>
                              <w:r>
                                <w:fldChar w:fldCharType="separate"/>
                              </w:r>
                              <w:r>
                                <w:t>32</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16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W+BpwHgIAAC0EAAAOAAAAZHJz&#10;L2Uyb0RvYy54bWytU82O0zAQviPxDpbvNGlXLF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W+BpwHgIAAC0EAAAOAAAAAAAAAAEAIAAAADUBAABkcnMvZTJvRG9jLnhtbFBL&#10;BQYAAAAABgAGAFkBAADFBQAAAAA=&#10;">
                <v:fill on="f" focussize="0,0"/>
                <v:stroke on="f" weight="0.5pt"/>
                <v:imagedata o:title=""/>
                <o:lock v:ext="edit" aspectratio="f"/>
                <v:textbox inset="0mm,0mm,0mm,0mm" style="mso-fit-shape-to-text:t;">
                  <w:txbxContent>
                    <w:p>
                      <w:pPr>
                        <w:pStyle w:val="9"/>
                      </w:pPr>
                      <w:ins w:id="490" w:author="Jiang [2]" w:date="2024-07-10T20:25:21Z">
                        <w:r>
                          <w:rPr/>
                          <w:fldChar w:fldCharType="begin"/>
                        </w:r>
                      </w:ins>
                      <w:ins w:id="491" w:author="Jiang [2]" w:date="2024-07-10T20:25:21Z">
                        <w:r>
                          <w:rPr/>
                          <w:instrText xml:space="preserve"> PAGE  \* MERGEFORMAT </w:instrText>
                        </w:r>
                      </w:ins>
                      <w:ins w:id="492" w:author="Jiang [2]" w:date="2024-07-10T20:25:21Z">
                        <w:r>
                          <w:rPr/>
                          <w:fldChar w:fldCharType="separate"/>
                        </w:r>
                      </w:ins>
                      <w:ins w:id="493" w:author="Jiang [2]" w:date="2024-07-10T20:25:21Z">
                        <w:r>
                          <w:rPr/>
                          <w:t>32</w:t>
                        </w:r>
                      </w:ins>
                      <w:ins w:id="494" w:author="Jiang [2]" w:date="2024-07-10T20:25:21Z">
                        <w:r>
                          <w:rPr/>
                          <w:fldChar w:fldCharType="end"/>
                        </w:r>
                      </w:ins>
                    </w:p>
                  </w:txbxContent>
                </v:textbox>
              </v:shape>
            </w:pict>
          </mc:Fallback>
        </mc:AlternateContent>
      </w:r>
    </w:ins>
  </w:p>
  <w:sdt>
    <w:sdtPr>
      <w:id w:val="395791906"/>
      <w:docPartObj>
        <w:docPartGallery w:val="Table of Contents"/>
        <w:docPartUnique/>
      </w:docPartObj>
    </w:sdtPr>
    <w:sdtEndPr>
      <w:rPr>
        <w:rFonts w:ascii="Calibri" w:eastAsia="Calibri" w:hAnsi="Calibri" w:cs="Calibri"/>
        <w:sz w:val="15"/>
        <w:szCs w:val="15"/>
      </w:rPr>
    </w:sdtEndPr>
    <w:sdtContent>
      <w:p w14:paraId="06648C1A"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8416" behindDoc="0" locked="0" layoutInCell="0" allowOverlap="1" wp14:anchorId="06648CD6" wp14:editId="06648CD7">
              <wp:simplePos x="0" y="0"/>
              <wp:positionH relativeFrom="page">
                <wp:posOffset>557530</wp:posOffset>
              </wp:positionH>
              <wp:positionV relativeFrom="page">
                <wp:posOffset>9742170</wp:posOffset>
              </wp:positionV>
              <wp:extent cx="6516370" cy="6350"/>
              <wp:effectExtent l="0" t="0" r="0" b="0"/>
              <wp:wrapNone/>
              <wp:docPr id="160" name="IM 42"/>
              <wp:cNvGraphicFramePr/>
              <a:graphic xmlns:a="http://schemas.openxmlformats.org/drawingml/2006/main">
                <a:graphicData uri="http://schemas.openxmlformats.org/drawingml/2006/picture">
                  <pic:pic xmlns:pic="http://schemas.openxmlformats.org/drawingml/2006/picture">
                    <pic:nvPicPr>
                      <pic:cNvPr id="16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B"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27"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25</w:delText>
          </w:r>
        </w:del>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1C" w14:textId="77777777" w:rsidR="000F72C1" w:rsidRDefault="0020793E">
    <w:pPr>
      <w:spacing w:before="285" w:after="72" w:line="188" w:lineRule="auto"/>
      <w:ind w:left="39"/>
      <w:rPr>
        <w:ins w:id="1828" w:author="Jiang" w:date="2024-07-10T20:24:00Z"/>
      </w:rPr>
    </w:pPr>
    <w:ins w:id="1829" w:author="Jiang" w:date="2024-07-10T20:25:00Z">
      <w:r>
        <w:rPr>
          <w:noProof/>
        </w:rPr>
        <mc:AlternateContent>
          <mc:Choice Requires="wps">
            <w:drawing>
              <wp:anchor distT="0" distB="0" distL="114300" distR="114300" simplePos="0" relativeHeight="251762688" behindDoc="0" locked="0" layoutInCell="1" allowOverlap="1" wp14:anchorId="06648CD8" wp14:editId="06648CD9">
                <wp:simplePos x="0" y="0"/>
                <wp:positionH relativeFrom="margin">
                  <wp:align>right</wp:align>
                </wp:positionH>
                <wp:positionV relativeFrom="paragraph">
                  <wp:posOffset>0</wp:posOffset>
                </wp:positionV>
                <wp:extent cx="1828800" cy="1828800"/>
                <wp:effectExtent l="0" t="0" r="0" b="0"/>
                <wp:wrapNone/>
                <wp:docPr id="238" name="文本框 2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A" w14:textId="77777777" w:rsidR="000F72C1" w:rsidRDefault="0020793E">
                            <w:pPr>
                              <w:pStyle w:val="Footer"/>
                            </w:pPr>
                            <w:ins w:id="1830" w:author="Jiang" w:date="2024-07-10T20:25:00Z">
                              <w:r>
                                <w:fldChar w:fldCharType="begin"/>
                              </w:r>
                              <w:r>
                                <w:instrText xml:space="preserve"> PAGE  \* MERGEFORMAT </w:instrText>
                              </w:r>
                              <w:r>
                                <w:fldChar w:fldCharType="separate"/>
                              </w:r>
                              <w:r>
                                <w:t>33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26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8sDRHgIAAC0EAAAOAAAAZHJz&#10;L2Uyb0RvYy54bWytU82O0zAQviPxDpbvNGlXrK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a8sDRHgIAAC0EAAAOAAAAAAAAAAEAIAAAADUBAABkcnMvZTJvRG9jLnhtbFBL&#10;BQYAAAAABgAGAFkBAADFBQAAAAA=&#10;">
                <v:fill on="f" focussize="0,0"/>
                <v:stroke on="f" weight="0.5pt"/>
                <v:imagedata o:title=""/>
                <o:lock v:ext="edit" aspectratio="f"/>
                <v:textbox inset="0mm,0mm,0mm,0mm" style="mso-fit-shape-to-text:t;">
                  <w:txbxContent>
                    <w:p>
                      <w:pPr>
                        <w:pStyle w:val="9"/>
                      </w:pPr>
                      <w:ins w:id="508" w:author="Jiang [2]" w:date="2024-07-10T20:25:21Z">
                        <w:r>
                          <w:rPr/>
                          <w:fldChar w:fldCharType="begin"/>
                        </w:r>
                      </w:ins>
                      <w:ins w:id="509" w:author="Jiang [2]" w:date="2024-07-10T20:25:21Z">
                        <w:r>
                          <w:rPr/>
                          <w:instrText xml:space="preserve"> PAGE  \* MERGEFORMAT </w:instrText>
                        </w:r>
                      </w:ins>
                      <w:ins w:id="510" w:author="Jiang [2]" w:date="2024-07-10T20:25:21Z">
                        <w:r>
                          <w:rPr/>
                          <w:fldChar w:fldCharType="separate"/>
                        </w:r>
                      </w:ins>
                      <w:ins w:id="511" w:author="Jiang [2]" w:date="2024-07-10T20:25:21Z">
                        <w:r>
                          <w:rPr/>
                          <w:t>33</w:t>
                        </w:r>
                      </w:ins>
                      <w:ins w:id="512" w:author="Jiang [2]" w:date="2024-07-10T20:25:21Z">
                        <w:r>
                          <w:rPr/>
                          <w:fldChar w:fldCharType="end"/>
                        </w:r>
                      </w:ins>
                    </w:p>
                  </w:txbxContent>
                </v:textbox>
              </v:shape>
            </w:pict>
          </mc:Fallback>
        </mc:AlternateContent>
      </w:r>
    </w:ins>
  </w:p>
  <w:sdt>
    <w:sdtPr>
      <w:id w:val="-1425110465"/>
      <w:docPartObj>
        <w:docPartGallery w:val="Table of Contents"/>
        <w:docPartUnique/>
      </w:docPartObj>
    </w:sdtPr>
    <w:sdtEndPr>
      <w:rPr>
        <w:rFonts w:ascii="Calibri" w:eastAsia="Calibri" w:hAnsi="Calibri" w:cs="Calibri"/>
        <w:sz w:val="15"/>
        <w:szCs w:val="15"/>
      </w:rPr>
    </w:sdtEndPr>
    <w:sdtContent>
      <w:p w14:paraId="06648C1D"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0464" behindDoc="0" locked="0" layoutInCell="0" allowOverlap="1" wp14:anchorId="06648CDA" wp14:editId="06648CDB">
              <wp:simplePos x="0" y="0"/>
              <wp:positionH relativeFrom="page">
                <wp:posOffset>557530</wp:posOffset>
              </wp:positionH>
              <wp:positionV relativeFrom="page">
                <wp:posOffset>9742170</wp:posOffset>
              </wp:positionV>
              <wp:extent cx="6516370" cy="6350"/>
              <wp:effectExtent l="0" t="0" r="0" b="0"/>
              <wp:wrapNone/>
              <wp:docPr id="162" name="IM 42"/>
              <wp:cNvGraphicFramePr/>
              <a:graphic xmlns:a="http://schemas.openxmlformats.org/drawingml/2006/main">
                <a:graphicData uri="http://schemas.openxmlformats.org/drawingml/2006/picture">
                  <pic:pic xmlns:pic="http://schemas.openxmlformats.org/drawingml/2006/picture">
                    <pic:nvPicPr>
                      <pic:cNvPr id="16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E"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31"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26</w:delText>
          </w:r>
        </w:del>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1F" w14:textId="77777777" w:rsidR="000F72C1" w:rsidRDefault="0020793E">
    <w:pPr>
      <w:spacing w:before="285" w:after="72" w:line="188" w:lineRule="auto"/>
      <w:ind w:left="39"/>
      <w:rPr>
        <w:ins w:id="1832" w:author="Jiang" w:date="2024-07-10T20:24:00Z"/>
      </w:rPr>
    </w:pPr>
    <w:ins w:id="1833" w:author="Jiang" w:date="2024-07-10T20:25:00Z">
      <w:r>
        <w:rPr>
          <w:noProof/>
        </w:rPr>
        <mc:AlternateContent>
          <mc:Choice Requires="wps">
            <w:drawing>
              <wp:anchor distT="0" distB="0" distL="114300" distR="114300" simplePos="0" relativeHeight="251763712" behindDoc="0" locked="0" layoutInCell="1" allowOverlap="1" wp14:anchorId="06648CDC" wp14:editId="06648CDD">
                <wp:simplePos x="0" y="0"/>
                <wp:positionH relativeFrom="margin">
                  <wp:align>right</wp:align>
                </wp:positionH>
                <wp:positionV relativeFrom="paragraph">
                  <wp:posOffset>0</wp:posOffset>
                </wp:positionV>
                <wp:extent cx="1828800" cy="1828800"/>
                <wp:effectExtent l="0" t="0" r="0" b="0"/>
                <wp:wrapNone/>
                <wp:docPr id="239" name="文本框 2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B" w14:textId="77777777" w:rsidR="000F72C1" w:rsidRDefault="0020793E">
                            <w:pPr>
                              <w:pStyle w:val="Footer"/>
                            </w:pPr>
                            <w:ins w:id="1834" w:author="Jiang" w:date="2024-07-10T20:25:00Z">
                              <w:r>
                                <w:fldChar w:fldCharType="begin"/>
                              </w:r>
                              <w:r>
                                <w:instrText xml:space="preserve"> PAGE  \* MERGEFORMAT </w:instrText>
                              </w:r>
                              <w:r>
                                <w:fldChar w:fldCharType="separate"/>
                              </w:r>
                              <w:r>
                                <w:t>34</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37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POsxHgIAAC0EAAAOAAAAZHJz&#10;L2Uyb0RvYy54bWytU82O0zAQviPxDpbvNGlXrEr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XPOsxHgIAAC0EAAAOAAAAAAAAAAEAIAAAADUBAABkcnMvZTJvRG9jLnhtbFBL&#10;BQYAAAAABgAGAFkBAADFBQAAAAA=&#10;">
                <v:fill on="f" focussize="0,0"/>
                <v:stroke on="f" weight="0.5pt"/>
                <v:imagedata o:title=""/>
                <o:lock v:ext="edit" aspectratio="f"/>
                <v:textbox inset="0mm,0mm,0mm,0mm" style="mso-fit-shape-to-text:t;">
                  <w:txbxContent>
                    <w:p>
                      <w:pPr>
                        <w:pStyle w:val="9"/>
                      </w:pPr>
                      <w:ins w:id="526" w:author="Jiang [2]" w:date="2024-07-10T20:25:21Z">
                        <w:r>
                          <w:rPr/>
                          <w:fldChar w:fldCharType="begin"/>
                        </w:r>
                      </w:ins>
                      <w:ins w:id="527" w:author="Jiang [2]" w:date="2024-07-10T20:25:21Z">
                        <w:r>
                          <w:rPr/>
                          <w:instrText xml:space="preserve"> PAGE  \* MERGEFORMAT </w:instrText>
                        </w:r>
                      </w:ins>
                      <w:ins w:id="528" w:author="Jiang [2]" w:date="2024-07-10T20:25:21Z">
                        <w:r>
                          <w:rPr/>
                          <w:fldChar w:fldCharType="separate"/>
                        </w:r>
                      </w:ins>
                      <w:ins w:id="529" w:author="Jiang [2]" w:date="2024-07-10T20:25:21Z">
                        <w:r>
                          <w:rPr/>
                          <w:t>34</w:t>
                        </w:r>
                      </w:ins>
                      <w:ins w:id="530" w:author="Jiang [2]" w:date="2024-07-10T20:25:21Z">
                        <w:r>
                          <w:rPr/>
                          <w:fldChar w:fldCharType="end"/>
                        </w:r>
                      </w:ins>
                    </w:p>
                  </w:txbxContent>
                </v:textbox>
              </v:shape>
            </w:pict>
          </mc:Fallback>
        </mc:AlternateContent>
      </w:r>
    </w:ins>
  </w:p>
  <w:sdt>
    <w:sdtPr>
      <w:id w:val="2147077644"/>
      <w:docPartObj>
        <w:docPartGallery w:val="Table of Contents"/>
        <w:docPartUnique/>
      </w:docPartObj>
    </w:sdtPr>
    <w:sdtEndPr>
      <w:rPr>
        <w:rFonts w:ascii="Calibri" w:eastAsia="Calibri" w:hAnsi="Calibri" w:cs="Calibri"/>
        <w:sz w:val="15"/>
        <w:szCs w:val="15"/>
      </w:rPr>
    </w:sdtEndPr>
    <w:sdtContent>
      <w:p w14:paraId="06648C20"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1488" behindDoc="0" locked="0" layoutInCell="0" allowOverlap="1" wp14:anchorId="06648CDE" wp14:editId="06648CDF">
              <wp:simplePos x="0" y="0"/>
              <wp:positionH relativeFrom="page">
                <wp:posOffset>557530</wp:posOffset>
              </wp:positionH>
              <wp:positionV relativeFrom="page">
                <wp:posOffset>9742170</wp:posOffset>
              </wp:positionV>
              <wp:extent cx="6516370" cy="6350"/>
              <wp:effectExtent l="0" t="0" r="0" b="0"/>
              <wp:wrapNone/>
              <wp:docPr id="163" name="IM 42"/>
              <wp:cNvGraphicFramePr/>
              <a:graphic xmlns:a="http://schemas.openxmlformats.org/drawingml/2006/main">
                <a:graphicData uri="http://schemas.openxmlformats.org/drawingml/2006/picture">
                  <pic:pic xmlns:pic="http://schemas.openxmlformats.org/drawingml/2006/picture">
                    <pic:nvPicPr>
                      <pic:cNvPr id="16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1"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35"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27</w:delText>
          </w:r>
        </w:del>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22" w14:textId="77777777" w:rsidR="000F72C1" w:rsidRDefault="0020793E">
    <w:pPr>
      <w:spacing w:before="285" w:after="72" w:line="188" w:lineRule="auto"/>
      <w:ind w:left="39"/>
      <w:rPr>
        <w:ins w:id="1836" w:author="Jiang" w:date="2024-07-10T20:24:00Z"/>
      </w:rPr>
    </w:pPr>
    <w:ins w:id="1837" w:author="Jiang" w:date="2024-07-10T20:25:00Z">
      <w:r>
        <w:rPr>
          <w:noProof/>
        </w:rPr>
        <mc:AlternateContent>
          <mc:Choice Requires="wps">
            <w:drawing>
              <wp:anchor distT="0" distB="0" distL="114300" distR="114300" simplePos="0" relativeHeight="251764736" behindDoc="0" locked="0" layoutInCell="1" allowOverlap="1" wp14:anchorId="06648CE0" wp14:editId="06648CE1">
                <wp:simplePos x="0" y="0"/>
                <wp:positionH relativeFrom="margin">
                  <wp:align>right</wp:align>
                </wp:positionH>
                <wp:positionV relativeFrom="paragraph">
                  <wp:posOffset>0</wp:posOffset>
                </wp:positionV>
                <wp:extent cx="1828800" cy="1828800"/>
                <wp:effectExtent l="0" t="0" r="0" b="0"/>
                <wp:wrapNone/>
                <wp:docPr id="240" name="文本框 2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C" w14:textId="77777777" w:rsidR="000F72C1" w:rsidRDefault="0020793E">
                            <w:pPr>
                              <w:pStyle w:val="Footer"/>
                            </w:pPr>
                            <w:ins w:id="1838" w:author="Jiang" w:date="2024-07-10T20:25:00Z">
                              <w:r>
                                <w:fldChar w:fldCharType="begin"/>
                              </w:r>
                              <w:r>
                                <w:instrText xml:space="preserve"> PAGE  \* MERGEFORMAT </w:instrText>
                              </w:r>
                              <w:r>
                                <w:fldChar w:fldCharType="separate"/>
                              </w:r>
                              <w:r>
                                <w:t>35</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47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f+fmGHgIAAC0EAAAOAAAAAAAAAAEAIAAAADUBAABkcnMvZTJvRG9jLnhtbFBL&#10;BQYAAAAABgAGAFkBAADFBQAAAAA=&#10;">
                <v:fill on="f" focussize="0,0"/>
                <v:stroke on="f" weight="0.5pt"/>
                <v:imagedata o:title=""/>
                <o:lock v:ext="edit" aspectratio="f"/>
                <v:textbox inset="0mm,0mm,0mm,0mm" style="mso-fit-shape-to-text:t;">
                  <w:txbxContent>
                    <w:p>
                      <w:pPr>
                        <w:pStyle w:val="9"/>
                      </w:pPr>
                      <w:ins w:id="544" w:author="Jiang [2]" w:date="2024-07-10T20:25:21Z">
                        <w:r>
                          <w:rPr/>
                          <w:fldChar w:fldCharType="begin"/>
                        </w:r>
                      </w:ins>
                      <w:ins w:id="545" w:author="Jiang [2]" w:date="2024-07-10T20:25:21Z">
                        <w:r>
                          <w:rPr/>
                          <w:instrText xml:space="preserve"> PAGE  \* MERGEFORMAT </w:instrText>
                        </w:r>
                      </w:ins>
                      <w:ins w:id="546" w:author="Jiang [2]" w:date="2024-07-10T20:25:21Z">
                        <w:r>
                          <w:rPr/>
                          <w:fldChar w:fldCharType="separate"/>
                        </w:r>
                      </w:ins>
                      <w:ins w:id="547" w:author="Jiang [2]" w:date="2024-07-10T20:25:21Z">
                        <w:r>
                          <w:rPr/>
                          <w:t>35</w:t>
                        </w:r>
                      </w:ins>
                      <w:ins w:id="548" w:author="Jiang [2]" w:date="2024-07-10T20:25:21Z">
                        <w:r>
                          <w:rPr/>
                          <w:fldChar w:fldCharType="end"/>
                        </w:r>
                      </w:ins>
                    </w:p>
                  </w:txbxContent>
                </v:textbox>
              </v:shape>
            </w:pict>
          </mc:Fallback>
        </mc:AlternateContent>
      </w:r>
    </w:ins>
  </w:p>
  <w:sdt>
    <w:sdtPr>
      <w:id w:val="90440989"/>
      <w:docPartObj>
        <w:docPartGallery w:val="Table of Contents"/>
        <w:docPartUnique/>
      </w:docPartObj>
    </w:sdtPr>
    <w:sdtEndPr>
      <w:rPr>
        <w:rFonts w:ascii="Calibri" w:eastAsia="Calibri" w:hAnsi="Calibri" w:cs="Calibri"/>
        <w:sz w:val="15"/>
        <w:szCs w:val="15"/>
      </w:rPr>
    </w:sdtEndPr>
    <w:sdtContent>
      <w:p w14:paraId="06648C23"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2512" behindDoc="0" locked="0" layoutInCell="0" allowOverlap="1" wp14:anchorId="06648CE2" wp14:editId="06648CE3">
              <wp:simplePos x="0" y="0"/>
              <wp:positionH relativeFrom="page">
                <wp:posOffset>557530</wp:posOffset>
              </wp:positionH>
              <wp:positionV relativeFrom="page">
                <wp:posOffset>9742170</wp:posOffset>
              </wp:positionV>
              <wp:extent cx="6516370" cy="6350"/>
              <wp:effectExtent l="0" t="0" r="0" b="0"/>
              <wp:wrapNone/>
              <wp:docPr id="164" name="IM 42"/>
              <wp:cNvGraphicFramePr/>
              <a:graphic xmlns:a="http://schemas.openxmlformats.org/drawingml/2006/main">
                <a:graphicData uri="http://schemas.openxmlformats.org/drawingml/2006/picture">
                  <pic:pic xmlns:pic="http://schemas.openxmlformats.org/drawingml/2006/picture">
                    <pic:nvPicPr>
                      <pic:cNvPr id="16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4"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39"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28</w:delText>
          </w:r>
        </w:del>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25" w14:textId="77777777" w:rsidR="000F72C1" w:rsidRDefault="0020793E">
    <w:pPr>
      <w:spacing w:before="285" w:after="72" w:line="188" w:lineRule="auto"/>
      <w:ind w:left="39"/>
      <w:rPr>
        <w:ins w:id="1841" w:author="Jiang" w:date="2024-07-10T20:24:00Z"/>
      </w:rPr>
    </w:pPr>
    <w:ins w:id="1842" w:author="Jiang" w:date="2024-07-10T20:25:00Z">
      <w:r>
        <w:rPr>
          <w:noProof/>
        </w:rPr>
        <mc:AlternateContent>
          <mc:Choice Requires="wps">
            <w:drawing>
              <wp:anchor distT="0" distB="0" distL="114300" distR="114300" simplePos="0" relativeHeight="251765760" behindDoc="0" locked="0" layoutInCell="1" allowOverlap="1" wp14:anchorId="06648CE4" wp14:editId="06648CE5">
                <wp:simplePos x="0" y="0"/>
                <wp:positionH relativeFrom="margin">
                  <wp:align>right</wp:align>
                </wp:positionH>
                <wp:positionV relativeFrom="paragraph">
                  <wp:posOffset>0</wp:posOffset>
                </wp:positionV>
                <wp:extent cx="1828800" cy="1828800"/>
                <wp:effectExtent l="0" t="0" r="0" b="0"/>
                <wp:wrapNone/>
                <wp:docPr id="241" name="文本框 2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D" w14:textId="77777777" w:rsidR="000F72C1" w:rsidRDefault="0020793E">
                            <w:pPr>
                              <w:pStyle w:val="Footer"/>
                            </w:pPr>
                            <w:ins w:id="1843" w:author="Jiang" w:date="2024-07-10T20:25:00Z">
                              <w:r>
                                <w:fldChar w:fldCharType="begin"/>
                              </w:r>
                              <w:r>
                                <w:instrText xml:space="preserve"> PAGE  \* MERGEFORMAT </w:instrText>
                              </w:r>
                              <w:r>
                                <w:fldChar w:fldCharType="separate"/>
                              </w:r>
                              <w:r>
                                <w:t>36</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57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jfSZhwCAAAtBAAADgAAAAAAAAABACAAAAA1AQAAZHJzL2Uyb0RvYy54bWxQSwUG&#10;AAAAAAYABgBZAQAAwwUAAAAA&#10;">
                <v:fill on="f" focussize="0,0"/>
                <v:stroke on="f" weight="0.5pt"/>
                <v:imagedata o:title=""/>
                <o:lock v:ext="edit" aspectratio="f"/>
                <v:textbox inset="0mm,0mm,0mm,0mm" style="mso-fit-shape-to-text:t;">
                  <w:txbxContent>
                    <w:p>
                      <w:pPr>
                        <w:pStyle w:val="9"/>
                      </w:pPr>
                      <w:ins w:id="563" w:author="Jiang [2]" w:date="2024-07-10T20:25:21Z">
                        <w:r>
                          <w:rPr/>
                          <w:fldChar w:fldCharType="begin"/>
                        </w:r>
                      </w:ins>
                      <w:ins w:id="564" w:author="Jiang [2]" w:date="2024-07-10T20:25:21Z">
                        <w:r>
                          <w:rPr/>
                          <w:instrText xml:space="preserve"> PAGE  \* MERGEFORMAT </w:instrText>
                        </w:r>
                      </w:ins>
                      <w:ins w:id="565" w:author="Jiang [2]" w:date="2024-07-10T20:25:21Z">
                        <w:r>
                          <w:rPr/>
                          <w:fldChar w:fldCharType="separate"/>
                        </w:r>
                      </w:ins>
                      <w:ins w:id="566" w:author="Jiang [2]" w:date="2024-07-10T20:25:21Z">
                        <w:r>
                          <w:rPr/>
                          <w:t>36</w:t>
                        </w:r>
                      </w:ins>
                      <w:ins w:id="567" w:author="Jiang [2]" w:date="2024-07-10T20:25:21Z">
                        <w:r>
                          <w:rPr/>
                          <w:fldChar w:fldCharType="end"/>
                        </w:r>
                      </w:ins>
                    </w:p>
                  </w:txbxContent>
                </v:textbox>
              </v:shape>
            </w:pict>
          </mc:Fallback>
        </mc:AlternateContent>
      </w:r>
    </w:ins>
  </w:p>
  <w:sdt>
    <w:sdtPr>
      <w:id w:val="1843116754"/>
      <w:docPartObj>
        <w:docPartGallery w:val="Table of Contents"/>
        <w:docPartUnique/>
      </w:docPartObj>
    </w:sdtPr>
    <w:sdtEndPr>
      <w:rPr>
        <w:rFonts w:ascii="Calibri" w:eastAsia="Calibri" w:hAnsi="Calibri" w:cs="Calibri"/>
        <w:sz w:val="15"/>
        <w:szCs w:val="15"/>
      </w:rPr>
    </w:sdtEndPr>
    <w:sdtContent>
      <w:p w14:paraId="06648C26"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3536" behindDoc="0" locked="0" layoutInCell="0" allowOverlap="1" wp14:anchorId="06648CE6" wp14:editId="06648CE7">
              <wp:simplePos x="0" y="0"/>
              <wp:positionH relativeFrom="page">
                <wp:posOffset>557530</wp:posOffset>
              </wp:positionH>
              <wp:positionV relativeFrom="page">
                <wp:posOffset>9742170</wp:posOffset>
              </wp:positionV>
              <wp:extent cx="6516370" cy="6350"/>
              <wp:effectExtent l="0" t="0" r="0" b="0"/>
              <wp:wrapNone/>
              <wp:docPr id="165" name="IM 42"/>
              <wp:cNvGraphicFramePr/>
              <a:graphic xmlns:a="http://schemas.openxmlformats.org/drawingml/2006/main">
                <a:graphicData uri="http://schemas.openxmlformats.org/drawingml/2006/picture">
                  <pic:pic xmlns:pic="http://schemas.openxmlformats.org/drawingml/2006/picture">
                    <pic:nvPicPr>
                      <pic:cNvPr id="16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7"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44"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29</w:delText>
          </w:r>
        </w:del>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D5" w14:textId="77777777" w:rsidR="000F72C1" w:rsidRDefault="0020793E">
    <w:pPr>
      <w:spacing w:before="285" w:after="72" w:line="188" w:lineRule="auto"/>
      <w:ind w:left="39"/>
      <w:rPr>
        <w:ins w:id="442" w:author="Jiang" w:date="2024-07-10T20:24:00Z"/>
      </w:rPr>
    </w:pPr>
    <w:ins w:id="443" w:author="Jiang" w:date="2024-07-10T20:25:00Z">
      <w:r>
        <w:rPr>
          <w:noProof/>
        </w:rPr>
        <mc:AlternateContent>
          <mc:Choice Requires="wps">
            <w:drawing>
              <wp:anchor distT="0" distB="0" distL="114300" distR="114300" simplePos="0" relativeHeight="251739136" behindDoc="0" locked="0" layoutInCell="1" allowOverlap="1" wp14:anchorId="06648C78" wp14:editId="06648C79">
                <wp:simplePos x="0" y="0"/>
                <wp:positionH relativeFrom="margin">
                  <wp:align>right</wp:align>
                </wp:positionH>
                <wp:positionV relativeFrom="paragraph">
                  <wp:posOffset>0</wp:posOffset>
                </wp:positionV>
                <wp:extent cx="1828800" cy="1828800"/>
                <wp:effectExtent l="0" t="0" r="0" b="0"/>
                <wp:wrapNone/>
                <wp:docPr id="215" name="文本框 2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3" w14:textId="77777777" w:rsidR="000F72C1" w:rsidRDefault="0020793E">
                            <w:pPr>
                              <w:pStyle w:val="Footer"/>
                            </w:pPr>
                            <w:ins w:id="444" w:author="Jiang" w:date="2024-07-10T20:25:00Z">
                              <w:r>
                                <w:fldChar w:fldCharType="begin"/>
                              </w:r>
                              <w:r>
                                <w:instrText xml:space="preserve"> PAGE  \* MERGEFORMAT </w:instrText>
                              </w:r>
                              <w:r>
                                <w:fldChar w:fldCharType="separate"/>
                              </w:r>
                              <w:r>
                                <w:t>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391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CLTyZ6HgIAAC0EAAAOAAAAAAAAAAEAIAAAADUBAABkcnMvZTJvRG9jLnhtbFBL&#10;BQYAAAAABgAGAFkBAADFBQAAAAA=&#10;">
                <v:fill on="f" focussize="0,0"/>
                <v:stroke on="f" weight="0.5pt"/>
                <v:imagedata o:title=""/>
                <o:lock v:ext="edit" aspectratio="f"/>
                <v:textbox inset="0mm,0mm,0mm,0mm" style="mso-fit-shape-to-text:t;">
                  <w:txbxContent>
                    <w:p>
                      <w:pPr>
                        <w:pStyle w:val="9"/>
                      </w:pPr>
                      <w:ins w:id="34" w:author="Jiang [2]" w:date="2024-07-10T20:25:21Z">
                        <w:r>
                          <w:rPr/>
                          <w:fldChar w:fldCharType="begin"/>
                        </w:r>
                      </w:ins>
                      <w:ins w:id="35" w:author="Jiang [2]" w:date="2024-07-10T20:25:21Z">
                        <w:r>
                          <w:rPr/>
                          <w:instrText xml:space="preserve"> PAGE  \* MERGEFORMAT </w:instrText>
                        </w:r>
                      </w:ins>
                      <w:ins w:id="36" w:author="Jiang [2]" w:date="2024-07-10T20:25:21Z">
                        <w:r>
                          <w:rPr/>
                          <w:fldChar w:fldCharType="separate"/>
                        </w:r>
                      </w:ins>
                      <w:ins w:id="37" w:author="Jiang [2]" w:date="2024-07-10T20:25:21Z">
                        <w:r>
                          <w:rPr/>
                          <w:t>3</w:t>
                        </w:r>
                      </w:ins>
                      <w:ins w:id="38" w:author="Jiang [2]" w:date="2024-07-10T20:25:21Z">
                        <w:r>
                          <w:rPr/>
                          <w:fldChar w:fldCharType="end"/>
                        </w:r>
                      </w:ins>
                    </w:p>
                  </w:txbxContent>
                </v:textbox>
              </v:shape>
            </w:pict>
          </mc:Fallback>
        </mc:AlternateContent>
      </w:r>
    </w:ins>
  </w:p>
  <w:sdt>
    <w:sdtPr>
      <w:id w:val="3"/>
      <w:docPartObj>
        <w:docPartGallery w:val="Table of Contents"/>
        <w:docPartUnique/>
      </w:docPartObj>
    </w:sdtPr>
    <w:sdtEndPr>
      <w:rPr>
        <w:rFonts w:ascii="Calibri" w:eastAsia="Calibri" w:hAnsi="Calibri" w:cs="Calibri"/>
        <w:sz w:val="15"/>
        <w:szCs w:val="15"/>
      </w:rPr>
    </w:sdtEndPr>
    <w:sdtContent>
      <w:p w14:paraId="06648BD6"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5408" behindDoc="0" locked="0" layoutInCell="0" allowOverlap="1" wp14:anchorId="06648C7A" wp14:editId="06648C7B">
              <wp:simplePos x="0" y="0"/>
              <wp:positionH relativeFrom="page">
                <wp:posOffset>557530</wp:posOffset>
              </wp:positionH>
              <wp:positionV relativeFrom="page">
                <wp:posOffset>9922510</wp:posOffset>
              </wp:positionV>
              <wp:extent cx="6516370" cy="635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D7"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 xml:space="preserve">1.1 urn:mrn:iala:pub:g1063:ed1.1 </w:t>
        </w:r>
        <w:del w:id="445" w:author="Jiang" w:date="2024-07-10T20:27: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7"/>
              <w:sz w:val="15"/>
              <w:szCs w:val="15"/>
            </w:rPr>
            <w:delText xml:space="preserve"> </w:delText>
          </w:r>
          <w:r>
            <w:fldChar w:fldCharType="begin"/>
          </w:r>
          <w:r>
            <w:delInstrText xml:space="preserve"> HYPERLINK \l "bookmark2" </w:delInstrText>
          </w:r>
          <w:r>
            <w:fldChar w:fldCharType="separate"/>
          </w:r>
          <w:r>
            <w:rPr>
              <w:rFonts w:ascii="Calibri" w:eastAsia="Calibri" w:hAnsi="Calibri" w:cs="Calibri"/>
              <w:b/>
              <w:bCs/>
              <w:color w:val="00558C"/>
              <w:spacing w:val="-1"/>
              <w:sz w:val="15"/>
              <w:szCs w:val="15"/>
            </w:rPr>
            <w:delText>3</w:delText>
          </w:r>
          <w:r>
            <w:rPr>
              <w:rFonts w:ascii="Calibri" w:eastAsia="Calibri" w:hAnsi="Calibri" w:cs="Calibri"/>
              <w:b/>
              <w:bCs/>
              <w:color w:val="00558C"/>
              <w:spacing w:val="-1"/>
              <w:sz w:val="15"/>
              <w:szCs w:val="15"/>
            </w:rPr>
            <w:fldChar w:fldCharType="end"/>
          </w:r>
        </w:del>
      </w:p>
    </w:sdtContent>
  </w:sdt>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28" w14:textId="77777777" w:rsidR="000F72C1" w:rsidRDefault="0020793E">
    <w:pPr>
      <w:spacing w:before="285" w:after="72" w:line="188" w:lineRule="auto"/>
      <w:ind w:left="39"/>
      <w:rPr>
        <w:ins w:id="1845" w:author="Jiang" w:date="2024-07-10T20:24:00Z"/>
      </w:rPr>
    </w:pPr>
    <w:ins w:id="1846" w:author="Jiang" w:date="2024-07-10T20:25:00Z">
      <w:r>
        <w:rPr>
          <w:noProof/>
        </w:rPr>
        <mc:AlternateContent>
          <mc:Choice Requires="wps">
            <w:drawing>
              <wp:anchor distT="0" distB="0" distL="114300" distR="114300" simplePos="0" relativeHeight="251766784" behindDoc="0" locked="0" layoutInCell="1" allowOverlap="1" wp14:anchorId="06648CE8" wp14:editId="06648CE9">
                <wp:simplePos x="0" y="0"/>
                <wp:positionH relativeFrom="margin">
                  <wp:align>right</wp:align>
                </wp:positionH>
                <wp:positionV relativeFrom="paragraph">
                  <wp:posOffset>0</wp:posOffset>
                </wp:positionV>
                <wp:extent cx="1828800" cy="1828800"/>
                <wp:effectExtent l="0" t="0" r="0" b="0"/>
                <wp:wrapNone/>
                <wp:docPr id="242" name="文本框 2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E" w14:textId="77777777" w:rsidR="000F72C1" w:rsidRDefault="0020793E">
                            <w:pPr>
                              <w:pStyle w:val="Footer"/>
                            </w:pPr>
                            <w:ins w:id="1847" w:author="Jiang" w:date="2024-07-10T20:25:00Z">
                              <w:r>
                                <w:fldChar w:fldCharType="begin"/>
                              </w:r>
                              <w:r>
                                <w:instrText xml:space="preserve"> PAGE  \* MERGEFORMAT </w:instrText>
                              </w:r>
                              <w:r>
                                <w:fldChar w:fldCharType="separate"/>
                              </w:r>
                              <w:r>
                                <w:t>38</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67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EY9+dHgIAAC0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EY9+dHgIAAC0EAAAOAAAAAAAAAAEAIAAAADUBAABkcnMvZTJvRG9jLnhtbFBL&#10;BQYAAAAABgAGAFkBAADFBQAAAAA=&#10;">
                <v:fill on="f" focussize="0,0"/>
                <v:stroke on="f" weight="0.5pt"/>
                <v:imagedata o:title=""/>
                <o:lock v:ext="edit" aspectratio="f"/>
                <v:textbox inset="0mm,0mm,0mm,0mm" style="mso-fit-shape-to-text:t;">
                  <w:txbxContent>
                    <w:p>
                      <w:pPr>
                        <w:pStyle w:val="9"/>
                      </w:pPr>
                      <w:ins w:id="581" w:author="Jiang [2]" w:date="2024-07-10T20:25:21Z">
                        <w:r>
                          <w:rPr/>
                          <w:fldChar w:fldCharType="begin"/>
                        </w:r>
                      </w:ins>
                      <w:ins w:id="582" w:author="Jiang [2]" w:date="2024-07-10T20:25:21Z">
                        <w:r>
                          <w:rPr/>
                          <w:instrText xml:space="preserve"> PAGE  \* MERGEFORMAT </w:instrText>
                        </w:r>
                      </w:ins>
                      <w:ins w:id="583" w:author="Jiang [2]" w:date="2024-07-10T20:25:21Z">
                        <w:r>
                          <w:rPr/>
                          <w:fldChar w:fldCharType="separate"/>
                        </w:r>
                      </w:ins>
                      <w:ins w:id="584" w:author="Jiang [2]" w:date="2024-07-10T20:25:21Z">
                        <w:r>
                          <w:rPr/>
                          <w:t>38</w:t>
                        </w:r>
                      </w:ins>
                      <w:ins w:id="585" w:author="Jiang [2]" w:date="2024-07-10T20:25:21Z">
                        <w:r>
                          <w:rPr/>
                          <w:fldChar w:fldCharType="end"/>
                        </w:r>
                      </w:ins>
                    </w:p>
                  </w:txbxContent>
                </v:textbox>
              </v:shape>
            </w:pict>
          </mc:Fallback>
        </mc:AlternateContent>
      </w:r>
    </w:ins>
  </w:p>
  <w:sdt>
    <w:sdtPr>
      <w:id w:val="1630824979"/>
      <w:docPartObj>
        <w:docPartGallery w:val="Table of Contents"/>
        <w:docPartUnique/>
      </w:docPartObj>
    </w:sdtPr>
    <w:sdtEndPr>
      <w:rPr>
        <w:rFonts w:ascii="Calibri" w:eastAsia="Calibri" w:hAnsi="Calibri" w:cs="Calibri"/>
        <w:sz w:val="15"/>
        <w:szCs w:val="15"/>
      </w:rPr>
    </w:sdtEndPr>
    <w:sdtContent>
      <w:p w14:paraId="06648C29"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4560" behindDoc="0" locked="0" layoutInCell="0" allowOverlap="1" wp14:anchorId="06648CEA" wp14:editId="06648CEB">
              <wp:simplePos x="0" y="0"/>
              <wp:positionH relativeFrom="page">
                <wp:posOffset>557530</wp:posOffset>
              </wp:positionH>
              <wp:positionV relativeFrom="page">
                <wp:posOffset>9742170</wp:posOffset>
              </wp:positionV>
              <wp:extent cx="6516370" cy="6350"/>
              <wp:effectExtent l="0" t="0" r="0" b="0"/>
              <wp:wrapNone/>
              <wp:docPr id="166" name="IM 42"/>
              <wp:cNvGraphicFramePr/>
              <a:graphic xmlns:a="http://schemas.openxmlformats.org/drawingml/2006/main">
                <a:graphicData uri="http://schemas.openxmlformats.org/drawingml/2006/picture">
                  <pic:pic xmlns:pic="http://schemas.openxmlformats.org/drawingml/2006/picture">
                    <pic:nvPicPr>
                      <pic:cNvPr id="16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A"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48"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30</w:delText>
          </w:r>
        </w:del>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2B" w14:textId="77777777" w:rsidR="000F72C1" w:rsidRDefault="0020793E">
    <w:pPr>
      <w:spacing w:before="285" w:after="72" w:line="188" w:lineRule="auto"/>
      <w:ind w:left="39"/>
      <w:rPr>
        <w:ins w:id="1849" w:author="Jiang" w:date="2024-07-10T20:24:00Z"/>
      </w:rPr>
    </w:pPr>
    <w:ins w:id="1850" w:author="Jiang" w:date="2024-07-10T20:25:00Z">
      <w:r>
        <w:rPr>
          <w:noProof/>
        </w:rPr>
        <mc:AlternateContent>
          <mc:Choice Requires="wps">
            <w:drawing>
              <wp:anchor distT="0" distB="0" distL="114300" distR="114300" simplePos="0" relativeHeight="251767808" behindDoc="0" locked="0" layoutInCell="1" allowOverlap="1" wp14:anchorId="06648CEC" wp14:editId="06648CED">
                <wp:simplePos x="0" y="0"/>
                <wp:positionH relativeFrom="margin">
                  <wp:align>right</wp:align>
                </wp:positionH>
                <wp:positionV relativeFrom="paragraph">
                  <wp:posOffset>0</wp:posOffset>
                </wp:positionV>
                <wp:extent cx="1828800" cy="1828800"/>
                <wp:effectExtent l="0" t="0" r="0" b="0"/>
                <wp:wrapNone/>
                <wp:docPr id="243" name="文本框 2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F" w14:textId="77777777" w:rsidR="000F72C1" w:rsidRDefault="0020793E">
                            <w:pPr>
                              <w:pStyle w:val="Footer"/>
                            </w:pPr>
                            <w:ins w:id="1851" w:author="Jiang" w:date="2024-07-10T20:25:00Z">
                              <w:r>
                                <w:fldChar w:fldCharType="begin"/>
                              </w:r>
                              <w:r>
                                <w:instrText xml:space="preserve"> PAGE  \* MERGEFORMAT </w:instrText>
                              </w:r>
                              <w:r>
                                <w:fldChar w:fldCharType="separate"/>
                              </w:r>
                              <w:r>
                                <w:t>39</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78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JrfR9HwIAAC0EAAAOAAAAZHJz&#10;L2Uyb0RvYy54bWytU82O0zAQviPxDpbvNGkXVl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ia30fR8CAAAtBAAADgAAAAAAAAABACAAAAA1AQAAZHJzL2Uyb0RvYy54bWxQ&#10;SwUGAAAAAAYABgBZAQAAxgUAAAAA&#10;">
                <v:fill on="f" focussize="0,0"/>
                <v:stroke on="f" weight="0.5pt"/>
                <v:imagedata o:title=""/>
                <o:lock v:ext="edit" aspectratio="f"/>
                <v:textbox inset="0mm,0mm,0mm,0mm" style="mso-fit-shape-to-text:t;">
                  <w:txbxContent>
                    <w:p>
                      <w:pPr>
                        <w:pStyle w:val="9"/>
                      </w:pPr>
                      <w:ins w:id="599" w:author="Jiang [2]" w:date="2024-07-10T20:25:21Z">
                        <w:r>
                          <w:rPr/>
                          <w:fldChar w:fldCharType="begin"/>
                        </w:r>
                      </w:ins>
                      <w:ins w:id="600" w:author="Jiang [2]" w:date="2024-07-10T20:25:21Z">
                        <w:r>
                          <w:rPr/>
                          <w:instrText xml:space="preserve"> PAGE  \* MERGEFORMAT </w:instrText>
                        </w:r>
                      </w:ins>
                      <w:ins w:id="601" w:author="Jiang [2]" w:date="2024-07-10T20:25:21Z">
                        <w:r>
                          <w:rPr/>
                          <w:fldChar w:fldCharType="separate"/>
                        </w:r>
                      </w:ins>
                      <w:ins w:id="602" w:author="Jiang [2]" w:date="2024-07-10T20:25:21Z">
                        <w:r>
                          <w:rPr/>
                          <w:t>39</w:t>
                        </w:r>
                      </w:ins>
                      <w:ins w:id="603" w:author="Jiang [2]" w:date="2024-07-10T20:25:21Z">
                        <w:r>
                          <w:rPr/>
                          <w:fldChar w:fldCharType="end"/>
                        </w:r>
                      </w:ins>
                    </w:p>
                  </w:txbxContent>
                </v:textbox>
              </v:shape>
            </w:pict>
          </mc:Fallback>
        </mc:AlternateContent>
      </w:r>
    </w:ins>
  </w:p>
  <w:sdt>
    <w:sdtPr>
      <w:id w:val="1295413884"/>
      <w:docPartObj>
        <w:docPartGallery w:val="Table of Contents"/>
        <w:docPartUnique/>
      </w:docPartObj>
    </w:sdtPr>
    <w:sdtEndPr>
      <w:rPr>
        <w:rFonts w:ascii="Calibri" w:eastAsia="Calibri" w:hAnsi="Calibri" w:cs="Calibri"/>
        <w:sz w:val="15"/>
        <w:szCs w:val="15"/>
      </w:rPr>
    </w:sdtEndPr>
    <w:sdtContent>
      <w:p w14:paraId="06648C2C"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5584" behindDoc="0" locked="0" layoutInCell="0" allowOverlap="1" wp14:anchorId="06648CEE" wp14:editId="06648CEF">
              <wp:simplePos x="0" y="0"/>
              <wp:positionH relativeFrom="page">
                <wp:posOffset>557530</wp:posOffset>
              </wp:positionH>
              <wp:positionV relativeFrom="page">
                <wp:posOffset>9742170</wp:posOffset>
              </wp:positionV>
              <wp:extent cx="6516370" cy="6350"/>
              <wp:effectExtent l="0" t="0" r="0" b="0"/>
              <wp:wrapNone/>
              <wp:docPr id="167" name="IM 42"/>
              <wp:cNvGraphicFramePr/>
              <a:graphic xmlns:a="http://schemas.openxmlformats.org/drawingml/2006/main">
                <a:graphicData uri="http://schemas.openxmlformats.org/drawingml/2006/picture">
                  <pic:pic xmlns:pic="http://schemas.openxmlformats.org/drawingml/2006/picture">
                    <pic:nvPicPr>
                      <pic:cNvPr id="16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D"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52"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31</w:delText>
          </w:r>
        </w:del>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2E" w14:textId="77777777" w:rsidR="000F72C1" w:rsidRDefault="0020793E">
    <w:pPr>
      <w:spacing w:before="285" w:after="72" w:line="188" w:lineRule="auto"/>
      <w:ind w:left="39"/>
      <w:rPr>
        <w:ins w:id="1853" w:author="Jiang" w:date="2024-07-10T20:24:00Z"/>
      </w:rPr>
    </w:pPr>
    <w:ins w:id="1854" w:author="Jiang" w:date="2024-07-10T20:25:00Z">
      <w:r>
        <w:rPr>
          <w:noProof/>
        </w:rPr>
        <mc:AlternateContent>
          <mc:Choice Requires="wps">
            <w:drawing>
              <wp:anchor distT="0" distB="0" distL="114300" distR="114300" simplePos="0" relativeHeight="251768832" behindDoc="0" locked="0" layoutInCell="1" allowOverlap="1" wp14:anchorId="06648CF0" wp14:editId="06648CF1">
                <wp:simplePos x="0" y="0"/>
                <wp:positionH relativeFrom="margin">
                  <wp:align>right</wp:align>
                </wp:positionH>
                <wp:positionV relativeFrom="paragraph">
                  <wp:posOffset>0</wp:posOffset>
                </wp:positionV>
                <wp:extent cx="1828800" cy="1828800"/>
                <wp:effectExtent l="0" t="0" r="0" b="0"/>
                <wp:wrapNone/>
                <wp:docPr id="244" name="文本框 2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0" w14:textId="77777777" w:rsidR="000F72C1" w:rsidRDefault="0020793E">
                            <w:pPr>
                              <w:pStyle w:val="Footer"/>
                            </w:pPr>
                            <w:ins w:id="1855" w:author="Jiang" w:date="2024-07-10T20:25:00Z">
                              <w:r>
                                <w:fldChar w:fldCharType="begin"/>
                              </w:r>
                              <w:r>
                                <w:instrText xml:space="preserve"> PAGE  \* MERGEFORMAT </w:instrText>
                              </w:r>
                              <w:r>
                                <w:fldChar w:fldCharType="separate"/>
                              </w:r>
                              <w:r>
                                <w:t>40</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88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zLSwHwIAAC0EAAAOAAAAZHJz&#10;L2Uyb0RvYy54bWytU82O0zAQviPxDpbvNGlZVl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qcy0sB8CAAAtBAAADgAAAAAAAAABACAAAAA1AQAAZHJzL2Uyb0RvYy54bWxQ&#10;SwUGAAAAAAYABgBZAQAAxgUAAAAA&#10;">
                <v:fill on="f" focussize="0,0"/>
                <v:stroke on="f" weight="0.5pt"/>
                <v:imagedata o:title=""/>
                <o:lock v:ext="edit" aspectratio="f"/>
                <v:textbox inset="0mm,0mm,0mm,0mm" style="mso-fit-shape-to-text:t;">
                  <w:txbxContent>
                    <w:p>
                      <w:pPr>
                        <w:pStyle w:val="9"/>
                      </w:pPr>
                      <w:ins w:id="617" w:author="Jiang [2]" w:date="2024-07-10T20:25:21Z">
                        <w:r>
                          <w:rPr/>
                          <w:fldChar w:fldCharType="begin"/>
                        </w:r>
                      </w:ins>
                      <w:ins w:id="618" w:author="Jiang [2]" w:date="2024-07-10T20:25:21Z">
                        <w:r>
                          <w:rPr/>
                          <w:instrText xml:space="preserve"> PAGE  \* MERGEFORMAT </w:instrText>
                        </w:r>
                      </w:ins>
                      <w:ins w:id="619" w:author="Jiang [2]" w:date="2024-07-10T20:25:21Z">
                        <w:r>
                          <w:rPr/>
                          <w:fldChar w:fldCharType="separate"/>
                        </w:r>
                      </w:ins>
                      <w:ins w:id="620" w:author="Jiang [2]" w:date="2024-07-10T20:25:21Z">
                        <w:r>
                          <w:rPr/>
                          <w:t>40</w:t>
                        </w:r>
                      </w:ins>
                      <w:ins w:id="621" w:author="Jiang [2]" w:date="2024-07-10T20:25:21Z">
                        <w:r>
                          <w:rPr/>
                          <w:fldChar w:fldCharType="end"/>
                        </w:r>
                      </w:ins>
                    </w:p>
                  </w:txbxContent>
                </v:textbox>
              </v:shape>
            </w:pict>
          </mc:Fallback>
        </mc:AlternateContent>
      </w:r>
    </w:ins>
  </w:p>
  <w:sdt>
    <w:sdtPr>
      <w:id w:val="821616246"/>
      <w:docPartObj>
        <w:docPartGallery w:val="Table of Contents"/>
        <w:docPartUnique/>
      </w:docPartObj>
    </w:sdtPr>
    <w:sdtEndPr>
      <w:rPr>
        <w:rFonts w:ascii="Calibri" w:eastAsia="Calibri" w:hAnsi="Calibri" w:cs="Calibri"/>
        <w:sz w:val="15"/>
        <w:szCs w:val="15"/>
      </w:rPr>
    </w:sdtEndPr>
    <w:sdtContent>
      <w:p w14:paraId="06648C2F"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6608" behindDoc="0" locked="0" layoutInCell="0" allowOverlap="1" wp14:anchorId="06648CF2" wp14:editId="06648CF3">
              <wp:simplePos x="0" y="0"/>
              <wp:positionH relativeFrom="page">
                <wp:posOffset>557530</wp:posOffset>
              </wp:positionH>
              <wp:positionV relativeFrom="page">
                <wp:posOffset>9742170</wp:posOffset>
              </wp:positionV>
              <wp:extent cx="6516370" cy="6350"/>
              <wp:effectExtent l="0" t="0" r="0" b="0"/>
              <wp:wrapNone/>
              <wp:docPr id="168" name="IM 42"/>
              <wp:cNvGraphicFramePr/>
              <a:graphic xmlns:a="http://schemas.openxmlformats.org/drawingml/2006/main">
                <a:graphicData uri="http://schemas.openxmlformats.org/drawingml/2006/picture">
                  <pic:pic xmlns:pic="http://schemas.openxmlformats.org/drawingml/2006/picture">
                    <pic:nvPicPr>
                      <pic:cNvPr id="16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0"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56"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32</w:delText>
          </w:r>
        </w:del>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31" w14:textId="77777777" w:rsidR="000F72C1" w:rsidRDefault="0020793E">
    <w:pPr>
      <w:spacing w:before="285" w:after="72" w:line="188" w:lineRule="auto"/>
      <w:ind w:left="39"/>
      <w:rPr>
        <w:ins w:id="1857" w:author="Jiang" w:date="2024-07-10T20:24:00Z"/>
      </w:rPr>
    </w:pPr>
    <w:ins w:id="1858" w:author="Jiang" w:date="2024-07-10T20:25:00Z">
      <w:r>
        <w:rPr>
          <w:noProof/>
        </w:rPr>
        <mc:AlternateContent>
          <mc:Choice Requires="wps">
            <w:drawing>
              <wp:anchor distT="0" distB="0" distL="114300" distR="114300" simplePos="0" relativeHeight="251769856" behindDoc="0" locked="0" layoutInCell="1" allowOverlap="1" wp14:anchorId="06648CF4" wp14:editId="06648CF5">
                <wp:simplePos x="0" y="0"/>
                <wp:positionH relativeFrom="margin">
                  <wp:align>right</wp:align>
                </wp:positionH>
                <wp:positionV relativeFrom="paragraph">
                  <wp:posOffset>0</wp:posOffset>
                </wp:positionV>
                <wp:extent cx="1828800" cy="1828800"/>
                <wp:effectExtent l="0" t="0" r="0" b="0"/>
                <wp:wrapNone/>
                <wp:docPr id="245" name="文本框 2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1" w14:textId="77777777" w:rsidR="000F72C1" w:rsidRDefault="0020793E">
                            <w:pPr>
                              <w:pStyle w:val="Footer"/>
                            </w:pPr>
                            <w:ins w:id="1859" w:author="Jiang" w:date="2024-07-10T20:25:00Z">
                              <w:r>
                                <w:fldChar w:fldCharType="begin"/>
                              </w:r>
                              <w:r>
                                <w:instrText xml:space="preserve"> PAGE  \* MERGEFORMAT </w:instrText>
                              </w:r>
                              <w:r>
                                <w:fldChar w:fldCharType="separate"/>
                              </w:r>
                              <w:r>
                                <w:t>41</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698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Ap9QHgIAAC0EAAAOAAAAZHJz&#10;L2Uyb0RvYy54bWytU82O0zAQviPxDpbvNGlhV1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kAp9QHgIAAC0EAAAOAAAAAAAAAAEAIAAAADUBAABkcnMvZTJvRG9jLnhtbFBL&#10;BQYAAAAABgAGAFkBAADFBQAAAAA=&#10;">
                <v:fill on="f" focussize="0,0"/>
                <v:stroke on="f" weight="0.5pt"/>
                <v:imagedata o:title=""/>
                <o:lock v:ext="edit" aspectratio="f"/>
                <v:textbox inset="0mm,0mm,0mm,0mm" style="mso-fit-shape-to-text:t;">
                  <w:txbxContent>
                    <w:p>
                      <w:pPr>
                        <w:pStyle w:val="9"/>
                      </w:pPr>
                      <w:ins w:id="635" w:author="Jiang [2]" w:date="2024-07-10T20:25:21Z">
                        <w:r>
                          <w:rPr/>
                          <w:fldChar w:fldCharType="begin"/>
                        </w:r>
                      </w:ins>
                      <w:ins w:id="636" w:author="Jiang [2]" w:date="2024-07-10T20:25:21Z">
                        <w:r>
                          <w:rPr/>
                          <w:instrText xml:space="preserve"> PAGE  \* MERGEFORMAT </w:instrText>
                        </w:r>
                      </w:ins>
                      <w:ins w:id="637" w:author="Jiang [2]" w:date="2024-07-10T20:25:21Z">
                        <w:r>
                          <w:rPr/>
                          <w:fldChar w:fldCharType="separate"/>
                        </w:r>
                      </w:ins>
                      <w:ins w:id="638" w:author="Jiang [2]" w:date="2024-07-10T20:25:21Z">
                        <w:r>
                          <w:rPr/>
                          <w:t>41</w:t>
                        </w:r>
                      </w:ins>
                      <w:ins w:id="639" w:author="Jiang [2]" w:date="2024-07-10T20:25:21Z">
                        <w:r>
                          <w:rPr/>
                          <w:fldChar w:fldCharType="end"/>
                        </w:r>
                      </w:ins>
                    </w:p>
                  </w:txbxContent>
                </v:textbox>
              </v:shape>
            </w:pict>
          </mc:Fallback>
        </mc:AlternateContent>
      </w:r>
    </w:ins>
  </w:p>
  <w:sdt>
    <w:sdtPr>
      <w:id w:val="-957410245"/>
      <w:docPartObj>
        <w:docPartGallery w:val="Table of Contents"/>
        <w:docPartUnique/>
      </w:docPartObj>
    </w:sdtPr>
    <w:sdtEndPr>
      <w:rPr>
        <w:rFonts w:ascii="Calibri" w:eastAsia="Calibri" w:hAnsi="Calibri" w:cs="Calibri"/>
        <w:sz w:val="15"/>
        <w:szCs w:val="15"/>
      </w:rPr>
    </w:sdtEndPr>
    <w:sdtContent>
      <w:p w14:paraId="06648C32"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7632" behindDoc="0" locked="0" layoutInCell="0" allowOverlap="1" wp14:anchorId="06648CF6" wp14:editId="06648CF7">
              <wp:simplePos x="0" y="0"/>
              <wp:positionH relativeFrom="page">
                <wp:posOffset>557530</wp:posOffset>
              </wp:positionH>
              <wp:positionV relativeFrom="page">
                <wp:posOffset>9742170</wp:posOffset>
              </wp:positionV>
              <wp:extent cx="6516370" cy="6350"/>
              <wp:effectExtent l="0" t="0" r="0" b="0"/>
              <wp:wrapNone/>
              <wp:docPr id="169" name="IM 42"/>
              <wp:cNvGraphicFramePr/>
              <a:graphic xmlns:a="http://schemas.openxmlformats.org/drawingml/2006/main">
                <a:graphicData uri="http://schemas.openxmlformats.org/drawingml/2006/picture">
                  <pic:pic xmlns:pic="http://schemas.openxmlformats.org/drawingml/2006/picture">
                    <pic:nvPicPr>
                      <pic:cNvPr id="169"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3"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60"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33</w:delText>
          </w:r>
        </w:del>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34" w14:textId="77777777" w:rsidR="000F72C1" w:rsidRDefault="0020793E">
    <w:pPr>
      <w:spacing w:before="285" w:after="72" w:line="188" w:lineRule="auto"/>
      <w:ind w:left="39"/>
      <w:rPr>
        <w:ins w:id="1861" w:author="Jiang" w:date="2024-07-10T20:24:00Z"/>
      </w:rPr>
    </w:pPr>
    <w:ins w:id="1862" w:author="Jiang" w:date="2024-07-10T20:25:00Z">
      <w:r>
        <w:rPr>
          <w:noProof/>
        </w:rPr>
        <mc:AlternateContent>
          <mc:Choice Requires="wps">
            <w:drawing>
              <wp:anchor distT="0" distB="0" distL="114300" distR="114300" simplePos="0" relativeHeight="251770880" behindDoc="0" locked="0" layoutInCell="1" allowOverlap="1" wp14:anchorId="06648CF8" wp14:editId="06648CF9">
                <wp:simplePos x="0" y="0"/>
                <wp:positionH relativeFrom="margin">
                  <wp:align>right</wp:align>
                </wp:positionH>
                <wp:positionV relativeFrom="paragraph">
                  <wp:posOffset>0</wp:posOffset>
                </wp:positionV>
                <wp:extent cx="1828800" cy="1828800"/>
                <wp:effectExtent l="0" t="0" r="0" b="0"/>
                <wp:wrapNone/>
                <wp:docPr id="246" name="文本框 2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2" w14:textId="77777777" w:rsidR="000F72C1" w:rsidRDefault="0020793E">
                            <w:pPr>
                              <w:pStyle w:val="Footer"/>
                            </w:pPr>
                            <w:ins w:id="1863" w:author="Jiang" w:date="2024-07-10T20:25:00Z">
                              <w:r>
                                <w:fldChar w:fldCharType="begin"/>
                              </w:r>
                              <w:r>
                                <w:instrText xml:space="preserve"> PAGE  \* MERGEFORMAT </w:instrText>
                              </w:r>
                              <w:r>
                                <w:fldChar w:fldCharType="separate"/>
                              </w:r>
                              <w:r>
                                <w:t>43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08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yVpKrHgIAAC0EAAAOAAAAAAAAAAEAIAAAADUBAABkcnMvZTJvRG9jLnhtbFBL&#10;BQYAAAAABgAGAFkBAADFBQAAAAA=&#10;">
                <v:fill on="f" focussize="0,0"/>
                <v:stroke on="f" weight="0.5pt"/>
                <v:imagedata o:title=""/>
                <o:lock v:ext="edit" aspectratio="f"/>
                <v:textbox inset="0mm,0mm,0mm,0mm" style="mso-fit-shape-to-text:t;">
                  <w:txbxContent>
                    <w:p>
                      <w:pPr>
                        <w:pStyle w:val="9"/>
                      </w:pPr>
                      <w:ins w:id="653" w:author="Jiang [2]" w:date="2024-07-10T20:25:21Z">
                        <w:r>
                          <w:rPr/>
                          <w:fldChar w:fldCharType="begin"/>
                        </w:r>
                      </w:ins>
                      <w:ins w:id="654" w:author="Jiang [2]" w:date="2024-07-10T20:25:21Z">
                        <w:r>
                          <w:rPr/>
                          <w:instrText xml:space="preserve"> PAGE  \* MERGEFORMAT </w:instrText>
                        </w:r>
                      </w:ins>
                      <w:ins w:id="655" w:author="Jiang [2]" w:date="2024-07-10T20:25:21Z">
                        <w:r>
                          <w:rPr/>
                          <w:fldChar w:fldCharType="separate"/>
                        </w:r>
                      </w:ins>
                      <w:ins w:id="656" w:author="Jiang [2]" w:date="2024-07-10T20:25:21Z">
                        <w:r>
                          <w:rPr/>
                          <w:t>43</w:t>
                        </w:r>
                      </w:ins>
                      <w:ins w:id="657" w:author="Jiang [2]" w:date="2024-07-10T20:25:21Z">
                        <w:r>
                          <w:rPr/>
                          <w:fldChar w:fldCharType="end"/>
                        </w:r>
                      </w:ins>
                    </w:p>
                  </w:txbxContent>
                </v:textbox>
              </v:shape>
            </w:pict>
          </mc:Fallback>
        </mc:AlternateContent>
      </w:r>
    </w:ins>
  </w:p>
  <w:sdt>
    <w:sdtPr>
      <w:id w:val="91599640"/>
      <w:docPartObj>
        <w:docPartGallery w:val="Table of Contents"/>
        <w:docPartUnique/>
      </w:docPartObj>
    </w:sdtPr>
    <w:sdtEndPr>
      <w:rPr>
        <w:rFonts w:ascii="Calibri" w:eastAsia="Calibri" w:hAnsi="Calibri" w:cs="Calibri"/>
        <w:sz w:val="15"/>
        <w:szCs w:val="15"/>
      </w:rPr>
    </w:sdtEndPr>
    <w:sdtContent>
      <w:p w14:paraId="06648C35"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8656" behindDoc="0" locked="0" layoutInCell="0" allowOverlap="1" wp14:anchorId="06648CFA" wp14:editId="06648CFB">
              <wp:simplePos x="0" y="0"/>
              <wp:positionH relativeFrom="page">
                <wp:posOffset>557530</wp:posOffset>
              </wp:positionH>
              <wp:positionV relativeFrom="page">
                <wp:posOffset>9742170</wp:posOffset>
              </wp:positionV>
              <wp:extent cx="6516370" cy="6350"/>
              <wp:effectExtent l="0" t="0" r="0" b="0"/>
              <wp:wrapNone/>
              <wp:docPr id="170" name="IM 42"/>
              <wp:cNvGraphicFramePr/>
              <a:graphic xmlns:a="http://schemas.openxmlformats.org/drawingml/2006/main">
                <a:graphicData uri="http://schemas.openxmlformats.org/drawingml/2006/picture">
                  <pic:pic xmlns:pic="http://schemas.openxmlformats.org/drawingml/2006/picture">
                    <pic:nvPicPr>
                      <pic:cNvPr id="17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6"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64"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34</w:delText>
          </w:r>
        </w:del>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37" w14:textId="77777777" w:rsidR="000F72C1" w:rsidRDefault="0020793E">
    <w:pPr>
      <w:spacing w:before="285" w:after="72" w:line="188" w:lineRule="auto"/>
      <w:ind w:left="39"/>
      <w:rPr>
        <w:ins w:id="1865" w:author="Jiang" w:date="2024-07-10T20:24:00Z"/>
      </w:rPr>
    </w:pPr>
    <w:ins w:id="1866" w:author="Jiang" w:date="2024-07-10T20:25:00Z">
      <w:r>
        <w:rPr>
          <w:noProof/>
        </w:rPr>
        <mc:AlternateContent>
          <mc:Choice Requires="wps">
            <w:drawing>
              <wp:anchor distT="0" distB="0" distL="114300" distR="114300" simplePos="0" relativeHeight="251771904" behindDoc="0" locked="0" layoutInCell="1" allowOverlap="1" wp14:anchorId="06648CFC" wp14:editId="06648CFD">
                <wp:simplePos x="0" y="0"/>
                <wp:positionH relativeFrom="margin">
                  <wp:align>right</wp:align>
                </wp:positionH>
                <wp:positionV relativeFrom="paragraph">
                  <wp:posOffset>0</wp:posOffset>
                </wp:positionV>
                <wp:extent cx="1828800" cy="1828800"/>
                <wp:effectExtent l="0" t="0" r="0" b="0"/>
                <wp:wrapNone/>
                <wp:docPr id="247" name="文本框 2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3" w14:textId="77777777" w:rsidR="000F72C1" w:rsidRDefault="0020793E">
                            <w:pPr>
                              <w:pStyle w:val="Footer"/>
                            </w:pPr>
                            <w:ins w:id="1867" w:author="Jiang" w:date="2024-07-10T20:25:00Z">
                              <w:r>
                                <w:fldChar w:fldCharType="begin"/>
                              </w:r>
                              <w:r>
                                <w:instrText xml:space="preserve"> PAGE  \* MERGEFORMAT </w:instrText>
                              </w:r>
                              <w:r>
                                <w:fldChar w:fldCharType="separate"/>
                              </w:r>
                              <w:r>
                                <w:t>44</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19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mLlLHgIAAC0EAAAOAAAAAAAAAAEAIAAAADUBAABkcnMvZTJvRG9jLnhtbFBL&#10;BQYAAAAABgAGAFkBAADFBQAAAAA=&#10;">
                <v:fill on="f" focussize="0,0"/>
                <v:stroke on="f" weight="0.5pt"/>
                <v:imagedata o:title=""/>
                <o:lock v:ext="edit" aspectratio="f"/>
                <v:textbox inset="0mm,0mm,0mm,0mm" style="mso-fit-shape-to-text:t;">
                  <w:txbxContent>
                    <w:p>
                      <w:pPr>
                        <w:pStyle w:val="9"/>
                      </w:pPr>
                      <w:ins w:id="671" w:author="Jiang [2]" w:date="2024-07-10T20:25:21Z">
                        <w:r>
                          <w:rPr/>
                          <w:fldChar w:fldCharType="begin"/>
                        </w:r>
                      </w:ins>
                      <w:ins w:id="672" w:author="Jiang [2]" w:date="2024-07-10T20:25:21Z">
                        <w:r>
                          <w:rPr/>
                          <w:instrText xml:space="preserve"> PAGE  \* MERGEFORMAT </w:instrText>
                        </w:r>
                      </w:ins>
                      <w:ins w:id="673" w:author="Jiang [2]" w:date="2024-07-10T20:25:21Z">
                        <w:r>
                          <w:rPr/>
                          <w:fldChar w:fldCharType="separate"/>
                        </w:r>
                      </w:ins>
                      <w:ins w:id="674" w:author="Jiang [2]" w:date="2024-07-10T20:25:21Z">
                        <w:r>
                          <w:rPr/>
                          <w:t>44</w:t>
                        </w:r>
                      </w:ins>
                      <w:ins w:id="675" w:author="Jiang [2]" w:date="2024-07-10T20:25:21Z">
                        <w:r>
                          <w:rPr/>
                          <w:fldChar w:fldCharType="end"/>
                        </w:r>
                      </w:ins>
                    </w:p>
                  </w:txbxContent>
                </v:textbox>
              </v:shape>
            </w:pict>
          </mc:Fallback>
        </mc:AlternateContent>
      </w:r>
    </w:ins>
  </w:p>
  <w:sdt>
    <w:sdtPr>
      <w:id w:val="1898938125"/>
      <w:docPartObj>
        <w:docPartGallery w:val="Table of Contents"/>
        <w:docPartUnique/>
      </w:docPartObj>
    </w:sdtPr>
    <w:sdtEndPr>
      <w:rPr>
        <w:rFonts w:ascii="Calibri" w:eastAsia="Calibri" w:hAnsi="Calibri" w:cs="Calibri"/>
        <w:sz w:val="15"/>
        <w:szCs w:val="15"/>
      </w:rPr>
    </w:sdtEndPr>
    <w:sdtContent>
      <w:p w14:paraId="06648C38"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9680" behindDoc="0" locked="0" layoutInCell="0" allowOverlap="1" wp14:anchorId="06648CFE" wp14:editId="06648CFF">
              <wp:simplePos x="0" y="0"/>
              <wp:positionH relativeFrom="page">
                <wp:posOffset>557530</wp:posOffset>
              </wp:positionH>
              <wp:positionV relativeFrom="page">
                <wp:posOffset>9742170</wp:posOffset>
              </wp:positionV>
              <wp:extent cx="6516370" cy="6350"/>
              <wp:effectExtent l="0" t="0" r="0" b="0"/>
              <wp:wrapNone/>
              <wp:docPr id="171" name="IM 42"/>
              <wp:cNvGraphicFramePr/>
              <a:graphic xmlns:a="http://schemas.openxmlformats.org/drawingml/2006/main">
                <a:graphicData uri="http://schemas.openxmlformats.org/drawingml/2006/picture">
                  <pic:pic xmlns:pic="http://schemas.openxmlformats.org/drawingml/2006/picture">
                    <pic:nvPicPr>
                      <pic:cNvPr id="17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9"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68"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35</w:delText>
          </w:r>
        </w:del>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3A" w14:textId="77777777" w:rsidR="000F72C1" w:rsidRDefault="0020793E">
    <w:pPr>
      <w:spacing w:before="285" w:after="72" w:line="188" w:lineRule="auto"/>
      <w:ind w:left="39"/>
      <w:rPr>
        <w:ins w:id="1869" w:author="Jiang" w:date="2024-07-10T20:24:00Z"/>
      </w:rPr>
    </w:pPr>
    <w:ins w:id="1870" w:author="Jiang" w:date="2024-07-10T20:25:00Z">
      <w:r>
        <w:rPr>
          <w:noProof/>
        </w:rPr>
        <mc:AlternateContent>
          <mc:Choice Requires="wps">
            <w:drawing>
              <wp:anchor distT="0" distB="0" distL="114300" distR="114300" simplePos="0" relativeHeight="251772928" behindDoc="0" locked="0" layoutInCell="1" allowOverlap="1" wp14:anchorId="06648D00" wp14:editId="06648D01">
                <wp:simplePos x="0" y="0"/>
                <wp:positionH relativeFrom="margin">
                  <wp:align>right</wp:align>
                </wp:positionH>
                <wp:positionV relativeFrom="paragraph">
                  <wp:posOffset>0</wp:posOffset>
                </wp:positionV>
                <wp:extent cx="1828800" cy="1828800"/>
                <wp:effectExtent l="0" t="0" r="0" b="0"/>
                <wp:wrapNone/>
                <wp:docPr id="248" name="文本框 2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4" w14:textId="77777777" w:rsidR="000F72C1" w:rsidRDefault="0020793E">
                            <w:pPr>
                              <w:pStyle w:val="Footer"/>
                            </w:pPr>
                            <w:ins w:id="1871" w:author="Jiang" w:date="2024-07-10T20:25:00Z">
                              <w:r>
                                <w:fldChar w:fldCharType="begin"/>
                              </w:r>
                              <w:r>
                                <w:instrText xml:space="preserve"> PAGE  \* MERGEFORMAT </w:instrText>
                              </w:r>
                              <w:r>
                                <w:fldChar w:fldCharType="separate"/>
                              </w:r>
                              <w:r>
                                <w:t>45</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29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kmPqHgIAAC0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zkmPqHgIAAC0EAAAOAAAAAAAAAAEAIAAAADUBAABkcnMvZTJvRG9jLnhtbFBL&#10;BQYAAAAABgAGAFkBAADFBQAAAAA=&#10;">
                <v:fill on="f" focussize="0,0"/>
                <v:stroke on="f" weight="0.5pt"/>
                <v:imagedata o:title=""/>
                <o:lock v:ext="edit" aspectratio="f"/>
                <v:textbox inset="0mm,0mm,0mm,0mm" style="mso-fit-shape-to-text:t;">
                  <w:txbxContent>
                    <w:p>
                      <w:pPr>
                        <w:pStyle w:val="9"/>
                      </w:pPr>
                      <w:ins w:id="689" w:author="Jiang [2]" w:date="2024-07-10T20:25:21Z">
                        <w:r>
                          <w:rPr/>
                          <w:fldChar w:fldCharType="begin"/>
                        </w:r>
                      </w:ins>
                      <w:ins w:id="690" w:author="Jiang [2]" w:date="2024-07-10T20:25:21Z">
                        <w:r>
                          <w:rPr/>
                          <w:instrText xml:space="preserve"> PAGE  \* MERGEFORMAT </w:instrText>
                        </w:r>
                      </w:ins>
                      <w:ins w:id="691" w:author="Jiang [2]" w:date="2024-07-10T20:25:21Z">
                        <w:r>
                          <w:rPr/>
                          <w:fldChar w:fldCharType="separate"/>
                        </w:r>
                      </w:ins>
                      <w:ins w:id="692" w:author="Jiang [2]" w:date="2024-07-10T20:25:21Z">
                        <w:r>
                          <w:rPr/>
                          <w:t>45</w:t>
                        </w:r>
                      </w:ins>
                      <w:ins w:id="693" w:author="Jiang [2]" w:date="2024-07-10T20:25:21Z">
                        <w:r>
                          <w:rPr/>
                          <w:fldChar w:fldCharType="end"/>
                        </w:r>
                      </w:ins>
                    </w:p>
                  </w:txbxContent>
                </v:textbox>
              </v:shape>
            </w:pict>
          </mc:Fallback>
        </mc:AlternateContent>
      </w:r>
    </w:ins>
  </w:p>
  <w:sdt>
    <w:sdtPr>
      <w:id w:val="513041012"/>
      <w:docPartObj>
        <w:docPartGallery w:val="Table of Contents"/>
        <w:docPartUnique/>
      </w:docPartObj>
    </w:sdtPr>
    <w:sdtEndPr>
      <w:rPr>
        <w:rFonts w:ascii="Calibri" w:eastAsia="Calibri" w:hAnsi="Calibri" w:cs="Calibri"/>
        <w:sz w:val="15"/>
        <w:szCs w:val="15"/>
      </w:rPr>
    </w:sdtEndPr>
    <w:sdtContent>
      <w:p w14:paraId="06648C3B"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0704" behindDoc="0" locked="0" layoutInCell="0" allowOverlap="1" wp14:anchorId="06648D02" wp14:editId="06648D03">
              <wp:simplePos x="0" y="0"/>
              <wp:positionH relativeFrom="page">
                <wp:posOffset>557530</wp:posOffset>
              </wp:positionH>
              <wp:positionV relativeFrom="page">
                <wp:posOffset>9742170</wp:posOffset>
              </wp:positionV>
              <wp:extent cx="6516370" cy="6350"/>
              <wp:effectExtent l="0" t="0" r="0" b="0"/>
              <wp:wrapNone/>
              <wp:docPr id="172" name="IM 42"/>
              <wp:cNvGraphicFramePr/>
              <a:graphic xmlns:a="http://schemas.openxmlformats.org/drawingml/2006/main">
                <a:graphicData uri="http://schemas.openxmlformats.org/drawingml/2006/picture">
                  <pic:pic xmlns:pic="http://schemas.openxmlformats.org/drawingml/2006/picture">
                    <pic:nvPicPr>
                      <pic:cNvPr id="17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C"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72"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36</w:delText>
          </w:r>
        </w:del>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3D" w14:textId="77777777" w:rsidR="000F72C1" w:rsidRDefault="0020793E">
    <w:pPr>
      <w:spacing w:before="285" w:after="72" w:line="188" w:lineRule="auto"/>
      <w:ind w:left="39"/>
      <w:rPr>
        <w:ins w:id="1874" w:author="Jiang" w:date="2024-07-10T20:24:00Z"/>
      </w:rPr>
    </w:pPr>
    <w:ins w:id="1875" w:author="Jiang" w:date="2024-07-10T20:25:00Z">
      <w:r>
        <w:rPr>
          <w:noProof/>
        </w:rPr>
        <mc:AlternateContent>
          <mc:Choice Requires="wps">
            <w:drawing>
              <wp:anchor distT="0" distB="0" distL="114300" distR="114300" simplePos="0" relativeHeight="251773952" behindDoc="0" locked="0" layoutInCell="1" allowOverlap="1" wp14:anchorId="06648D04" wp14:editId="06648D05">
                <wp:simplePos x="0" y="0"/>
                <wp:positionH relativeFrom="margin">
                  <wp:align>right</wp:align>
                </wp:positionH>
                <wp:positionV relativeFrom="paragraph">
                  <wp:posOffset>0</wp:posOffset>
                </wp:positionV>
                <wp:extent cx="1828800" cy="1828800"/>
                <wp:effectExtent l="0" t="0" r="0" b="0"/>
                <wp:wrapNone/>
                <wp:docPr id="249" name="文本框 2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5" w14:textId="77777777" w:rsidR="000F72C1" w:rsidRDefault="0020793E">
                            <w:pPr>
                              <w:pStyle w:val="Footer"/>
                            </w:pPr>
                            <w:ins w:id="1876" w:author="Jiang" w:date="2024-07-10T20:25:00Z">
                              <w:r>
                                <w:fldChar w:fldCharType="begin"/>
                              </w:r>
                              <w:r>
                                <w:instrText xml:space="preserve"> PAGE  \* MERGEFORMAT </w:instrText>
                              </w:r>
                              <w:r>
                                <w:fldChar w:fldCharType="separate"/>
                              </w:r>
                              <w:r>
                                <w:t>46</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395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XEgKHgIAAC0EAAAOAAAAAAAAAAEAIAAAADUBAABkcnMvZTJvRG9jLnhtbFBL&#10;BQYAAAAABgAGAFkBAADFBQAAAAA=&#10;">
                <v:fill on="f" focussize="0,0"/>
                <v:stroke on="f" weight="0.5pt"/>
                <v:imagedata o:title=""/>
                <o:lock v:ext="edit" aspectratio="f"/>
                <v:textbox inset="0mm,0mm,0mm,0mm" style="mso-fit-shape-to-text:t;">
                  <w:txbxContent>
                    <w:p>
                      <w:pPr>
                        <w:pStyle w:val="9"/>
                      </w:pPr>
                      <w:ins w:id="707" w:author="Jiang [2]" w:date="2024-07-10T20:25:21Z">
                        <w:r>
                          <w:rPr/>
                          <w:fldChar w:fldCharType="begin"/>
                        </w:r>
                      </w:ins>
                      <w:ins w:id="708" w:author="Jiang [2]" w:date="2024-07-10T20:25:21Z">
                        <w:r>
                          <w:rPr/>
                          <w:instrText xml:space="preserve"> PAGE  \* MERGEFORMAT </w:instrText>
                        </w:r>
                      </w:ins>
                      <w:ins w:id="709" w:author="Jiang [2]" w:date="2024-07-10T20:25:21Z">
                        <w:r>
                          <w:rPr/>
                          <w:fldChar w:fldCharType="separate"/>
                        </w:r>
                      </w:ins>
                      <w:ins w:id="710" w:author="Jiang [2]" w:date="2024-07-10T20:25:21Z">
                        <w:r>
                          <w:rPr/>
                          <w:t>46</w:t>
                        </w:r>
                      </w:ins>
                      <w:ins w:id="711" w:author="Jiang [2]" w:date="2024-07-10T20:25:21Z">
                        <w:r>
                          <w:rPr/>
                          <w:fldChar w:fldCharType="end"/>
                        </w:r>
                      </w:ins>
                    </w:p>
                  </w:txbxContent>
                </v:textbox>
              </v:shape>
            </w:pict>
          </mc:Fallback>
        </mc:AlternateContent>
      </w:r>
    </w:ins>
  </w:p>
  <w:sdt>
    <w:sdtPr>
      <w:id w:val="-886259922"/>
      <w:docPartObj>
        <w:docPartGallery w:val="Table of Contents"/>
        <w:docPartUnique/>
      </w:docPartObj>
    </w:sdtPr>
    <w:sdtEndPr>
      <w:rPr>
        <w:rFonts w:ascii="Calibri" w:eastAsia="Calibri" w:hAnsi="Calibri" w:cs="Calibri"/>
        <w:sz w:val="15"/>
        <w:szCs w:val="15"/>
      </w:rPr>
    </w:sdtEndPr>
    <w:sdtContent>
      <w:p w14:paraId="06648C3E"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1728" behindDoc="0" locked="0" layoutInCell="0" allowOverlap="1" wp14:anchorId="06648D06" wp14:editId="06648D07">
              <wp:simplePos x="0" y="0"/>
              <wp:positionH relativeFrom="page">
                <wp:posOffset>557530</wp:posOffset>
              </wp:positionH>
              <wp:positionV relativeFrom="page">
                <wp:posOffset>9742170</wp:posOffset>
              </wp:positionV>
              <wp:extent cx="6516370" cy="6350"/>
              <wp:effectExtent l="0" t="0" r="0" b="0"/>
              <wp:wrapNone/>
              <wp:docPr id="173" name="IM 42"/>
              <wp:cNvGraphicFramePr/>
              <a:graphic xmlns:a="http://schemas.openxmlformats.org/drawingml/2006/main">
                <a:graphicData uri="http://schemas.openxmlformats.org/drawingml/2006/picture">
                  <pic:pic xmlns:pic="http://schemas.openxmlformats.org/drawingml/2006/picture">
                    <pic:nvPicPr>
                      <pic:cNvPr id="17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F"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77"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37</w:delText>
          </w:r>
        </w:del>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40" w14:textId="77777777" w:rsidR="000F72C1" w:rsidRDefault="0020793E">
    <w:pPr>
      <w:spacing w:before="285" w:after="72" w:line="188" w:lineRule="auto"/>
      <w:ind w:left="39"/>
      <w:rPr>
        <w:ins w:id="1879" w:author="Jiang" w:date="2024-07-10T20:24:00Z"/>
      </w:rPr>
    </w:pPr>
    <w:ins w:id="1880" w:author="Jiang" w:date="2024-07-10T20:25:00Z">
      <w:r>
        <w:rPr>
          <w:noProof/>
        </w:rPr>
        <mc:AlternateContent>
          <mc:Choice Requires="wps">
            <w:drawing>
              <wp:anchor distT="0" distB="0" distL="114300" distR="114300" simplePos="0" relativeHeight="251774976" behindDoc="0" locked="0" layoutInCell="1" allowOverlap="1" wp14:anchorId="06648D08" wp14:editId="06648D09">
                <wp:simplePos x="0" y="0"/>
                <wp:positionH relativeFrom="margin">
                  <wp:align>right</wp:align>
                </wp:positionH>
                <wp:positionV relativeFrom="paragraph">
                  <wp:posOffset>0</wp:posOffset>
                </wp:positionV>
                <wp:extent cx="1828800" cy="1828800"/>
                <wp:effectExtent l="0" t="0" r="0" b="0"/>
                <wp:wrapNone/>
                <wp:docPr id="250" name="文本框 2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6" w14:textId="77777777" w:rsidR="000F72C1" w:rsidRDefault="0020793E">
                            <w:pPr>
                              <w:pStyle w:val="Footer"/>
                            </w:pPr>
                            <w:ins w:id="1881" w:author="Jiang" w:date="2024-07-10T20:25:00Z">
                              <w:r>
                                <w:fldChar w:fldCharType="begin"/>
                              </w:r>
                              <w:r>
                                <w:instrText xml:space="preserve"> PAGE  \* MERGEFORMAT </w:instrText>
                              </w:r>
                              <w:r>
                                <w:fldChar w:fldCharType="separate"/>
                              </w:r>
                              <w:r>
                                <w:t>48</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497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873SOGwIAAC0EAAAOAAAAAAAAAAEAIAAAADUBAABkcnMvZTJvRG9jLnhtbFBLBQYA&#10;AAAABgAGAFkBAADCBQAAAAA=&#10;">
                <v:fill on="f" focussize="0,0"/>
                <v:stroke on="f" weight="0.5pt"/>
                <v:imagedata o:title=""/>
                <o:lock v:ext="edit" aspectratio="f"/>
                <v:textbox inset="0mm,0mm,0mm,0mm" style="mso-fit-shape-to-text:t;">
                  <w:txbxContent>
                    <w:p>
                      <w:pPr>
                        <w:pStyle w:val="9"/>
                      </w:pPr>
                      <w:ins w:id="725" w:author="Jiang [2]" w:date="2024-07-10T20:25:21Z">
                        <w:r>
                          <w:rPr/>
                          <w:fldChar w:fldCharType="begin"/>
                        </w:r>
                      </w:ins>
                      <w:ins w:id="726" w:author="Jiang [2]" w:date="2024-07-10T20:25:21Z">
                        <w:r>
                          <w:rPr/>
                          <w:instrText xml:space="preserve"> PAGE  \* MERGEFORMAT </w:instrText>
                        </w:r>
                      </w:ins>
                      <w:ins w:id="727" w:author="Jiang [2]" w:date="2024-07-10T20:25:21Z">
                        <w:r>
                          <w:rPr/>
                          <w:fldChar w:fldCharType="separate"/>
                        </w:r>
                      </w:ins>
                      <w:ins w:id="728" w:author="Jiang [2]" w:date="2024-07-10T20:25:21Z">
                        <w:r>
                          <w:rPr/>
                          <w:t>48</w:t>
                        </w:r>
                      </w:ins>
                      <w:ins w:id="729" w:author="Jiang [2]" w:date="2024-07-10T20:25:21Z">
                        <w:r>
                          <w:rPr/>
                          <w:fldChar w:fldCharType="end"/>
                        </w:r>
                      </w:ins>
                    </w:p>
                  </w:txbxContent>
                </v:textbox>
              </v:shape>
            </w:pict>
          </mc:Fallback>
        </mc:AlternateContent>
      </w:r>
    </w:ins>
  </w:p>
  <w:sdt>
    <w:sdtPr>
      <w:id w:val="465248574"/>
      <w:docPartObj>
        <w:docPartGallery w:val="Table of Contents"/>
        <w:docPartUnique/>
      </w:docPartObj>
    </w:sdtPr>
    <w:sdtEndPr>
      <w:rPr>
        <w:rFonts w:ascii="Calibri" w:eastAsia="Calibri" w:hAnsi="Calibri" w:cs="Calibri"/>
        <w:sz w:val="15"/>
        <w:szCs w:val="15"/>
      </w:rPr>
    </w:sdtEndPr>
    <w:sdtContent>
      <w:p w14:paraId="06648C41"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2752" behindDoc="0" locked="0" layoutInCell="0" allowOverlap="1" wp14:anchorId="06648D0A" wp14:editId="06648D0B">
              <wp:simplePos x="0" y="0"/>
              <wp:positionH relativeFrom="page">
                <wp:posOffset>557530</wp:posOffset>
              </wp:positionH>
              <wp:positionV relativeFrom="page">
                <wp:posOffset>9742170</wp:posOffset>
              </wp:positionV>
              <wp:extent cx="6516370" cy="6350"/>
              <wp:effectExtent l="0" t="0" r="0" b="0"/>
              <wp:wrapNone/>
              <wp:docPr id="174" name="IM 42"/>
              <wp:cNvGraphicFramePr/>
              <a:graphic xmlns:a="http://schemas.openxmlformats.org/drawingml/2006/main">
                <a:graphicData uri="http://schemas.openxmlformats.org/drawingml/2006/picture">
                  <pic:pic xmlns:pic="http://schemas.openxmlformats.org/drawingml/2006/picture">
                    <pic:nvPicPr>
                      <pic:cNvPr id="17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2"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82"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38</w:delText>
          </w:r>
        </w:del>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43" w14:textId="77777777" w:rsidR="000F72C1" w:rsidRDefault="0020793E">
    <w:pPr>
      <w:spacing w:before="285" w:after="72" w:line="188" w:lineRule="auto"/>
      <w:ind w:left="39"/>
      <w:rPr>
        <w:ins w:id="1884" w:author="Jiang" w:date="2024-07-10T20:24:00Z"/>
      </w:rPr>
    </w:pPr>
    <w:ins w:id="1885" w:author="Jiang" w:date="2024-07-10T20:25:00Z">
      <w:r>
        <w:rPr>
          <w:noProof/>
        </w:rPr>
        <mc:AlternateContent>
          <mc:Choice Requires="wps">
            <w:drawing>
              <wp:anchor distT="0" distB="0" distL="114300" distR="114300" simplePos="0" relativeHeight="251776000" behindDoc="0" locked="0" layoutInCell="1" allowOverlap="1" wp14:anchorId="06648D0C" wp14:editId="06648D0D">
                <wp:simplePos x="0" y="0"/>
                <wp:positionH relativeFrom="margin">
                  <wp:align>right</wp:align>
                </wp:positionH>
                <wp:positionV relativeFrom="paragraph">
                  <wp:posOffset>0</wp:posOffset>
                </wp:positionV>
                <wp:extent cx="1828800" cy="1828800"/>
                <wp:effectExtent l="0" t="0" r="0" b="0"/>
                <wp:wrapNone/>
                <wp:docPr id="251" name="文本框 2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7" w14:textId="77777777" w:rsidR="000F72C1" w:rsidRDefault="0020793E">
                            <w:pPr>
                              <w:pStyle w:val="Footer"/>
                            </w:pPr>
                            <w:ins w:id="1886" w:author="Jiang" w:date="2024-07-10T20:25:00Z">
                              <w:r>
                                <w:fldChar w:fldCharType="begin"/>
                              </w:r>
                              <w:r>
                                <w:instrText xml:space="preserve"> PAGE  \* MERGEFORMAT </w:instrText>
                              </w:r>
                              <w:r>
                                <w:fldChar w:fldCharType="separate"/>
                              </w:r>
                              <w:r>
                                <w:t>50</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60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LEhX24dAgAALQQAAA4AAAAAAAAAAQAgAAAANQEAAGRycy9lMm9Eb2MueG1sUEsF&#10;BgAAAAAGAAYAWQEAAMQFAAAAAA==&#10;">
                <v:fill on="f" focussize="0,0"/>
                <v:stroke on="f" weight="0.5pt"/>
                <v:imagedata o:title=""/>
                <o:lock v:ext="edit" aspectratio="f"/>
                <v:textbox inset="0mm,0mm,0mm,0mm" style="mso-fit-shape-to-text:t;">
                  <w:txbxContent>
                    <w:p>
                      <w:pPr>
                        <w:pStyle w:val="9"/>
                      </w:pPr>
                      <w:ins w:id="743" w:author="Jiang [2]" w:date="2024-07-10T20:25:21Z">
                        <w:r>
                          <w:rPr/>
                          <w:fldChar w:fldCharType="begin"/>
                        </w:r>
                      </w:ins>
                      <w:ins w:id="744" w:author="Jiang [2]" w:date="2024-07-10T20:25:21Z">
                        <w:r>
                          <w:rPr/>
                          <w:instrText xml:space="preserve"> PAGE  \* MERGEFORMAT </w:instrText>
                        </w:r>
                      </w:ins>
                      <w:ins w:id="745" w:author="Jiang [2]" w:date="2024-07-10T20:25:21Z">
                        <w:r>
                          <w:rPr/>
                          <w:fldChar w:fldCharType="separate"/>
                        </w:r>
                      </w:ins>
                      <w:ins w:id="746" w:author="Jiang [2]" w:date="2024-07-10T20:25:21Z">
                        <w:r>
                          <w:rPr/>
                          <w:t>50</w:t>
                        </w:r>
                      </w:ins>
                      <w:ins w:id="747" w:author="Jiang [2]" w:date="2024-07-10T20:25:21Z">
                        <w:r>
                          <w:rPr/>
                          <w:fldChar w:fldCharType="end"/>
                        </w:r>
                      </w:ins>
                    </w:p>
                  </w:txbxContent>
                </v:textbox>
              </v:shape>
            </w:pict>
          </mc:Fallback>
        </mc:AlternateContent>
      </w:r>
    </w:ins>
  </w:p>
  <w:sdt>
    <w:sdtPr>
      <w:id w:val="-1421322802"/>
      <w:docPartObj>
        <w:docPartGallery w:val="Table of Contents"/>
        <w:docPartUnique/>
      </w:docPartObj>
    </w:sdtPr>
    <w:sdtEndPr>
      <w:rPr>
        <w:rFonts w:ascii="Calibri" w:eastAsia="Calibri" w:hAnsi="Calibri" w:cs="Calibri"/>
        <w:sz w:val="15"/>
        <w:szCs w:val="15"/>
      </w:rPr>
    </w:sdtEndPr>
    <w:sdtContent>
      <w:p w14:paraId="06648C44"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3776" behindDoc="0" locked="0" layoutInCell="0" allowOverlap="1" wp14:anchorId="06648D0E" wp14:editId="06648D0F">
              <wp:simplePos x="0" y="0"/>
              <wp:positionH relativeFrom="page">
                <wp:posOffset>557530</wp:posOffset>
              </wp:positionH>
              <wp:positionV relativeFrom="page">
                <wp:posOffset>9742170</wp:posOffset>
              </wp:positionV>
              <wp:extent cx="6516370" cy="6350"/>
              <wp:effectExtent l="0" t="0" r="0" b="0"/>
              <wp:wrapNone/>
              <wp:docPr id="175" name="IM 42"/>
              <wp:cNvGraphicFramePr/>
              <a:graphic xmlns:a="http://schemas.openxmlformats.org/drawingml/2006/main">
                <a:graphicData uri="http://schemas.openxmlformats.org/drawingml/2006/picture">
                  <pic:pic xmlns:pic="http://schemas.openxmlformats.org/drawingml/2006/picture">
                    <pic:nvPicPr>
                      <pic:cNvPr id="17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5"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87"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39</w:delText>
          </w:r>
        </w:del>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D9" w14:textId="77777777" w:rsidR="000F72C1" w:rsidRDefault="0020793E">
    <w:pPr>
      <w:spacing w:before="285" w:after="72" w:line="188" w:lineRule="auto"/>
      <w:ind w:left="39"/>
      <w:rPr>
        <w:ins w:id="862" w:author="Jiang" w:date="2024-07-10T20:24:00Z"/>
      </w:rPr>
    </w:pPr>
    <w:ins w:id="863" w:author="Jiang" w:date="2024-07-10T20:25:00Z">
      <w:r>
        <w:rPr>
          <w:noProof/>
        </w:rPr>
        <mc:AlternateContent>
          <mc:Choice Requires="wps">
            <w:drawing>
              <wp:anchor distT="0" distB="0" distL="114300" distR="114300" simplePos="0" relativeHeight="251740160" behindDoc="0" locked="0" layoutInCell="1" allowOverlap="1" wp14:anchorId="06648C7E" wp14:editId="06648C7F">
                <wp:simplePos x="0" y="0"/>
                <wp:positionH relativeFrom="margin">
                  <wp:align>right</wp:align>
                </wp:positionH>
                <wp:positionV relativeFrom="paragraph">
                  <wp:posOffset>0</wp:posOffset>
                </wp:positionV>
                <wp:extent cx="1828800" cy="1828800"/>
                <wp:effectExtent l="0" t="0" r="0" b="0"/>
                <wp:wrapNone/>
                <wp:docPr id="216" name="文本框 2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4" w14:textId="77777777" w:rsidR="000F72C1" w:rsidRDefault="0020793E">
                            <w:pPr>
                              <w:pStyle w:val="Footer"/>
                            </w:pPr>
                            <w:ins w:id="864" w:author="Jiang" w:date="2024-07-10T20:25:00Z">
                              <w:r>
                                <w:fldChar w:fldCharType="begin"/>
                              </w:r>
                              <w:r>
                                <w:instrText xml:space="preserve"> PAGE  \* MERGEFORMAT </w:instrText>
                              </w:r>
                              <w:r>
                                <w:fldChar w:fldCharType="separate"/>
                              </w:r>
                              <w:r>
                                <w:t>5</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01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GyuBHgIAAC0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dGyuBHgIAAC0EAAAOAAAAAAAAAAEAIAAAADUBAABkcnMvZTJvRG9jLnhtbFBL&#10;BQYAAAAABgAGAFkBAADFBQAAAAA=&#10;">
                <v:fill on="f" focussize="0,0"/>
                <v:stroke on="f" weight="0.5pt"/>
                <v:imagedata o:title=""/>
                <o:lock v:ext="edit" aspectratio="f"/>
                <v:textbox inset="0mm,0mm,0mm,0mm" style="mso-fit-shape-to-text:t;">
                  <w:txbxContent>
                    <w:p>
                      <w:pPr>
                        <w:pStyle w:val="9"/>
                      </w:pPr>
                      <w:ins w:id="55" w:author="Jiang [2]" w:date="2024-07-10T20:25:21Z">
                        <w:r>
                          <w:rPr/>
                          <w:fldChar w:fldCharType="begin"/>
                        </w:r>
                      </w:ins>
                      <w:ins w:id="56" w:author="Jiang [2]" w:date="2024-07-10T20:25:21Z">
                        <w:r>
                          <w:rPr/>
                          <w:instrText xml:space="preserve"> PAGE  \* MERGEFORMAT </w:instrText>
                        </w:r>
                      </w:ins>
                      <w:ins w:id="57" w:author="Jiang [2]" w:date="2024-07-10T20:25:21Z">
                        <w:r>
                          <w:rPr/>
                          <w:fldChar w:fldCharType="separate"/>
                        </w:r>
                      </w:ins>
                      <w:ins w:id="58" w:author="Jiang [2]" w:date="2024-07-10T20:25:21Z">
                        <w:r>
                          <w:rPr/>
                          <w:t>5</w:t>
                        </w:r>
                      </w:ins>
                      <w:ins w:id="59" w:author="Jiang [2]" w:date="2024-07-10T20:25:21Z">
                        <w:r>
                          <w:rPr/>
                          <w:fldChar w:fldCharType="end"/>
                        </w:r>
                      </w:ins>
                    </w:p>
                  </w:txbxContent>
                </v:textbox>
              </v:shape>
            </w:pict>
          </mc:Fallback>
        </mc:AlternateContent>
      </w:r>
    </w:ins>
  </w:p>
  <w:sdt>
    <w:sdtPr>
      <w:id w:val="4"/>
      <w:docPartObj>
        <w:docPartGallery w:val="Table of Contents"/>
        <w:docPartUnique/>
      </w:docPartObj>
    </w:sdtPr>
    <w:sdtEndPr>
      <w:rPr>
        <w:rFonts w:ascii="Calibri" w:eastAsia="Calibri" w:hAnsi="Calibri" w:cs="Calibri"/>
        <w:sz w:val="15"/>
        <w:szCs w:val="15"/>
      </w:rPr>
    </w:sdtEndPr>
    <w:sdtContent>
      <w:p w14:paraId="06648BDA"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6432" behindDoc="0" locked="0" layoutInCell="0" allowOverlap="1" wp14:anchorId="06648C80" wp14:editId="06648C81">
              <wp:simplePos x="0" y="0"/>
              <wp:positionH relativeFrom="page">
                <wp:posOffset>557530</wp:posOffset>
              </wp:positionH>
              <wp:positionV relativeFrom="page">
                <wp:posOffset>9742170</wp:posOffset>
              </wp:positionV>
              <wp:extent cx="6516370" cy="6350"/>
              <wp:effectExtent l="0" t="0" r="0" b="0"/>
              <wp:wrapNone/>
              <wp:docPr id="49" name="IM 18"/>
              <wp:cNvGraphicFramePr/>
              <a:graphic xmlns:a="http://schemas.openxmlformats.org/drawingml/2006/main">
                <a:graphicData uri="http://schemas.openxmlformats.org/drawingml/2006/picture">
                  <pic:pic xmlns:pic="http://schemas.openxmlformats.org/drawingml/2006/picture">
                    <pic:nvPicPr>
                      <pic:cNvPr id="49" name="IM 1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DB"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865" w:author="Jiang" w:date="2024-07-10T20:27: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3"/>
              <w:sz w:val="15"/>
              <w:szCs w:val="15"/>
            </w:rPr>
            <w:delText xml:space="preserve"> </w:delText>
          </w:r>
          <w:r>
            <w:fldChar w:fldCharType="begin"/>
          </w:r>
          <w:r>
            <w:delInstrText xml:space="preserve"> HYPERLINK \l "bookmark36" </w:delInstrText>
          </w:r>
          <w:r>
            <w:fldChar w:fldCharType="separate"/>
          </w:r>
          <w:r>
            <w:rPr>
              <w:rFonts w:ascii="Calibri" w:eastAsia="Calibri" w:hAnsi="Calibri" w:cs="Calibri"/>
              <w:b/>
              <w:bCs/>
              <w:color w:val="00558C"/>
              <w:spacing w:val="-1"/>
              <w:sz w:val="15"/>
              <w:szCs w:val="15"/>
            </w:rPr>
            <w:delText>4</w:delText>
          </w:r>
          <w:r>
            <w:rPr>
              <w:rFonts w:ascii="Calibri" w:eastAsia="Calibri" w:hAnsi="Calibri" w:cs="Calibri"/>
              <w:b/>
              <w:bCs/>
              <w:color w:val="00558C"/>
              <w:spacing w:val="-1"/>
              <w:sz w:val="15"/>
              <w:szCs w:val="15"/>
            </w:rPr>
            <w:fldChar w:fldCharType="end"/>
          </w:r>
        </w:del>
      </w:p>
    </w:sdtContent>
  </w:sdt>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46" w14:textId="77777777" w:rsidR="000F72C1" w:rsidRDefault="0020793E">
    <w:pPr>
      <w:spacing w:before="285" w:after="72" w:line="188" w:lineRule="auto"/>
      <w:ind w:left="39"/>
      <w:rPr>
        <w:ins w:id="1889" w:author="Jiang" w:date="2024-07-10T20:24:00Z"/>
      </w:rPr>
    </w:pPr>
    <w:ins w:id="1890" w:author="Jiang" w:date="2024-07-10T20:25:00Z">
      <w:r>
        <w:rPr>
          <w:noProof/>
        </w:rPr>
        <mc:AlternateContent>
          <mc:Choice Requires="wps">
            <w:drawing>
              <wp:anchor distT="0" distB="0" distL="114300" distR="114300" simplePos="0" relativeHeight="251777024" behindDoc="0" locked="0" layoutInCell="1" allowOverlap="1" wp14:anchorId="06648D10" wp14:editId="06648D11">
                <wp:simplePos x="0" y="0"/>
                <wp:positionH relativeFrom="margin">
                  <wp:align>right</wp:align>
                </wp:positionH>
                <wp:positionV relativeFrom="paragraph">
                  <wp:posOffset>0</wp:posOffset>
                </wp:positionV>
                <wp:extent cx="1828800" cy="1828800"/>
                <wp:effectExtent l="0" t="0" r="0" b="0"/>
                <wp:wrapNone/>
                <wp:docPr id="252" name="文本框 2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8" w14:textId="77777777" w:rsidR="000F72C1" w:rsidRDefault="0020793E">
                            <w:pPr>
                              <w:pStyle w:val="Footer"/>
                            </w:pPr>
                            <w:ins w:id="1891" w:author="Jiang" w:date="2024-07-10T20:25:00Z">
                              <w:r>
                                <w:fldChar w:fldCharType="begin"/>
                              </w:r>
                              <w:r>
                                <w:instrText xml:space="preserve"> PAGE  \* MERGEFORMAT </w:instrText>
                              </w:r>
                              <w:r>
                                <w:fldChar w:fldCharType="separate"/>
                              </w:r>
                              <w:r>
                                <w:t>51</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70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J3VSlR8CAAAtBAAADgAAAAAAAAABACAAAAA1AQAAZHJzL2Uyb0RvYy54bWxQ&#10;SwUGAAAAAAYABgBZAQAAxgUAAAAA&#10;">
                <v:fill on="f" focussize="0,0"/>
                <v:stroke on="f" weight="0.5pt"/>
                <v:imagedata o:title=""/>
                <o:lock v:ext="edit" aspectratio="f"/>
                <v:textbox inset="0mm,0mm,0mm,0mm" style="mso-fit-shape-to-text:t;">
                  <w:txbxContent>
                    <w:p>
                      <w:pPr>
                        <w:pStyle w:val="9"/>
                      </w:pPr>
                      <w:ins w:id="761" w:author="Jiang [2]" w:date="2024-07-10T20:25:21Z">
                        <w:r>
                          <w:rPr/>
                          <w:fldChar w:fldCharType="begin"/>
                        </w:r>
                      </w:ins>
                      <w:ins w:id="762" w:author="Jiang [2]" w:date="2024-07-10T20:25:21Z">
                        <w:r>
                          <w:rPr/>
                          <w:instrText xml:space="preserve"> PAGE  \* MERGEFORMAT </w:instrText>
                        </w:r>
                      </w:ins>
                      <w:ins w:id="763" w:author="Jiang [2]" w:date="2024-07-10T20:25:21Z">
                        <w:r>
                          <w:rPr/>
                          <w:fldChar w:fldCharType="separate"/>
                        </w:r>
                      </w:ins>
                      <w:ins w:id="764" w:author="Jiang [2]" w:date="2024-07-10T20:25:21Z">
                        <w:r>
                          <w:rPr/>
                          <w:t>51</w:t>
                        </w:r>
                      </w:ins>
                      <w:ins w:id="765" w:author="Jiang [2]" w:date="2024-07-10T20:25:21Z">
                        <w:r>
                          <w:rPr/>
                          <w:fldChar w:fldCharType="end"/>
                        </w:r>
                      </w:ins>
                    </w:p>
                  </w:txbxContent>
                </v:textbox>
              </v:shape>
            </w:pict>
          </mc:Fallback>
        </mc:AlternateContent>
      </w:r>
    </w:ins>
  </w:p>
  <w:sdt>
    <w:sdtPr>
      <w:id w:val="44656859"/>
      <w:docPartObj>
        <w:docPartGallery w:val="Table of Contents"/>
        <w:docPartUnique/>
      </w:docPartObj>
    </w:sdtPr>
    <w:sdtEndPr>
      <w:rPr>
        <w:rFonts w:ascii="Calibri" w:eastAsia="Calibri" w:hAnsi="Calibri" w:cs="Calibri"/>
        <w:sz w:val="15"/>
        <w:szCs w:val="15"/>
      </w:rPr>
    </w:sdtEndPr>
    <w:sdtContent>
      <w:p w14:paraId="06648C47"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4800" behindDoc="0" locked="0" layoutInCell="0" allowOverlap="1" wp14:anchorId="06648D12" wp14:editId="06648D13">
              <wp:simplePos x="0" y="0"/>
              <wp:positionH relativeFrom="page">
                <wp:posOffset>557530</wp:posOffset>
              </wp:positionH>
              <wp:positionV relativeFrom="page">
                <wp:posOffset>9742170</wp:posOffset>
              </wp:positionV>
              <wp:extent cx="6516370" cy="6350"/>
              <wp:effectExtent l="0" t="0" r="0" b="0"/>
              <wp:wrapNone/>
              <wp:docPr id="176" name="IM 42"/>
              <wp:cNvGraphicFramePr/>
              <a:graphic xmlns:a="http://schemas.openxmlformats.org/drawingml/2006/main">
                <a:graphicData uri="http://schemas.openxmlformats.org/drawingml/2006/picture">
                  <pic:pic xmlns:pic="http://schemas.openxmlformats.org/drawingml/2006/picture">
                    <pic:nvPicPr>
                      <pic:cNvPr id="17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8"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92"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40</w:delText>
          </w:r>
        </w:del>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49" w14:textId="77777777" w:rsidR="000F72C1" w:rsidRDefault="0020793E">
    <w:pPr>
      <w:spacing w:before="285" w:after="72" w:line="188" w:lineRule="auto"/>
      <w:ind w:left="39"/>
      <w:rPr>
        <w:ins w:id="1893" w:author="Jiang" w:date="2024-07-10T20:24:00Z"/>
      </w:rPr>
    </w:pPr>
    <w:ins w:id="1894" w:author="Jiang" w:date="2024-07-10T20:25:00Z">
      <w:r>
        <w:rPr>
          <w:noProof/>
        </w:rPr>
        <mc:AlternateContent>
          <mc:Choice Requires="wps">
            <w:drawing>
              <wp:anchor distT="0" distB="0" distL="114300" distR="114300" simplePos="0" relativeHeight="251778048" behindDoc="0" locked="0" layoutInCell="1" allowOverlap="1" wp14:anchorId="06648D14" wp14:editId="06648D15">
                <wp:simplePos x="0" y="0"/>
                <wp:positionH relativeFrom="margin">
                  <wp:align>right</wp:align>
                </wp:positionH>
                <wp:positionV relativeFrom="paragraph">
                  <wp:posOffset>0</wp:posOffset>
                </wp:positionV>
                <wp:extent cx="1828800" cy="182880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9" w14:textId="77777777" w:rsidR="000F72C1" w:rsidRDefault="0020793E">
                            <w:pPr>
                              <w:pStyle w:val="Footer"/>
                            </w:pPr>
                            <w:ins w:id="1895" w:author="Jiang" w:date="2024-07-10T20:25:00Z">
                              <w:r>
                                <w:fldChar w:fldCharType="begin"/>
                              </w:r>
                              <w:r>
                                <w:instrText xml:space="preserve"> PAGE  \* MERGEFORMAT </w:instrText>
                              </w:r>
                              <w:r>
                                <w:fldChar w:fldCharType="separate"/>
                              </w:r>
                              <w:r>
                                <w:t>52</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80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art5dR8CAAAtBAAADgAAAAAAAAABACAAAAA1AQAAZHJzL2Uyb0RvYy54bWxQ&#10;SwUGAAAAAAYABgBZAQAAxgUAAAAA&#10;">
                <v:fill on="f" focussize="0,0"/>
                <v:stroke on="f" weight="0.5pt"/>
                <v:imagedata o:title=""/>
                <o:lock v:ext="edit" aspectratio="f"/>
                <v:textbox inset="0mm,0mm,0mm,0mm" style="mso-fit-shape-to-text:t;">
                  <w:txbxContent>
                    <w:p>
                      <w:pPr>
                        <w:pStyle w:val="9"/>
                      </w:pPr>
                      <w:ins w:id="780" w:author="Jiang [2]" w:date="2024-07-10T20:25:21Z">
                        <w:r>
                          <w:rPr/>
                          <w:fldChar w:fldCharType="begin"/>
                        </w:r>
                      </w:ins>
                      <w:ins w:id="781" w:author="Jiang [2]" w:date="2024-07-10T20:25:21Z">
                        <w:r>
                          <w:rPr/>
                          <w:instrText xml:space="preserve"> PAGE  \* MERGEFORMAT </w:instrText>
                        </w:r>
                      </w:ins>
                      <w:ins w:id="782" w:author="Jiang [2]" w:date="2024-07-10T20:25:21Z">
                        <w:r>
                          <w:rPr/>
                          <w:fldChar w:fldCharType="separate"/>
                        </w:r>
                      </w:ins>
                      <w:ins w:id="783" w:author="Jiang [2]" w:date="2024-07-10T20:25:21Z">
                        <w:r>
                          <w:rPr/>
                          <w:t>52</w:t>
                        </w:r>
                      </w:ins>
                      <w:ins w:id="784" w:author="Jiang [2]" w:date="2024-07-10T20:25:21Z">
                        <w:r>
                          <w:rPr/>
                          <w:fldChar w:fldCharType="end"/>
                        </w:r>
                      </w:ins>
                    </w:p>
                  </w:txbxContent>
                </v:textbox>
              </v:shape>
            </w:pict>
          </mc:Fallback>
        </mc:AlternateContent>
      </w:r>
    </w:ins>
  </w:p>
  <w:sdt>
    <w:sdtPr>
      <w:id w:val="1236823373"/>
      <w:docPartObj>
        <w:docPartGallery w:val="Table of Contents"/>
        <w:docPartUnique/>
      </w:docPartObj>
    </w:sdtPr>
    <w:sdtEndPr>
      <w:rPr>
        <w:rFonts w:ascii="Calibri" w:eastAsia="Calibri" w:hAnsi="Calibri" w:cs="Calibri"/>
        <w:sz w:val="15"/>
        <w:szCs w:val="15"/>
      </w:rPr>
    </w:sdtEndPr>
    <w:sdtContent>
      <w:p w14:paraId="06648C4A"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5824" behindDoc="0" locked="0" layoutInCell="0" allowOverlap="1" wp14:anchorId="06648D16" wp14:editId="06648D17">
              <wp:simplePos x="0" y="0"/>
              <wp:positionH relativeFrom="page">
                <wp:posOffset>557530</wp:posOffset>
              </wp:positionH>
              <wp:positionV relativeFrom="page">
                <wp:posOffset>9742170</wp:posOffset>
              </wp:positionV>
              <wp:extent cx="6516370" cy="6350"/>
              <wp:effectExtent l="0" t="0" r="0" b="0"/>
              <wp:wrapNone/>
              <wp:docPr id="177" name="IM 42"/>
              <wp:cNvGraphicFramePr/>
              <a:graphic xmlns:a="http://schemas.openxmlformats.org/drawingml/2006/main">
                <a:graphicData uri="http://schemas.openxmlformats.org/drawingml/2006/picture">
                  <pic:pic xmlns:pic="http://schemas.openxmlformats.org/drawingml/2006/picture">
                    <pic:nvPicPr>
                      <pic:cNvPr id="17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B"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896"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41</w:delText>
          </w:r>
        </w:del>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4C" w14:textId="77777777" w:rsidR="000F72C1" w:rsidRDefault="0020793E">
    <w:pPr>
      <w:spacing w:before="285" w:after="72" w:line="188" w:lineRule="auto"/>
      <w:ind w:left="39"/>
      <w:rPr>
        <w:ins w:id="1907" w:author="Jiang" w:date="2024-07-10T20:24:00Z"/>
      </w:rPr>
    </w:pPr>
    <w:ins w:id="1908" w:author="Jiang" w:date="2024-07-10T20:25:00Z">
      <w:r>
        <w:rPr>
          <w:noProof/>
        </w:rPr>
        <mc:AlternateContent>
          <mc:Choice Requires="wps">
            <w:drawing>
              <wp:anchor distT="0" distB="0" distL="114300" distR="114300" simplePos="0" relativeHeight="251779072" behindDoc="0" locked="0" layoutInCell="1" allowOverlap="1" wp14:anchorId="06648D18" wp14:editId="06648D19">
                <wp:simplePos x="0" y="0"/>
                <wp:positionH relativeFrom="margin">
                  <wp:align>right</wp:align>
                </wp:positionH>
                <wp:positionV relativeFrom="paragraph">
                  <wp:posOffset>0</wp:posOffset>
                </wp:positionV>
                <wp:extent cx="1828800" cy="1828800"/>
                <wp:effectExtent l="0" t="0" r="0" b="0"/>
                <wp:wrapNone/>
                <wp:docPr id="254" name="文本框 2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A" w14:textId="77777777" w:rsidR="000F72C1" w:rsidRDefault="0020793E">
                            <w:pPr>
                              <w:pStyle w:val="Footer"/>
                            </w:pPr>
                            <w:ins w:id="1909" w:author="Jiang" w:date="2024-07-10T20:25:00Z">
                              <w:r>
                                <w:fldChar w:fldCharType="begin"/>
                              </w:r>
                              <w:r>
                                <w:instrText xml:space="preserve"> PAGE  \* MERGEFORMAT </w:instrText>
                              </w:r>
                              <w:r>
                                <w:fldChar w:fldCharType="separate"/>
                              </w:r>
                              <w:r>
                                <w:t>53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790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jm4HgIAAC0EAAAOAAAAZHJz&#10;L2Uyb0RvYy54bWytU82O0zAQviPxDpbvNGlhV1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K2jm4HgIAAC0EAAAOAAAAAAAAAAEAIAAAADUBAABkcnMvZTJvRG9jLnhtbFBL&#10;BQYAAAAABgAGAFkBAADFBQAAAAA=&#10;">
                <v:fill on="f" focussize="0,0"/>
                <v:stroke on="f" weight="0.5pt"/>
                <v:imagedata o:title=""/>
                <o:lock v:ext="edit" aspectratio="f"/>
                <v:textbox inset="0mm,0mm,0mm,0mm" style="mso-fit-shape-to-text:t;">
                  <w:txbxContent>
                    <w:p>
                      <w:pPr>
                        <w:pStyle w:val="9"/>
                      </w:pPr>
                      <w:ins w:id="798" w:author="Jiang [2]" w:date="2024-07-10T20:25:21Z">
                        <w:r>
                          <w:rPr/>
                          <w:fldChar w:fldCharType="begin"/>
                        </w:r>
                      </w:ins>
                      <w:ins w:id="799" w:author="Jiang [2]" w:date="2024-07-10T20:25:21Z">
                        <w:r>
                          <w:rPr/>
                          <w:instrText xml:space="preserve"> PAGE  \* MERGEFORMAT </w:instrText>
                        </w:r>
                      </w:ins>
                      <w:ins w:id="800" w:author="Jiang [2]" w:date="2024-07-10T20:25:21Z">
                        <w:r>
                          <w:rPr/>
                          <w:fldChar w:fldCharType="separate"/>
                        </w:r>
                      </w:ins>
                      <w:ins w:id="801" w:author="Jiang [2]" w:date="2024-07-10T20:25:21Z">
                        <w:r>
                          <w:rPr/>
                          <w:t>53</w:t>
                        </w:r>
                      </w:ins>
                      <w:ins w:id="802" w:author="Jiang [2]" w:date="2024-07-10T20:25:21Z">
                        <w:r>
                          <w:rPr/>
                          <w:fldChar w:fldCharType="end"/>
                        </w:r>
                      </w:ins>
                    </w:p>
                  </w:txbxContent>
                </v:textbox>
              </v:shape>
            </w:pict>
          </mc:Fallback>
        </mc:AlternateContent>
      </w:r>
    </w:ins>
  </w:p>
  <w:sdt>
    <w:sdtPr>
      <w:id w:val="-716817294"/>
      <w:docPartObj>
        <w:docPartGallery w:val="Table of Contents"/>
        <w:docPartUnique/>
      </w:docPartObj>
    </w:sdtPr>
    <w:sdtEndPr>
      <w:rPr>
        <w:rFonts w:ascii="Calibri" w:eastAsia="Calibri" w:hAnsi="Calibri" w:cs="Calibri"/>
        <w:sz w:val="15"/>
        <w:szCs w:val="15"/>
      </w:rPr>
    </w:sdtEndPr>
    <w:sdtContent>
      <w:p w14:paraId="06648C4D"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6848" behindDoc="0" locked="0" layoutInCell="0" allowOverlap="1" wp14:anchorId="06648D1A" wp14:editId="06648D1B">
              <wp:simplePos x="0" y="0"/>
              <wp:positionH relativeFrom="page">
                <wp:posOffset>557530</wp:posOffset>
              </wp:positionH>
              <wp:positionV relativeFrom="page">
                <wp:posOffset>9742170</wp:posOffset>
              </wp:positionV>
              <wp:extent cx="6516370" cy="6350"/>
              <wp:effectExtent l="0" t="0" r="0" b="0"/>
              <wp:wrapNone/>
              <wp:docPr id="178" name="IM 42"/>
              <wp:cNvGraphicFramePr/>
              <a:graphic xmlns:a="http://schemas.openxmlformats.org/drawingml/2006/main">
                <a:graphicData uri="http://schemas.openxmlformats.org/drawingml/2006/picture">
                  <pic:pic xmlns:pic="http://schemas.openxmlformats.org/drawingml/2006/picture">
                    <pic:nvPicPr>
                      <pic:cNvPr id="17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E"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10"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42</w:delText>
          </w:r>
        </w:del>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4F" w14:textId="77777777" w:rsidR="000F72C1" w:rsidRDefault="0020793E">
    <w:pPr>
      <w:spacing w:before="285" w:after="72" w:line="188" w:lineRule="auto"/>
      <w:ind w:left="39"/>
      <w:rPr>
        <w:ins w:id="1914" w:author="Jiang" w:date="2024-07-10T20:24:00Z"/>
      </w:rPr>
    </w:pPr>
    <w:ins w:id="1915" w:author="Jiang" w:date="2024-07-10T20:25:00Z">
      <w:r>
        <w:rPr>
          <w:noProof/>
        </w:rPr>
        <mc:AlternateContent>
          <mc:Choice Requires="wps">
            <w:drawing>
              <wp:anchor distT="0" distB="0" distL="114300" distR="114300" simplePos="0" relativeHeight="251780096" behindDoc="0" locked="0" layoutInCell="1" allowOverlap="1" wp14:anchorId="06648D1C" wp14:editId="06648D1D">
                <wp:simplePos x="0" y="0"/>
                <wp:positionH relativeFrom="margin">
                  <wp:align>right</wp:align>
                </wp:positionH>
                <wp:positionV relativeFrom="paragraph">
                  <wp:posOffset>0</wp:posOffset>
                </wp:positionV>
                <wp:extent cx="1828800" cy="1828800"/>
                <wp:effectExtent l="0" t="0" r="0" b="0"/>
                <wp:wrapNone/>
                <wp:docPr id="255" name="文本框 2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B" w14:textId="77777777" w:rsidR="000F72C1" w:rsidRDefault="0020793E">
                            <w:pPr>
                              <w:pStyle w:val="Footer"/>
                            </w:pPr>
                            <w:ins w:id="1916" w:author="Jiang" w:date="2024-07-10T20:25:00Z">
                              <w:r>
                                <w:fldChar w:fldCharType="begin"/>
                              </w:r>
                              <w:r>
                                <w:instrText xml:space="preserve"> PAGE  \* MERGEFORMAT </w:instrText>
                              </w:r>
                              <w:r>
                                <w:fldChar w:fldCharType="separate"/>
                              </w:r>
                              <w:r>
                                <w:t>54</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00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BxQSWB8CAAAtBAAADgAAAAAAAAABACAAAAA1AQAAZHJzL2Uyb0RvYy54bWxQ&#10;SwUGAAAAAAYABgBZAQAAxgUAAAAA&#10;">
                <v:fill on="f" focussize="0,0"/>
                <v:stroke on="f" weight="0.5pt"/>
                <v:imagedata o:title=""/>
                <o:lock v:ext="edit" aspectratio="f"/>
                <v:textbox inset="0mm,0mm,0mm,0mm" style="mso-fit-shape-to-text:t;">
                  <w:txbxContent>
                    <w:p>
                      <w:pPr>
                        <w:pStyle w:val="9"/>
                      </w:pPr>
                      <w:ins w:id="816" w:author="Jiang [2]" w:date="2024-07-10T20:25:21Z">
                        <w:r>
                          <w:rPr/>
                          <w:fldChar w:fldCharType="begin"/>
                        </w:r>
                      </w:ins>
                      <w:ins w:id="817" w:author="Jiang [2]" w:date="2024-07-10T20:25:21Z">
                        <w:r>
                          <w:rPr/>
                          <w:instrText xml:space="preserve"> PAGE  \* MERGEFORMAT </w:instrText>
                        </w:r>
                      </w:ins>
                      <w:ins w:id="818" w:author="Jiang [2]" w:date="2024-07-10T20:25:21Z">
                        <w:r>
                          <w:rPr/>
                          <w:fldChar w:fldCharType="separate"/>
                        </w:r>
                      </w:ins>
                      <w:ins w:id="819" w:author="Jiang [2]" w:date="2024-07-10T20:25:21Z">
                        <w:r>
                          <w:rPr/>
                          <w:t>54</w:t>
                        </w:r>
                      </w:ins>
                      <w:ins w:id="820" w:author="Jiang [2]" w:date="2024-07-10T20:25:21Z">
                        <w:r>
                          <w:rPr/>
                          <w:fldChar w:fldCharType="end"/>
                        </w:r>
                      </w:ins>
                    </w:p>
                  </w:txbxContent>
                </v:textbox>
              </v:shape>
            </w:pict>
          </mc:Fallback>
        </mc:AlternateContent>
      </w:r>
    </w:ins>
  </w:p>
  <w:sdt>
    <w:sdtPr>
      <w:id w:val="1645005589"/>
      <w:docPartObj>
        <w:docPartGallery w:val="Table of Contents"/>
        <w:docPartUnique/>
      </w:docPartObj>
    </w:sdtPr>
    <w:sdtEndPr>
      <w:rPr>
        <w:rFonts w:ascii="Calibri" w:eastAsia="Calibri" w:hAnsi="Calibri" w:cs="Calibri"/>
        <w:sz w:val="15"/>
        <w:szCs w:val="15"/>
      </w:rPr>
    </w:sdtEndPr>
    <w:sdtContent>
      <w:p w14:paraId="06648C50"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7872" behindDoc="0" locked="0" layoutInCell="0" allowOverlap="1" wp14:anchorId="06648D1E" wp14:editId="06648D1F">
              <wp:simplePos x="0" y="0"/>
              <wp:positionH relativeFrom="page">
                <wp:posOffset>557530</wp:posOffset>
              </wp:positionH>
              <wp:positionV relativeFrom="page">
                <wp:posOffset>9742170</wp:posOffset>
              </wp:positionV>
              <wp:extent cx="6516370" cy="6350"/>
              <wp:effectExtent l="0" t="0" r="0" b="0"/>
              <wp:wrapNone/>
              <wp:docPr id="182" name="IM 42"/>
              <wp:cNvGraphicFramePr/>
              <a:graphic xmlns:a="http://schemas.openxmlformats.org/drawingml/2006/main">
                <a:graphicData uri="http://schemas.openxmlformats.org/drawingml/2006/picture">
                  <pic:pic xmlns:pic="http://schemas.openxmlformats.org/drawingml/2006/picture">
                    <pic:nvPicPr>
                      <pic:cNvPr id="18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1"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17"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44</w:delText>
          </w:r>
        </w:del>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52" w14:textId="77777777" w:rsidR="000F72C1" w:rsidRDefault="0020793E">
    <w:pPr>
      <w:spacing w:before="285" w:after="72" w:line="188" w:lineRule="auto"/>
      <w:ind w:left="39"/>
      <w:rPr>
        <w:ins w:id="1920" w:author="Jiang" w:date="2024-07-10T20:24:00Z"/>
      </w:rPr>
    </w:pPr>
    <w:ins w:id="1921" w:author="Jiang" w:date="2024-07-10T20:25:00Z">
      <w:r>
        <w:rPr>
          <w:noProof/>
        </w:rPr>
        <mc:AlternateContent>
          <mc:Choice Requires="wps">
            <w:drawing>
              <wp:anchor distT="0" distB="0" distL="114300" distR="114300" simplePos="0" relativeHeight="251781120" behindDoc="0" locked="0" layoutInCell="1" allowOverlap="1" wp14:anchorId="06648D20" wp14:editId="06648D21">
                <wp:simplePos x="0" y="0"/>
                <wp:positionH relativeFrom="margin">
                  <wp:align>right</wp:align>
                </wp:positionH>
                <wp:positionV relativeFrom="paragraph">
                  <wp:posOffset>0</wp:posOffset>
                </wp:positionV>
                <wp:extent cx="1828800" cy="1828800"/>
                <wp:effectExtent l="0" t="0" r="0" b="0"/>
                <wp:wrapNone/>
                <wp:docPr id="256" name="文本框 2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C" w14:textId="77777777" w:rsidR="000F72C1" w:rsidRDefault="0020793E">
                            <w:pPr>
                              <w:pStyle w:val="Footer"/>
                            </w:pPr>
                            <w:ins w:id="1922" w:author="Jiang" w:date="2024-07-10T20:25:00Z">
                              <w:r>
                                <w:fldChar w:fldCharType="begin"/>
                              </w:r>
                              <w:r>
                                <w:instrText xml:space="preserve"> PAGE  \* MERGEFORMAT </w:instrText>
                              </w:r>
                              <w:r>
                                <w:fldChar w:fldCharType="separate"/>
                              </w:r>
                              <w:r>
                                <w:t>57</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11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kUAfox8CAAAtBAAADgAAAAAAAAABACAAAAA1AQAAZHJzL2Uyb0RvYy54bWxQ&#10;SwUGAAAAAAYABgBZAQAAxgUAAAAA&#10;">
                <v:fill on="f" focussize="0,0"/>
                <v:stroke on="f" weight="0.5pt"/>
                <v:imagedata o:title=""/>
                <o:lock v:ext="edit" aspectratio="f"/>
                <v:textbox inset="0mm,0mm,0mm,0mm" style="mso-fit-shape-to-text:t;">
                  <w:txbxContent>
                    <w:p>
                      <w:pPr>
                        <w:pStyle w:val="9"/>
                      </w:pPr>
                      <w:ins w:id="834" w:author="Jiang [2]" w:date="2024-07-10T20:25:21Z">
                        <w:r>
                          <w:rPr/>
                          <w:fldChar w:fldCharType="begin"/>
                        </w:r>
                      </w:ins>
                      <w:ins w:id="835" w:author="Jiang [2]" w:date="2024-07-10T20:25:21Z">
                        <w:r>
                          <w:rPr/>
                          <w:instrText xml:space="preserve"> PAGE  \* MERGEFORMAT </w:instrText>
                        </w:r>
                      </w:ins>
                      <w:ins w:id="836" w:author="Jiang [2]" w:date="2024-07-10T20:25:21Z">
                        <w:r>
                          <w:rPr/>
                          <w:fldChar w:fldCharType="separate"/>
                        </w:r>
                      </w:ins>
                      <w:ins w:id="837" w:author="Jiang [2]" w:date="2024-07-10T20:25:21Z">
                        <w:r>
                          <w:rPr/>
                          <w:t>57</w:t>
                        </w:r>
                      </w:ins>
                      <w:ins w:id="838" w:author="Jiang [2]" w:date="2024-07-10T20:25:21Z">
                        <w:r>
                          <w:rPr/>
                          <w:fldChar w:fldCharType="end"/>
                        </w:r>
                      </w:ins>
                    </w:p>
                  </w:txbxContent>
                </v:textbox>
              </v:shape>
            </w:pict>
          </mc:Fallback>
        </mc:AlternateContent>
      </w:r>
    </w:ins>
  </w:p>
  <w:sdt>
    <w:sdtPr>
      <w:id w:val="1158339718"/>
      <w:docPartObj>
        <w:docPartGallery w:val="Table of Contents"/>
        <w:docPartUnique/>
      </w:docPartObj>
    </w:sdtPr>
    <w:sdtEndPr>
      <w:rPr>
        <w:rFonts w:ascii="Calibri" w:eastAsia="Calibri" w:hAnsi="Calibri" w:cs="Calibri"/>
        <w:sz w:val="15"/>
        <w:szCs w:val="15"/>
      </w:rPr>
    </w:sdtEndPr>
    <w:sdtContent>
      <w:p w14:paraId="06648C53"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8896" behindDoc="0" locked="0" layoutInCell="0" allowOverlap="1" wp14:anchorId="06648D22" wp14:editId="06648D23">
              <wp:simplePos x="0" y="0"/>
              <wp:positionH relativeFrom="page">
                <wp:posOffset>557530</wp:posOffset>
              </wp:positionH>
              <wp:positionV relativeFrom="page">
                <wp:posOffset>9742170</wp:posOffset>
              </wp:positionV>
              <wp:extent cx="6516370" cy="6350"/>
              <wp:effectExtent l="0" t="0" r="0" b="0"/>
              <wp:wrapNone/>
              <wp:docPr id="183" name="IM 42"/>
              <wp:cNvGraphicFramePr/>
              <a:graphic xmlns:a="http://schemas.openxmlformats.org/drawingml/2006/main">
                <a:graphicData uri="http://schemas.openxmlformats.org/drawingml/2006/picture">
                  <pic:pic xmlns:pic="http://schemas.openxmlformats.org/drawingml/2006/picture">
                    <pic:nvPicPr>
                      <pic:cNvPr id="18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4"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23"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45</w:delText>
          </w:r>
        </w:del>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55" w14:textId="77777777" w:rsidR="000F72C1" w:rsidRDefault="0020793E">
    <w:pPr>
      <w:spacing w:before="285" w:after="72" w:line="188" w:lineRule="auto"/>
      <w:ind w:left="39"/>
      <w:rPr>
        <w:ins w:id="1926" w:author="Jiang" w:date="2024-07-10T20:24:00Z"/>
      </w:rPr>
    </w:pPr>
    <w:ins w:id="1927" w:author="Jiang" w:date="2024-07-10T20:25:00Z">
      <w:r>
        <w:rPr>
          <w:noProof/>
        </w:rPr>
        <mc:AlternateContent>
          <mc:Choice Requires="wps">
            <w:drawing>
              <wp:anchor distT="0" distB="0" distL="114300" distR="114300" simplePos="0" relativeHeight="251782144" behindDoc="0" locked="0" layoutInCell="1" allowOverlap="1" wp14:anchorId="06648D24" wp14:editId="06648D25">
                <wp:simplePos x="0" y="0"/>
                <wp:positionH relativeFrom="margin">
                  <wp:align>right</wp:align>
                </wp:positionH>
                <wp:positionV relativeFrom="paragraph">
                  <wp:posOffset>0</wp:posOffset>
                </wp:positionV>
                <wp:extent cx="1828800" cy="1828800"/>
                <wp:effectExtent l="0" t="0" r="0" b="0"/>
                <wp:wrapNone/>
                <wp:docPr id="257" name="文本框 2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D" w14:textId="77777777" w:rsidR="000F72C1" w:rsidRDefault="0020793E">
                            <w:pPr>
                              <w:pStyle w:val="Footer"/>
                            </w:pPr>
                            <w:ins w:id="1928" w:author="Jiang" w:date="2024-07-10T20:25:00Z">
                              <w:r>
                                <w:fldChar w:fldCharType="begin"/>
                              </w:r>
                              <w:r>
                                <w:instrText xml:space="preserve"> PAGE  \* MERGEFORMAT </w:instrText>
                              </w:r>
                              <w:r>
                                <w:fldChar w:fldCharType="separate"/>
                              </w:r>
                              <w:r>
                                <w:t>58</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214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cjjRDHgIAAC0EAAAOAAAAZHJz&#10;L2Uyb0RvYy54bWytU82O0zAQviPxDpbvNGnRLlX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cjjRDHgIAAC0EAAAOAAAAAAAAAAEAIAAAADUBAABkcnMvZTJvRG9jLnhtbFBL&#10;BQYAAAAABgAGAFkBAADFBQAAAAA=&#10;">
                <v:fill on="f" focussize="0,0"/>
                <v:stroke on="f" weight="0.5pt"/>
                <v:imagedata o:title=""/>
                <o:lock v:ext="edit" aspectratio="f"/>
                <v:textbox inset="0mm,0mm,0mm,0mm" style="mso-fit-shape-to-text:t;">
                  <w:txbxContent>
                    <w:p>
                      <w:pPr>
                        <w:pStyle w:val="9"/>
                      </w:pPr>
                      <w:ins w:id="852" w:author="Jiang [2]" w:date="2024-07-10T20:25:21Z">
                        <w:r>
                          <w:rPr/>
                          <w:fldChar w:fldCharType="begin"/>
                        </w:r>
                      </w:ins>
                      <w:ins w:id="853" w:author="Jiang [2]" w:date="2024-07-10T20:25:21Z">
                        <w:r>
                          <w:rPr/>
                          <w:instrText xml:space="preserve"> PAGE  \* MERGEFORMAT </w:instrText>
                        </w:r>
                      </w:ins>
                      <w:ins w:id="854" w:author="Jiang [2]" w:date="2024-07-10T20:25:21Z">
                        <w:r>
                          <w:rPr/>
                          <w:fldChar w:fldCharType="separate"/>
                        </w:r>
                      </w:ins>
                      <w:ins w:id="855" w:author="Jiang [2]" w:date="2024-07-10T20:25:21Z">
                        <w:r>
                          <w:rPr/>
                          <w:t>58</w:t>
                        </w:r>
                      </w:ins>
                      <w:ins w:id="856" w:author="Jiang [2]" w:date="2024-07-10T20:25:21Z">
                        <w:r>
                          <w:rPr/>
                          <w:fldChar w:fldCharType="end"/>
                        </w:r>
                      </w:ins>
                    </w:p>
                  </w:txbxContent>
                </v:textbox>
              </v:shape>
            </w:pict>
          </mc:Fallback>
        </mc:AlternateContent>
      </w:r>
    </w:ins>
  </w:p>
  <w:sdt>
    <w:sdtPr>
      <w:id w:val="1717157931"/>
      <w:docPartObj>
        <w:docPartGallery w:val="Table of Contents"/>
        <w:docPartUnique/>
      </w:docPartObj>
    </w:sdtPr>
    <w:sdtEndPr>
      <w:rPr>
        <w:rFonts w:ascii="Calibri" w:eastAsia="Calibri" w:hAnsi="Calibri" w:cs="Calibri"/>
        <w:sz w:val="15"/>
        <w:szCs w:val="15"/>
      </w:rPr>
    </w:sdtEndPr>
    <w:sdtContent>
      <w:p w14:paraId="06648C56"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9920" behindDoc="0" locked="0" layoutInCell="0" allowOverlap="1" wp14:anchorId="06648D26" wp14:editId="06648D27">
              <wp:simplePos x="0" y="0"/>
              <wp:positionH relativeFrom="page">
                <wp:posOffset>557530</wp:posOffset>
              </wp:positionH>
              <wp:positionV relativeFrom="page">
                <wp:posOffset>9742170</wp:posOffset>
              </wp:positionV>
              <wp:extent cx="6516370" cy="6350"/>
              <wp:effectExtent l="0" t="0" r="0" b="0"/>
              <wp:wrapNone/>
              <wp:docPr id="184" name="IM 42"/>
              <wp:cNvGraphicFramePr/>
              <a:graphic xmlns:a="http://schemas.openxmlformats.org/drawingml/2006/main">
                <a:graphicData uri="http://schemas.openxmlformats.org/drawingml/2006/picture">
                  <pic:pic xmlns:pic="http://schemas.openxmlformats.org/drawingml/2006/picture">
                    <pic:nvPicPr>
                      <pic:cNvPr id="18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7"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29"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46</w:delText>
          </w:r>
        </w:del>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58" w14:textId="77777777" w:rsidR="000F72C1" w:rsidRDefault="0020793E">
    <w:pPr>
      <w:spacing w:before="285" w:after="72" w:line="188" w:lineRule="auto"/>
      <w:ind w:left="39"/>
      <w:rPr>
        <w:ins w:id="1931" w:author="Jiang" w:date="2024-07-10T20:24:00Z"/>
      </w:rPr>
    </w:pPr>
    <w:ins w:id="1932" w:author="Jiang" w:date="2024-07-10T20:25:00Z">
      <w:r>
        <w:rPr>
          <w:noProof/>
        </w:rPr>
        <mc:AlternateContent>
          <mc:Choice Requires="wps">
            <w:drawing>
              <wp:anchor distT="0" distB="0" distL="114300" distR="114300" simplePos="0" relativeHeight="251783168" behindDoc="0" locked="0" layoutInCell="1" allowOverlap="1" wp14:anchorId="06648D28" wp14:editId="06648D29">
                <wp:simplePos x="0" y="0"/>
                <wp:positionH relativeFrom="margin">
                  <wp:align>right</wp:align>
                </wp:positionH>
                <wp:positionV relativeFrom="paragraph">
                  <wp:posOffset>0</wp:posOffset>
                </wp:positionV>
                <wp:extent cx="1828800" cy="1828800"/>
                <wp:effectExtent l="0" t="0" r="0" b="0"/>
                <wp:wrapNone/>
                <wp:docPr id="258" name="文本框 2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E" w14:textId="77777777" w:rsidR="000F72C1" w:rsidRDefault="0020793E">
                            <w:pPr>
                              <w:pStyle w:val="Footer"/>
                            </w:pPr>
                            <w:ins w:id="1933" w:author="Jiang" w:date="2024-07-10T20:25:00Z">
                              <w:r>
                                <w:fldChar w:fldCharType="begin"/>
                              </w:r>
                              <w:r>
                                <w:instrText xml:space="preserve"> PAGE  \* MERGEFORMAT </w:instrText>
                              </w:r>
                              <w:r>
                                <w:fldChar w:fldCharType="separate"/>
                              </w:r>
                              <w:r>
                                <w:t>60</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31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kITu4h8CAAAtBAAADgAAAAAAAAABACAAAAA1AQAAZHJzL2Uyb0RvYy54bWxQ&#10;SwUGAAAAAAYABgBZAQAAxgUAAAAA&#10;">
                <v:fill on="f" focussize="0,0"/>
                <v:stroke on="f" weight="0.5pt"/>
                <v:imagedata o:title=""/>
                <o:lock v:ext="edit" aspectratio="f"/>
                <v:textbox inset="0mm,0mm,0mm,0mm" style="mso-fit-shape-to-text:t;">
                  <w:txbxContent>
                    <w:p>
                      <w:pPr>
                        <w:pStyle w:val="9"/>
                      </w:pPr>
                      <w:ins w:id="870" w:author="Jiang [2]" w:date="2024-07-10T20:25:21Z">
                        <w:r>
                          <w:rPr/>
                          <w:fldChar w:fldCharType="begin"/>
                        </w:r>
                      </w:ins>
                      <w:ins w:id="871" w:author="Jiang [2]" w:date="2024-07-10T20:25:21Z">
                        <w:r>
                          <w:rPr/>
                          <w:instrText xml:space="preserve"> PAGE  \* MERGEFORMAT </w:instrText>
                        </w:r>
                      </w:ins>
                      <w:ins w:id="872" w:author="Jiang [2]" w:date="2024-07-10T20:25:21Z">
                        <w:r>
                          <w:rPr/>
                          <w:fldChar w:fldCharType="separate"/>
                        </w:r>
                      </w:ins>
                      <w:ins w:id="873" w:author="Jiang [2]" w:date="2024-07-10T20:25:21Z">
                        <w:r>
                          <w:rPr/>
                          <w:t>60</w:t>
                        </w:r>
                      </w:ins>
                      <w:ins w:id="874" w:author="Jiang [2]" w:date="2024-07-10T20:25:21Z">
                        <w:r>
                          <w:rPr/>
                          <w:fldChar w:fldCharType="end"/>
                        </w:r>
                      </w:ins>
                    </w:p>
                  </w:txbxContent>
                </v:textbox>
              </v:shape>
            </w:pict>
          </mc:Fallback>
        </mc:AlternateContent>
      </w:r>
    </w:ins>
  </w:p>
  <w:sdt>
    <w:sdtPr>
      <w:id w:val="1826084923"/>
      <w:docPartObj>
        <w:docPartGallery w:val="Table of Contents"/>
        <w:docPartUnique/>
      </w:docPartObj>
    </w:sdtPr>
    <w:sdtEndPr>
      <w:rPr>
        <w:rFonts w:ascii="Calibri" w:eastAsia="Calibri" w:hAnsi="Calibri" w:cs="Calibri"/>
        <w:sz w:val="15"/>
        <w:szCs w:val="15"/>
      </w:rPr>
    </w:sdtEndPr>
    <w:sdtContent>
      <w:p w14:paraId="06648C59"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0944" behindDoc="0" locked="0" layoutInCell="0" allowOverlap="1" wp14:anchorId="06648D2A" wp14:editId="06648D2B">
              <wp:simplePos x="0" y="0"/>
              <wp:positionH relativeFrom="page">
                <wp:posOffset>557530</wp:posOffset>
              </wp:positionH>
              <wp:positionV relativeFrom="page">
                <wp:posOffset>9742170</wp:posOffset>
              </wp:positionV>
              <wp:extent cx="6516370" cy="6350"/>
              <wp:effectExtent l="0" t="0" r="0" b="0"/>
              <wp:wrapNone/>
              <wp:docPr id="185" name="IM 42"/>
              <wp:cNvGraphicFramePr/>
              <a:graphic xmlns:a="http://schemas.openxmlformats.org/drawingml/2006/main">
                <a:graphicData uri="http://schemas.openxmlformats.org/drawingml/2006/picture">
                  <pic:pic xmlns:pic="http://schemas.openxmlformats.org/drawingml/2006/picture">
                    <pic:nvPicPr>
                      <pic:cNvPr id="18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A"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34"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47</w:delText>
          </w:r>
        </w:del>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5B" w14:textId="77777777" w:rsidR="000F72C1" w:rsidRDefault="0020793E">
    <w:pPr>
      <w:spacing w:before="285" w:after="72" w:line="188" w:lineRule="auto"/>
      <w:ind w:left="39"/>
      <w:rPr>
        <w:ins w:id="1937" w:author="Jiang" w:date="2024-07-10T20:24:00Z"/>
      </w:rPr>
    </w:pPr>
    <w:ins w:id="1938" w:author="Jiang" w:date="2024-07-10T20:25:00Z">
      <w:r>
        <w:rPr>
          <w:noProof/>
        </w:rPr>
        <mc:AlternateContent>
          <mc:Choice Requires="wps">
            <w:drawing>
              <wp:anchor distT="0" distB="0" distL="114300" distR="114300" simplePos="0" relativeHeight="251784192" behindDoc="0" locked="0" layoutInCell="1" allowOverlap="1" wp14:anchorId="06648D2C" wp14:editId="06648D2D">
                <wp:simplePos x="0" y="0"/>
                <wp:positionH relativeFrom="margin">
                  <wp:align>right</wp:align>
                </wp:positionH>
                <wp:positionV relativeFrom="paragraph">
                  <wp:posOffset>0</wp:posOffset>
                </wp:positionV>
                <wp:extent cx="1828800" cy="1828800"/>
                <wp:effectExtent l="0" t="0" r="0" b="0"/>
                <wp:wrapNone/>
                <wp:docPr id="259" name="文本框 2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F" w14:textId="77777777" w:rsidR="000F72C1" w:rsidRDefault="0020793E">
                            <w:pPr>
                              <w:pStyle w:val="Footer"/>
                            </w:pPr>
                            <w:ins w:id="1939" w:author="Jiang" w:date="2024-07-10T20:25:00Z">
                              <w:r>
                                <w:fldChar w:fldCharType="begin"/>
                              </w:r>
                              <w:r>
                                <w:instrText xml:space="preserve"> PAGE  \* MERGEFORMAT </w:instrText>
                              </w:r>
                              <w:r>
                                <w:fldChar w:fldCharType="separate"/>
                              </w:r>
                              <w:r>
                                <w:t>61</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419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dSsUCHgIAAC0EAAAOAAAAAAAAAAEAIAAAADUBAABkcnMvZTJvRG9jLnhtbFBL&#10;BQYAAAAABgAGAFkBAADFBQAAAAA=&#10;">
                <v:fill on="f" focussize="0,0"/>
                <v:stroke on="f" weight="0.5pt"/>
                <v:imagedata o:title=""/>
                <o:lock v:ext="edit" aspectratio="f"/>
                <v:textbox inset="0mm,0mm,0mm,0mm" style="mso-fit-shape-to-text:t;">
                  <w:txbxContent>
                    <w:p>
                      <w:pPr>
                        <w:pStyle w:val="9"/>
                      </w:pPr>
                      <w:ins w:id="888" w:author="Jiang [2]" w:date="2024-07-10T20:25:21Z">
                        <w:r>
                          <w:rPr/>
                          <w:fldChar w:fldCharType="begin"/>
                        </w:r>
                      </w:ins>
                      <w:ins w:id="889" w:author="Jiang [2]" w:date="2024-07-10T20:25:21Z">
                        <w:r>
                          <w:rPr/>
                          <w:instrText xml:space="preserve"> PAGE  \* MERGEFORMAT </w:instrText>
                        </w:r>
                      </w:ins>
                      <w:ins w:id="890" w:author="Jiang [2]" w:date="2024-07-10T20:25:21Z">
                        <w:r>
                          <w:rPr/>
                          <w:fldChar w:fldCharType="separate"/>
                        </w:r>
                      </w:ins>
                      <w:ins w:id="891" w:author="Jiang [2]" w:date="2024-07-10T20:25:21Z">
                        <w:r>
                          <w:rPr/>
                          <w:t>61</w:t>
                        </w:r>
                      </w:ins>
                      <w:ins w:id="892" w:author="Jiang [2]" w:date="2024-07-10T20:25:21Z">
                        <w:r>
                          <w:rPr/>
                          <w:fldChar w:fldCharType="end"/>
                        </w:r>
                      </w:ins>
                    </w:p>
                  </w:txbxContent>
                </v:textbox>
              </v:shape>
            </w:pict>
          </mc:Fallback>
        </mc:AlternateContent>
      </w:r>
    </w:ins>
  </w:p>
  <w:sdt>
    <w:sdtPr>
      <w:id w:val="-290209563"/>
      <w:docPartObj>
        <w:docPartGallery w:val="Table of Contents"/>
        <w:docPartUnique/>
      </w:docPartObj>
    </w:sdtPr>
    <w:sdtEndPr>
      <w:rPr>
        <w:rFonts w:ascii="Calibri" w:eastAsia="Calibri" w:hAnsi="Calibri" w:cs="Calibri"/>
        <w:sz w:val="15"/>
        <w:szCs w:val="15"/>
      </w:rPr>
    </w:sdtEndPr>
    <w:sdtContent>
      <w:p w14:paraId="06648C5C"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1968" behindDoc="0" locked="0" layoutInCell="0" allowOverlap="1" wp14:anchorId="06648D2E" wp14:editId="06648D2F">
              <wp:simplePos x="0" y="0"/>
              <wp:positionH relativeFrom="page">
                <wp:posOffset>557530</wp:posOffset>
              </wp:positionH>
              <wp:positionV relativeFrom="page">
                <wp:posOffset>9742170</wp:posOffset>
              </wp:positionV>
              <wp:extent cx="6516370" cy="6350"/>
              <wp:effectExtent l="0" t="0" r="0" b="0"/>
              <wp:wrapNone/>
              <wp:docPr id="186" name="IM 42"/>
              <wp:cNvGraphicFramePr/>
              <a:graphic xmlns:a="http://schemas.openxmlformats.org/drawingml/2006/main">
                <a:graphicData uri="http://schemas.openxmlformats.org/drawingml/2006/picture">
                  <pic:pic xmlns:pic="http://schemas.openxmlformats.org/drawingml/2006/picture">
                    <pic:nvPicPr>
                      <pic:cNvPr id="18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D"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40"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48</w:delText>
          </w:r>
        </w:del>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5E" w14:textId="77777777" w:rsidR="000F72C1" w:rsidRDefault="0020793E">
    <w:pPr>
      <w:spacing w:before="285" w:after="72" w:line="188" w:lineRule="auto"/>
      <w:ind w:left="39"/>
      <w:rPr>
        <w:ins w:id="1942" w:author="Jiang" w:date="2024-07-10T20:24:00Z"/>
      </w:rPr>
    </w:pPr>
    <w:ins w:id="1943" w:author="Jiang" w:date="2024-07-10T20:25:00Z">
      <w:r>
        <w:rPr>
          <w:noProof/>
        </w:rPr>
        <mc:AlternateContent>
          <mc:Choice Requires="wps">
            <w:drawing>
              <wp:anchor distT="0" distB="0" distL="114300" distR="114300" simplePos="0" relativeHeight="251785216" behindDoc="0" locked="0" layoutInCell="1" allowOverlap="1" wp14:anchorId="06648D30" wp14:editId="06648D31">
                <wp:simplePos x="0" y="0"/>
                <wp:positionH relativeFrom="margin">
                  <wp:align>right</wp:align>
                </wp:positionH>
                <wp:positionV relativeFrom="paragraph">
                  <wp:posOffset>0</wp:posOffset>
                </wp:positionV>
                <wp:extent cx="1828800" cy="1828800"/>
                <wp:effectExtent l="0" t="0" r="0" b="0"/>
                <wp:wrapNone/>
                <wp:docPr id="260" name="文本框 2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0" w14:textId="77777777" w:rsidR="000F72C1" w:rsidRDefault="0020793E">
                            <w:pPr>
                              <w:pStyle w:val="Footer"/>
                            </w:pPr>
                            <w:ins w:id="1944" w:author="Jiang" w:date="2024-07-10T20:25:00Z">
                              <w:r>
                                <w:fldChar w:fldCharType="begin"/>
                              </w:r>
                              <w:r>
                                <w:instrText xml:space="preserve"> PAGE  \* MERGEFORMAT </w:instrText>
                              </w:r>
                              <w:r>
                                <w:fldChar w:fldCharType="separate"/>
                              </w:r>
                              <w:r>
                                <w:t>63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521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Z1OOXHgIAAC0EAAAOAAAAAAAAAAEAIAAAADUBAABkcnMvZTJvRG9jLnhtbFBL&#10;BQYAAAAABgAGAFkBAADFBQAAAAA=&#10;">
                <v:fill on="f" focussize="0,0"/>
                <v:stroke on="f" weight="0.5pt"/>
                <v:imagedata o:title=""/>
                <o:lock v:ext="edit" aspectratio="f"/>
                <v:textbox inset="0mm,0mm,0mm,0mm" style="mso-fit-shape-to-text:t;">
                  <w:txbxContent>
                    <w:p>
                      <w:pPr>
                        <w:pStyle w:val="9"/>
                      </w:pPr>
                      <w:ins w:id="906" w:author="Jiang [2]" w:date="2024-07-10T20:25:21Z">
                        <w:r>
                          <w:rPr/>
                          <w:fldChar w:fldCharType="begin"/>
                        </w:r>
                      </w:ins>
                      <w:ins w:id="907" w:author="Jiang [2]" w:date="2024-07-10T20:25:21Z">
                        <w:r>
                          <w:rPr/>
                          <w:instrText xml:space="preserve"> PAGE  \* MERGEFORMAT </w:instrText>
                        </w:r>
                      </w:ins>
                      <w:ins w:id="908" w:author="Jiang [2]" w:date="2024-07-10T20:25:21Z">
                        <w:r>
                          <w:rPr/>
                          <w:fldChar w:fldCharType="separate"/>
                        </w:r>
                      </w:ins>
                      <w:ins w:id="909" w:author="Jiang [2]" w:date="2024-07-10T20:25:21Z">
                        <w:r>
                          <w:rPr/>
                          <w:t>63</w:t>
                        </w:r>
                      </w:ins>
                      <w:ins w:id="910" w:author="Jiang [2]" w:date="2024-07-10T20:25:21Z">
                        <w:r>
                          <w:rPr/>
                          <w:fldChar w:fldCharType="end"/>
                        </w:r>
                      </w:ins>
                    </w:p>
                  </w:txbxContent>
                </v:textbox>
              </v:shape>
            </w:pict>
          </mc:Fallback>
        </mc:AlternateContent>
      </w:r>
    </w:ins>
  </w:p>
  <w:sdt>
    <w:sdtPr>
      <w:id w:val="-353878553"/>
      <w:docPartObj>
        <w:docPartGallery w:val="Table of Contents"/>
        <w:docPartUnique/>
      </w:docPartObj>
    </w:sdtPr>
    <w:sdtEndPr>
      <w:rPr>
        <w:rFonts w:ascii="Calibri" w:eastAsia="Calibri" w:hAnsi="Calibri" w:cs="Calibri"/>
        <w:sz w:val="15"/>
        <w:szCs w:val="15"/>
      </w:rPr>
    </w:sdtEndPr>
    <w:sdtContent>
      <w:p w14:paraId="06648C5F"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2992" behindDoc="0" locked="0" layoutInCell="0" allowOverlap="1" wp14:anchorId="06648D32" wp14:editId="06648D33">
              <wp:simplePos x="0" y="0"/>
              <wp:positionH relativeFrom="page">
                <wp:posOffset>557530</wp:posOffset>
              </wp:positionH>
              <wp:positionV relativeFrom="page">
                <wp:posOffset>9742170</wp:posOffset>
              </wp:positionV>
              <wp:extent cx="6516370" cy="6350"/>
              <wp:effectExtent l="0" t="0" r="0" b="0"/>
              <wp:wrapNone/>
              <wp:docPr id="187" name="IM 42"/>
              <wp:cNvGraphicFramePr/>
              <a:graphic xmlns:a="http://schemas.openxmlformats.org/drawingml/2006/main">
                <a:graphicData uri="http://schemas.openxmlformats.org/drawingml/2006/picture">
                  <pic:pic xmlns:pic="http://schemas.openxmlformats.org/drawingml/2006/picture">
                    <pic:nvPicPr>
                      <pic:cNvPr id="18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0"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45"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49</w:delText>
          </w:r>
        </w:del>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61" w14:textId="77777777" w:rsidR="000F72C1" w:rsidRDefault="0020793E">
    <w:pPr>
      <w:spacing w:before="285" w:after="72" w:line="188" w:lineRule="auto"/>
      <w:ind w:left="39"/>
      <w:rPr>
        <w:ins w:id="1947" w:author="Jiang" w:date="2024-07-10T20:24:00Z"/>
      </w:rPr>
    </w:pPr>
    <w:ins w:id="1948" w:author="Jiang" w:date="2024-07-10T20:25:00Z">
      <w:r>
        <w:rPr>
          <w:noProof/>
        </w:rPr>
        <mc:AlternateContent>
          <mc:Choice Requires="wps">
            <w:drawing>
              <wp:anchor distT="0" distB="0" distL="114300" distR="114300" simplePos="0" relativeHeight="251786240" behindDoc="0" locked="0" layoutInCell="1" allowOverlap="1" wp14:anchorId="06648D34" wp14:editId="06648D35">
                <wp:simplePos x="0" y="0"/>
                <wp:positionH relativeFrom="margin">
                  <wp:align>right</wp:align>
                </wp:positionH>
                <wp:positionV relativeFrom="paragraph">
                  <wp:posOffset>0</wp:posOffset>
                </wp:positionV>
                <wp:extent cx="1828800" cy="1828800"/>
                <wp:effectExtent l="0" t="0" r="0" b="0"/>
                <wp:wrapNone/>
                <wp:docPr id="261" name="文本框 2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1" w14:textId="77777777" w:rsidR="000F72C1" w:rsidRDefault="0020793E">
                            <w:pPr>
                              <w:pStyle w:val="Footer"/>
                            </w:pPr>
                            <w:ins w:id="1949" w:author="Jiang" w:date="2024-07-10T20:25:00Z">
                              <w:r>
                                <w:fldChar w:fldCharType="begin"/>
                              </w:r>
                              <w:r>
                                <w:instrText xml:space="preserve"> PAGE  \* MERGEFORMAT </w:instrText>
                              </w:r>
                              <w:r>
                                <w:fldChar w:fldCharType="separate"/>
                              </w:r>
                              <w:r>
                                <w:t>64</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6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lBrIdxwCAAAtBAAADgAAAAAAAAABACAAAAA1AQAAZHJzL2Uyb0RvYy54bWxQSwUG&#10;AAAAAAYABgBZAQAAwwUAAAAA&#10;">
                <v:fill on="f" focussize="0,0"/>
                <v:stroke on="f" weight="0.5pt"/>
                <v:imagedata o:title=""/>
                <o:lock v:ext="edit" aspectratio="f"/>
                <v:textbox inset="0mm,0mm,0mm,0mm" style="mso-fit-shape-to-text:t;">
                  <w:txbxContent>
                    <w:p>
                      <w:pPr>
                        <w:pStyle w:val="9"/>
                      </w:pPr>
                      <w:ins w:id="924" w:author="Jiang [2]" w:date="2024-07-10T20:25:21Z">
                        <w:r>
                          <w:rPr/>
                          <w:fldChar w:fldCharType="begin"/>
                        </w:r>
                      </w:ins>
                      <w:ins w:id="925" w:author="Jiang [2]" w:date="2024-07-10T20:25:21Z">
                        <w:r>
                          <w:rPr/>
                          <w:instrText xml:space="preserve"> PAGE  \* MERGEFORMAT </w:instrText>
                        </w:r>
                      </w:ins>
                      <w:ins w:id="926" w:author="Jiang [2]" w:date="2024-07-10T20:25:21Z">
                        <w:r>
                          <w:rPr/>
                          <w:fldChar w:fldCharType="separate"/>
                        </w:r>
                      </w:ins>
                      <w:ins w:id="927" w:author="Jiang [2]" w:date="2024-07-10T20:25:21Z">
                        <w:r>
                          <w:rPr/>
                          <w:t>64</w:t>
                        </w:r>
                      </w:ins>
                      <w:ins w:id="928" w:author="Jiang [2]" w:date="2024-07-10T20:25:21Z">
                        <w:r>
                          <w:rPr/>
                          <w:fldChar w:fldCharType="end"/>
                        </w:r>
                      </w:ins>
                    </w:p>
                  </w:txbxContent>
                </v:textbox>
              </v:shape>
            </w:pict>
          </mc:Fallback>
        </mc:AlternateContent>
      </w:r>
    </w:ins>
  </w:p>
  <w:sdt>
    <w:sdtPr>
      <w:id w:val="1828792241"/>
      <w:docPartObj>
        <w:docPartGallery w:val="Table of Contents"/>
        <w:docPartUnique/>
      </w:docPartObj>
    </w:sdtPr>
    <w:sdtEndPr>
      <w:rPr>
        <w:rFonts w:ascii="Calibri" w:eastAsia="Calibri" w:hAnsi="Calibri" w:cs="Calibri"/>
        <w:sz w:val="15"/>
        <w:szCs w:val="15"/>
      </w:rPr>
    </w:sdtEndPr>
    <w:sdtContent>
      <w:p w14:paraId="06648C62"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4016" behindDoc="0" locked="0" layoutInCell="0" allowOverlap="1" wp14:anchorId="06648D36" wp14:editId="06648D37">
              <wp:simplePos x="0" y="0"/>
              <wp:positionH relativeFrom="page">
                <wp:posOffset>557530</wp:posOffset>
              </wp:positionH>
              <wp:positionV relativeFrom="page">
                <wp:posOffset>9742170</wp:posOffset>
              </wp:positionV>
              <wp:extent cx="6516370" cy="6350"/>
              <wp:effectExtent l="0" t="0" r="0" b="0"/>
              <wp:wrapNone/>
              <wp:docPr id="188" name="IM 42"/>
              <wp:cNvGraphicFramePr/>
              <a:graphic xmlns:a="http://schemas.openxmlformats.org/drawingml/2006/main">
                <a:graphicData uri="http://schemas.openxmlformats.org/drawingml/2006/picture">
                  <pic:pic xmlns:pic="http://schemas.openxmlformats.org/drawingml/2006/picture">
                    <pic:nvPicPr>
                      <pic:cNvPr id="18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3"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50"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50</w:delText>
          </w:r>
        </w:del>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DC" w14:textId="77777777" w:rsidR="000F72C1" w:rsidRDefault="0020793E">
    <w:pPr>
      <w:spacing w:before="285" w:after="72" w:line="188" w:lineRule="auto"/>
      <w:ind w:left="39"/>
      <w:rPr>
        <w:ins w:id="994" w:author="Jiang" w:date="2024-07-10T20:24:00Z"/>
      </w:rPr>
    </w:pPr>
    <w:ins w:id="995" w:author="Jiang" w:date="2024-07-10T20:25:00Z">
      <w:r>
        <w:rPr>
          <w:noProof/>
        </w:rPr>
        <mc:AlternateContent>
          <mc:Choice Requires="wps">
            <w:drawing>
              <wp:anchor distT="0" distB="0" distL="114300" distR="114300" simplePos="0" relativeHeight="251741184" behindDoc="0" locked="0" layoutInCell="1" allowOverlap="1" wp14:anchorId="06648C82" wp14:editId="06648C83">
                <wp:simplePos x="0" y="0"/>
                <wp:positionH relativeFrom="margin">
                  <wp:align>right</wp:align>
                </wp:positionH>
                <wp:positionV relativeFrom="paragraph">
                  <wp:posOffset>0</wp:posOffset>
                </wp:positionV>
                <wp:extent cx="1828800" cy="1828800"/>
                <wp:effectExtent l="0" t="0" r="0" b="0"/>
                <wp:wrapNone/>
                <wp:docPr id="217" name="文本框 2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5" w14:textId="77777777" w:rsidR="000F72C1" w:rsidRDefault="0020793E">
                            <w:pPr>
                              <w:pStyle w:val="Footer"/>
                            </w:pPr>
                            <w:ins w:id="996" w:author="Jiang" w:date="2024-07-10T20:25:00Z">
                              <w:r>
                                <w:fldChar w:fldCharType="begin"/>
                              </w:r>
                              <w:r>
                                <w:instrText xml:space="preserve"> PAGE  \* MERGEFORMAT </w:instrText>
                              </w:r>
                              <w:r>
                                <w:fldChar w:fldCharType="separate"/>
                              </w:r>
                              <w:r>
                                <w:t>7</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11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UNUAYR8CAAAtBAAADgAAAAAAAAABACAAAAA1AQAAZHJzL2Uyb0RvYy54bWxQ&#10;SwUGAAAAAAYABgBZAQAAxgUAAAAA&#10;">
                <v:fill on="f" focussize="0,0"/>
                <v:stroke on="f" weight="0.5pt"/>
                <v:imagedata o:title=""/>
                <o:lock v:ext="edit" aspectratio="f"/>
                <v:textbox inset="0mm,0mm,0mm,0mm" style="mso-fit-shape-to-text:t;">
                  <w:txbxContent>
                    <w:p>
                      <w:pPr>
                        <w:pStyle w:val="9"/>
                      </w:pPr>
                      <w:ins w:id="76" w:author="Jiang [2]" w:date="2024-07-10T20:25:21Z">
                        <w:r>
                          <w:rPr/>
                          <w:fldChar w:fldCharType="begin"/>
                        </w:r>
                      </w:ins>
                      <w:ins w:id="77" w:author="Jiang [2]" w:date="2024-07-10T20:25:21Z">
                        <w:r>
                          <w:rPr/>
                          <w:instrText xml:space="preserve"> PAGE  \* MERGEFORMAT </w:instrText>
                        </w:r>
                      </w:ins>
                      <w:ins w:id="78" w:author="Jiang [2]" w:date="2024-07-10T20:25:21Z">
                        <w:r>
                          <w:rPr/>
                          <w:fldChar w:fldCharType="separate"/>
                        </w:r>
                      </w:ins>
                      <w:ins w:id="79" w:author="Jiang [2]" w:date="2024-07-10T20:25:21Z">
                        <w:r>
                          <w:rPr/>
                          <w:t>7</w:t>
                        </w:r>
                      </w:ins>
                      <w:ins w:id="80" w:author="Jiang [2]" w:date="2024-07-10T20:25:21Z">
                        <w:r>
                          <w:rPr/>
                          <w:fldChar w:fldCharType="end"/>
                        </w:r>
                      </w:ins>
                    </w:p>
                  </w:txbxContent>
                </v:textbox>
              </v:shape>
            </w:pict>
          </mc:Fallback>
        </mc:AlternateContent>
      </w:r>
    </w:ins>
  </w:p>
  <w:sdt>
    <w:sdtPr>
      <w:id w:val="5"/>
      <w:docPartObj>
        <w:docPartGallery w:val="Table of Contents"/>
        <w:docPartUnique/>
      </w:docPartObj>
    </w:sdtPr>
    <w:sdtEndPr>
      <w:rPr>
        <w:rFonts w:ascii="Calibri" w:eastAsia="Calibri" w:hAnsi="Calibri" w:cs="Calibri"/>
        <w:sz w:val="15"/>
        <w:szCs w:val="15"/>
      </w:rPr>
    </w:sdtEndPr>
    <w:sdtContent>
      <w:p w14:paraId="06648BDD"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7456" behindDoc="0" locked="0" layoutInCell="0" allowOverlap="1" wp14:anchorId="06648C84" wp14:editId="06648C85">
              <wp:simplePos x="0" y="0"/>
              <wp:positionH relativeFrom="page">
                <wp:posOffset>557530</wp:posOffset>
              </wp:positionH>
              <wp:positionV relativeFrom="page">
                <wp:posOffset>9742170</wp:posOffset>
              </wp:positionV>
              <wp:extent cx="6516370" cy="635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DE"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997"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8"/>
              <w:sz w:val="15"/>
              <w:szCs w:val="15"/>
            </w:rPr>
            <w:delText xml:space="preserve"> </w:delText>
          </w:r>
          <w:r>
            <w:fldChar w:fldCharType="begin"/>
          </w:r>
          <w:r>
            <w:delInstrText xml:space="preserve"> HYPERLINK \l "bookmark4" </w:delInstrText>
          </w:r>
          <w:r>
            <w:fldChar w:fldCharType="separate"/>
          </w:r>
          <w:r>
            <w:rPr>
              <w:rFonts w:ascii="Calibri" w:eastAsia="Calibri" w:hAnsi="Calibri" w:cs="Calibri"/>
              <w:b/>
              <w:bCs/>
              <w:color w:val="00558C"/>
              <w:spacing w:val="-1"/>
              <w:sz w:val="15"/>
              <w:szCs w:val="15"/>
            </w:rPr>
            <w:delText>5</w:delText>
          </w:r>
          <w:r>
            <w:rPr>
              <w:rFonts w:ascii="Calibri" w:eastAsia="Calibri" w:hAnsi="Calibri" w:cs="Calibri"/>
              <w:b/>
              <w:bCs/>
              <w:color w:val="00558C"/>
              <w:spacing w:val="-1"/>
              <w:sz w:val="15"/>
              <w:szCs w:val="15"/>
            </w:rPr>
            <w:fldChar w:fldCharType="end"/>
          </w:r>
        </w:del>
      </w:p>
    </w:sdtContent>
  </w:sdt>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64" w14:textId="77777777" w:rsidR="000F72C1" w:rsidRDefault="0020793E">
    <w:pPr>
      <w:spacing w:before="285" w:after="72" w:line="188" w:lineRule="auto"/>
      <w:ind w:left="39"/>
      <w:rPr>
        <w:ins w:id="1952" w:author="Jiang" w:date="2024-07-10T20:24:00Z"/>
      </w:rPr>
    </w:pPr>
    <w:ins w:id="1953" w:author="Jiang" w:date="2024-07-10T20:25:00Z">
      <w:r>
        <w:rPr>
          <w:noProof/>
        </w:rPr>
        <mc:AlternateContent>
          <mc:Choice Requires="wps">
            <w:drawing>
              <wp:anchor distT="0" distB="0" distL="114300" distR="114300" simplePos="0" relativeHeight="251787264" behindDoc="0" locked="0" layoutInCell="1" allowOverlap="1" wp14:anchorId="06648D38" wp14:editId="06648D39">
                <wp:simplePos x="0" y="0"/>
                <wp:positionH relativeFrom="margin">
                  <wp:align>right</wp:align>
                </wp:positionH>
                <wp:positionV relativeFrom="paragraph">
                  <wp:posOffset>0</wp:posOffset>
                </wp:positionV>
                <wp:extent cx="1828800" cy="1828800"/>
                <wp:effectExtent l="0" t="0" r="0" b="0"/>
                <wp:wrapNone/>
                <wp:docPr id="262" name="文本框 2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2" w14:textId="77777777" w:rsidR="000F72C1" w:rsidRDefault="0020793E">
                            <w:pPr>
                              <w:pStyle w:val="Footer"/>
                            </w:pPr>
                            <w:ins w:id="1954" w:author="Jiang" w:date="2024-07-10T20:25:00Z">
                              <w:r>
                                <w:fldChar w:fldCharType="begin"/>
                              </w:r>
                              <w:r>
                                <w:instrText xml:space="preserve"> PAGE  \* MERGEFORMAT </w:instrText>
                              </w:r>
                              <w:r>
                                <w:fldChar w:fldCharType="separate"/>
                              </w:r>
                              <w:r>
                                <w:t>65</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7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TsWMHgIAAC0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ACTsWMHgIAAC0EAAAOAAAAAAAAAAEAIAAAADUBAABkcnMvZTJvRG9jLnhtbFBL&#10;BQYAAAAABgAGAFkBAADFBQAAAAA=&#10;">
                <v:fill on="f" focussize="0,0"/>
                <v:stroke on="f" weight="0.5pt"/>
                <v:imagedata o:title=""/>
                <o:lock v:ext="edit" aspectratio="f"/>
                <v:textbox inset="0mm,0mm,0mm,0mm" style="mso-fit-shape-to-text:t;">
                  <w:txbxContent>
                    <w:p>
                      <w:pPr>
                        <w:pStyle w:val="9"/>
                      </w:pPr>
                      <w:ins w:id="943" w:author="Jiang [2]" w:date="2024-07-10T20:25:21Z">
                        <w:r>
                          <w:rPr/>
                          <w:fldChar w:fldCharType="begin"/>
                        </w:r>
                      </w:ins>
                      <w:ins w:id="944" w:author="Jiang [2]" w:date="2024-07-10T20:25:21Z">
                        <w:r>
                          <w:rPr/>
                          <w:instrText xml:space="preserve"> PAGE  \* MERGEFORMAT </w:instrText>
                        </w:r>
                      </w:ins>
                      <w:ins w:id="945" w:author="Jiang [2]" w:date="2024-07-10T20:25:21Z">
                        <w:r>
                          <w:rPr/>
                          <w:fldChar w:fldCharType="separate"/>
                        </w:r>
                      </w:ins>
                      <w:ins w:id="946" w:author="Jiang [2]" w:date="2024-07-10T20:25:21Z">
                        <w:r>
                          <w:rPr/>
                          <w:t>65</w:t>
                        </w:r>
                      </w:ins>
                      <w:ins w:id="947" w:author="Jiang [2]" w:date="2024-07-10T20:25:21Z">
                        <w:r>
                          <w:rPr/>
                          <w:fldChar w:fldCharType="end"/>
                        </w:r>
                      </w:ins>
                    </w:p>
                  </w:txbxContent>
                </v:textbox>
              </v:shape>
            </w:pict>
          </mc:Fallback>
        </mc:AlternateContent>
      </w:r>
    </w:ins>
  </w:p>
  <w:sdt>
    <w:sdtPr>
      <w:id w:val="-422955179"/>
      <w:docPartObj>
        <w:docPartGallery w:val="Table of Contents"/>
        <w:docPartUnique/>
      </w:docPartObj>
    </w:sdtPr>
    <w:sdtEndPr>
      <w:rPr>
        <w:rFonts w:ascii="Calibri" w:eastAsia="Calibri" w:hAnsi="Calibri" w:cs="Calibri"/>
        <w:sz w:val="15"/>
        <w:szCs w:val="15"/>
      </w:rPr>
    </w:sdtEndPr>
    <w:sdtContent>
      <w:p w14:paraId="06648C65"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5040" behindDoc="0" locked="0" layoutInCell="0" allowOverlap="1" wp14:anchorId="06648D3A" wp14:editId="06648D3B">
              <wp:simplePos x="0" y="0"/>
              <wp:positionH relativeFrom="page">
                <wp:posOffset>557530</wp:posOffset>
              </wp:positionH>
              <wp:positionV relativeFrom="page">
                <wp:posOffset>9742170</wp:posOffset>
              </wp:positionV>
              <wp:extent cx="6516370" cy="6350"/>
              <wp:effectExtent l="0" t="0" r="0" b="0"/>
              <wp:wrapNone/>
              <wp:docPr id="190" name="IM 42"/>
              <wp:cNvGraphicFramePr/>
              <a:graphic xmlns:a="http://schemas.openxmlformats.org/drawingml/2006/main">
                <a:graphicData uri="http://schemas.openxmlformats.org/drawingml/2006/picture">
                  <pic:pic xmlns:pic="http://schemas.openxmlformats.org/drawingml/2006/picture">
                    <pic:nvPicPr>
                      <pic:cNvPr id="19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6"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55"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51</w:delText>
          </w:r>
        </w:del>
      </w:p>
    </w:sdtContent>
  </w:sdt>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C67" w14:textId="77777777" w:rsidR="000F72C1" w:rsidRDefault="0020793E">
    <w:pPr>
      <w:spacing w:before="285" w:after="72" w:line="188" w:lineRule="auto"/>
      <w:ind w:left="39"/>
      <w:rPr>
        <w:ins w:id="2679" w:author="Jiang" w:date="2024-07-10T20:24:00Z"/>
      </w:rPr>
    </w:pPr>
    <w:ins w:id="2680" w:author="Jiang" w:date="2024-07-10T20:25:00Z">
      <w:r>
        <w:rPr>
          <w:noProof/>
        </w:rPr>
        <mc:AlternateContent>
          <mc:Choice Requires="wps">
            <w:drawing>
              <wp:anchor distT="0" distB="0" distL="114300" distR="114300" simplePos="0" relativeHeight="251788288" behindDoc="0" locked="0" layoutInCell="1" allowOverlap="1" wp14:anchorId="06648D3C" wp14:editId="06648D3D">
                <wp:simplePos x="0" y="0"/>
                <wp:positionH relativeFrom="margin">
                  <wp:align>right</wp:align>
                </wp:positionH>
                <wp:positionV relativeFrom="paragraph">
                  <wp:posOffset>0</wp:posOffset>
                </wp:positionV>
                <wp:extent cx="1828800" cy="1828800"/>
                <wp:effectExtent l="0" t="0" r="0" b="0"/>
                <wp:wrapNone/>
                <wp:docPr id="263" name="文本框 2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3" w14:textId="77777777" w:rsidR="000F72C1" w:rsidRDefault="0020793E">
                            <w:pPr>
                              <w:pStyle w:val="Footer"/>
                            </w:pPr>
                            <w:ins w:id="2681" w:author="Jiang" w:date="2024-07-10T20:25:00Z">
                              <w:r>
                                <w:fldChar w:fldCharType="begin"/>
                              </w:r>
                              <w:r>
                                <w:instrText xml:space="preserve"> PAGE  \* MERGEFORMAT </w:instrText>
                              </w:r>
                              <w:r>
                                <w:fldChar w:fldCharType="separate"/>
                              </w:r>
                              <w:r>
                                <w:t>66</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88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zSVju0AAAAAUBAAAPAAAAAAAAAAEAIAAAADgAAABkcnMvZG93bnJldi54bWxQSwEC&#10;FAAUAAAACACHTuJAT4DubB8CAAAtBAAADgAAAAAAAAABACAAAAA1AQAAZHJzL2Uyb0RvYy54bWxQ&#10;SwUGAAAAAAYABgBZAQAAxgUAAAAA&#10;">
                <v:fill on="f" focussize="0,0"/>
                <v:stroke on="f" weight="0.5pt"/>
                <v:imagedata o:title=""/>
                <o:lock v:ext="edit" aspectratio="f"/>
                <v:textbox inset="0mm,0mm,0mm,0mm" style="mso-fit-shape-to-text:t;">
                  <w:txbxContent>
                    <w:p>
                      <w:pPr>
                        <w:pStyle w:val="9"/>
                      </w:pPr>
                      <w:ins w:id="961" w:author="Jiang [2]" w:date="2024-07-10T20:25:21Z">
                        <w:r>
                          <w:rPr/>
                          <w:fldChar w:fldCharType="begin"/>
                        </w:r>
                      </w:ins>
                      <w:ins w:id="962" w:author="Jiang [2]" w:date="2024-07-10T20:25:21Z">
                        <w:r>
                          <w:rPr/>
                          <w:instrText xml:space="preserve"> PAGE  \* MERGEFORMAT </w:instrText>
                        </w:r>
                      </w:ins>
                      <w:ins w:id="963" w:author="Jiang [2]" w:date="2024-07-10T20:25:21Z">
                        <w:r>
                          <w:rPr/>
                          <w:fldChar w:fldCharType="separate"/>
                        </w:r>
                      </w:ins>
                      <w:ins w:id="964" w:author="Jiang [2]" w:date="2024-07-10T20:25:21Z">
                        <w:r>
                          <w:rPr/>
                          <w:t>66</w:t>
                        </w:r>
                      </w:ins>
                      <w:ins w:id="965" w:author="Jiang [2]" w:date="2024-07-10T20:25:21Z">
                        <w:r>
                          <w:rPr/>
                          <w:fldChar w:fldCharType="end"/>
                        </w:r>
                      </w:ins>
                    </w:p>
                  </w:txbxContent>
                </v:textbox>
              </v:shape>
            </w:pict>
          </mc:Fallback>
        </mc:AlternateContent>
      </w:r>
    </w:ins>
  </w:p>
  <w:sdt>
    <w:sdtPr>
      <w:id w:val="1222409781"/>
      <w:docPartObj>
        <w:docPartGallery w:val="Table of Contents"/>
        <w:docPartUnique/>
      </w:docPartObj>
    </w:sdtPr>
    <w:sdtEndPr>
      <w:rPr>
        <w:rFonts w:ascii="Calibri" w:eastAsia="Calibri" w:hAnsi="Calibri" w:cs="Calibri"/>
        <w:sz w:val="15"/>
        <w:szCs w:val="15"/>
      </w:rPr>
    </w:sdtEndPr>
    <w:sdtContent>
      <w:p w14:paraId="06648C68"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6064" behindDoc="0" locked="0" layoutInCell="0" allowOverlap="1" wp14:anchorId="06648D3E" wp14:editId="06648D3F">
              <wp:simplePos x="0" y="0"/>
              <wp:positionH relativeFrom="page">
                <wp:posOffset>557530</wp:posOffset>
              </wp:positionH>
              <wp:positionV relativeFrom="page">
                <wp:posOffset>9742170</wp:posOffset>
              </wp:positionV>
              <wp:extent cx="6516370" cy="6350"/>
              <wp:effectExtent l="0" t="0" r="0" b="0"/>
              <wp:wrapNone/>
              <wp:docPr id="191" name="IM 42"/>
              <wp:cNvGraphicFramePr/>
              <a:graphic xmlns:a="http://schemas.openxmlformats.org/drawingml/2006/main">
                <a:graphicData uri="http://schemas.openxmlformats.org/drawingml/2006/picture">
                  <pic:pic xmlns:pic="http://schemas.openxmlformats.org/drawingml/2006/picture">
                    <pic:nvPicPr>
                      <pic:cNvPr id="19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9" w14:textId="77777777" w:rsidR="000F72C1" w:rsidRDefault="0020793E">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82"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52</w:delText>
          </w:r>
        </w:del>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DF" w14:textId="77777777" w:rsidR="000F72C1" w:rsidRDefault="0020793E">
    <w:pPr>
      <w:spacing w:before="285" w:after="72" w:line="188" w:lineRule="auto"/>
      <w:ind w:left="39"/>
      <w:rPr>
        <w:ins w:id="1104" w:author="Jiang" w:date="2024-07-10T20:24:00Z"/>
      </w:rPr>
    </w:pPr>
    <w:ins w:id="1105" w:author="Jiang" w:date="2024-07-10T20:25:00Z">
      <w:r>
        <w:rPr>
          <w:noProof/>
        </w:rPr>
        <mc:AlternateContent>
          <mc:Choice Requires="wps">
            <w:drawing>
              <wp:anchor distT="0" distB="0" distL="114300" distR="114300" simplePos="0" relativeHeight="251742208" behindDoc="0" locked="0" layoutInCell="1" allowOverlap="1" wp14:anchorId="06648C86" wp14:editId="06648C87">
                <wp:simplePos x="0" y="0"/>
                <wp:positionH relativeFrom="margin">
                  <wp:align>right</wp:align>
                </wp:positionH>
                <wp:positionV relativeFrom="paragraph">
                  <wp:posOffset>0</wp:posOffset>
                </wp:positionV>
                <wp:extent cx="1828800" cy="1828800"/>
                <wp:effectExtent l="0" t="0" r="0" b="0"/>
                <wp:wrapNone/>
                <wp:docPr id="218" name="文本框 2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6" w14:textId="77777777" w:rsidR="000F72C1" w:rsidRDefault="0020793E">
                            <w:pPr>
                              <w:pStyle w:val="Footer"/>
                            </w:pPr>
                            <w:ins w:id="1106" w:author="Jiang" w:date="2024-07-10T20:25:00Z">
                              <w:r>
                                <w:fldChar w:fldCharType="begin"/>
                              </w:r>
                              <w:r>
                                <w:instrText xml:space="preserve"> PAGE  \* MERGEFORMAT </w:instrText>
                              </w:r>
                              <w:r>
                                <w:fldChar w:fldCharType="separate"/>
                              </w:r>
                              <w:r>
                                <w:t>8</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22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39rAHQIAAC0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zf2sAdAgAALQQAAA4AAAAAAAAAAQAgAAAANQEAAGRycy9lMm9Eb2MueG1sUEsF&#10;BgAAAAAGAAYAWQEAAMQFAAAAAA==&#10;">
                <v:fill on="f" focussize="0,0"/>
                <v:stroke on="f" weight="0.5pt"/>
                <v:imagedata o:title=""/>
                <o:lock v:ext="edit" aspectratio="f"/>
                <v:textbox inset="0mm,0mm,0mm,0mm" style="mso-fit-shape-to-text:t;">
                  <w:txbxContent>
                    <w:p>
                      <w:pPr>
                        <w:pStyle w:val="9"/>
                      </w:pPr>
                      <w:ins w:id="97" w:author="Jiang [2]" w:date="2024-07-10T20:25:21Z">
                        <w:r>
                          <w:rPr/>
                          <w:fldChar w:fldCharType="begin"/>
                        </w:r>
                      </w:ins>
                      <w:ins w:id="98" w:author="Jiang [2]" w:date="2024-07-10T20:25:21Z">
                        <w:r>
                          <w:rPr/>
                          <w:instrText xml:space="preserve"> PAGE  \* MERGEFORMAT </w:instrText>
                        </w:r>
                      </w:ins>
                      <w:ins w:id="99" w:author="Jiang [2]" w:date="2024-07-10T20:25:21Z">
                        <w:r>
                          <w:rPr/>
                          <w:fldChar w:fldCharType="separate"/>
                        </w:r>
                      </w:ins>
                      <w:ins w:id="100" w:author="Jiang [2]" w:date="2024-07-10T20:25:21Z">
                        <w:r>
                          <w:rPr/>
                          <w:t>8</w:t>
                        </w:r>
                      </w:ins>
                      <w:ins w:id="101" w:author="Jiang [2]" w:date="2024-07-10T20:25:21Z">
                        <w:r>
                          <w:rPr/>
                          <w:fldChar w:fldCharType="end"/>
                        </w:r>
                      </w:ins>
                    </w:p>
                  </w:txbxContent>
                </v:textbox>
              </v:shape>
            </w:pict>
          </mc:Fallback>
        </mc:AlternateContent>
      </w:r>
    </w:ins>
  </w:p>
  <w:sdt>
    <w:sdtPr>
      <w:id w:val="6"/>
      <w:docPartObj>
        <w:docPartGallery w:val="Table of Contents"/>
        <w:docPartUnique/>
      </w:docPartObj>
    </w:sdtPr>
    <w:sdtEndPr>
      <w:rPr>
        <w:rFonts w:ascii="Calibri" w:eastAsia="Calibri" w:hAnsi="Calibri" w:cs="Calibri"/>
        <w:sz w:val="15"/>
        <w:szCs w:val="15"/>
      </w:rPr>
    </w:sdtEndPr>
    <w:sdtContent>
      <w:p w14:paraId="06648BE0"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9504" behindDoc="0" locked="0" layoutInCell="0" allowOverlap="1" wp14:anchorId="06648C88" wp14:editId="06648C89">
              <wp:simplePos x="0" y="0"/>
              <wp:positionH relativeFrom="page">
                <wp:posOffset>557530</wp:posOffset>
              </wp:positionH>
              <wp:positionV relativeFrom="page">
                <wp:posOffset>9742170</wp:posOffset>
              </wp:positionV>
              <wp:extent cx="6516370" cy="6350"/>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1"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107"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7"/>
              <w:sz w:val="15"/>
              <w:szCs w:val="15"/>
            </w:rPr>
            <w:delText xml:space="preserve"> </w:delText>
          </w:r>
          <w:r>
            <w:fldChar w:fldCharType="begin"/>
          </w:r>
          <w:r>
            <w:delInstrText xml:space="preserve"> HYPERLINK \l "bookmark38" </w:delInstrText>
          </w:r>
          <w:r>
            <w:fldChar w:fldCharType="separate"/>
          </w:r>
          <w:r>
            <w:rPr>
              <w:rFonts w:ascii="Calibri" w:eastAsia="Calibri" w:hAnsi="Calibri" w:cs="Calibri"/>
              <w:b/>
              <w:bCs/>
              <w:color w:val="00558C"/>
              <w:spacing w:val="-1"/>
              <w:sz w:val="15"/>
              <w:szCs w:val="15"/>
            </w:rPr>
            <w:delText>6</w:delText>
          </w:r>
          <w:r>
            <w:rPr>
              <w:rFonts w:ascii="Calibri" w:eastAsia="Calibri" w:hAnsi="Calibri" w:cs="Calibri"/>
              <w:b/>
              <w:bCs/>
              <w:color w:val="00558C"/>
              <w:spacing w:val="-1"/>
              <w:sz w:val="15"/>
              <w:szCs w:val="15"/>
            </w:rPr>
            <w:fldChar w:fldCharType="end"/>
          </w:r>
        </w:del>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E2" w14:textId="77777777" w:rsidR="000F72C1" w:rsidRDefault="0020793E">
    <w:pPr>
      <w:spacing w:before="285" w:after="72" w:line="188" w:lineRule="auto"/>
      <w:ind w:left="39"/>
      <w:rPr>
        <w:ins w:id="1312" w:author="Jiang" w:date="2024-07-10T20:24:00Z"/>
      </w:rPr>
    </w:pPr>
    <w:ins w:id="1313" w:author="Jiang" w:date="2024-07-10T20:25:00Z">
      <w:r>
        <w:rPr>
          <w:noProof/>
        </w:rPr>
        <mc:AlternateContent>
          <mc:Choice Requires="wps">
            <w:drawing>
              <wp:anchor distT="0" distB="0" distL="114300" distR="114300" simplePos="0" relativeHeight="251743232" behindDoc="0" locked="0" layoutInCell="1" allowOverlap="1" wp14:anchorId="06648C8A" wp14:editId="06648C8B">
                <wp:simplePos x="0" y="0"/>
                <wp:positionH relativeFrom="margin">
                  <wp:align>right</wp:align>
                </wp:positionH>
                <wp:positionV relativeFrom="paragraph">
                  <wp:posOffset>0</wp:posOffset>
                </wp:positionV>
                <wp:extent cx="1828800" cy="1828800"/>
                <wp:effectExtent l="0" t="0" r="0" b="0"/>
                <wp:wrapNone/>
                <wp:docPr id="219" name="文本框 2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7" w14:textId="77777777" w:rsidR="000F72C1" w:rsidRDefault="0020793E">
                            <w:pPr>
                              <w:pStyle w:val="Footer"/>
                            </w:pPr>
                            <w:ins w:id="1314" w:author="Jiang" w:date="2024-07-10T20:25:00Z">
                              <w:r>
                                <w:fldChar w:fldCharType="begin"/>
                              </w:r>
                              <w:r>
                                <w:instrText xml:space="preserve"> PAGE  \* MERGEFORMAT </w:instrText>
                              </w:r>
                              <w:r>
                                <w:fldChar w:fldCharType="separate"/>
                              </w:r>
                              <w:r>
                                <w:t>9</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32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EfEgHgIAAC0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REfEgHgIAAC0EAAAOAAAAAAAAAAEAIAAAADUBAABkcnMvZTJvRG9jLnhtbFBL&#10;BQYAAAAABgAGAFkBAADFBQAAAAA=&#10;">
                <v:fill on="f" focussize="0,0"/>
                <v:stroke on="f" weight="0.5pt"/>
                <v:imagedata o:title=""/>
                <o:lock v:ext="edit" aspectratio="f"/>
                <v:textbox inset="0mm,0mm,0mm,0mm" style="mso-fit-shape-to-text:t;">
                  <w:txbxContent>
                    <w:p>
                      <w:pPr>
                        <w:pStyle w:val="9"/>
                      </w:pPr>
                      <w:ins w:id="118" w:author="Jiang [2]" w:date="2024-07-10T20:25:21Z">
                        <w:r>
                          <w:rPr/>
                          <w:fldChar w:fldCharType="begin"/>
                        </w:r>
                      </w:ins>
                      <w:ins w:id="119" w:author="Jiang [2]" w:date="2024-07-10T20:25:21Z">
                        <w:r>
                          <w:rPr/>
                          <w:instrText xml:space="preserve"> PAGE  \* MERGEFORMAT </w:instrText>
                        </w:r>
                      </w:ins>
                      <w:ins w:id="120" w:author="Jiang [2]" w:date="2024-07-10T20:25:21Z">
                        <w:r>
                          <w:rPr/>
                          <w:fldChar w:fldCharType="separate"/>
                        </w:r>
                      </w:ins>
                      <w:ins w:id="121" w:author="Jiang [2]" w:date="2024-07-10T20:25:21Z">
                        <w:r>
                          <w:rPr/>
                          <w:t>9</w:t>
                        </w:r>
                      </w:ins>
                      <w:ins w:id="122" w:author="Jiang [2]" w:date="2024-07-10T20:25:21Z">
                        <w:r>
                          <w:rPr/>
                          <w:fldChar w:fldCharType="end"/>
                        </w:r>
                      </w:ins>
                    </w:p>
                  </w:txbxContent>
                </v:textbox>
              </v:shape>
            </w:pict>
          </mc:Fallback>
        </mc:AlternateContent>
      </w:r>
    </w:ins>
  </w:p>
  <w:sdt>
    <w:sdtPr>
      <w:id w:val="9"/>
      <w:docPartObj>
        <w:docPartGallery w:val="Table of Contents"/>
        <w:docPartUnique/>
      </w:docPartObj>
    </w:sdtPr>
    <w:sdtEndPr>
      <w:rPr>
        <w:rFonts w:ascii="Calibri" w:eastAsia="Calibri" w:hAnsi="Calibri" w:cs="Calibri"/>
        <w:sz w:val="15"/>
        <w:szCs w:val="15"/>
      </w:rPr>
    </w:sdtEndPr>
    <w:sdtContent>
      <w:p w14:paraId="06648BE3"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73600" behindDoc="0" locked="0" layoutInCell="0" allowOverlap="1" wp14:anchorId="06648C8C" wp14:editId="06648C8D">
              <wp:simplePos x="0" y="0"/>
              <wp:positionH relativeFrom="page">
                <wp:posOffset>557530</wp:posOffset>
              </wp:positionH>
              <wp:positionV relativeFrom="page">
                <wp:posOffset>9742170</wp:posOffset>
              </wp:positionV>
              <wp:extent cx="6516370" cy="635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4"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315"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5"/>
              <w:sz w:val="15"/>
              <w:szCs w:val="15"/>
            </w:rPr>
            <w:delText xml:space="preserve"> </w:delText>
          </w:r>
          <w:r>
            <w:rPr>
              <w:rFonts w:ascii="Calibri" w:eastAsia="SimSun" w:hAnsi="Calibri" w:cs="Calibri" w:hint="eastAsia"/>
              <w:b/>
              <w:bCs/>
              <w:color w:val="00558C"/>
              <w:spacing w:val="5"/>
              <w:sz w:val="15"/>
              <w:szCs w:val="15"/>
              <w:lang w:eastAsia="zh-CN"/>
            </w:rPr>
            <w:delText>7</w:delText>
          </w:r>
        </w:del>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E5" w14:textId="77777777" w:rsidR="000F72C1" w:rsidRDefault="0020793E">
    <w:pPr>
      <w:spacing w:before="285" w:after="72" w:line="188" w:lineRule="auto"/>
      <w:ind w:left="39"/>
      <w:rPr>
        <w:ins w:id="1556" w:author="Jiang" w:date="2024-07-10T20:24:00Z"/>
      </w:rPr>
    </w:pPr>
    <w:ins w:id="1557" w:author="Jiang" w:date="2024-07-10T20:25:00Z">
      <w:r>
        <w:rPr>
          <w:noProof/>
        </w:rPr>
        <mc:AlternateContent>
          <mc:Choice Requires="wps">
            <w:drawing>
              <wp:anchor distT="0" distB="0" distL="114300" distR="114300" simplePos="0" relativeHeight="251744256" behindDoc="0" locked="0" layoutInCell="1" allowOverlap="1" wp14:anchorId="06648C8E" wp14:editId="06648C8F">
                <wp:simplePos x="0" y="0"/>
                <wp:positionH relativeFrom="margin">
                  <wp:align>right</wp:align>
                </wp:positionH>
                <wp:positionV relativeFrom="paragraph">
                  <wp:posOffset>0</wp:posOffset>
                </wp:positionV>
                <wp:extent cx="1828800" cy="1828800"/>
                <wp:effectExtent l="0" t="0" r="0" b="0"/>
                <wp:wrapNone/>
                <wp:docPr id="220" name="文本框 2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8" w14:textId="77777777" w:rsidR="000F72C1" w:rsidRDefault="0020793E">
                            <w:pPr>
                              <w:pStyle w:val="Footer"/>
                            </w:pPr>
                            <w:ins w:id="1558" w:author="Jiang" w:date="2024-07-10T20:25:00Z">
                              <w:r>
                                <w:fldChar w:fldCharType="begin"/>
                              </w:r>
                              <w:r>
                                <w:instrText xml:space="preserve"> PAGE  \* MERGEFORMAT </w:instrText>
                              </w:r>
                              <w:r>
                                <w:fldChar w:fldCharType="separate"/>
                              </w:r>
                              <w:r>
                                <w:t>11</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42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j9e1HgIAAC0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BVj9e1HgIAAC0EAAAOAAAAAAAAAAEAIAAAADUBAABkcnMvZTJvRG9jLnhtbFBL&#10;BQYAAAAABgAGAFkBAADFBQAAAAA=&#10;">
                <v:fill on="f" focussize="0,0"/>
                <v:stroke on="f" weight="0.5pt"/>
                <v:imagedata o:title=""/>
                <o:lock v:ext="edit" aspectratio="f"/>
                <v:textbox inset="0mm,0mm,0mm,0mm" style="mso-fit-shape-to-text:t;">
                  <w:txbxContent>
                    <w:p>
                      <w:pPr>
                        <w:pStyle w:val="9"/>
                      </w:pPr>
                      <w:ins w:id="136" w:author="Jiang [2]" w:date="2024-07-10T20:25:21Z">
                        <w:r>
                          <w:rPr/>
                          <w:fldChar w:fldCharType="begin"/>
                        </w:r>
                      </w:ins>
                      <w:ins w:id="137" w:author="Jiang [2]" w:date="2024-07-10T20:25:21Z">
                        <w:r>
                          <w:rPr/>
                          <w:instrText xml:space="preserve"> PAGE  \* MERGEFORMAT </w:instrText>
                        </w:r>
                      </w:ins>
                      <w:ins w:id="138" w:author="Jiang [2]" w:date="2024-07-10T20:25:21Z">
                        <w:r>
                          <w:rPr/>
                          <w:fldChar w:fldCharType="separate"/>
                        </w:r>
                      </w:ins>
                      <w:ins w:id="139" w:author="Jiang [2]" w:date="2024-07-10T20:25:21Z">
                        <w:r>
                          <w:rPr/>
                          <w:t>11</w:t>
                        </w:r>
                      </w:ins>
                      <w:ins w:id="140" w:author="Jiang [2]" w:date="2024-07-10T20:25:21Z">
                        <w:r>
                          <w:rPr/>
                          <w:fldChar w:fldCharType="end"/>
                        </w:r>
                      </w:ins>
                    </w:p>
                  </w:txbxContent>
                </v:textbox>
              </v:shape>
            </w:pict>
          </mc:Fallback>
        </mc:AlternateContent>
      </w:r>
    </w:ins>
  </w:p>
  <w:sdt>
    <w:sdtPr>
      <w:id w:val="-1"/>
      <w:docPartObj>
        <w:docPartGallery w:val="Table of Contents"/>
        <w:docPartUnique/>
      </w:docPartObj>
    </w:sdtPr>
    <w:sdtEndPr>
      <w:rPr>
        <w:rFonts w:ascii="Calibri" w:eastAsia="Calibri" w:hAnsi="Calibri" w:cs="Calibri"/>
        <w:sz w:val="15"/>
        <w:szCs w:val="15"/>
      </w:rPr>
    </w:sdtEndPr>
    <w:sdtContent>
      <w:p w14:paraId="06648BE6"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83840" behindDoc="0" locked="0" layoutInCell="0" allowOverlap="1" wp14:anchorId="06648C90" wp14:editId="06648C91">
              <wp:simplePos x="0" y="0"/>
              <wp:positionH relativeFrom="page">
                <wp:posOffset>557530</wp:posOffset>
              </wp:positionH>
              <wp:positionV relativeFrom="page">
                <wp:posOffset>9742170</wp:posOffset>
              </wp:positionV>
              <wp:extent cx="6516370" cy="6350"/>
              <wp:effectExtent l="0" t="0" r="0" b="0"/>
              <wp:wrapNone/>
              <wp:docPr id="1" name="IM 38"/>
              <wp:cNvGraphicFramePr/>
              <a:graphic xmlns:a="http://schemas.openxmlformats.org/drawingml/2006/main">
                <a:graphicData uri="http://schemas.openxmlformats.org/drawingml/2006/picture">
                  <pic:pic xmlns:pic="http://schemas.openxmlformats.org/drawingml/2006/picture">
                    <pic:nvPicPr>
                      <pic:cNvPr id="1" name="IM 3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7"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559"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5"/>
              <w:sz w:val="15"/>
              <w:szCs w:val="15"/>
            </w:rPr>
            <w:delText xml:space="preserve"> </w:delText>
          </w:r>
          <w:r>
            <w:rPr>
              <w:rFonts w:ascii="Calibri" w:eastAsia="SimSun" w:hAnsi="Calibri" w:cs="Calibri" w:hint="eastAsia"/>
              <w:b/>
              <w:bCs/>
              <w:color w:val="00558C"/>
              <w:spacing w:val="5"/>
              <w:sz w:val="15"/>
              <w:szCs w:val="15"/>
              <w:lang w:eastAsia="zh-CN"/>
            </w:rPr>
            <w:delText>8</w:delText>
          </w:r>
        </w:del>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E8" w14:textId="77777777" w:rsidR="000F72C1" w:rsidRDefault="0020793E">
    <w:pPr>
      <w:spacing w:before="285" w:after="72" w:line="188" w:lineRule="auto"/>
      <w:ind w:left="39"/>
      <w:rPr>
        <w:ins w:id="1609" w:author="Jiang" w:date="2024-07-10T20:24:00Z"/>
      </w:rPr>
    </w:pPr>
    <w:ins w:id="1610" w:author="Jiang" w:date="2024-07-10T20:25:00Z">
      <w:r>
        <w:rPr>
          <w:noProof/>
        </w:rPr>
        <mc:AlternateContent>
          <mc:Choice Requires="wps">
            <w:drawing>
              <wp:anchor distT="0" distB="0" distL="114300" distR="114300" simplePos="0" relativeHeight="251745280" behindDoc="0" locked="0" layoutInCell="1" allowOverlap="1" wp14:anchorId="06648C92" wp14:editId="06648C93">
                <wp:simplePos x="0" y="0"/>
                <wp:positionH relativeFrom="margin">
                  <wp:align>right</wp:align>
                </wp:positionH>
                <wp:positionV relativeFrom="paragraph">
                  <wp:posOffset>0</wp:posOffset>
                </wp:positionV>
                <wp:extent cx="1828800" cy="1828800"/>
                <wp:effectExtent l="0" t="0" r="0" b="0"/>
                <wp:wrapNone/>
                <wp:docPr id="221" name="文本框 2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9" w14:textId="77777777" w:rsidR="000F72C1" w:rsidRDefault="0020793E">
                            <w:pPr>
                              <w:pStyle w:val="Footer"/>
                            </w:pPr>
                            <w:ins w:id="1611" w:author="Jiang" w:date="2024-07-10T20:25:00Z">
                              <w:r>
                                <w:fldChar w:fldCharType="begin"/>
                              </w:r>
                              <w:r>
                                <w:instrText xml:space="preserve"> PAGE  \* MERGEFORMAT </w:instrText>
                              </w:r>
                              <w:r>
                                <w:fldChar w:fldCharType="separate"/>
                              </w:r>
                              <w:r>
                                <w:t>13</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7452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GEH8VRwCAAAtBAAADgAAAAAAAAABACAAAAA1AQAAZHJzL2Uyb0RvYy54bWxQSwUG&#10;AAAAAAYABgBZAQAAwwUAAAAA&#10;">
                <v:fill on="f" focussize="0,0"/>
                <v:stroke on="f" weight="0.5pt"/>
                <v:imagedata o:title=""/>
                <o:lock v:ext="edit" aspectratio="f"/>
                <v:textbox inset="0mm,0mm,0mm,0mm" style="mso-fit-shape-to-text:t;">
                  <w:txbxContent>
                    <w:p>
                      <w:pPr>
                        <w:pStyle w:val="9"/>
                      </w:pPr>
                      <w:ins w:id="153" w:author="Jiang [2]" w:date="2024-07-10T20:25:21Z">
                        <w:r>
                          <w:rPr/>
                          <w:fldChar w:fldCharType="begin"/>
                        </w:r>
                      </w:ins>
                      <w:ins w:id="154" w:author="Jiang [2]" w:date="2024-07-10T20:25:21Z">
                        <w:r>
                          <w:rPr/>
                          <w:instrText xml:space="preserve"> PAGE  \* MERGEFORMAT </w:instrText>
                        </w:r>
                      </w:ins>
                      <w:ins w:id="155" w:author="Jiang [2]" w:date="2024-07-10T20:25:21Z">
                        <w:r>
                          <w:rPr/>
                          <w:fldChar w:fldCharType="separate"/>
                        </w:r>
                      </w:ins>
                      <w:ins w:id="156" w:author="Jiang [2]" w:date="2024-07-10T20:25:21Z">
                        <w:r>
                          <w:rPr/>
                          <w:t>13</w:t>
                        </w:r>
                      </w:ins>
                      <w:ins w:id="157" w:author="Jiang [2]" w:date="2024-07-10T20:25:21Z">
                        <w:r>
                          <w:rPr/>
                          <w:fldChar w:fldCharType="end"/>
                        </w:r>
                      </w:ins>
                    </w:p>
                  </w:txbxContent>
                </v:textbox>
              </v:shape>
            </w:pict>
          </mc:Fallback>
        </mc:AlternateContent>
      </w:r>
    </w:ins>
  </w:p>
  <w:sdt>
    <w:sdtPr>
      <w:id w:val="693436966"/>
      <w:docPartObj>
        <w:docPartGallery w:val="Table of Contents"/>
        <w:docPartUnique/>
      </w:docPartObj>
    </w:sdtPr>
    <w:sdtEndPr>
      <w:rPr>
        <w:rFonts w:ascii="Calibri" w:eastAsia="Calibri" w:hAnsi="Calibri" w:cs="Calibri"/>
        <w:sz w:val="15"/>
        <w:szCs w:val="15"/>
      </w:rPr>
    </w:sdtEndPr>
    <w:sdtContent>
      <w:p w14:paraId="06648BE9" w14:textId="77777777" w:rsidR="000F72C1" w:rsidRDefault="0020793E">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84864" behindDoc="0" locked="0" layoutInCell="0" allowOverlap="1" wp14:anchorId="06648C94" wp14:editId="06648C95">
              <wp:simplePos x="0" y="0"/>
              <wp:positionH relativeFrom="page">
                <wp:posOffset>557530</wp:posOffset>
              </wp:positionH>
              <wp:positionV relativeFrom="page">
                <wp:posOffset>9742170</wp:posOffset>
              </wp:positionV>
              <wp:extent cx="6516370" cy="6350"/>
              <wp:effectExtent l="0" t="0" r="0" b="0"/>
              <wp:wrapNone/>
              <wp:docPr id="3" name="IM 38"/>
              <wp:cNvGraphicFramePr/>
              <a:graphic xmlns:a="http://schemas.openxmlformats.org/drawingml/2006/main">
                <a:graphicData uri="http://schemas.openxmlformats.org/drawingml/2006/picture">
                  <pic:pic xmlns:pic="http://schemas.openxmlformats.org/drawingml/2006/picture">
                    <pic:nvPicPr>
                      <pic:cNvPr id="3" name="IM 3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A" w14:textId="77777777" w:rsidR="000F72C1" w:rsidRDefault="0020793E">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612"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5"/>
              <w:sz w:val="15"/>
              <w:szCs w:val="15"/>
            </w:rPr>
            <w:delText xml:space="preserve"> </w:delText>
          </w:r>
          <w:r>
            <w:rPr>
              <w:rFonts w:ascii="Calibri" w:eastAsia="SimSun" w:hAnsi="Calibri" w:cs="Calibri" w:hint="eastAsia"/>
              <w:b/>
              <w:bCs/>
              <w:color w:val="00558C"/>
              <w:spacing w:val="5"/>
              <w:sz w:val="15"/>
              <w:szCs w:val="15"/>
              <w:lang w:eastAsia="zh-CN"/>
            </w:rPr>
            <w:delText>9</w:delText>
          </w:r>
        </w:del>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48C6A" w14:textId="77777777" w:rsidR="0020793E" w:rsidRDefault="0020793E">
      <w:pPr>
        <w:spacing w:after="0" w:line="240" w:lineRule="auto"/>
      </w:pPr>
      <w:r>
        <w:separator/>
      </w:r>
    </w:p>
  </w:footnote>
  <w:footnote w:type="continuationSeparator" w:id="0">
    <w:p w14:paraId="06648C6C" w14:textId="77777777" w:rsidR="0020793E" w:rsidRDefault="002079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C9" w14:textId="77777777" w:rsidR="000F72C1" w:rsidRDefault="0020793E">
    <w:pPr>
      <w:spacing w:line="1133" w:lineRule="exact"/>
      <w:ind w:firstLine="9894"/>
    </w:pPr>
    <w:r>
      <w:rPr>
        <w:noProof/>
        <w:lang w:val="en-GB" w:eastAsia="en-GB"/>
      </w:rPr>
      <w:drawing>
        <wp:anchor distT="0" distB="0" distL="0" distR="0" simplePos="0" relativeHeight="251662336" behindDoc="0" locked="0" layoutInCell="0" allowOverlap="1" wp14:anchorId="06648C6C" wp14:editId="06648C6D">
          <wp:simplePos x="0" y="0"/>
          <wp:positionH relativeFrom="page">
            <wp:posOffset>557530</wp:posOffset>
          </wp:positionH>
          <wp:positionV relativeFrom="page">
            <wp:posOffset>1694180</wp:posOffset>
          </wp:positionV>
          <wp:extent cx="6516370" cy="1206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6516623" cy="12192"/>
                  </a:xfrm>
                  <a:prstGeom prst="rect">
                    <a:avLst/>
                  </a:prstGeom>
                </pic:spPr>
              </pic:pic>
            </a:graphicData>
          </a:graphic>
        </wp:anchor>
      </w:drawing>
    </w:r>
    <w:r>
      <w:rPr>
        <w:noProof/>
        <w:position w:val="-22"/>
        <w:lang w:val="en-GB" w:eastAsia="en-GB"/>
      </w:rPr>
      <w:drawing>
        <wp:inline distT="0" distB="0" distL="0" distR="0" wp14:anchorId="06648C6E" wp14:editId="06648C6F">
          <wp:extent cx="719455" cy="71945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
                  <a:stretch>
                    <a:fillRect/>
                  </a:stretch>
                </pic:blipFill>
                <pic:spPr>
                  <a:xfrm>
                    <a:off x="0" y="0"/>
                    <a:ext cx="719455" cy="719455"/>
                  </a:xfrm>
                  <a:prstGeom prst="rect">
                    <a:avLst/>
                  </a:prstGeom>
                </pic:spPr>
              </pic:pic>
            </a:graphicData>
          </a:graphic>
        </wp:inline>
      </w:drawing>
    </w:r>
  </w:p>
  <w:p w14:paraId="06648BCA" w14:textId="77777777" w:rsidR="000F72C1" w:rsidRDefault="000F72C1">
    <w:pPr>
      <w:pStyle w:val="BodyText"/>
      <w:spacing w:line="325" w:lineRule="auto"/>
    </w:pPr>
  </w:p>
  <w:p w14:paraId="06648BCB" w14:textId="77777777" w:rsidR="000F72C1" w:rsidRDefault="000F72C1">
    <w:pPr>
      <w:pStyle w:val="BodyText"/>
      <w:spacing w:line="326" w:lineRule="auto"/>
    </w:pPr>
  </w:p>
  <w:p w14:paraId="06648BCC" w14:textId="77777777" w:rsidR="000F72C1" w:rsidRDefault="0020793E">
    <w:pPr>
      <w:spacing w:before="168" w:line="181" w:lineRule="auto"/>
      <w:ind w:left="67"/>
      <w:rPr>
        <w:rFonts w:ascii="Calibri" w:eastAsia="Calibri" w:hAnsi="Calibri" w:cs="Calibri"/>
        <w:sz w:val="55"/>
        <w:szCs w:val="55"/>
      </w:rPr>
    </w:pPr>
    <w:bookmarkStart w:id="9" w:name="bookmark1"/>
    <w:bookmarkEnd w:id="9"/>
    <w:r>
      <w:rPr>
        <w:rFonts w:ascii="Calibri" w:eastAsia="Calibri" w:hAnsi="Calibri" w:cs="Calibri"/>
        <w:b/>
        <w:bCs/>
        <w:color w:val="009FE3"/>
        <w:sz w:val="55"/>
        <w:szCs w:val="55"/>
      </w:rPr>
      <w:t>DOCUMENT</w:t>
    </w:r>
    <w:r>
      <w:rPr>
        <w:rFonts w:ascii="Calibri" w:eastAsia="Calibri" w:hAnsi="Calibri" w:cs="Calibri"/>
        <w:b/>
        <w:bCs/>
        <w:color w:val="009FE3"/>
        <w:spacing w:val="54"/>
        <w:sz w:val="55"/>
        <w:szCs w:val="55"/>
      </w:rPr>
      <w:t xml:space="preserve"> </w:t>
    </w:r>
    <w:r>
      <w:rPr>
        <w:rFonts w:ascii="Calibri" w:eastAsia="Calibri" w:hAnsi="Calibri" w:cs="Calibri"/>
        <w:b/>
        <w:bCs/>
        <w:color w:val="009FE3"/>
        <w:sz w:val="55"/>
        <w:szCs w:val="55"/>
      </w:rPr>
      <w:t>REVISION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D0" w14:textId="77777777" w:rsidR="000F72C1" w:rsidRDefault="0020793E">
    <w:pPr>
      <w:spacing w:line="1133" w:lineRule="exact"/>
      <w:ind w:firstLine="9894"/>
    </w:pPr>
    <w:r>
      <w:rPr>
        <w:noProof/>
        <w:position w:val="-22"/>
        <w:lang w:val="en-GB" w:eastAsia="en-GB"/>
      </w:rPr>
      <w:drawing>
        <wp:inline distT="0" distB="0" distL="0" distR="0" wp14:anchorId="06648C74" wp14:editId="06648C75">
          <wp:extent cx="719455" cy="71945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
                  <a:stretch>
                    <a:fillRect/>
                  </a:stretch>
                </pic:blipFill>
                <pic:spPr>
                  <a:xfrm>
                    <a:off x="0" y="0"/>
                    <a:ext cx="719455" cy="719455"/>
                  </a:xfrm>
                  <a:prstGeom prst="rect">
                    <a:avLst/>
                  </a:prstGeom>
                </pic:spPr>
              </pic:pic>
            </a:graphicData>
          </a:graphic>
        </wp:inline>
      </w:drawing>
    </w:r>
  </w:p>
  <w:p w14:paraId="06648BD1" w14:textId="77777777" w:rsidR="000F72C1" w:rsidRDefault="0020793E">
    <w:pPr>
      <w:pStyle w:val="BodyText"/>
      <w:spacing w:line="311" w:lineRule="auto"/>
      <w:rPr>
        <w:del w:id="438" w:author="Jiang" w:date="2024-07-11T11:37:00Z"/>
      </w:rPr>
    </w:pPr>
    <w:r>
      <w:rPr>
        <w:noProof/>
        <w:lang w:val="en-GB" w:eastAsia="en-GB"/>
      </w:rPr>
      <w:drawing>
        <wp:anchor distT="0" distB="0" distL="0" distR="0" simplePos="0" relativeHeight="251664384" behindDoc="0" locked="0" layoutInCell="0" allowOverlap="1" wp14:anchorId="06648C76" wp14:editId="06648C77">
          <wp:simplePos x="0" y="0"/>
          <wp:positionH relativeFrom="page">
            <wp:posOffset>595630</wp:posOffset>
          </wp:positionH>
          <wp:positionV relativeFrom="page">
            <wp:posOffset>1600200</wp:posOffset>
          </wp:positionV>
          <wp:extent cx="6516370" cy="1206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
                  <a:stretch>
                    <a:fillRect/>
                  </a:stretch>
                </pic:blipFill>
                <pic:spPr>
                  <a:xfrm>
                    <a:off x="0" y="0"/>
                    <a:ext cx="6516623" cy="12192"/>
                  </a:xfrm>
                  <a:prstGeom prst="rect">
                    <a:avLst/>
                  </a:prstGeom>
                </pic:spPr>
              </pic:pic>
            </a:graphicData>
          </a:graphic>
        </wp:anchor>
      </w:drawing>
    </w:r>
  </w:p>
  <w:p w14:paraId="06648BD2" w14:textId="77777777" w:rsidR="000F72C1" w:rsidRDefault="000F72C1">
    <w:pPr>
      <w:pStyle w:val="BodyText"/>
      <w:spacing w:line="311" w:lineRule="auto"/>
      <w:rPr>
        <w:del w:id="439" w:author="Jiang" w:date="2024-07-11T11:37:00Z"/>
      </w:rPr>
    </w:pPr>
  </w:p>
  <w:p w14:paraId="06648BD3" w14:textId="77777777" w:rsidR="000F72C1" w:rsidRDefault="000F72C1">
    <w:pPr>
      <w:pStyle w:val="BodyText"/>
      <w:spacing w:line="311" w:lineRule="auto"/>
      <w:rPr>
        <w:del w:id="440" w:author="Jiang" w:date="2024-07-11T11:37:00Z"/>
      </w:rPr>
    </w:pPr>
  </w:p>
  <w:p w14:paraId="06648BD4" w14:textId="77777777" w:rsidR="000F72C1" w:rsidRDefault="0020793E">
    <w:pPr>
      <w:spacing w:before="168" w:line="181" w:lineRule="auto"/>
      <w:ind w:left="50"/>
      <w:rPr>
        <w:rFonts w:ascii="Calibri" w:eastAsia="Calibri" w:hAnsi="Calibri" w:cs="Calibri"/>
        <w:sz w:val="55"/>
        <w:szCs w:val="55"/>
      </w:rPr>
    </w:pPr>
    <w:bookmarkStart w:id="441" w:name="bookmark2"/>
    <w:bookmarkEnd w:id="441"/>
    <w:r>
      <w:rPr>
        <w:rFonts w:ascii="Calibri" w:eastAsia="Calibri" w:hAnsi="Calibri" w:cs="Calibri"/>
        <w:b/>
        <w:bCs/>
        <w:color w:val="009FE3"/>
        <w:spacing w:val="2"/>
        <w:sz w:val="55"/>
        <w:szCs w:val="55"/>
      </w:rPr>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D8" w14:textId="77777777" w:rsidR="000F72C1" w:rsidRDefault="0020793E">
    <w:pPr>
      <w:spacing w:line="1123" w:lineRule="exact"/>
      <w:ind w:firstLine="9873"/>
    </w:pPr>
    <w:r>
      <w:rPr>
        <w:noProof/>
        <w:position w:val="-22"/>
        <w:lang w:val="en-GB" w:eastAsia="en-GB"/>
      </w:rPr>
      <w:drawing>
        <wp:inline distT="0" distB="0" distL="0" distR="0" wp14:anchorId="06648C7C" wp14:editId="06648C7D">
          <wp:extent cx="719455" cy="713105"/>
          <wp:effectExtent l="0" t="0" r="0" b="0"/>
          <wp:docPr id="47" name="IM 16"/>
          <wp:cNvGraphicFramePr/>
          <a:graphic xmlns:a="http://schemas.openxmlformats.org/drawingml/2006/main">
            <a:graphicData uri="http://schemas.openxmlformats.org/drawingml/2006/picture">
              <pic:pic xmlns:pic="http://schemas.openxmlformats.org/drawingml/2006/picture">
                <pic:nvPicPr>
                  <pic:cNvPr id="47" name="IM 16"/>
                  <pic:cNvPicPr/>
                </pic:nvPicPr>
                <pic:blipFill>
                  <a:blip r:embed="rId1"/>
                  <a:stretch>
                    <a:fillRect/>
                  </a:stretch>
                </pic:blipFill>
                <pic:spPr>
                  <a:xfrm>
                    <a:off x="0" y="0"/>
                    <a:ext cx="719455" cy="71310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48BEE" w14:textId="77777777" w:rsidR="000F72C1" w:rsidRDefault="0020793E">
    <w:pPr>
      <w:spacing w:line="1123" w:lineRule="exact"/>
      <w:ind w:firstLine="9873"/>
    </w:pPr>
    <w:r>
      <w:rPr>
        <w:noProof/>
        <w:position w:val="-22"/>
        <w:lang w:val="en-GB" w:eastAsia="en-GB"/>
      </w:rPr>
      <w:drawing>
        <wp:inline distT="0" distB="0" distL="0" distR="0" wp14:anchorId="06648C9A" wp14:editId="06648C9B">
          <wp:extent cx="719455" cy="713105"/>
          <wp:effectExtent l="0" t="0" r="0" b="0"/>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1"/>
                  <a:stretch>
                    <a:fillRect/>
                  </a:stretch>
                </pic:blipFill>
                <pic:spPr>
                  <a:xfrm>
                    <a:off x="0" y="0"/>
                    <a:ext cx="719455" cy="7131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B833AF"/>
    <w:multiLevelType w:val="singleLevel"/>
    <w:tmpl w:val="98B833AF"/>
    <w:lvl w:ilvl="0">
      <w:start w:val="2"/>
      <w:numFmt w:val="decimal"/>
      <w:suff w:val="space"/>
      <w:lvlText w:val="%1."/>
      <w:lvlJc w:val="left"/>
    </w:lvl>
  </w:abstractNum>
  <w:abstractNum w:abstractNumId="1" w15:restartNumberingAfterBreak="0">
    <w:nsid w:val="BDE70CC2"/>
    <w:multiLevelType w:val="singleLevel"/>
    <w:tmpl w:val="BDE70CC2"/>
    <w:lvl w:ilvl="0">
      <w:start w:val="5"/>
      <w:numFmt w:val="upperLetter"/>
      <w:suff w:val="nothing"/>
      <w:lvlText w:val="%1-"/>
      <w:lvlJc w:val="left"/>
    </w:lvl>
  </w:abstractNum>
  <w:abstractNum w:abstractNumId="2" w15:restartNumberingAfterBreak="0">
    <w:nsid w:val="D7FEEB43"/>
    <w:multiLevelType w:val="singleLevel"/>
    <w:tmpl w:val="D7FEEB43"/>
    <w:lvl w:ilvl="0">
      <w:start w:val="2"/>
      <w:numFmt w:val="decimal"/>
      <w:suff w:val="space"/>
      <w:lvlText w:val="%1."/>
      <w:lvlJc w:val="left"/>
    </w:lvl>
  </w:abstractNum>
  <w:abstractNum w:abstractNumId="3" w15:restartNumberingAfterBreak="0">
    <w:nsid w:val="0AAB0010"/>
    <w:multiLevelType w:val="multilevel"/>
    <w:tmpl w:val="0AAB001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1F484F66"/>
    <w:multiLevelType w:val="multilevel"/>
    <w:tmpl w:val="1F484F66"/>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4255D1F"/>
    <w:multiLevelType w:val="multilevel"/>
    <w:tmpl w:val="24255D1F"/>
    <w:lvl w:ilvl="0">
      <w:start w:val="1"/>
      <w:numFmt w:val="lowerLetter"/>
      <w:lvlText w:val="%1."/>
      <w:lvlJc w:val="left"/>
      <w:pPr>
        <w:tabs>
          <w:tab w:val="left" w:pos="1440"/>
        </w:tabs>
        <w:ind w:left="1440" w:hanging="360"/>
      </w:pPr>
      <w:rPr>
        <w:rFonts w:hint="default"/>
      </w:rPr>
    </w:lvl>
    <w:lvl w:ilvl="1">
      <w:start w:val="29"/>
      <w:numFmt w:val="decimal"/>
      <w:lvlText w:val="%2"/>
      <w:lvlJc w:val="left"/>
      <w:pPr>
        <w:tabs>
          <w:tab w:val="left" w:pos="2520"/>
        </w:tabs>
        <w:ind w:left="2520" w:hanging="720"/>
      </w:pPr>
      <w:rPr>
        <w:rFonts w:hint="default"/>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6" w15:restartNumberingAfterBreak="0">
    <w:nsid w:val="29A317D8"/>
    <w:multiLevelType w:val="multilevel"/>
    <w:tmpl w:val="29A317D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2A282DC0"/>
    <w:multiLevelType w:val="singleLevel"/>
    <w:tmpl w:val="2A282DC0"/>
    <w:lvl w:ilvl="0">
      <w:start w:val="1"/>
      <w:numFmt w:val="decimal"/>
      <w:pStyle w:val="ListNumber2"/>
      <w:lvlText w:val="%1."/>
      <w:lvlJc w:val="left"/>
      <w:pPr>
        <w:tabs>
          <w:tab w:val="left" w:pos="780"/>
        </w:tabs>
        <w:ind w:left="780" w:hanging="360"/>
      </w:pPr>
    </w:lvl>
  </w:abstractNum>
  <w:abstractNum w:abstractNumId="8" w15:restartNumberingAfterBreak="0">
    <w:nsid w:val="36307D6F"/>
    <w:multiLevelType w:val="multilevel"/>
    <w:tmpl w:val="36307D6F"/>
    <w:lvl w:ilvl="0">
      <w:start w:val="5"/>
      <w:numFmt w:val="decimal"/>
      <w:lvlText w:val="%1"/>
      <w:lvlJc w:val="left"/>
      <w:pPr>
        <w:tabs>
          <w:tab w:val="left" w:pos="360"/>
        </w:tabs>
        <w:ind w:left="360" w:hanging="360"/>
      </w:pPr>
      <w:rPr>
        <w:rFonts w:hint="default"/>
      </w:rPr>
    </w:lvl>
    <w:lvl w:ilvl="1">
      <w:start w:val="4"/>
      <w:numFmt w:val="decimal"/>
      <w:lvlText w:val="%1.%2"/>
      <w:lvlJc w:val="left"/>
      <w:pPr>
        <w:tabs>
          <w:tab w:val="left" w:pos="360"/>
        </w:tabs>
        <w:ind w:left="360" w:hanging="360"/>
      </w:pPr>
      <w:rPr>
        <w:rFonts w:hint="default"/>
        <w:b w:val="0"/>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9" w15:restartNumberingAfterBreak="0">
    <w:nsid w:val="3849013C"/>
    <w:multiLevelType w:val="multilevel"/>
    <w:tmpl w:val="3849013C"/>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3BDC2F82"/>
    <w:multiLevelType w:val="multilevel"/>
    <w:tmpl w:val="3BDC2F8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CF13880"/>
    <w:multiLevelType w:val="multilevel"/>
    <w:tmpl w:val="3CF13880"/>
    <w:lvl w:ilvl="0">
      <w:start w:val="12"/>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47037886"/>
    <w:multiLevelType w:val="multilevel"/>
    <w:tmpl w:val="4703788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4A502EE8"/>
    <w:multiLevelType w:val="multilevel"/>
    <w:tmpl w:val="4A502EE8"/>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B78779F"/>
    <w:multiLevelType w:val="multilevel"/>
    <w:tmpl w:val="4B78779F"/>
    <w:lvl w:ilvl="0">
      <w:start w:val="8"/>
      <w:numFmt w:val="decimal"/>
      <w:lvlText w:val="%1"/>
      <w:lvlJc w:val="left"/>
      <w:pPr>
        <w:tabs>
          <w:tab w:val="left" w:pos="360"/>
        </w:tabs>
        <w:ind w:left="360" w:hanging="360"/>
      </w:pPr>
      <w:rPr>
        <w:rFonts w:hint="default"/>
        <w:b/>
        <w:color w:val="auto"/>
      </w:rPr>
    </w:lvl>
    <w:lvl w:ilvl="1">
      <w:start w:val="1"/>
      <w:numFmt w:val="decimal"/>
      <w:lvlText w:val="%1.%2"/>
      <w:lvlJc w:val="left"/>
      <w:pPr>
        <w:tabs>
          <w:tab w:val="left" w:pos="360"/>
        </w:tabs>
        <w:ind w:left="360" w:hanging="360"/>
      </w:pPr>
      <w:rPr>
        <w:rFonts w:hint="default"/>
        <w:b w:val="0"/>
        <w:bCs/>
        <w:color w:val="auto"/>
      </w:rPr>
    </w:lvl>
    <w:lvl w:ilvl="2">
      <w:start w:val="1"/>
      <w:numFmt w:val="decimal"/>
      <w:lvlText w:val="%1.%2.%3"/>
      <w:lvlJc w:val="left"/>
      <w:pPr>
        <w:tabs>
          <w:tab w:val="left" w:pos="720"/>
        </w:tabs>
        <w:ind w:left="720" w:hanging="720"/>
      </w:pPr>
      <w:rPr>
        <w:rFonts w:hint="default"/>
        <w:b w:val="0"/>
        <w:color w:val="auto"/>
      </w:rPr>
    </w:lvl>
    <w:lvl w:ilvl="3">
      <w:start w:val="1"/>
      <w:numFmt w:val="decimal"/>
      <w:lvlText w:val="%1.%2.%3.%4"/>
      <w:lvlJc w:val="left"/>
      <w:pPr>
        <w:tabs>
          <w:tab w:val="left" w:pos="720"/>
        </w:tabs>
        <w:ind w:left="720" w:hanging="720"/>
      </w:pPr>
      <w:rPr>
        <w:rFonts w:hint="default"/>
        <w:b/>
        <w:color w:val="auto"/>
      </w:rPr>
    </w:lvl>
    <w:lvl w:ilvl="4">
      <w:start w:val="1"/>
      <w:numFmt w:val="decimal"/>
      <w:lvlText w:val="%1.%2.%3.%4.%5"/>
      <w:lvlJc w:val="left"/>
      <w:pPr>
        <w:tabs>
          <w:tab w:val="left" w:pos="1080"/>
        </w:tabs>
        <w:ind w:left="1080" w:hanging="1080"/>
      </w:pPr>
      <w:rPr>
        <w:rFonts w:hint="default"/>
        <w:b/>
        <w:color w:val="auto"/>
      </w:rPr>
    </w:lvl>
    <w:lvl w:ilvl="5">
      <w:start w:val="1"/>
      <w:numFmt w:val="decimal"/>
      <w:lvlText w:val="%1.%2.%3.%4.%5.%6"/>
      <w:lvlJc w:val="left"/>
      <w:pPr>
        <w:tabs>
          <w:tab w:val="left" w:pos="1080"/>
        </w:tabs>
        <w:ind w:left="1080" w:hanging="1080"/>
      </w:pPr>
      <w:rPr>
        <w:rFonts w:hint="default"/>
        <w:b/>
        <w:color w:val="auto"/>
      </w:rPr>
    </w:lvl>
    <w:lvl w:ilvl="6">
      <w:start w:val="1"/>
      <w:numFmt w:val="decimal"/>
      <w:lvlText w:val="%1.%2.%3.%4.%5.%6.%7"/>
      <w:lvlJc w:val="left"/>
      <w:pPr>
        <w:tabs>
          <w:tab w:val="left" w:pos="1440"/>
        </w:tabs>
        <w:ind w:left="1440" w:hanging="1440"/>
      </w:pPr>
      <w:rPr>
        <w:rFonts w:hint="default"/>
        <w:b/>
        <w:color w:val="auto"/>
      </w:rPr>
    </w:lvl>
    <w:lvl w:ilvl="7">
      <w:start w:val="1"/>
      <w:numFmt w:val="decimal"/>
      <w:lvlText w:val="%1.%2.%3.%4.%5.%6.%7.%8"/>
      <w:lvlJc w:val="left"/>
      <w:pPr>
        <w:tabs>
          <w:tab w:val="left" w:pos="1440"/>
        </w:tabs>
        <w:ind w:left="1440" w:hanging="1440"/>
      </w:pPr>
      <w:rPr>
        <w:rFonts w:hint="default"/>
        <w:b/>
        <w:color w:val="auto"/>
      </w:rPr>
    </w:lvl>
    <w:lvl w:ilvl="8">
      <w:start w:val="1"/>
      <w:numFmt w:val="decimal"/>
      <w:lvlText w:val="%1.%2.%3.%4.%5.%6.%7.%8.%9"/>
      <w:lvlJc w:val="left"/>
      <w:pPr>
        <w:tabs>
          <w:tab w:val="left" w:pos="1800"/>
        </w:tabs>
        <w:ind w:left="1800" w:hanging="1800"/>
      </w:pPr>
      <w:rPr>
        <w:rFonts w:hint="default"/>
        <w:b/>
        <w:color w:val="auto"/>
      </w:rPr>
    </w:lvl>
  </w:abstractNum>
  <w:abstractNum w:abstractNumId="15" w15:restartNumberingAfterBreak="0">
    <w:nsid w:val="603923F9"/>
    <w:multiLevelType w:val="multilevel"/>
    <w:tmpl w:val="603923F9"/>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91E7076"/>
    <w:multiLevelType w:val="multilevel"/>
    <w:tmpl w:val="691E70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1675A5"/>
    <w:multiLevelType w:val="multilevel"/>
    <w:tmpl w:val="7E1675A5"/>
    <w:lvl w:ilvl="0">
      <w:start w:val="2"/>
      <w:numFmt w:val="decimal"/>
      <w:lvlText w:val="%1"/>
      <w:lvlJc w:val="left"/>
      <w:pPr>
        <w:tabs>
          <w:tab w:val="left" w:pos="360"/>
        </w:tabs>
        <w:ind w:left="360" w:hanging="360"/>
      </w:pPr>
      <w:rPr>
        <w:rFonts w:hint="default"/>
        <w:b/>
      </w:rPr>
    </w:lvl>
    <w:lvl w:ilvl="1">
      <w:start w:val="5"/>
      <w:numFmt w:val="decimal"/>
      <w:lvlText w:val="%1.%2"/>
      <w:lvlJc w:val="left"/>
      <w:pPr>
        <w:tabs>
          <w:tab w:val="left" w:pos="360"/>
        </w:tabs>
        <w:ind w:left="360" w:hanging="360"/>
      </w:pPr>
      <w:rPr>
        <w:rFonts w:hint="default"/>
        <w:b w:val="0"/>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720"/>
        </w:tabs>
        <w:ind w:left="720" w:hanging="72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080"/>
        </w:tabs>
        <w:ind w:left="1080" w:hanging="108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440"/>
        </w:tabs>
        <w:ind w:left="1440" w:hanging="1440"/>
      </w:pPr>
      <w:rPr>
        <w:rFonts w:hint="default"/>
        <w:b/>
      </w:rPr>
    </w:lvl>
    <w:lvl w:ilvl="8">
      <w:start w:val="1"/>
      <w:numFmt w:val="decimal"/>
      <w:lvlText w:val="%1.%2.%3.%4.%5.%6.%7.%8.%9"/>
      <w:lvlJc w:val="left"/>
      <w:pPr>
        <w:tabs>
          <w:tab w:val="left" w:pos="1800"/>
        </w:tabs>
        <w:ind w:left="1800" w:hanging="1800"/>
      </w:pPr>
      <w:rPr>
        <w:rFonts w:hint="default"/>
        <w:b/>
      </w:rPr>
    </w:lvl>
  </w:abstractNum>
  <w:num w:numId="1" w16cid:durableId="819343314">
    <w:abstractNumId w:val="7"/>
  </w:num>
  <w:num w:numId="2" w16cid:durableId="1955743337">
    <w:abstractNumId w:val="0"/>
  </w:num>
  <w:num w:numId="3" w16cid:durableId="1266965731">
    <w:abstractNumId w:val="2"/>
  </w:num>
  <w:num w:numId="4" w16cid:durableId="1420903957">
    <w:abstractNumId w:val="1"/>
  </w:num>
  <w:num w:numId="5" w16cid:durableId="715930827">
    <w:abstractNumId w:val="17"/>
  </w:num>
  <w:num w:numId="6" w16cid:durableId="270020026">
    <w:abstractNumId w:val="8"/>
  </w:num>
  <w:num w:numId="7" w16cid:durableId="1364135081">
    <w:abstractNumId w:val="16"/>
  </w:num>
  <w:num w:numId="8" w16cid:durableId="604197380">
    <w:abstractNumId w:val="14"/>
  </w:num>
  <w:num w:numId="9" w16cid:durableId="1207988579">
    <w:abstractNumId w:val="13"/>
  </w:num>
  <w:num w:numId="10" w16cid:durableId="1235046840">
    <w:abstractNumId w:val="11"/>
  </w:num>
  <w:num w:numId="11" w16cid:durableId="1960522893">
    <w:abstractNumId w:val="15"/>
  </w:num>
  <w:num w:numId="12" w16cid:durableId="2114396872">
    <w:abstractNumId w:val="4"/>
  </w:num>
  <w:num w:numId="13" w16cid:durableId="448739146">
    <w:abstractNumId w:val="3"/>
  </w:num>
  <w:num w:numId="14" w16cid:durableId="1342665507">
    <w:abstractNumId w:val="10"/>
  </w:num>
  <w:num w:numId="15" w16cid:durableId="1422874605">
    <w:abstractNumId w:val="12"/>
  </w:num>
  <w:num w:numId="16" w16cid:durableId="365911965">
    <w:abstractNumId w:val="9"/>
  </w:num>
  <w:num w:numId="17" w16cid:durableId="173148809">
    <w:abstractNumId w:val="5"/>
  </w:num>
  <w:num w:numId="18" w16cid:durableId="141138773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isa Nechyporuk">
    <w15:presenceInfo w15:providerId="AD" w15:userId="S::alisa.nechyporuk@iala-aism.org::049e4621-d5c2-4972-a621-7bb87be664d5"/>
  </w15:person>
  <w15:person w15:author="Jiang">
    <w15:presenceInfo w15:providerId="None" w15:userId="Jiang"/>
  </w15:person>
  <w15:person w15:author="liujuan">
    <w15:presenceInfo w15:providerId="None" w15:userId="liujuan"/>
  </w15:person>
  <w15:person w15:author="msa">
    <w15:presenceInfo w15:providerId="None" w15:userId="msa"/>
  </w15:person>
  <w15:person w15:author="Peter Hill">
    <w15:presenceInfo w15:providerId="AD" w15:userId="S-1-5-21-2046026355-2876191845-2165928818-10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trackRevisions/>
  <w:defaultTabStop w:val="720"/>
  <w:characterSpacingControl w:val="doNotCompres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AwNWQ5ZmM0NGZiMzM1NzBiOTNkNDU5M2JkMWIwNWYifQ=="/>
  </w:docVars>
  <w:rsids>
    <w:rsidRoot w:val="003774D2"/>
    <w:rsid w:val="AF7EE188"/>
    <w:rsid w:val="AFE3BDCC"/>
    <w:rsid w:val="AFF330C8"/>
    <w:rsid w:val="B6FA207B"/>
    <w:rsid w:val="BB7EE9CD"/>
    <w:rsid w:val="BCFF85F5"/>
    <w:rsid w:val="BE0FDE17"/>
    <w:rsid w:val="CBE55765"/>
    <w:rsid w:val="CCDE1921"/>
    <w:rsid w:val="D75EF859"/>
    <w:rsid w:val="DBFF4108"/>
    <w:rsid w:val="DE7C63CF"/>
    <w:rsid w:val="DFF73621"/>
    <w:rsid w:val="E6DAD5F0"/>
    <w:rsid w:val="E6FB585F"/>
    <w:rsid w:val="EF2F8BDB"/>
    <w:rsid w:val="F9FD956A"/>
    <w:rsid w:val="FAB3423A"/>
    <w:rsid w:val="FBF2F6A9"/>
    <w:rsid w:val="FBFF9B70"/>
    <w:rsid w:val="FE3E4438"/>
    <w:rsid w:val="FE7B5C49"/>
    <w:rsid w:val="FE7F62F4"/>
    <w:rsid w:val="FEAD40D9"/>
    <w:rsid w:val="FEFFBAA5"/>
    <w:rsid w:val="FEFFD283"/>
    <w:rsid w:val="FF36DA60"/>
    <w:rsid w:val="FF7F19F4"/>
    <w:rsid w:val="00006FC4"/>
    <w:rsid w:val="00036D03"/>
    <w:rsid w:val="0004454D"/>
    <w:rsid w:val="000F5DCD"/>
    <w:rsid w:val="000F72C1"/>
    <w:rsid w:val="0020793E"/>
    <w:rsid w:val="002C5A12"/>
    <w:rsid w:val="00376458"/>
    <w:rsid w:val="003774D2"/>
    <w:rsid w:val="003A5775"/>
    <w:rsid w:val="003B20D3"/>
    <w:rsid w:val="00514FAA"/>
    <w:rsid w:val="005151D3"/>
    <w:rsid w:val="005B1763"/>
    <w:rsid w:val="006021FD"/>
    <w:rsid w:val="0070186A"/>
    <w:rsid w:val="00760214"/>
    <w:rsid w:val="0079268F"/>
    <w:rsid w:val="008065A4"/>
    <w:rsid w:val="0082540A"/>
    <w:rsid w:val="008D0426"/>
    <w:rsid w:val="00A32447"/>
    <w:rsid w:val="00A93A77"/>
    <w:rsid w:val="00AC0C2B"/>
    <w:rsid w:val="00B22670"/>
    <w:rsid w:val="00B52DAB"/>
    <w:rsid w:val="00C23B97"/>
    <w:rsid w:val="00CA3A70"/>
    <w:rsid w:val="00DE1AF5"/>
    <w:rsid w:val="00E36E8D"/>
    <w:rsid w:val="0166330D"/>
    <w:rsid w:val="01842E30"/>
    <w:rsid w:val="03BD597F"/>
    <w:rsid w:val="04BA12CE"/>
    <w:rsid w:val="04DA1889"/>
    <w:rsid w:val="05216CB7"/>
    <w:rsid w:val="06FF3E7F"/>
    <w:rsid w:val="09886B94"/>
    <w:rsid w:val="0E651619"/>
    <w:rsid w:val="0F8A0474"/>
    <w:rsid w:val="102E1445"/>
    <w:rsid w:val="111725AC"/>
    <w:rsid w:val="112A22DF"/>
    <w:rsid w:val="157842D0"/>
    <w:rsid w:val="15AF173A"/>
    <w:rsid w:val="16612C47"/>
    <w:rsid w:val="167212C0"/>
    <w:rsid w:val="1A5F749D"/>
    <w:rsid w:val="1B024856"/>
    <w:rsid w:val="1B356450"/>
    <w:rsid w:val="1C2A7637"/>
    <w:rsid w:val="1CDD28FB"/>
    <w:rsid w:val="1D604F67"/>
    <w:rsid w:val="1E2702D2"/>
    <w:rsid w:val="1EDA3596"/>
    <w:rsid w:val="1EDE88A5"/>
    <w:rsid w:val="1EE93732"/>
    <w:rsid w:val="21483611"/>
    <w:rsid w:val="22405E06"/>
    <w:rsid w:val="22E21C76"/>
    <w:rsid w:val="23ED1676"/>
    <w:rsid w:val="24BF7BAE"/>
    <w:rsid w:val="24E11EC8"/>
    <w:rsid w:val="25110665"/>
    <w:rsid w:val="259C15A5"/>
    <w:rsid w:val="27545EB0"/>
    <w:rsid w:val="278E70FC"/>
    <w:rsid w:val="27C9064C"/>
    <w:rsid w:val="29D83448"/>
    <w:rsid w:val="2A4C6603"/>
    <w:rsid w:val="2A573CED"/>
    <w:rsid w:val="2C3562B0"/>
    <w:rsid w:val="2C5D5807"/>
    <w:rsid w:val="2D03124A"/>
    <w:rsid w:val="2D3ED3B5"/>
    <w:rsid w:val="2DD1342C"/>
    <w:rsid w:val="2EBB20BF"/>
    <w:rsid w:val="2F0B4FBF"/>
    <w:rsid w:val="2FA63021"/>
    <w:rsid w:val="31DA0D56"/>
    <w:rsid w:val="327F66CF"/>
    <w:rsid w:val="35F584AB"/>
    <w:rsid w:val="36247FD2"/>
    <w:rsid w:val="370E60DE"/>
    <w:rsid w:val="37FFCBE9"/>
    <w:rsid w:val="38522A39"/>
    <w:rsid w:val="38C93404"/>
    <w:rsid w:val="39F2758E"/>
    <w:rsid w:val="3D9B618F"/>
    <w:rsid w:val="3FC27A03"/>
    <w:rsid w:val="41AA69A0"/>
    <w:rsid w:val="42060D69"/>
    <w:rsid w:val="426506CF"/>
    <w:rsid w:val="43306456"/>
    <w:rsid w:val="43D70E47"/>
    <w:rsid w:val="46133E78"/>
    <w:rsid w:val="48D128BE"/>
    <w:rsid w:val="499853BD"/>
    <w:rsid w:val="4ABF07FE"/>
    <w:rsid w:val="4C9B1D07"/>
    <w:rsid w:val="4FED56A4"/>
    <w:rsid w:val="50BE1F26"/>
    <w:rsid w:val="51F12EAD"/>
    <w:rsid w:val="52BB2B9E"/>
    <w:rsid w:val="52D846CC"/>
    <w:rsid w:val="532F31A9"/>
    <w:rsid w:val="53376E81"/>
    <w:rsid w:val="54E3424B"/>
    <w:rsid w:val="54F22560"/>
    <w:rsid w:val="56A31EE4"/>
    <w:rsid w:val="59B8436B"/>
    <w:rsid w:val="5B2B06FA"/>
    <w:rsid w:val="5BDF440D"/>
    <w:rsid w:val="5BFFD37A"/>
    <w:rsid w:val="5C9D7FCE"/>
    <w:rsid w:val="5E331DA0"/>
    <w:rsid w:val="5E5C8248"/>
    <w:rsid w:val="5F7B16F0"/>
    <w:rsid w:val="5FDFD879"/>
    <w:rsid w:val="61AF3884"/>
    <w:rsid w:val="63FDFC07"/>
    <w:rsid w:val="641A1CEC"/>
    <w:rsid w:val="64AB2E29"/>
    <w:rsid w:val="664568F1"/>
    <w:rsid w:val="66FF9186"/>
    <w:rsid w:val="693E5EAC"/>
    <w:rsid w:val="6A1C4CAB"/>
    <w:rsid w:val="6A84749D"/>
    <w:rsid w:val="6AF97ECD"/>
    <w:rsid w:val="6BD14C21"/>
    <w:rsid w:val="6BE62D8E"/>
    <w:rsid w:val="6E7F1FE9"/>
    <w:rsid w:val="6F3354C8"/>
    <w:rsid w:val="6FF1ED7C"/>
    <w:rsid w:val="716F55F5"/>
    <w:rsid w:val="71B9FF69"/>
    <w:rsid w:val="72CA1A81"/>
    <w:rsid w:val="72F727C6"/>
    <w:rsid w:val="733F8CF5"/>
    <w:rsid w:val="73EF1497"/>
    <w:rsid w:val="73FD67CB"/>
    <w:rsid w:val="75596138"/>
    <w:rsid w:val="75FBBCFC"/>
    <w:rsid w:val="79AE1743"/>
    <w:rsid w:val="7A50179E"/>
    <w:rsid w:val="7B9E44E2"/>
    <w:rsid w:val="7B9E73C6"/>
    <w:rsid w:val="7BD81E0F"/>
    <w:rsid w:val="7BEDB7AE"/>
    <w:rsid w:val="7BFE0467"/>
    <w:rsid w:val="7BFE9912"/>
    <w:rsid w:val="7CDF6B3A"/>
    <w:rsid w:val="7D902913"/>
    <w:rsid w:val="7DD2373E"/>
    <w:rsid w:val="7DE62533"/>
    <w:rsid w:val="7F5DBA93"/>
    <w:rsid w:val="7FAF69B6"/>
    <w:rsid w:val="7FB3611B"/>
    <w:rsid w:val="7FE7656B"/>
    <w:rsid w:val="88EB3ECF"/>
    <w:rsid w:val="89FE9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6482D1"/>
  <w15:docId w15:val="{E790F78B-0F69-4AB2-832C-805515F0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0" w:defSemiHidden="0" w:defUnhideWhenUsed="0" w:defQFormat="0" w:count="376">
    <w:lsdException w:name="Normal" w:semiHidden="1"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List Number 2" w:qFormat="1"/>
    <w:lsdException w:name="Title" w:uiPriority="1" w:qFormat="1"/>
    <w:lsdException w:name="Default Paragraph Font" w:semiHidden="1" w:uiPriority="1" w:unhideWhenUsed="1" w:qFormat="1"/>
    <w:lsdException w:name="Body Tex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pPr>
      <w:kinsoku w:val="0"/>
      <w:autoSpaceDE w:val="0"/>
      <w:autoSpaceDN w:val="0"/>
      <w:adjustRightInd w:val="0"/>
      <w:snapToGrid w:val="0"/>
      <w:textAlignment w:val="baseline"/>
    </w:pPr>
    <w:rPr>
      <w:snapToGrid w:val="0"/>
      <w:color w:val="000000"/>
      <w:sz w:val="21"/>
      <w:szCs w:val="21"/>
    </w:rPr>
  </w:style>
  <w:style w:type="paragraph" w:styleId="Heading2">
    <w:name w:val="heading 2"/>
    <w:basedOn w:val="Normal"/>
    <w:next w:val="Normal"/>
    <w:qFormat/>
    <w:pPr>
      <w:keepNext/>
      <w:jc w:val="both"/>
      <w:outlineLvl w:val="1"/>
    </w:pPr>
    <w:rPr>
      <w:b/>
      <w:bCs/>
      <w:sz w:val="22"/>
      <w:szCs w:val="22"/>
      <w:lang w:val="en-GB"/>
    </w:rPr>
  </w:style>
  <w:style w:type="paragraph" w:styleId="Heading4">
    <w:name w:val="heading 4"/>
    <w:basedOn w:val="Normal"/>
    <w:next w:val="Normal"/>
    <w:qFormat/>
    <w:pPr>
      <w:keepNext/>
      <w:tabs>
        <w:tab w:val="left" w:pos="-1440"/>
      </w:tabs>
      <w:jc w:val="both"/>
      <w:outlineLvl w:val="3"/>
    </w:pPr>
    <w:rPr>
      <w:b/>
      <w:bCs/>
      <w:sz w:val="22"/>
      <w:szCs w:val="22"/>
      <w:lang w:val="en-GB"/>
    </w:rPr>
  </w:style>
  <w:style w:type="paragraph" w:styleId="Heading6">
    <w:name w:val="heading 6"/>
    <w:basedOn w:val="Normal"/>
    <w:next w:val="Normal"/>
    <w:qFormat/>
    <w:pPr>
      <w:keepNext/>
      <w:tabs>
        <w:tab w:val="left" w:pos="-1440"/>
      </w:tabs>
      <w:jc w:val="both"/>
      <w:outlineLvl w:val="5"/>
    </w:pPr>
    <w:rPr>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2">
    <w:name w:val="List Number 2"/>
    <w:basedOn w:val="Normal"/>
    <w:qFormat/>
    <w:pPr>
      <w:numPr>
        <w:numId w:val="1"/>
      </w:numPr>
    </w:pPr>
  </w:style>
  <w:style w:type="paragraph" w:styleId="CommentText">
    <w:name w:val="annotation text"/>
    <w:basedOn w:val="Normal"/>
    <w:link w:val="CommentTextChar"/>
    <w:qFormat/>
    <w:rPr>
      <w:sz w:val="20"/>
      <w:szCs w:val="20"/>
    </w:rPr>
  </w:style>
  <w:style w:type="paragraph" w:styleId="BodyText">
    <w:name w:val="Body Text"/>
    <w:basedOn w:val="Normal"/>
    <w:semiHidden/>
    <w:qFormat/>
  </w:style>
  <w:style w:type="paragraph" w:styleId="BalloonText">
    <w:name w:val="Balloon Text"/>
    <w:basedOn w:val="Normal"/>
    <w:link w:val="BalloonTextChar"/>
    <w:qFormat/>
    <w:rPr>
      <w:rFonts w:ascii="Segoe UI" w:hAnsi="Segoe UI" w:cs="Segoe UI"/>
      <w:sz w:val="18"/>
      <w:szCs w:val="18"/>
    </w:rPr>
  </w:style>
  <w:style w:type="paragraph" w:styleId="Footer">
    <w:name w:val="footer"/>
    <w:basedOn w:val="Normal"/>
    <w:qFormat/>
    <w:pPr>
      <w:tabs>
        <w:tab w:val="center" w:pos="4153"/>
        <w:tab w:val="right" w:pos="8306"/>
      </w:tabs>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Title">
    <w:name w:val="Title"/>
    <w:basedOn w:val="Normal"/>
    <w:uiPriority w:val="1"/>
    <w:qFormat/>
    <w:pPr>
      <w:adjustRightInd/>
      <w:ind w:left="2473"/>
    </w:pPr>
    <w:rPr>
      <w:b/>
      <w:bCs/>
      <w:sz w:val="28"/>
      <w:szCs w:val="28"/>
      <w:u w:val="single" w:color="000000"/>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qFormat/>
    <w:rPr>
      <w:sz w:val="16"/>
      <w:szCs w:val="16"/>
    </w:rPr>
  </w:style>
  <w:style w:type="table" w:customStyle="1" w:styleId="TableNormal1">
    <w:name w:val="Table Normal1"/>
    <w:semiHidden/>
    <w:unhideWhenUsed/>
    <w:qFormat/>
    <w:tblPr>
      <w:tblCellMar>
        <w:top w:w="0" w:type="dxa"/>
        <w:left w:w="0" w:type="dxa"/>
        <w:bottom w:w="0" w:type="dxa"/>
        <w:right w:w="0" w:type="dxa"/>
      </w:tblCellMar>
    </w:tblPr>
  </w:style>
  <w:style w:type="paragraph" w:customStyle="1" w:styleId="TableText">
    <w:name w:val="Table Text"/>
    <w:basedOn w:val="Normal"/>
    <w:semiHidden/>
    <w:qFormat/>
    <w:rPr>
      <w:rFonts w:ascii="Calibri" w:eastAsia="Calibri" w:hAnsi="Calibri" w:cs="Calibri"/>
      <w:sz w:val="19"/>
      <w:szCs w:val="19"/>
    </w:rPr>
  </w:style>
  <w:style w:type="character" w:customStyle="1" w:styleId="BalloonTextChar">
    <w:name w:val="Balloon Text Char"/>
    <w:basedOn w:val="DefaultParagraphFont"/>
    <w:link w:val="BalloonText"/>
    <w:qFormat/>
    <w:rPr>
      <w:rFonts w:ascii="Segoe UI" w:hAnsi="Segoe UI" w:cs="Segoe UI"/>
      <w:snapToGrid w:val="0"/>
      <w:color w:val="000000"/>
      <w:sz w:val="18"/>
      <w:szCs w:val="18"/>
      <w:lang w:val="en-US" w:eastAsia="en-US"/>
    </w:rPr>
  </w:style>
  <w:style w:type="character" w:customStyle="1" w:styleId="CommentTextChar">
    <w:name w:val="Comment Text Char"/>
    <w:basedOn w:val="DefaultParagraphFont"/>
    <w:link w:val="CommentText"/>
    <w:qFormat/>
    <w:rPr>
      <w:snapToGrid w:val="0"/>
      <w:color w:val="000000"/>
      <w:lang w:val="en-US" w:eastAsia="en-US"/>
    </w:rPr>
  </w:style>
  <w:style w:type="character" w:customStyle="1" w:styleId="CommentSubjectChar">
    <w:name w:val="Comment Subject Char"/>
    <w:basedOn w:val="CommentTextChar"/>
    <w:link w:val="CommentSubject"/>
    <w:qFormat/>
    <w:rPr>
      <w:b/>
      <w:bCs/>
      <w:snapToGrid w:val="0"/>
      <w:color w:val="000000"/>
      <w:lang w:val="en-US" w:eastAsia="en-US"/>
    </w:rPr>
  </w:style>
  <w:style w:type="paragraph" w:styleId="ListParagraph">
    <w:name w:val="List Paragraph"/>
    <w:basedOn w:val="Normal"/>
    <w:uiPriority w:val="99"/>
    <w:qFormat/>
    <w:pPr>
      <w:ind w:left="720"/>
      <w:contextualSpacing/>
    </w:pPr>
  </w:style>
  <w:style w:type="paragraph" w:customStyle="1" w:styleId="Style1">
    <w:name w:val="Style1"/>
    <w:basedOn w:val="ListNumber2"/>
    <w:qFormat/>
    <w:pPr>
      <w:tabs>
        <w:tab w:val="left" w:pos="643"/>
      </w:tabs>
    </w:pPr>
  </w:style>
  <w:style w:type="paragraph" w:styleId="Revision">
    <w:name w:val="Revision"/>
    <w:hidden/>
    <w:uiPriority w:val="99"/>
    <w:unhideWhenUsed/>
    <w:rsid w:val="00A93A77"/>
    <w:pPr>
      <w:spacing w:after="0" w:line="240" w:lineRule="auto"/>
    </w:pPr>
    <w:rPr>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omments.xml.rels><?xml version="1.0" encoding="UTF-8" standalone="yes"?>
<Relationships xmlns="http://schemas.openxmlformats.org/package/2006/relationships"><Relationship Id="rId2" Type="http://schemas.openxmlformats.org/officeDocument/2006/relationships/hyperlink" Target="https://www.iala-aism.org/product/r1005/" TargetMode="External"/><Relationship Id="rId1" Type="http://schemas.openxmlformats.org/officeDocument/2006/relationships/hyperlink" Target="https://www.iala-aism.org/product/iala-complementary-lighthouse-use-manual/" TargetMode="External"/></Relationships>
</file>

<file path=word/_rels/document.xml.rels><?xml version="1.0" encoding="UTF-8" standalone="yes"?>
<Relationships xmlns="http://schemas.openxmlformats.org/package/2006/relationships"><Relationship Id="rId109" Type="http://schemas.openxmlformats.org/officeDocument/2006/relationships/footer" Target="footer23.xml"/><Relationship Id="rId117" Type="http://schemas.openxmlformats.org/officeDocument/2006/relationships/footer" Target="footer31.xml"/><Relationship Id="rId63" Type="http://schemas.openxmlformats.org/officeDocument/2006/relationships/footer" Target="footer1.xml"/><Relationship Id="rId68" Type="http://schemas.openxmlformats.org/officeDocument/2006/relationships/image" Target="media/image6.jpeg"/><Relationship Id="rId76" Type="http://schemas.openxmlformats.org/officeDocument/2006/relationships/footer" Target="footer6.xml"/><Relationship Id="rId84" Type="http://schemas.openxmlformats.org/officeDocument/2006/relationships/header" Target="header4.xml"/><Relationship Id="rId89" Type="http://schemas.openxmlformats.org/officeDocument/2006/relationships/footer" Target="footer15.xml"/><Relationship Id="rId97" Type="http://schemas.openxmlformats.org/officeDocument/2006/relationships/image" Target="media/image13.png"/><Relationship Id="rId104" Type="http://schemas.openxmlformats.org/officeDocument/2006/relationships/image" Target="media/image20.png"/><Relationship Id="rId112" Type="http://schemas.openxmlformats.org/officeDocument/2006/relationships/footer" Target="footer26.xml"/><Relationship Id="rId120" Type="http://schemas.openxmlformats.org/officeDocument/2006/relationships/footer" Target="footer34.xml"/><Relationship Id="rId125" Type="http://schemas.openxmlformats.org/officeDocument/2006/relationships/footer" Target="footer39.xml"/><Relationship Id="rId133" Type="http://schemas.openxmlformats.org/officeDocument/2006/relationships/image" Target="media/image27.png"/><Relationship Id="rId138" Type="http://schemas.openxmlformats.org/officeDocument/2006/relationships/footer" Target="footer46.xml"/><Relationship Id="rId141" Type="http://schemas.openxmlformats.org/officeDocument/2006/relationships/footer" Target="footer49.xml"/><Relationship Id="rId146" Type="http://schemas.openxmlformats.org/officeDocument/2006/relationships/theme" Target="theme/theme1.xml"/><Relationship Id="rId7" Type="http://schemas.openxmlformats.org/officeDocument/2006/relationships/webSettings" Target="webSettings.xml"/><Relationship Id="rId71" Type="http://schemas.microsoft.com/office/2016/09/relationships/commentsIds" Target="commentsIds.xml"/><Relationship Id="rId92" Type="http://schemas.openxmlformats.org/officeDocument/2006/relationships/footer" Target="footer18.xml"/><Relationship Id="rId2" Type="http://schemas.openxmlformats.org/officeDocument/2006/relationships/customXml" Target="../customXml/item2.xml"/><Relationship Id="rId107" Type="http://schemas.openxmlformats.org/officeDocument/2006/relationships/footer" Target="footer21.xml"/><Relationship Id="rId11" Type="http://schemas.openxmlformats.org/officeDocument/2006/relationships/image" Target="media/image2.png"/><Relationship Id="rId66" Type="http://schemas.openxmlformats.org/officeDocument/2006/relationships/header" Target="header2.xml"/><Relationship Id="rId74" Type="http://schemas.openxmlformats.org/officeDocument/2006/relationships/image" Target="media/image7.png"/><Relationship Id="rId79" Type="http://schemas.openxmlformats.org/officeDocument/2006/relationships/image" Target="media/image8.jpeg"/><Relationship Id="rId87" Type="http://schemas.openxmlformats.org/officeDocument/2006/relationships/footer" Target="footer13.xml"/><Relationship Id="rId102" Type="http://schemas.openxmlformats.org/officeDocument/2006/relationships/image" Target="media/image18.png"/><Relationship Id="rId110" Type="http://schemas.openxmlformats.org/officeDocument/2006/relationships/footer" Target="footer24.xml"/><Relationship Id="rId115" Type="http://schemas.openxmlformats.org/officeDocument/2006/relationships/footer" Target="footer29.xml"/><Relationship Id="rId123" Type="http://schemas.openxmlformats.org/officeDocument/2006/relationships/footer" Target="footer37.xml"/><Relationship Id="rId128" Type="http://schemas.openxmlformats.org/officeDocument/2006/relationships/image" Target="media/image25.png"/><Relationship Id="rId131" Type="http://schemas.openxmlformats.org/officeDocument/2006/relationships/footer" Target="footer41.xml"/><Relationship Id="rId136" Type="http://schemas.openxmlformats.org/officeDocument/2006/relationships/footer" Target="footer44.xml"/><Relationship Id="rId144" Type="http://schemas.openxmlformats.org/officeDocument/2006/relationships/fontTable" Target="fontTable.xml"/><Relationship Id="rId5" Type="http://schemas.openxmlformats.org/officeDocument/2006/relationships/styles" Target="styles.xml"/><Relationship Id="rId82" Type="http://schemas.openxmlformats.org/officeDocument/2006/relationships/image" Target="media/image9.png"/><Relationship Id="rId90" Type="http://schemas.openxmlformats.org/officeDocument/2006/relationships/footer" Target="footer16.xml"/><Relationship Id="rId95" Type="http://schemas.openxmlformats.org/officeDocument/2006/relationships/footer" Target="footer20.xml"/><Relationship Id="rId64" Type="http://schemas.openxmlformats.org/officeDocument/2006/relationships/header" Target="header1.xml"/><Relationship Id="rId69" Type="http://schemas.openxmlformats.org/officeDocument/2006/relationships/comments" Target="comments.xml"/><Relationship Id="rId77" Type="http://schemas.openxmlformats.org/officeDocument/2006/relationships/footer" Target="footer7.xml"/><Relationship Id="rId100" Type="http://schemas.openxmlformats.org/officeDocument/2006/relationships/image" Target="media/image16.png"/><Relationship Id="rId105" Type="http://schemas.openxmlformats.org/officeDocument/2006/relationships/image" Target="media/image21.png"/><Relationship Id="rId113" Type="http://schemas.openxmlformats.org/officeDocument/2006/relationships/footer" Target="footer27.xml"/><Relationship Id="rId118" Type="http://schemas.openxmlformats.org/officeDocument/2006/relationships/footer" Target="footer32.xml"/><Relationship Id="rId126" Type="http://schemas.openxmlformats.org/officeDocument/2006/relationships/image" Target="media/image23.png"/><Relationship Id="rId134" Type="http://schemas.openxmlformats.org/officeDocument/2006/relationships/image" Target="media/image28.png"/><Relationship Id="rId139" Type="http://schemas.openxmlformats.org/officeDocument/2006/relationships/footer" Target="footer47.xml"/><Relationship Id="rId8" Type="http://schemas.openxmlformats.org/officeDocument/2006/relationships/footnotes" Target="footnotes.xml"/><Relationship Id="rId72" Type="http://schemas.openxmlformats.org/officeDocument/2006/relationships/header" Target="header3.xml"/><Relationship Id="rId80" Type="http://schemas.openxmlformats.org/officeDocument/2006/relationships/footer" Target="footer9.xml"/><Relationship Id="rId85" Type="http://schemas.openxmlformats.org/officeDocument/2006/relationships/footer" Target="footer11.xml"/><Relationship Id="rId93" Type="http://schemas.openxmlformats.org/officeDocument/2006/relationships/footer" Target="footer19.xml"/><Relationship Id="rId98" Type="http://schemas.openxmlformats.org/officeDocument/2006/relationships/image" Target="media/image14.png"/><Relationship Id="rId121" Type="http://schemas.openxmlformats.org/officeDocument/2006/relationships/footer" Target="footer35.xml"/><Relationship Id="rId142" Type="http://schemas.openxmlformats.org/officeDocument/2006/relationships/footer" Target="footer50.xml"/><Relationship Id="rId3" Type="http://schemas.openxmlformats.org/officeDocument/2006/relationships/customXml" Target="../customXml/item3.xml"/><Relationship Id="rId67" Type="http://schemas.openxmlformats.org/officeDocument/2006/relationships/footer" Target="footer3.xml"/><Relationship Id="rId103" Type="http://schemas.openxmlformats.org/officeDocument/2006/relationships/image" Target="media/image19.png"/><Relationship Id="rId108" Type="http://schemas.openxmlformats.org/officeDocument/2006/relationships/footer" Target="footer22.xml"/><Relationship Id="rId116" Type="http://schemas.openxmlformats.org/officeDocument/2006/relationships/footer" Target="footer30.xml"/><Relationship Id="rId124" Type="http://schemas.openxmlformats.org/officeDocument/2006/relationships/footer" Target="footer38.xml"/><Relationship Id="rId129" Type="http://schemas.openxmlformats.org/officeDocument/2006/relationships/image" Target="media/image26.png"/><Relationship Id="rId137" Type="http://schemas.openxmlformats.org/officeDocument/2006/relationships/footer" Target="footer45.xml"/><Relationship Id="rId62" Type="http://schemas.openxmlformats.org/officeDocument/2006/relationships/image" Target="media/image6.png"/><Relationship Id="rId70" Type="http://schemas.microsoft.com/office/2011/relationships/commentsExtended" Target="commentsExtended.xml"/><Relationship Id="rId75" Type="http://schemas.openxmlformats.org/officeDocument/2006/relationships/footer" Target="footer5.xml"/><Relationship Id="rId83" Type="http://schemas.openxmlformats.org/officeDocument/2006/relationships/hyperlink" Target="http://www.iala-aism.org/wiki/dictionary" TargetMode="External"/><Relationship Id="rId88" Type="http://schemas.openxmlformats.org/officeDocument/2006/relationships/footer" Target="footer14.xml"/><Relationship Id="rId91" Type="http://schemas.openxmlformats.org/officeDocument/2006/relationships/footer" Target="footer17.xml"/><Relationship Id="rId96" Type="http://schemas.openxmlformats.org/officeDocument/2006/relationships/image" Target="media/image12.png"/><Relationship Id="rId111" Type="http://schemas.openxmlformats.org/officeDocument/2006/relationships/footer" Target="footer25.xml"/><Relationship Id="rId132" Type="http://schemas.openxmlformats.org/officeDocument/2006/relationships/footer" Target="footer42.xml"/><Relationship Id="rId140" Type="http://schemas.openxmlformats.org/officeDocument/2006/relationships/footer" Target="footer48.xml"/><Relationship Id="rId145"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06" Type="http://schemas.openxmlformats.org/officeDocument/2006/relationships/image" Target="media/image22.png"/><Relationship Id="rId114" Type="http://schemas.openxmlformats.org/officeDocument/2006/relationships/footer" Target="footer28.xml"/><Relationship Id="rId119" Type="http://schemas.openxmlformats.org/officeDocument/2006/relationships/footer" Target="footer33.xml"/><Relationship Id="rId127" Type="http://schemas.openxmlformats.org/officeDocument/2006/relationships/image" Target="media/image24.png"/><Relationship Id="rId10" Type="http://schemas.openxmlformats.org/officeDocument/2006/relationships/image" Target="media/image1.png"/><Relationship Id="rId65" Type="http://schemas.openxmlformats.org/officeDocument/2006/relationships/footer" Target="footer2.xml"/><Relationship Id="rId73" Type="http://schemas.openxmlformats.org/officeDocument/2006/relationships/footer" Target="footer4.xml"/><Relationship Id="rId78" Type="http://schemas.openxmlformats.org/officeDocument/2006/relationships/footer" Target="footer8.xml"/><Relationship Id="rId81" Type="http://schemas.openxmlformats.org/officeDocument/2006/relationships/footer" Target="footer10.xml"/><Relationship Id="rId86" Type="http://schemas.openxmlformats.org/officeDocument/2006/relationships/footer" Target="footer12.xml"/><Relationship Id="rId94" Type="http://schemas.openxmlformats.org/officeDocument/2006/relationships/image" Target="media/image11.png"/><Relationship Id="rId99" Type="http://schemas.openxmlformats.org/officeDocument/2006/relationships/image" Target="media/image15.png"/><Relationship Id="rId101" Type="http://schemas.openxmlformats.org/officeDocument/2006/relationships/image" Target="media/image17.png"/><Relationship Id="rId122" Type="http://schemas.openxmlformats.org/officeDocument/2006/relationships/footer" Target="footer36.xml"/><Relationship Id="rId130" Type="http://schemas.openxmlformats.org/officeDocument/2006/relationships/footer" Target="footer40.xml"/><Relationship Id="rId135" Type="http://schemas.openxmlformats.org/officeDocument/2006/relationships/footer" Target="footer43.xml"/><Relationship Id="rId143" Type="http://schemas.openxmlformats.org/officeDocument/2006/relationships/footer" Target="footer51.xml"/><Relationship Id="rId4" Type="http://schemas.openxmlformats.org/officeDocument/2006/relationships/numbering" Target="numbering.xml"/><Relationship Id="rId9" Type="http://schemas.openxmlformats.org/officeDocument/2006/relationships/endnotes" Target="endnotes.xml"/></Relationships>
</file>

<file path=word/_rels/footer10.xml.rels><?xml version="1.0" encoding="UTF-8" standalone="yes"?>
<Relationships xmlns="http://schemas.openxmlformats.org/package/2006/relationships"><Relationship Id="rId1" Type="http://schemas.openxmlformats.org/officeDocument/2006/relationships/image" Target="media/image5.jpeg"/></Relationships>
</file>

<file path=word/_rels/footer11.xml.rels><?xml version="1.0" encoding="UTF-8" standalone="yes"?>
<Relationships xmlns="http://schemas.openxmlformats.org/package/2006/relationships"><Relationship Id="rId1" Type="http://schemas.openxmlformats.org/officeDocument/2006/relationships/image" Target="media/image5.jpeg"/></Relationships>
</file>

<file path=word/_rels/footer12.xml.rels><?xml version="1.0" encoding="UTF-8" standalone="yes"?>
<Relationships xmlns="http://schemas.openxmlformats.org/package/2006/relationships"><Relationship Id="rId1" Type="http://schemas.openxmlformats.org/officeDocument/2006/relationships/image" Target="media/image5.jpeg"/></Relationships>
</file>

<file path=word/_rels/footer13.xml.rels><?xml version="1.0" encoding="UTF-8" standalone="yes"?>
<Relationships xmlns="http://schemas.openxmlformats.org/package/2006/relationships"><Relationship Id="rId1" Type="http://schemas.openxmlformats.org/officeDocument/2006/relationships/image" Target="media/image5.jpeg"/></Relationships>
</file>

<file path=word/_rels/footer14.xml.rels><?xml version="1.0" encoding="UTF-8" standalone="yes"?>
<Relationships xmlns="http://schemas.openxmlformats.org/package/2006/relationships"><Relationship Id="rId1" Type="http://schemas.openxmlformats.org/officeDocument/2006/relationships/image" Target="media/image5.jpeg"/></Relationships>
</file>

<file path=word/_rels/footer15.xml.rels><?xml version="1.0" encoding="UTF-8" standalone="yes"?>
<Relationships xmlns="http://schemas.openxmlformats.org/package/2006/relationships"><Relationship Id="rId1" Type="http://schemas.openxmlformats.org/officeDocument/2006/relationships/image" Target="media/image5.jpeg"/></Relationships>
</file>

<file path=word/_rels/footer16.xml.rels><?xml version="1.0" encoding="UTF-8" standalone="yes"?>
<Relationships xmlns="http://schemas.openxmlformats.org/package/2006/relationships"><Relationship Id="rId1" Type="http://schemas.openxmlformats.org/officeDocument/2006/relationships/image" Target="media/image5.jpeg"/></Relationships>
</file>

<file path=word/_rels/footer17.xml.rels><?xml version="1.0" encoding="UTF-8" standalone="yes"?>
<Relationships xmlns="http://schemas.openxmlformats.org/package/2006/relationships"><Relationship Id="rId1" Type="http://schemas.openxmlformats.org/officeDocument/2006/relationships/image" Target="media/image5.jpeg"/></Relationships>
</file>

<file path=word/_rels/footer18.xml.rels><?xml version="1.0" encoding="UTF-8" standalone="yes"?>
<Relationships xmlns="http://schemas.openxmlformats.org/package/2006/relationships"><Relationship Id="rId1" Type="http://schemas.openxmlformats.org/officeDocument/2006/relationships/image" Target="media/image5.jpeg"/></Relationships>
</file>

<file path=word/_rels/footer19.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20.xml.rels><?xml version="1.0" encoding="UTF-8" standalone="yes"?>
<Relationships xmlns="http://schemas.openxmlformats.org/package/2006/relationships"><Relationship Id="rId1" Type="http://schemas.openxmlformats.org/officeDocument/2006/relationships/image" Target="media/image5.jpeg"/></Relationships>
</file>

<file path=word/_rels/footer21.xml.rels><?xml version="1.0" encoding="UTF-8" standalone="yes"?>
<Relationships xmlns="http://schemas.openxmlformats.org/package/2006/relationships"><Relationship Id="rId1" Type="http://schemas.openxmlformats.org/officeDocument/2006/relationships/image" Target="media/image5.jpeg"/></Relationships>
</file>

<file path=word/_rels/footer22.xml.rels><?xml version="1.0" encoding="UTF-8" standalone="yes"?>
<Relationships xmlns="http://schemas.openxmlformats.org/package/2006/relationships"><Relationship Id="rId1" Type="http://schemas.openxmlformats.org/officeDocument/2006/relationships/image" Target="media/image5.jpeg"/></Relationships>
</file>

<file path=word/_rels/footer23.xml.rels><?xml version="1.0" encoding="UTF-8" standalone="yes"?>
<Relationships xmlns="http://schemas.openxmlformats.org/package/2006/relationships"><Relationship Id="rId1" Type="http://schemas.openxmlformats.org/officeDocument/2006/relationships/image" Target="media/image5.jpeg"/></Relationships>
</file>

<file path=word/_rels/footer24.xml.rels><?xml version="1.0" encoding="UTF-8" standalone="yes"?>
<Relationships xmlns="http://schemas.openxmlformats.org/package/2006/relationships"><Relationship Id="rId1" Type="http://schemas.openxmlformats.org/officeDocument/2006/relationships/image" Target="media/image5.jpeg"/></Relationships>
</file>

<file path=word/_rels/footer25.xml.rels><?xml version="1.0" encoding="UTF-8" standalone="yes"?>
<Relationships xmlns="http://schemas.openxmlformats.org/package/2006/relationships"><Relationship Id="rId1" Type="http://schemas.openxmlformats.org/officeDocument/2006/relationships/image" Target="media/image5.jpeg"/></Relationships>
</file>

<file path=word/_rels/footer26.xml.rels><?xml version="1.0" encoding="UTF-8" standalone="yes"?>
<Relationships xmlns="http://schemas.openxmlformats.org/package/2006/relationships"><Relationship Id="rId1" Type="http://schemas.openxmlformats.org/officeDocument/2006/relationships/image" Target="media/image5.jpeg"/></Relationships>
</file>

<file path=word/_rels/footer27.xml.rels><?xml version="1.0" encoding="UTF-8" standalone="yes"?>
<Relationships xmlns="http://schemas.openxmlformats.org/package/2006/relationships"><Relationship Id="rId1" Type="http://schemas.openxmlformats.org/officeDocument/2006/relationships/image" Target="media/image5.jpeg"/></Relationships>
</file>

<file path=word/_rels/footer28.xml.rels><?xml version="1.0" encoding="UTF-8" standalone="yes"?>
<Relationships xmlns="http://schemas.openxmlformats.org/package/2006/relationships"><Relationship Id="rId1" Type="http://schemas.openxmlformats.org/officeDocument/2006/relationships/image" Target="media/image5.jpeg"/></Relationships>
</file>

<file path=word/_rels/footer29.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er30.xml.rels><?xml version="1.0" encoding="UTF-8" standalone="yes"?>
<Relationships xmlns="http://schemas.openxmlformats.org/package/2006/relationships"><Relationship Id="rId1" Type="http://schemas.openxmlformats.org/officeDocument/2006/relationships/image" Target="media/image5.jpeg"/></Relationships>
</file>

<file path=word/_rels/footer31.xml.rels><?xml version="1.0" encoding="UTF-8" standalone="yes"?>
<Relationships xmlns="http://schemas.openxmlformats.org/package/2006/relationships"><Relationship Id="rId1" Type="http://schemas.openxmlformats.org/officeDocument/2006/relationships/image" Target="media/image5.jpeg"/></Relationships>
</file>

<file path=word/_rels/footer32.xml.rels><?xml version="1.0" encoding="UTF-8" standalone="yes"?>
<Relationships xmlns="http://schemas.openxmlformats.org/package/2006/relationships"><Relationship Id="rId1" Type="http://schemas.openxmlformats.org/officeDocument/2006/relationships/image" Target="media/image5.jpeg"/></Relationships>
</file>

<file path=word/_rels/footer33.xml.rels><?xml version="1.0" encoding="UTF-8" standalone="yes"?>
<Relationships xmlns="http://schemas.openxmlformats.org/package/2006/relationships"><Relationship Id="rId1" Type="http://schemas.openxmlformats.org/officeDocument/2006/relationships/image" Target="media/image5.jpeg"/></Relationships>
</file>

<file path=word/_rels/footer34.xml.rels><?xml version="1.0" encoding="UTF-8" standalone="yes"?>
<Relationships xmlns="http://schemas.openxmlformats.org/package/2006/relationships"><Relationship Id="rId1" Type="http://schemas.openxmlformats.org/officeDocument/2006/relationships/image" Target="media/image5.jpeg"/></Relationships>
</file>

<file path=word/_rels/footer35.xml.rels><?xml version="1.0" encoding="UTF-8" standalone="yes"?>
<Relationships xmlns="http://schemas.openxmlformats.org/package/2006/relationships"><Relationship Id="rId1" Type="http://schemas.openxmlformats.org/officeDocument/2006/relationships/image" Target="media/image5.jpeg"/></Relationships>
</file>

<file path=word/_rels/footer36.xml.rels><?xml version="1.0" encoding="UTF-8" standalone="yes"?>
<Relationships xmlns="http://schemas.openxmlformats.org/package/2006/relationships"><Relationship Id="rId1" Type="http://schemas.openxmlformats.org/officeDocument/2006/relationships/image" Target="media/image5.jpeg"/></Relationships>
</file>

<file path=word/_rels/footer37.xml.rels><?xml version="1.0" encoding="UTF-8" standalone="yes"?>
<Relationships xmlns="http://schemas.openxmlformats.org/package/2006/relationships"><Relationship Id="rId1" Type="http://schemas.openxmlformats.org/officeDocument/2006/relationships/image" Target="media/image5.jpeg"/></Relationships>
</file>

<file path=word/_rels/footer38.xml.rels><?xml version="1.0" encoding="UTF-8" standalone="yes"?>
<Relationships xmlns="http://schemas.openxmlformats.org/package/2006/relationships"><Relationship Id="rId1" Type="http://schemas.openxmlformats.org/officeDocument/2006/relationships/image" Target="media/image5.jpeg"/></Relationships>
</file>

<file path=word/_rels/footer39.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40.xml.rels><?xml version="1.0" encoding="UTF-8" standalone="yes"?>
<Relationships xmlns="http://schemas.openxmlformats.org/package/2006/relationships"><Relationship Id="rId1" Type="http://schemas.openxmlformats.org/officeDocument/2006/relationships/image" Target="media/image5.jpeg"/></Relationships>
</file>

<file path=word/_rels/footer41.xml.rels><?xml version="1.0" encoding="UTF-8" standalone="yes"?>
<Relationships xmlns="http://schemas.openxmlformats.org/package/2006/relationships"><Relationship Id="rId1" Type="http://schemas.openxmlformats.org/officeDocument/2006/relationships/image" Target="media/image5.jpeg"/></Relationships>
</file>

<file path=word/_rels/footer42.xml.rels><?xml version="1.0" encoding="UTF-8" standalone="yes"?>
<Relationships xmlns="http://schemas.openxmlformats.org/package/2006/relationships"><Relationship Id="rId1" Type="http://schemas.openxmlformats.org/officeDocument/2006/relationships/image" Target="media/image5.jpeg"/></Relationships>
</file>

<file path=word/_rels/footer43.xml.rels><?xml version="1.0" encoding="UTF-8" standalone="yes"?>
<Relationships xmlns="http://schemas.openxmlformats.org/package/2006/relationships"><Relationship Id="rId1" Type="http://schemas.openxmlformats.org/officeDocument/2006/relationships/image" Target="media/image5.jpeg"/></Relationships>
</file>

<file path=word/_rels/footer44.xml.rels><?xml version="1.0" encoding="UTF-8" standalone="yes"?>
<Relationships xmlns="http://schemas.openxmlformats.org/package/2006/relationships"><Relationship Id="rId1" Type="http://schemas.openxmlformats.org/officeDocument/2006/relationships/image" Target="media/image5.jpeg"/></Relationships>
</file>

<file path=word/_rels/footer45.xml.rels><?xml version="1.0" encoding="UTF-8" standalone="yes"?>
<Relationships xmlns="http://schemas.openxmlformats.org/package/2006/relationships"><Relationship Id="rId1" Type="http://schemas.openxmlformats.org/officeDocument/2006/relationships/image" Target="media/image5.jpeg"/></Relationships>
</file>

<file path=word/_rels/footer46.xml.rels><?xml version="1.0" encoding="UTF-8" standalone="yes"?>
<Relationships xmlns="http://schemas.openxmlformats.org/package/2006/relationships"><Relationship Id="rId1" Type="http://schemas.openxmlformats.org/officeDocument/2006/relationships/image" Target="media/image5.jpeg"/></Relationships>
</file>

<file path=word/_rels/footer47.xml.rels><?xml version="1.0" encoding="UTF-8" standalone="yes"?>
<Relationships xmlns="http://schemas.openxmlformats.org/package/2006/relationships"><Relationship Id="rId1" Type="http://schemas.openxmlformats.org/officeDocument/2006/relationships/image" Target="media/image5.jpeg"/></Relationships>
</file>

<file path=word/_rels/footer48.xml.rels><?xml version="1.0" encoding="UTF-8" standalone="yes"?>
<Relationships xmlns="http://schemas.openxmlformats.org/package/2006/relationships"><Relationship Id="rId1" Type="http://schemas.openxmlformats.org/officeDocument/2006/relationships/image" Target="media/image5.jpeg"/></Relationships>
</file>

<file path=word/_rels/footer49.xml.rels><?xml version="1.0" encoding="UTF-8" standalone="yes"?>
<Relationships xmlns="http://schemas.openxmlformats.org/package/2006/relationships"><Relationship Id="rId1" Type="http://schemas.openxmlformats.org/officeDocument/2006/relationships/image" Target="media/image5.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50.xml.rels><?xml version="1.0" encoding="UTF-8" standalone="yes"?>
<Relationships xmlns="http://schemas.openxmlformats.org/package/2006/relationships"><Relationship Id="rId1" Type="http://schemas.openxmlformats.org/officeDocument/2006/relationships/image" Target="media/image5.jpeg"/></Relationships>
</file>

<file path=word/_rels/footer51.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775D3EEB-7CB6-4941-9E74-3AE7463CF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AC8A9-454E-4A2D-8ADF-3A3638F54653}">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22062</Words>
  <Characters>125755</Characters>
  <Application>Microsoft Office Word</Application>
  <DocSecurity>0</DocSecurity>
  <Lines>1047</Lines>
  <Paragraphs>295</Paragraphs>
  <ScaleCrop>false</ScaleCrop>
  <Company>Trinity House</Company>
  <LinksUpToDate>false</LinksUpToDate>
  <CharactersWithSpaces>147522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G1063</dc:title>
  <dc:subject>IALA</dc:subject>
  <dc:creator>IALA Secretariat</dc:creator>
  <cp:keywords>urn:mrn:iala:pub:g1063:ed1.1; ENG</cp:keywords>
  <cp:lastModifiedBy>Alisa Nechyporuk</cp:lastModifiedBy>
  <cp:revision>8</cp:revision>
  <dcterms:created xsi:type="dcterms:W3CDTF">2024-04-05T01:05:00Z</dcterms:created>
  <dcterms:modified xsi:type="dcterms:W3CDTF">2024-10-17T09:19:00Z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2023-08-10T11:54:00Z</vt:filetime>
  </property>
  <property fmtid="{D5CDD505-2E9C-101B-9397-08002B2CF9AE}" pid="4" name="KSOProductBuildVer">
    <vt:lpwstr>2052-11.8.2.10534</vt:lpwstr>
  </property>
  <property fmtid="{D5CDD505-2E9C-101B-9397-08002B2CF9AE}" pid="5" name="ICV">
    <vt:lpwstr>56787F7EC00A4207A62D47331B20C882_12</vt:lpwstr>
  </property>
</Properties>
</file>